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25.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31.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4.xml" ContentType="application/vnd.openxmlformats-officedocument.wordprocessingml.header+xml"/>
  <Override PartName="/word/footer3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B7A8F" w14:textId="77635E4A" w:rsidR="00E27896" w:rsidRDefault="0037290B" w:rsidP="00E27896">
      <w:pPr>
        <w:pStyle w:val="Title"/>
        <w:jc w:val="right"/>
        <w:rPr>
          <w:color w:val="FFFFFF" w:themeColor="background1"/>
          <w:sz w:val="24"/>
          <w:szCs w:val="24"/>
        </w:rPr>
      </w:pPr>
      <w:r>
        <w:rPr>
          <w:color w:val="FFFFFF" w:themeColor="background1"/>
          <w:sz w:val="24"/>
          <w:szCs w:val="24"/>
        </w:rPr>
        <w:t xml:space="preserve"> </w:t>
      </w:r>
    </w:p>
    <w:p w14:paraId="0A3984E3" w14:textId="77777777" w:rsidR="00E27896" w:rsidRPr="00023C5C" w:rsidRDefault="00E27896" w:rsidP="00E2789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5FB95768" wp14:editId="645B2478">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5BABB023" w14:textId="77777777" w:rsidR="00E27896" w:rsidRDefault="00E27896" w:rsidP="00E27896">
      <w:pPr>
        <w:spacing w:after="240" w:line="259" w:lineRule="auto"/>
        <w:rPr>
          <w:bCs/>
        </w:rPr>
      </w:pPr>
    </w:p>
    <w:p w14:paraId="649106FA" w14:textId="77777777" w:rsidR="00E27896" w:rsidRPr="00023C5C" w:rsidRDefault="00E27896" w:rsidP="00E27896">
      <w:pPr>
        <w:spacing w:after="240" w:line="259" w:lineRule="auto"/>
        <w:rPr>
          <w:bCs/>
          <w:sz w:val="22"/>
          <w:szCs w:val="22"/>
        </w:rPr>
      </w:pPr>
    </w:p>
    <w:p w14:paraId="2AC5A3FA" w14:textId="21C3DD2C" w:rsidR="00E27896" w:rsidRPr="00023C5C" w:rsidRDefault="00E27896" w:rsidP="00E27896">
      <w:pPr>
        <w:jc w:val="center"/>
        <w:rPr>
          <w:b/>
          <w:sz w:val="28"/>
        </w:rPr>
      </w:pPr>
      <w:r w:rsidRPr="00023C5C">
        <w:rPr>
          <w:b/>
          <w:sz w:val="28"/>
        </w:rPr>
        <w:t>Ministry of Finance</w:t>
      </w:r>
    </w:p>
    <w:p w14:paraId="7B306AA9" w14:textId="77777777" w:rsidR="00E27896" w:rsidRPr="00023C5C" w:rsidRDefault="00E27896" w:rsidP="00E27896">
      <w:pPr>
        <w:jc w:val="center"/>
        <w:rPr>
          <w:bCs/>
          <w:sz w:val="28"/>
        </w:rPr>
      </w:pPr>
      <w:r w:rsidRPr="00023C5C">
        <w:rPr>
          <w:bCs/>
          <w:sz w:val="28"/>
        </w:rPr>
        <w:t>Republic of Maldives</w:t>
      </w:r>
    </w:p>
    <w:p w14:paraId="0B78C21E" w14:textId="77777777" w:rsidR="00E27896" w:rsidRPr="00023C5C" w:rsidRDefault="00E27896" w:rsidP="00E27896">
      <w:pPr>
        <w:rPr>
          <w:b/>
          <w:sz w:val="28"/>
        </w:rPr>
      </w:pPr>
    </w:p>
    <w:p w14:paraId="32BBC1F4" w14:textId="77777777" w:rsidR="00E27896" w:rsidRPr="00023C5C" w:rsidRDefault="00E27896" w:rsidP="00E27896">
      <w:pPr>
        <w:jc w:val="center"/>
        <w:rPr>
          <w:b/>
          <w:sz w:val="32"/>
          <w:szCs w:val="28"/>
        </w:rPr>
      </w:pPr>
    </w:p>
    <w:p w14:paraId="680C8B4D" w14:textId="77777777" w:rsidR="00E27896" w:rsidRPr="00CD7E9C" w:rsidRDefault="00E27896" w:rsidP="00E27896">
      <w:pPr>
        <w:spacing w:after="240" w:line="259" w:lineRule="auto"/>
        <w:rPr>
          <w:b/>
          <w:bCs/>
          <w:sz w:val="28"/>
          <w:szCs w:val="28"/>
        </w:rPr>
      </w:pPr>
    </w:p>
    <w:p w14:paraId="4448E4C3" w14:textId="77777777" w:rsidR="00E27896" w:rsidRPr="00023C5C" w:rsidRDefault="00BF5B69" w:rsidP="00E27896">
      <w:pPr>
        <w:spacing w:after="240" w:line="259" w:lineRule="auto"/>
        <w:jc w:val="center"/>
        <w:rPr>
          <w:b/>
          <w:bCs/>
          <w:sz w:val="28"/>
          <w:szCs w:val="28"/>
        </w:rPr>
      </w:pPr>
      <w:r>
        <w:rPr>
          <w:b/>
          <w:bCs/>
          <w:sz w:val="36"/>
          <w:szCs w:val="36"/>
        </w:rPr>
        <w:t>Bidding Document for Procurement of:</w:t>
      </w:r>
    </w:p>
    <w:p w14:paraId="3B7CD3DF" w14:textId="77777777" w:rsidR="00BF5B69" w:rsidRDefault="00BF5B69" w:rsidP="00E27896">
      <w:pPr>
        <w:spacing w:line="259" w:lineRule="auto"/>
        <w:jc w:val="center"/>
        <w:rPr>
          <w:b/>
          <w:bCs/>
          <w:sz w:val="36"/>
          <w:szCs w:val="36"/>
        </w:rPr>
      </w:pPr>
    </w:p>
    <w:p w14:paraId="1ED90893" w14:textId="77777777" w:rsidR="0041583E" w:rsidRDefault="00BF5B69" w:rsidP="0041583E">
      <w:pPr>
        <w:jc w:val="center"/>
        <w:rPr>
          <w:b/>
          <w:sz w:val="40"/>
          <w:szCs w:val="40"/>
        </w:rPr>
      </w:pPr>
      <w:r w:rsidRPr="00AA41FB">
        <w:rPr>
          <w:b/>
          <w:bCs/>
          <w:sz w:val="44"/>
          <w:szCs w:val="44"/>
        </w:rPr>
        <w:t xml:space="preserve"> </w:t>
      </w:r>
      <w:r w:rsidR="0041583E">
        <w:rPr>
          <w:b/>
          <w:bCs/>
          <w:sz w:val="44"/>
          <w:szCs w:val="44"/>
        </w:rPr>
        <w:t xml:space="preserve">DESIGN AND BUILD OF </w:t>
      </w:r>
      <w:r w:rsidR="0041583E">
        <w:rPr>
          <w:b/>
          <w:sz w:val="40"/>
          <w:szCs w:val="40"/>
        </w:rPr>
        <w:t xml:space="preserve">ISLAND RESOURCE RECOVERY CENTERS (IRRCs) AT ZONE 1 ISLANDS – </w:t>
      </w:r>
    </w:p>
    <w:p w14:paraId="7C9015E9" w14:textId="072AC247" w:rsidR="00BA71B4" w:rsidRPr="00D9572E" w:rsidRDefault="0041583E" w:rsidP="0041583E">
      <w:pPr>
        <w:jc w:val="center"/>
        <w:rPr>
          <w:b/>
          <w:sz w:val="40"/>
          <w:szCs w:val="40"/>
        </w:rPr>
      </w:pPr>
      <w:r>
        <w:rPr>
          <w:b/>
          <w:sz w:val="40"/>
          <w:szCs w:val="40"/>
        </w:rPr>
        <w:t>LOT 2 - HDH.NOLHIVARAN, HDH.KUMUNDHOO, HDH.VAIKARADHOO, HDH.MAKUNUDHOO, HDH.FINEY, HDH.HIRIMARADHOO AND HDH.KURINBI</w:t>
      </w:r>
    </w:p>
    <w:p w14:paraId="216D0A1B" w14:textId="77777777" w:rsidR="00E27896" w:rsidRPr="00023C5C" w:rsidRDefault="00E27896" w:rsidP="00E27896">
      <w:pPr>
        <w:spacing w:after="240" w:line="259" w:lineRule="auto"/>
        <w:jc w:val="center"/>
        <w:rPr>
          <w:b/>
          <w:i/>
          <w:iCs/>
          <w:szCs w:val="22"/>
        </w:rPr>
      </w:pPr>
    </w:p>
    <w:p w14:paraId="6F297B22" w14:textId="21728E00" w:rsidR="00E27896" w:rsidRPr="00023C5C" w:rsidRDefault="00E27896" w:rsidP="00BF5B69">
      <w:pPr>
        <w:spacing w:after="240" w:line="259" w:lineRule="auto"/>
        <w:jc w:val="center"/>
        <w:rPr>
          <w:b/>
          <w:bCs/>
          <w:sz w:val="28"/>
          <w:szCs w:val="28"/>
        </w:rPr>
      </w:pPr>
      <w:r>
        <w:rPr>
          <w:b/>
          <w:bCs/>
          <w:sz w:val="28"/>
          <w:szCs w:val="28"/>
        </w:rPr>
        <w:t xml:space="preserve">Project Number: </w:t>
      </w:r>
      <w:r w:rsidRPr="00E904A4">
        <w:rPr>
          <w:b/>
          <w:bCs/>
          <w:color w:val="FF0000"/>
          <w:sz w:val="28"/>
          <w:szCs w:val="28"/>
        </w:rPr>
        <w:t>TES/20</w:t>
      </w:r>
      <w:r w:rsidR="00D9572E">
        <w:rPr>
          <w:b/>
          <w:bCs/>
          <w:color w:val="FF0000"/>
          <w:sz w:val="28"/>
          <w:szCs w:val="28"/>
        </w:rPr>
        <w:t>2</w:t>
      </w:r>
      <w:r w:rsidR="00DE7289">
        <w:rPr>
          <w:b/>
          <w:bCs/>
          <w:color w:val="FF0000"/>
          <w:sz w:val="28"/>
          <w:szCs w:val="28"/>
        </w:rPr>
        <w:t>1</w:t>
      </w:r>
      <w:r w:rsidRPr="00E904A4">
        <w:rPr>
          <w:b/>
          <w:bCs/>
          <w:color w:val="FF0000"/>
          <w:sz w:val="28"/>
          <w:szCs w:val="28"/>
        </w:rPr>
        <w:t>/</w:t>
      </w:r>
      <w:r w:rsidR="00DE7289">
        <w:rPr>
          <w:b/>
          <w:bCs/>
          <w:color w:val="FF0000"/>
          <w:sz w:val="28"/>
          <w:szCs w:val="28"/>
        </w:rPr>
        <w:t>W-105R-01</w:t>
      </w:r>
    </w:p>
    <w:p w14:paraId="2F4D5821" w14:textId="77777777" w:rsidR="001C1C5F" w:rsidRDefault="001C1C5F" w:rsidP="00E27896">
      <w:pPr>
        <w:spacing w:after="240" w:line="259" w:lineRule="auto"/>
        <w:jc w:val="center"/>
        <w:rPr>
          <w:b/>
          <w:bCs/>
          <w:color w:val="FF0000"/>
          <w:sz w:val="44"/>
          <w:szCs w:val="44"/>
        </w:rPr>
      </w:pPr>
    </w:p>
    <w:p w14:paraId="63031FD9" w14:textId="1D179E95" w:rsidR="00E27896" w:rsidRDefault="00E27896" w:rsidP="00725B2C">
      <w:pPr>
        <w:spacing w:after="240" w:line="259" w:lineRule="auto"/>
        <w:jc w:val="center"/>
        <w:rPr>
          <w:b/>
          <w:bCs/>
          <w:sz w:val="28"/>
          <w:szCs w:val="28"/>
        </w:rPr>
      </w:pPr>
      <w:r>
        <w:rPr>
          <w:b/>
          <w:bCs/>
          <w:sz w:val="28"/>
          <w:szCs w:val="28"/>
        </w:rPr>
        <w:t xml:space="preserve">Employer: </w:t>
      </w:r>
      <w:r w:rsidRPr="00502A47">
        <w:rPr>
          <w:b/>
          <w:bCs/>
          <w:sz w:val="28"/>
          <w:szCs w:val="28"/>
        </w:rPr>
        <w:t xml:space="preserve">Ministry of </w:t>
      </w:r>
      <w:r w:rsidR="00D9572E">
        <w:rPr>
          <w:b/>
          <w:bCs/>
          <w:sz w:val="28"/>
          <w:szCs w:val="28"/>
        </w:rPr>
        <w:t>National Planning</w:t>
      </w:r>
      <w:r w:rsidR="00F166B4">
        <w:rPr>
          <w:b/>
          <w:bCs/>
          <w:sz w:val="28"/>
          <w:szCs w:val="28"/>
        </w:rPr>
        <w:t>, Housing</w:t>
      </w:r>
      <w:r w:rsidR="00D9572E">
        <w:rPr>
          <w:b/>
          <w:bCs/>
          <w:sz w:val="28"/>
          <w:szCs w:val="28"/>
        </w:rPr>
        <w:t xml:space="preserve"> and Infrastructure</w:t>
      </w:r>
    </w:p>
    <w:p w14:paraId="09E9C27E" w14:textId="77777777" w:rsidR="00E27896" w:rsidRPr="00023C5C" w:rsidRDefault="00E27896" w:rsidP="00E27896">
      <w:pPr>
        <w:spacing w:after="240" w:line="259" w:lineRule="auto"/>
        <w:jc w:val="center"/>
        <w:rPr>
          <w:b/>
          <w:bCs/>
        </w:rPr>
      </w:pPr>
    </w:p>
    <w:p w14:paraId="426DA508" w14:textId="3FD4314B" w:rsidR="00E27896" w:rsidRPr="00C31A99" w:rsidRDefault="00E27896" w:rsidP="00FD6EA8">
      <w:pPr>
        <w:spacing w:after="240" w:line="259" w:lineRule="auto"/>
        <w:jc w:val="center"/>
        <w:rPr>
          <w:b/>
          <w:bCs/>
          <w:spacing w:val="30"/>
          <w:sz w:val="28"/>
          <w:szCs w:val="28"/>
        </w:rPr>
      </w:pPr>
      <w:r w:rsidRPr="00C31A99">
        <w:rPr>
          <w:b/>
          <w:bCs/>
          <w:spacing w:val="30"/>
          <w:sz w:val="28"/>
          <w:szCs w:val="28"/>
        </w:rPr>
        <w:t xml:space="preserve"> </w:t>
      </w:r>
      <w:r w:rsidR="00C31A99" w:rsidRPr="00C31A99">
        <w:rPr>
          <w:b/>
          <w:bCs/>
          <w:spacing w:val="30"/>
          <w:sz w:val="28"/>
          <w:szCs w:val="28"/>
        </w:rPr>
        <w:t xml:space="preserve">Issuing Date: </w:t>
      </w:r>
      <w:r w:rsidR="00C871AD">
        <w:rPr>
          <w:b/>
          <w:bCs/>
          <w:spacing w:val="30"/>
          <w:sz w:val="28"/>
          <w:szCs w:val="28"/>
        </w:rPr>
        <w:t>February</w:t>
      </w:r>
      <w:r w:rsidR="00F65404">
        <w:rPr>
          <w:b/>
          <w:bCs/>
          <w:spacing w:val="30"/>
          <w:sz w:val="28"/>
          <w:szCs w:val="28"/>
        </w:rPr>
        <w:t xml:space="preserve"> 2022</w:t>
      </w:r>
    </w:p>
    <w:p w14:paraId="0360FCC6" w14:textId="538914F8" w:rsidR="00E27896" w:rsidRPr="00023C5C" w:rsidRDefault="00C31A99" w:rsidP="00E27896">
      <w:pPr>
        <w:spacing w:line="259" w:lineRule="auto"/>
        <w:jc w:val="center"/>
        <w:rPr>
          <w:sz w:val="22"/>
          <w:szCs w:val="22"/>
        </w:rPr>
      </w:pPr>
      <w:r>
        <w:rPr>
          <w:sz w:val="22"/>
          <w:szCs w:val="22"/>
        </w:rPr>
        <w:t>National Tender</w:t>
      </w:r>
    </w:p>
    <w:p w14:paraId="1ADC55B2" w14:textId="3944BD2F" w:rsidR="00E27896" w:rsidRDefault="00E27896" w:rsidP="001C1C5F">
      <w:pPr>
        <w:spacing w:line="259" w:lineRule="auto"/>
        <w:jc w:val="center"/>
        <w:rPr>
          <w:sz w:val="22"/>
          <w:szCs w:val="22"/>
        </w:rPr>
      </w:pPr>
      <w:r w:rsidRPr="00023C5C">
        <w:rPr>
          <w:sz w:val="22"/>
          <w:szCs w:val="22"/>
        </w:rPr>
        <w:t>Ministry of Finance</w:t>
      </w:r>
    </w:p>
    <w:p w14:paraId="1D1A8A65" w14:textId="77777777" w:rsidR="00C31A99" w:rsidRDefault="00C31A99" w:rsidP="001C1C5F">
      <w:pPr>
        <w:spacing w:line="259" w:lineRule="auto"/>
        <w:jc w:val="center"/>
        <w:rPr>
          <w:sz w:val="22"/>
          <w:szCs w:val="22"/>
        </w:rPr>
      </w:pPr>
    </w:p>
    <w:p w14:paraId="6717555A" w14:textId="26433A90" w:rsidR="00C005E2" w:rsidRDefault="00C005E2" w:rsidP="001C1C5F">
      <w:pPr>
        <w:spacing w:line="259" w:lineRule="auto"/>
        <w:jc w:val="center"/>
        <w:rPr>
          <w:sz w:val="22"/>
          <w:szCs w:val="22"/>
        </w:rPr>
      </w:pPr>
    </w:p>
    <w:p w14:paraId="7C2A74D6" w14:textId="03D11D5F" w:rsidR="00D9572E" w:rsidRDefault="00D9572E" w:rsidP="001C1C5F">
      <w:pPr>
        <w:spacing w:line="259" w:lineRule="auto"/>
        <w:jc w:val="center"/>
        <w:rPr>
          <w:sz w:val="22"/>
          <w:szCs w:val="22"/>
        </w:rPr>
      </w:pPr>
    </w:p>
    <w:p w14:paraId="08608115" w14:textId="77777777" w:rsidR="00D9572E" w:rsidRDefault="00D9572E" w:rsidP="001C1C5F">
      <w:pPr>
        <w:spacing w:line="259" w:lineRule="auto"/>
        <w:jc w:val="center"/>
        <w:rPr>
          <w:sz w:val="22"/>
          <w:szCs w:val="22"/>
        </w:rPr>
      </w:pPr>
    </w:p>
    <w:p w14:paraId="0532452D" w14:textId="77777777" w:rsidR="00C005E2" w:rsidRPr="001C1C5F" w:rsidRDefault="00C005E2" w:rsidP="001C1C5F">
      <w:pPr>
        <w:spacing w:line="259" w:lineRule="auto"/>
        <w:jc w:val="center"/>
        <w:rPr>
          <w:sz w:val="22"/>
          <w:szCs w:val="22"/>
        </w:rPr>
      </w:pPr>
    </w:p>
    <w:p w14:paraId="11D060D6" w14:textId="77777777" w:rsidR="006309F7" w:rsidRPr="00D20367" w:rsidRDefault="006309F7">
      <w:pPr>
        <w:pStyle w:val="Subtitle2"/>
      </w:pPr>
      <w:r w:rsidRPr="00D20367">
        <w:t>Table of Contents</w:t>
      </w:r>
    </w:p>
    <w:p w14:paraId="021FBD0D" w14:textId="77777777" w:rsidR="006309F7" w:rsidRDefault="006309F7">
      <w:pPr>
        <w:rPr>
          <w:i/>
        </w:rPr>
      </w:pPr>
    </w:p>
    <w:p w14:paraId="1B7C824E" w14:textId="0CA18089" w:rsidR="00A542F0" w:rsidRDefault="00171E6B">
      <w:pPr>
        <w:pStyle w:val="TOC1"/>
        <w:rPr>
          <w:rFonts w:asciiTheme="minorHAnsi" w:eastAsiaTheme="minorEastAsia" w:hAnsiTheme="minorHAnsi" w:cstheme="minorBidi"/>
          <w:b w:val="0"/>
          <w:noProof/>
          <w:sz w:val="22"/>
          <w:szCs w:val="22"/>
        </w:rPr>
      </w:pPr>
      <w:r>
        <w:fldChar w:fldCharType="begin"/>
      </w:r>
      <w:r>
        <w:instrText xml:space="preserve"> TOC \h \z \t "Subtitle,2,Parts,1" </w:instrText>
      </w:r>
      <w:r>
        <w:fldChar w:fldCharType="separate"/>
      </w:r>
      <w:hyperlink w:anchor="_Toc63601115" w:history="1">
        <w:r w:rsidR="00A542F0" w:rsidRPr="00D95C9F">
          <w:rPr>
            <w:rStyle w:val="Hyperlink"/>
            <w:noProof/>
          </w:rPr>
          <w:t>PART 1</w:t>
        </w:r>
        <w:r w:rsidR="00A542F0">
          <w:rPr>
            <w:noProof/>
            <w:webHidden/>
          </w:rPr>
          <w:tab/>
        </w:r>
        <w:r w:rsidR="00A542F0">
          <w:rPr>
            <w:noProof/>
            <w:webHidden/>
          </w:rPr>
          <w:fldChar w:fldCharType="begin"/>
        </w:r>
        <w:r w:rsidR="00A542F0">
          <w:rPr>
            <w:noProof/>
            <w:webHidden/>
          </w:rPr>
          <w:instrText xml:space="preserve"> PAGEREF _Toc63601115 \h </w:instrText>
        </w:r>
        <w:r w:rsidR="00A542F0">
          <w:rPr>
            <w:noProof/>
            <w:webHidden/>
          </w:rPr>
        </w:r>
        <w:r w:rsidR="00A542F0">
          <w:rPr>
            <w:noProof/>
            <w:webHidden/>
          </w:rPr>
          <w:fldChar w:fldCharType="separate"/>
        </w:r>
        <w:r w:rsidR="00A542F0">
          <w:rPr>
            <w:noProof/>
            <w:webHidden/>
          </w:rPr>
          <w:t>1</w:t>
        </w:r>
        <w:r w:rsidR="00A542F0">
          <w:rPr>
            <w:noProof/>
            <w:webHidden/>
          </w:rPr>
          <w:fldChar w:fldCharType="end"/>
        </w:r>
      </w:hyperlink>
    </w:p>
    <w:p w14:paraId="129FB6EA" w14:textId="16F96EB1" w:rsidR="00A542F0" w:rsidRDefault="00A4342D">
      <w:pPr>
        <w:pStyle w:val="TOC1"/>
        <w:rPr>
          <w:rFonts w:asciiTheme="minorHAnsi" w:eastAsiaTheme="minorEastAsia" w:hAnsiTheme="minorHAnsi" w:cstheme="minorBidi"/>
          <w:b w:val="0"/>
          <w:noProof/>
          <w:sz w:val="22"/>
          <w:szCs w:val="22"/>
        </w:rPr>
      </w:pPr>
      <w:hyperlink w:anchor="_Toc63601116" w:history="1">
        <w:r w:rsidR="00A542F0" w:rsidRPr="00D95C9F">
          <w:rPr>
            <w:rStyle w:val="Hyperlink"/>
            <w:noProof/>
          </w:rPr>
          <w:t>Bidding Procedures</w:t>
        </w:r>
        <w:r w:rsidR="00A542F0">
          <w:rPr>
            <w:noProof/>
            <w:webHidden/>
          </w:rPr>
          <w:tab/>
        </w:r>
        <w:r w:rsidR="00A542F0">
          <w:rPr>
            <w:noProof/>
            <w:webHidden/>
          </w:rPr>
          <w:fldChar w:fldCharType="begin"/>
        </w:r>
        <w:r w:rsidR="00A542F0">
          <w:rPr>
            <w:noProof/>
            <w:webHidden/>
          </w:rPr>
          <w:instrText xml:space="preserve"> PAGEREF _Toc63601116 \h </w:instrText>
        </w:r>
        <w:r w:rsidR="00A542F0">
          <w:rPr>
            <w:noProof/>
            <w:webHidden/>
          </w:rPr>
        </w:r>
        <w:r w:rsidR="00A542F0">
          <w:rPr>
            <w:noProof/>
            <w:webHidden/>
          </w:rPr>
          <w:fldChar w:fldCharType="separate"/>
        </w:r>
        <w:r w:rsidR="00A542F0">
          <w:rPr>
            <w:noProof/>
            <w:webHidden/>
          </w:rPr>
          <w:t>1</w:t>
        </w:r>
        <w:r w:rsidR="00A542F0">
          <w:rPr>
            <w:noProof/>
            <w:webHidden/>
          </w:rPr>
          <w:fldChar w:fldCharType="end"/>
        </w:r>
      </w:hyperlink>
    </w:p>
    <w:p w14:paraId="1438FAEA" w14:textId="267587B0" w:rsidR="00A542F0" w:rsidRDefault="00A4342D">
      <w:pPr>
        <w:pStyle w:val="TOC2"/>
        <w:rPr>
          <w:rFonts w:asciiTheme="minorHAnsi" w:eastAsiaTheme="minorEastAsia" w:hAnsiTheme="minorHAnsi" w:cstheme="minorBidi"/>
          <w:noProof/>
          <w:sz w:val="22"/>
          <w:szCs w:val="22"/>
        </w:rPr>
      </w:pPr>
      <w:hyperlink w:anchor="_Toc63601117" w:history="1">
        <w:r w:rsidR="00A542F0" w:rsidRPr="00D95C9F">
          <w:rPr>
            <w:rStyle w:val="Hyperlink"/>
            <w:noProof/>
          </w:rPr>
          <w:t>Section I.  Instructions to Bidders</w:t>
        </w:r>
        <w:r w:rsidR="00A542F0">
          <w:rPr>
            <w:noProof/>
            <w:webHidden/>
          </w:rPr>
          <w:tab/>
        </w:r>
        <w:r w:rsidR="00A542F0">
          <w:rPr>
            <w:noProof/>
            <w:webHidden/>
          </w:rPr>
          <w:fldChar w:fldCharType="begin"/>
        </w:r>
        <w:r w:rsidR="00A542F0">
          <w:rPr>
            <w:noProof/>
            <w:webHidden/>
          </w:rPr>
          <w:instrText xml:space="preserve"> PAGEREF _Toc63601117 \h </w:instrText>
        </w:r>
        <w:r w:rsidR="00A542F0">
          <w:rPr>
            <w:noProof/>
            <w:webHidden/>
          </w:rPr>
        </w:r>
        <w:r w:rsidR="00A542F0">
          <w:rPr>
            <w:noProof/>
            <w:webHidden/>
          </w:rPr>
          <w:fldChar w:fldCharType="separate"/>
        </w:r>
        <w:r w:rsidR="00A542F0">
          <w:rPr>
            <w:noProof/>
            <w:webHidden/>
          </w:rPr>
          <w:t>3</w:t>
        </w:r>
        <w:r w:rsidR="00A542F0">
          <w:rPr>
            <w:noProof/>
            <w:webHidden/>
          </w:rPr>
          <w:fldChar w:fldCharType="end"/>
        </w:r>
      </w:hyperlink>
    </w:p>
    <w:p w14:paraId="68FE968E" w14:textId="1B123D30" w:rsidR="00A542F0" w:rsidRDefault="00A4342D">
      <w:pPr>
        <w:pStyle w:val="TOC2"/>
        <w:rPr>
          <w:rFonts w:asciiTheme="minorHAnsi" w:eastAsiaTheme="minorEastAsia" w:hAnsiTheme="minorHAnsi" w:cstheme="minorBidi"/>
          <w:noProof/>
          <w:sz w:val="22"/>
          <w:szCs w:val="22"/>
        </w:rPr>
      </w:pPr>
      <w:hyperlink w:anchor="_Toc63601118" w:history="1">
        <w:r w:rsidR="00A542F0" w:rsidRPr="00D95C9F">
          <w:rPr>
            <w:rStyle w:val="Hyperlink"/>
            <w:noProof/>
          </w:rPr>
          <w:t>Section II.  Bid Data Sheet</w:t>
        </w:r>
        <w:r w:rsidR="00A542F0">
          <w:rPr>
            <w:noProof/>
            <w:webHidden/>
          </w:rPr>
          <w:tab/>
        </w:r>
        <w:r w:rsidR="00A542F0">
          <w:rPr>
            <w:noProof/>
            <w:webHidden/>
          </w:rPr>
          <w:fldChar w:fldCharType="begin"/>
        </w:r>
        <w:r w:rsidR="00A542F0">
          <w:rPr>
            <w:noProof/>
            <w:webHidden/>
          </w:rPr>
          <w:instrText xml:space="preserve"> PAGEREF _Toc63601118 \h </w:instrText>
        </w:r>
        <w:r w:rsidR="00A542F0">
          <w:rPr>
            <w:noProof/>
            <w:webHidden/>
          </w:rPr>
        </w:r>
        <w:r w:rsidR="00A542F0">
          <w:rPr>
            <w:noProof/>
            <w:webHidden/>
          </w:rPr>
          <w:fldChar w:fldCharType="separate"/>
        </w:r>
        <w:r w:rsidR="00A542F0">
          <w:rPr>
            <w:noProof/>
            <w:webHidden/>
          </w:rPr>
          <w:t>28</w:t>
        </w:r>
        <w:r w:rsidR="00A542F0">
          <w:rPr>
            <w:noProof/>
            <w:webHidden/>
          </w:rPr>
          <w:fldChar w:fldCharType="end"/>
        </w:r>
      </w:hyperlink>
    </w:p>
    <w:p w14:paraId="09E2C498" w14:textId="273DF65E" w:rsidR="00A542F0" w:rsidRDefault="00A4342D">
      <w:pPr>
        <w:pStyle w:val="TOC2"/>
        <w:rPr>
          <w:rFonts w:asciiTheme="minorHAnsi" w:eastAsiaTheme="minorEastAsia" w:hAnsiTheme="minorHAnsi" w:cstheme="minorBidi"/>
          <w:noProof/>
          <w:sz w:val="22"/>
          <w:szCs w:val="22"/>
        </w:rPr>
      </w:pPr>
      <w:hyperlink w:anchor="_Toc63601119" w:history="1">
        <w:r w:rsidR="00A542F0" w:rsidRPr="00D95C9F">
          <w:rPr>
            <w:rStyle w:val="Hyperlink"/>
            <w:noProof/>
          </w:rPr>
          <w:t>Section III. Evaluation and Qualification Criteria (Without Prequalification)</w:t>
        </w:r>
        <w:r w:rsidR="00A542F0">
          <w:rPr>
            <w:noProof/>
            <w:webHidden/>
          </w:rPr>
          <w:tab/>
        </w:r>
        <w:r w:rsidR="00A542F0">
          <w:rPr>
            <w:noProof/>
            <w:webHidden/>
          </w:rPr>
          <w:fldChar w:fldCharType="begin"/>
        </w:r>
        <w:r w:rsidR="00A542F0">
          <w:rPr>
            <w:noProof/>
            <w:webHidden/>
          </w:rPr>
          <w:instrText xml:space="preserve"> PAGEREF _Toc63601119 \h </w:instrText>
        </w:r>
        <w:r w:rsidR="00A542F0">
          <w:rPr>
            <w:noProof/>
            <w:webHidden/>
          </w:rPr>
        </w:r>
        <w:r w:rsidR="00A542F0">
          <w:rPr>
            <w:noProof/>
            <w:webHidden/>
          </w:rPr>
          <w:fldChar w:fldCharType="separate"/>
        </w:r>
        <w:r w:rsidR="00A542F0">
          <w:rPr>
            <w:noProof/>
            <w:webHidden/>
          </w:rPr>
          <w:t>33</w:t>
        </w:r>
        <w:r w:rsidR="00A542F0">
          <w:rPr>
            <w:noProof/>
            <w:webHidden/>
          </w:rPr>
          <w:fldChar w:fldCharType="end"/>
        </w:r>
      </w:hyperlink>
    </w:p>
    <w:p w14:paraId="5B9CAA1F" w14:textId="43F2DB6F" w:rsidR="00A542F0" w:rsidRDefault="00A4342D">
      <w:pPr>
        <w:pStyle w:val="TOC2"/>
        <w:rPr>
          <w:rFonts w:asciiTheme="minorHAnsi" w:eastAsiaTheme="minorEastAsia" w:hAnsiTheme="minorHAnsi" w:cstheme="minorBidi"/>
          <w:noProof/>
          <w:sz w:val="22"/>
          <w:szCs w:val="22"/>
        </w:rPr>
      </w:pPr>
      <w:hyperlink w:anchor="_Toc63601120" w:history="1">
        <w:r w:rsidR="00A542F0" w:rsidRPr="00D95C9F">
          <w:rPr>
            <w:rStyle w:val="Hyperlink"/>
            <w:noProof/>
          </w:rPr>
          <w:t>Section IV.  Bidding Forms</w:t>
        </w:r>
        <w:r w:rsidR="00A542F0">
          <w:rPr>
            <w:noProof/>
            <w:webHidden/>
          </w:rPr>
          <w:tab/>
        </w:r>
        <w:r w:rsidR="00A542F0">
          <w:rPr>
            <w:noProof/>
            <w:webHidden/>
          </w:rPr>
          <w:fldChar w:fldCharType="begin"/>
        </w:r>
        <w:r w:rsidR="00A542F0">
          <w:rPr>
            <w:noProof/>
            <w:webHidden/>
          </w:rPr>
          <w:instrText xml:space="preserve"> PAGEREF _Toc63601120 \h </w:instrText>
        </w:r>
        <w:r w:rsidR="00A542F0">
          <w:rPr>
            <w:noProof/>
            <w:webHidden/>
          </w:rPr>
        </w:r>
        <w:r w:rsidR="00A542F0">
          <w:rPr>
            <w:noProof/>
            <w:webHidden/>
          </w:rPr>
          <w:fldChar w:fldCharType="separate"/>
        </w:r>
        <w:r w:rsidR="00A542F0">
          <w:rPr>
            <w:noProof/>
            <w:webHidden/>
          </w:rPr>
          <w:t>45</w:t>
        </w:r>
        <w:r w:rsidR="00A542F0">
          <w:rPr>
            <w:noProof/>
            <w:webHidden/>
          </w:rPr>
          <w:fldChar w:fldCharType="end"/>
        </w:r>
      </w:hyperlink>
    </w:p>
    <w:p w14:paraId="24375C3A" w14:textId="2E6F12AF" w:rsidR="00A542F0" w:rsidRDefault="00A4342D">
      <w:pPr>
        <w:pStyle w:val="TOC2"/>
        <w:rPr>
          <w:rFonts w:asciiTheme="minorHAnsi" w:eastAsiaTheme="minorEastAsia" w:hAnsiTheme="minorHAnsi" w:cstheme="minorBidi"/>
          <w:noProof/>
          <w:sz w:val="22"/>
          <w:szCs w:val="22"/>
        </w:rPr>
      </w:pPr>
      <w:hyperlink w:anchor="_Toc63601121" w:history="1">
        <w:r w:rsidR="00A542F0" w:rsidRPr="00D95C9F">
          <w:rPr>
            <w:rStyle w:val="Hyperlink"/>
            <w:noProof/>
          </w:rPr>
          <w:t>Section V.  Eligible Countries</w:t>
        </w:r>
        <w:r w:rsidR="00A542F0">
          <w:rPr>
            <w:noProof/>
            <w:webHidden/>
          </w:rPr>
          <w:tab/>
        </w:r>
        <w:r w:rsidR="00A542F0">
          <w:rPr>
            <w:noProof/>
            <w:webHidden/>
          </w:rPr>
          <w:fldChar w:fldCharType="begin"/>
        </w:r>
        <w:r w:rsidR="00A542F0">
          <w:rPr>
            <w:noProof/>
            <w:webHidden/>
          </w:rPr>
          <w:instrText xml:space="preserve"> PAGEREF _Toc63601121 \h </w:instrText>
        </w:r>
        <w:r w:rsidR="00A542F0">
          <w:rPr>
            <w:noProof/>
            <w:webHidden/>
          </w:rPr>
        </w:r>
        <w:r w:rsidR="00A542F0">
          <w:rPr>
            <w:noProof/>
            <w:webHidden/>
          </w:rPr>
          <w:fldChar w:fldCharType="separate"/>
        </w:r>
        <w:r w:rsidR="00A542F0">
          <w:rPr>
            <w:noProof/>
            <w:webHidden/>
          </w:rPr>
          <w:t>85</w:t>
        </w:r>
        <w:r w:rsidR="00A542F0">
          <w:rPr>
            <w:noProof/>
            <w:webHidden/>
          </w:rPr>
          <w:fldChar w:fldCharType="end"/>
        </w:r>
      </w:hyperlink>
    </w:p>
    <w:p w14:paraId="7AD9E54C" w14:textId="6F45428F" w:rsidR="00A542F0" w:rsidRDefault="00A4342D">
      <w:pPr>
        <w:pStyle w:val="TOC2"/>
        <w:rPr>
          <w:rFonts w:asciiTheme="minorHAnsi" w:eastAsiaTheme="minorEastAsia" w:hAnsiTheme="minorHAnsi" w:cstheme="minorBidi"/>
          <w:noProof/>
          <w:sz w:val="22"/>
          <w:szCs w:val="22"/>
        </w:rPr>
      </w:pPr>
      <w:hyperlink w:anchor="_Toc63601122" w:history="1">
        <w:r w:rsidR="00A542F0" w:rsidRPr="00D95C9F">
          <w:rPr>
            <w:rStyle w:val="Hyperlink"/>
            <w:noProof/>
          </w:rPr>
          <w:t>Section VI. Fund Policy - Corrupt and Fraudulent Practices</w:t>
        </w:r>
        <w:r w:rsidR="00A542F0">
          <w:rPr>
            <w:noProof/>
            <w:webHidden/>
          </w:rPr>
          <w:tab/>
        </w:r>
        <w:r w:rsidR="00A542F0">
          <w:rPr>
            <w:noProof/>
            <w:webHidden/>
          </w:rPr>
          <w:fldChar w:fldCharType="begin"/>
        </w:r>
        <w:r w:rsidR="00A542F0">
          <w:rPr>
            <w:noProof/>
            <w:webHidden/>
          </w:rPr>
          <w:instrText xml:space="preserve"> PAGEREF _Toc63601122 \h </w:instrText>
        </w:r>
        <w:r w:rsidR="00A542F0">
          <w:rPr>
            <w:noProof/>
            <w:webHidden/>
          </w:rPr>
        </w:r>
        <w:r w:rsidR="00A542F0">
          <w:rPr>
            <w:noProof/>
            <w:webHidden/>
          </w:rPr>
          <w:fldChar w:fldCharType="separate"/>
        </w:r>
        <w:r w:rsidR="00A542F0">
          <w:rPr>
            <w:noProof/>
            <w:webHidden/>
          </w:rPr>
          <w:t>87</w:t>
        </w:r>
        <w:r w:rsidR="00A542F0">
          <w:rPr>
            <w:noProof/>
            <w:webHidden/>
          </w:rPr>
          <w:fldChar w:fldCharType="end"/>
        </w:r>
      </w:hyperlink>
    </w:p>
    <w:p w14:paraId="143E98B6" w14:textId="429FE9A4" w:rsidR="00A542F0" w:rsidRDefault="00A4342D">
      <w:pPr>
        <w:pStyle w:val="TOC1"/>
        <w:rPr>
          <w:rFonts w:asciiTheme="minorHAnsi" w:eastAsiaTheme="minorEastAsia" w:hAnsiTheme="minorHAnsi" w:cstheme="minorBidi"/>
          <w:b w:val="0"/>
          <w:noProof/>
          <w:sz w:val="22"/>
          <w:szCs w:val="22"/>
        </w:rPr>
      </w:pPr>
      <w:hyperlink w:anchor="_Toc63601123" w:history="1">
        <w:r w:rsidR="00A542F0" w:rsidRPr="00D95C9F">
          <w:rPr>
            <w:rStyle w:val="Hyperlink"/>
            <w:noProof/>
          </w:rPr>
          <w:t>PART 2</w:t>
        </w:r>
        <w:r w:rsidR="00A542F0">
          <w:rPr>
            <w:noProof/>
            <w:webHidden/>
          </w:rPr>
          <w:tab/>
        </w:r>
        <w:r w:rsidR="00A542F0">
          <w:rPr>
            <w:noProof/>
            <w:webHidden/>
          </w:rPr>
          <w:fldChar w:fldCharType="begin"/>
        </w:r>
        <w:r w:rsidR="00A542F0">
          <w:rPr>
            <w:noProof/>
            <w:webHidden/>
          </w:rPr>
          <w:instrText xml:space="preserve"> PAGEREF _Toc63601123 \h </w:instrText>
        </w:r>
        <w:r w:rsidR="00A542F0">
          <w:rPr>
            <w:noProof/>
            <w:webHidden/>
          </w:rPr>
        </w:r>
        <w:r w:rsidR="00A542F0">
          <w:rPr>
            <w:noProof/>
            <w:webHidden/>
          </w:rPr>
          <w:fldChar w:fldCharType="separate"/>
        </w:r>
        <w:r w:rsidR="00A542F0">
          <w:rPr>
            <w:noProof/>
            <w:webHidden/>
          </w:rPr>
          <w:t>89</w:t>
        </w:r>
        <w:r w:rsidR="00A542F0">
          <w:rPr>
            <w:noProof/>
            <w:webHidden/>
          </w:rPr>
          <w:fldChar w:fldCharType="end"/>
        </w:r>
      </w:hyperlink>
    </w:p>
    <w:p w14:paraId="40753A96" w14:textId="00C70358" w:rsidR="00A542F0" w:rsidRDefault="00A4342D">
      <w:pPr>
        <w:pStyle w:val="TOC1"/>
        <w:rPr>
          <w:rFonts w:asciiTheme="minorHAnsi" w:eastAsiaTheme="minorEastAsia" w:hAnsiTheme="minorHAnsi" w:cstheme="minorBidi"/>
          <w:b w:val="0"/>
          <w:noProof/>
          <w:sz w:val="22"/>
          <w:szCs w:val="22"/>
        </w:rPr>
      </w:pPr>
      <w:hyperlink w:anchor="_Toc63601124" w:history="1">
        <w:r w:rsidR="00A542F0" w:rsidRPr="00D95C9F">
          <w:rPr>
            <w:rStyle w:val="Hyperlink"/>
            <w:iCs/>
            <w:noProof/>
          </w:rPr>
          <w:t>Works</w:t>
        </w:r>
        <w:r w:rsidR="00A542F0" w:rsidRPr="00D95C9F">
          <w:rPr>
            <w:rStyle w:val="Hyperlink"/>
            <w:noProof/>
          </w:rPr>
          <w:t xml:space="preserve"> Requirements</w:t>
        </w:r>
        <w:r w:rsidR="00A542F0">
          <w:rPr>
            <w:noProof/>
            <w:webHidden/>
          </w:rPr>
          <w:tab/>
        </w:r>
        <w:r w:rsidR="00A542F0">
          <w:rPr>
            <w:noProof/>
            <w:webHidden/>
          </w:rPr>
          <w:fldChar w:fldCharType="begin"/>
        </w:r>
        <w:r w:rsidR="00A542F0">
          <w:rPr>
            <w:noProof/>
            <w:webHidden/>
          </w:rPr>
          <w:instrText xml:space="preserve"> PAGEREF _Toc63601124 \h </w:instrText>
        </w:r>
        <w:r w:rsidR="00A542F0">
          <w:rPr>
            <w:noProof/>
            <w:webHidden/>
          </w:rPr>
        </w:r>
        <w:r w:rsidR="00A542F0">
          <w:rPr>
            <w:noProof/>
            <w:webHidden/>
          </w:rPr>
          <w:fldChar w:fldCharType="separate"/>
        </w:r>
        <w:r w:rsidR="00A542F0">
          <w:rPr>
            <w:noProof/>
            <w:webHidden/>
          </w:rPr>
          <w:t>89</w:t>
        </w:r>
        <w:r w:rsidR="00A542F0">
          <w:rPr>
            <w:noProof/>
            <w:webHidden/>
          </w:rPr>
          <w:fldChar w:fldCharType="end"/>
        </w:r>
      </w:hyperlink>
    </w:p>
    <w:p w14:paraId="6C55565E" w14:textId="4062A128" w:rsidR="00A542F0" w:rsidRDefault="00A4342D">
      <w:pPr>
        <w:pStyle w:val="TOC2"/>
        <w:rPr>
          <w:rFonts w:asciiTheme="minorHAnsi" w:eastAsiaTheme="minorEastAsia" w:hAnsiTheme="minorHAnsi" w:cstheme="minorBidi"/>
          <w:noProof/>
          <w:sz w:val="22"/>
          <w:szCs w:val="22"/>
        </w:rPr>
      </w:pPr>
      <w:hyperlink w:anchor="_Toc63601125" w:history="1">
        <w:r w:rsidR="00A542F0" w:rsidRPr="00D95C9F">
          <w:rPr>
            <w:rStyle w:val="Hyperlink"/>
            <w:noProof/>
          </w:rPr>
          <w:t>Section VII.  Works Requirements</w:t>
        </w:r>
        <w:r w:rsidR="00A542F0">
          <w:rPr>
            <w:noProof/>
            <w:webHidden/>
          </w:rPr>
          <w:tab/>
        </w:r>
        <w:r w:rsidR="00A542F0">
          <w:rPr>
            <w:noProof/>
            <w:webHidden/>
          </w:rPr>
          <w:fldChar w:fldCharType="begin"/>
        </w:r>
        <w:r w:rsidR="00A542F0">
          <w:rPr>
            <w:noProof/>
            <w:webHidden/>
          </w:rPr>
          <w:instrText xml:space="preserve"> PAGEREF _Toc63601125 \h </w:instrText>
        </w:r>
        <w:r w:rsidR="00A542F0">
          <w:rPr>
            <w:noProof/>
            <w:webHidden/>
          </w:rPr>
        </w:r>
        <w:r w:rsidR="00A542F0">
          <w:rPr>
            <w:noProof/>
            <w:webHidden/>
          </w:rPr>
          <w:fldChar w:fldCharType="separate"/>
        </w:r>
        <w:r w:rsidR="00A542F0">
          <w:rPr>
            <w:noProof/>
            <w:webHidden/>
          </w:rPr>
          <w:t>91</w:t>
        </w:r>
        <w:r w:rsidR="00A542F0">
          <w:rPr>
            <w:noProof/>
            <w:webHidden/>
          </w:rPr>
          <w:fldChar w:fldCharType="end"/>
        </w:r>
      </w:hyperlink>
    </w:p>
    <w:p w14:paraId="20DF5819" w14:textId="17C3BBA3" w:rsidR="00A542F0" w:rsidRDefault="00A4342D">
      <w:pPr>
        <w:pStyle w:val="TOC1"/>
        <w:rPr>
          <w:rFonts w:asciiTheme="minorHAnsi" w:eastAsiaTheme="minorEastAsia" w:hAnsiTheme="minorHAnsi" w:cstheme="minorBidi"/>
          <w:b w:val="0"/>
          <w:noProof/>
          <w:sz w:val="22"/>
          <w:szCs w:val="22"/>
        </w:rPr>
      </w:pPr>
      <w:hyperlink w:anchor="_Toc63601126" w:history="1">
        <w:r w:rsidR="00A542F0" w:rsidRPr="00D95C9F">
          <w:rPr>
            <w:rStyle w:val="Hyperlink"/>
            <w:noProof/>
          </w:rPr>
          <w:t>PART 3</w:t>
        </w:r>
        <w:r w:rsidR="00A542F0">
          <w:rPr>
            <w:noProof/>
            <w:webHidden/>
          </w:rPr>
          <w:tab/>
        </w:r>
        <w:r w:rsidR="00A542F0">
          <w:rPr>
            <w:noProof/>
            <w:webHidden/>
          </w:rPr>
          <w:fldChar w:fldCharType="begin"/>
        </w:r>
        <w:r w:rsidR="00A542F0">
          <w:rPr>
            <w:noProof/>
            <w:webHidden/>
          </w:rPr>
          <w:instrText xml:space="preserve"> PAGEREF _Toc63601126 \h </w:instrText>
        </w:r>
        <w:r w:rsidR="00A542F0">
          <w:rPr>
            <w:noProof/>
            <w:webHidden/>
          </w:rPr>
        </w:r>
        <w:r w:rsidR="00A542F0">
          <w:rPr>
            <w:noProof/>
            <w:webHidden/>
          </w:rPr>
          <w:fldChar w:fldCharType="separate"/>
        </w:r>
        <w:r w:rsidR="00A542F0">
          <w:rPr>
            <w:noProof/>
            <w:webHidden/>
          </w:rPr>
          <w:t>412</w:t>
        </w:r>
        <w:r w:rsidR="00A542F0">
          <w:rPr>
            <w:noProof/>
            <w:webHidden/>
          </w:rPr>
          <w:fldChar w:fldCharType="end"/>
        </w:r>
      </w:hyperlink>
    </w:p>
    <w:p w14:paraId="33438BFA" w14:textId="0C0408AC" w:rsidR="00A542F0" w:rsidRDefault="00A4342D">
      <w:pPr>
        <w:pStyle w:val="TOC1"/>
        <w:rPr>
          <w:rFonts w:asciiTheme="minorHAnsi" w:eastAsiaTheme="minorEastAsia" w:hAnsiTheme="minorHAnsi" w:cstheme="minorBidi"/>
          <w:b w:val="0"/>
          <w:noProof/>
          <w:sz w:val="22"/>
          <w:szCs w:val="22"/>
        </w:rPr>
      </w:pPr>
      <w:hyperlink w:anchor="_Toc63601127" w:history="1">
        <w:r w:rsidR="00A542F0" w:rsidRPr="00D95C9F">
          <w:rPr>
            <w:rStyle w:val="Hyperlink"/>
            <w:noProof/>
          </w:rPr>
          <w:t>Conditions of Contract and Contract Forms</w:t>
        </w:r>
        <w:r w:rsidR="00A542F0">
          <w:rPr>
            <w:noProof/>
            <w:webHidden/>
          </w:rPr>
          <w:tab/>
        </w:r>
        <w:r w:rsidR="00A542F0">
          <w:rPr>
            <w:noProof/>
            <w:webHidden/>
          </w:rPr>
          <w:fldChar w:fldCharType="begin"/>
        </w:r>
        <w:r w:rsidR="00A542F0">
          <w:rPr>
            <w:noProof/>
            <w:webHidden/>
          </w:rPr>
          <w:instrText xml:space="preserve"> PAGEREF _Toc63601127 \h </w:instrText>
        </w:r>
        <w:r w:rsidR="00A542F0">
          <w:rPr>
            <w:noProof/>
            <w:webHidden/>
          </w:rPr>
        </w:r>
        <w:r w:rsidR="00A542F0">
          <w:rPr>
            <w:noProof/>
            <w:webHidden/>
          </w:rPr>
          <w:fldChar w:fldCharType="separate"/>
        </w:r>
        <w:r w:rsidR="00A542F0">
          <w:rPr>
            <w:noProof/>
            <w:webHidden/>
          </w:rPr>
          <w:t>412</w:t>
        </w:r>
        <w:r w:rsidR="00A542F0">
          <w:rPr>
            <w:noProof/>
            <w:webHidden/>
          </w:rPr>
          <w:fldChar w:fldCharType="end"/>
        </w:r>
      </w:hyperlink>
    </w:p>
    <w:p w14:paraId="415DC7F1" w14:textId="6F9A2F53" w:rsidR="00A542F0" w:rsidRDefault="00A4342D">
      <w:pPr>
        <w:pStyle w:val="TOC2"/>
        <w:rPr>
          <w:rFonts w:asciiTheme="minorHAnsi" w:eastAsiaTheme="minorEastAsia" w:hAnsiTheme="minorHAnsi" w:cstheme="minorBidi"/>
          <w:noProof/>
          <w:sz w:val="22"/>
          <w:szCs w:val="22"/>
        </w:rPr>
      </w:pPr>
      <w:hyperlink w:anchor="_Toc63601128" w:history="1">
        <w:r w:rsidR="00A542F0" w:rsidRPr="00D95C9F">
          <w:rPr>
            <w:rStyle w:val="Hyperlink"/>
            <w:bCs/>
            <w:noProof/>
          </w:rPr>
          <w:t>Section IX.</w:t>
        </w:r>
        <w:r w:rsidR="00A542F0">
          <w:rPr>
            <w:noProof/>
            <w:webHidden/>
          </w:rPr>
          <w:tab/>
        </w:r>
        <w:r w:rsidR="00A542F0">
          <w:rPr>
            <w:noProof/>
            <w:webHidden/>
          </w:rPr>
          <w:fldChar w:fldCharType="begin"/>
        </w:r>
        <w:r w:rsidR="00A542F0">
          <w:rPr>
            <w:noProof/>
            <w:webHidden/>
          </w:rPr>
          <w:instrText xml:space="preserve"> PAGEREF _Toc63601128 \h </w:instrText>
        </w:r>
        <w:r w:rsidR="00A542F0">
          <w:rPr>
            <w:noProof/>
            <w:webHidden/>
          </w:rPr>
        </w:r>
        <w:r w:rsidR="00A542F0">
          <w:rPr>
            <w:noProof/>
            <w:webHidden/>
          </w:rPr>
          <w:fldChar w:fldCharType="separate"/>
        </w:r>
        <w:r w:rsidR="00A542F0">
          <w:rPr>
            <w:noProof/>
            <w:webHidden/>
          </w:rPr>
          <w:t>510</w:t>
        </w:r>
        <w:r w:rsidR="00A542F0">
          <w:rPr>
            <w:noProof/>
            <w:webHidden/>
          </w:rPr>
          <w:fldChar w:fldCharType="end"/>
        </w:r>
      </w:hyperlink>
    </w:p>
    <w:p w14:paraId="45CC4563" w14:textId="1412B138" w:rsidR="00A542F0" w:rsidRDefault="00A4342D">
      <w:pPr>
        <w:pStyle w:val="TOC2"/>
        <w:rPr>
          <w:rFonts w:asciiTheme="minorHAnsi" w:eastAsiaTheme="minorEastAsia" w:hAnsiTheme="minorHAnsi" w:cstheme="minorBidi"/>
          <w:noProof/>
          <w:sz w:val="22"/>
          <w:szCs w:val="22"/>
        </w:rPr>
      </w:pPr>
      <w:hyperlink w:anchor="_Toc63601129" w:history="1">
        <w:r w:rsidR="00A542F0" w:rsidRPr="00D95C9F">
          <w:rPr>
            <w:rStyle w:val="Hyperlink"/>
            <w:bCs/>
            <w:noProof/>
          </w:rPr>
          <w:t>Particular Conditions (PC)</w:t>
        </w:r>
        <w:r w:rsidR="00A542F0">
          <w:rPr>
            <w:noProof/>
            <w:webHidden/>
          </w:rPr>
          <w:tab/>
        </w:r>
        <w:r w:rsidR="00A542F0">
          <w:rPr>
            <w:noProof/>
            <w:webHidden/>
          </w:rPr>
          <w:fldChar w:fldCharType="begin"/>
        </w:r>
        <w:r w:rsidR="00A542F0">
          <w:rPr>
            <w:noProof/>
            <w:webHidden/>
          </w:rPr>
          <w:instrText xml:space="preserve"> PAGEREF _Toc63601129 \h </w:instrText>
        </w:r>
        <w:r w:rsidR="00A542F0">
          <w:rPr>
            <w:noProof/>
            <w:webHidden/>
          </w:rPr>
        </w:r>
        <w:r w:rsidR="00A542F0">
          <w:rPr>
            <w:noProof/>
            <w:webHidden/>
          </w:rPr>
          <w:fldChar w:fldCharType="separate"/>
        </w:r>
        <w:r w:rsidR="00A542F0">
          <w:rPr>
            <w:noProof/>
            <w:webHidden/>
          </w:rPr>
          <w:t>510</w:t>
        </w:r>
        <w:r w:rsidR="00A542F0">
          <w:rPr>
            <w:noProof/>
            <w:webHidden/>
          </w:rPr>
          <w:fldChar w:fldCharType="end"/>
        </w:r>
      </w:hyperlink>
    </w:p>
    <w:p w14:paraId="488EC2D4" w14:textId="3DC707F4" w:rsidR="00A542F0" w:rsidRDefault="00A4342D">
      <w:pPr>
        <w:pStyle w:val="TOC2"/>
        <w:rPr>
          <w:rFonts w:asciiTheme="minorHAnsi" w:eastAsiaTheme="minorEastAsia" w:hAnsiTheme="minorHAnsi" w:cstheme="minorBidi"/>
          <w:noProof/>
          <w:sz w:val="22"/>
          <w:szCs w:val="22"/>
        </w:rPr>
      </w:pPr>
      <w:hyperlink w:anchor="_Toc63601130" w:history="1">
        <w:r w:rsidR="00A542F0" w:rsidRPr="00D95C9F">
          <w:rPr>
            <w:rStyle w:val="Hyperlink"/>
            <w:noProof/>
          </w:rPr>
          <w:t>Section X.  Annex to the Particular Conditions - Contract Forms</w:t>
        </w:r>
        <w:r w:rsidR="00A542F0">
          <w:rPr>
            <w:noProof/>
            <w:webHidden/>
          </w:rPr>
          <w:tab/>
        </w:r>
        <w:r w:rsidR="00A542F0">
          <w:rPr>
            <w:noProof/>
            <w:webHidden/>
          </w:rPr>
          <w:fldChar w:fldCharType="begin"/>
        </w:r>
        <w:r w:rsidR="00A542F0">
          <w:rPr>
            <w:noProof/>
            <w:webHidden/>
          </w:rPr>
          <w:instrText xml:space="preserve"> PAGEREF _Toc63601130 \h </w:instrText>
        </w:r>
        <w:r w:rsidR="00A542F0">
          <w:rPr>
            <w:noProof/>
            <w:webHidden/>
          </w:rPr>
        </w:r>
        <w:r w:rsidR="00A542F0">
          <w:rPr>
            <w:noProof/>
            <w:webHidden/>
          </w:rPr>
          <w:fldChar w:fldCharType="separate"/>
        </w:r>
        <w:r w:rsidR="00A542F0">
          <w:rPr>
            <w:noProof/>
            <w:webHidden/>
          </w:rPr>
          <w:t>523</w:t>
        </w:r>
        <w:r w:rsidR="00A542F0">
          <w:rPr>
            <w:noProof/>
            <w:webHidden/>
          </w:rPr>
          <w:fldChar w:fldCharType="end"/>
        </w:r>
      </w:hyperlink>
    </w:p>
    <w:p w14:paraId="7BA761F6" w14:textId="27D50D05" w:rsidR="00171E6B" w:rsidRPr="00171E6B" w:rsidRDefault="00171E6B">
      <w:r>
        <w:fldChar w:fldCharType="end"/>
      </w:r>
    </w:p>
    <w:p w14:paraId="5F66170C" w14:textId="77777777" w:rsidR="006309F7" w:rsidRPr="00D20367" w:rsidRDefault="006309F7" w:rsidP="00AA0BA7">
      <w:pPr>
        <w:pStyle w:val="TOC1"/>
        <w:tabs>
          <w:tab w:val="right" w:pos="9000"/>
        </w:tabs>
        <w:spacing w:before="120" w:after="120"/>
        <w:ind w:left="0" w:firstLine="0"/>
      </w:pPr>
    </w:p>
    <w:p w14:paraId="6A8F0AC9" w14:textId="77777777" w:rsidR="006309F7" w:rsidRPr="00D20367" w:rsidRDefault="006309F7"/>
    <w:p w14:paraId="0C9DC2A6" w14:textId="77777777" w:rsidR="006309F7" w:rsidRPr="00D20367" w:rsidRDefault="006309F7"/>
    <w:p w14:paraId="1B4116ED" w14:textId="77777777" w:rsidR="006309F7" w:rsidRPr="00D20367" w:rsidRDefault="006309F7"/>
    <w:p w14:paraId="2B19338D" w14:textId="77777777" w:rsidR="006309F7" w:rsidRPr="00D20367" w:rsidRDefault="006309F7"/>
    <w:p w14:paraId="00DB7D92" w14:textId="77777777" w:rsidR="006309F7" w:rsidRPr="00D20367" w:rsidRDefault="006309F7"/>
    <w:p w14:paraId="7F6CF93E" w14:textId="77777777" w:rsidR="006309F7" w:rsidRPr="00D20367" w:rsidRDefault="006309F7"/>
    <w:p w14:paraId="12A2AA00" w14:textId="77777777" w:rsidR="006309F7" w:rsidRPr="00D20367" w:rsidRDefault="006309F7"/>
    <w:p w14:paraId="0560855D" w14:textId="77777777" w:rsidR="006309F7" w:rsidRPr="00D20367" w:rsidRDefault="006309F7">
      <w:pPr>
        <w:jc w:val="left"/>
      </w:pPr>
    </w:p>
    <w:p w14:paraId="62E8FF93" w14:textId="77777777" w:rsidR="006309F7" w:rsidRPr="00D20367" w:rsidRDefault="006309F7">
      <w:pPr>
        <w:jc w:val="left"/>
        <w:sectPr w:rsidR="006309F7" w:rsidRPr="00D20367" w:rsidSect="00AC2C8D">
          <w:headerReference w:type="default" r:id="rId9"/>
          <w:footerReference w:type="first" r:id="rId10"/>
          <w:endnotePr>
            <w:numFmt w:val="decimal"/>
          </w:endnotePr>
          <w:type w:val="oddPage"/>
          <w:pgSz w:w="12240" w:h="15840" w:code="1"/>
          <w:pgMar w:top="900" w:right="1440" w:bottom="1440" w:left="1800" w:header="720" w:footer="720" w:gutter="0"/>
          <w:pgNumType w:fmt="lowerRoman"/>
          <w:cols w:space="720"/>
          <w:docGrid w:linePitch="326"/>
        </w:sectPr>
      </w:pPr>
    </w:p>
    <w:p w14:paraId="1FA18C7C" w14:textId="77777777" w:rsidR="006309F7" w:rsidRPr="00D20367" w:rsidRDefault="006309F7"/>
    <w:p w14:paraId="139741F9" w14:textId="77777777" w:rsidR="006309F7" w:rsidRPr="00D20367" w:rsidRDefault="006309F7"/>
    <w:p w14:paraId="2CCAA787" w14:textId="77777777" w:rsidR="006309F7" w:rsidRPr="00D20367" w:rsidRDefault="006309F7"/>
    <w:p w14:paraId="7589B71D" w14:textId="77777777" w:rsidR="006309F7" w:rsidRPr="00D20367" w:rsidRDefault="006309F7"/>
    <w:p w14:paraId="3F42C1E8" w14:textId="77777777" w:rsidR="006309F7" w:rsidRPr="00D20367" w:rsidRDefault="006309F7"/>
    <w:p w14:paraId="7F15AA2F" w14:textId="77777777" w:rsidR="006309F7" w:rsidRPr="00D20367" w:rsidRDefault="006309F7"/>
    <w:p w14:paraId="7D2EC328" w14:textId="77777777" w:rsidR="006309F7" w:rsidRPr="00D20367" w:rsidRDefault="006309F7"/>
    <w:p w14:paraId="0601DFED" w14:textId="77777777" w:rsidR="006309F7" w:rsidRDefault="006309F7"/>
    <w:p w14:paraId="15BBEB2A" w14:textId="77777777" w:rsidR="00746D6C" w:rsidRDefault="00746D6C"/>
    <w:p w14:paraId="30196E73" w14:textId="77777777" w:rsidR="00746D6C" w:rsidRDefault="00746D6C"/>
    <w:p w14:paraId="569F931D" w14:textId="77777777" w:rsidR="00746D6C" w:rsidRDefault="00746D6C"/>
    <w:p w14:paraId="42DB94A7" w14:textId="77777777" w:rsidR="00746D6C" w:rsidRDefault="00746D6C"/>
    <w:p w14:paraId="7CE2B1B1" w14:textId="77777777" w:rsidR="00746D6C" w:rsidRPr="00D20367" w:rsidRDefault="00746D6C"/>
    <w:p w14:paraId="0BF64DBE" w14:textId="6539799B" w:rsidR="00ED0077" w:rsidRPr="00746D6C" w:rsidRDefault="006309F7" w:rsidP="00746D6C">
      <w:pPr>
        <w:pStyle w:val="Parts"/>
        <w:rPr>
          <w:szCs w:val="56"/>
        </w:rPr>
      </w:pPr>
      <w:bookmarkStart w:id="0" w:name="_Toc63601115"/>
      <w:bookmarkStart w:id="1" w:name="_Toc438529596"/>
      <w:bookmarkStart w:id="2" w:name="_Toc438725752"/>
      <w:bookmarkStart w:id="3" w:name="_Toc438817747"/>
      <w:bookmarkStart w:id="4" w:name="_Toc438954441"/>
      <w:bookmarkStart w:id="5" w:name="_Toc461939615"/>
      <w:r w:rsidRPr="00C27F61">
        <w:rPr>
          <w:szCs w:val="56"/>
        </w:rPr>
        <w:t>PART 1</w:t>
      </w:r>
      <w:bookmarkEnd w:id="0"/>
      <w:r w:rsidRPr="00C27F61">
        <w:rPr>
          <w:szCs w:val="56"/>
        </w:rPr>
        <w:t xml:space="preserve"> </w:t>
      </w:r>
    </w:p>
    <w:p w14:paraId="03112B93" w14:textId="77777777" w:rsidR="006309F7" w:rsidRPr="00C27F61" w:rsidRDefault="006309F7" w:rsidP="00185FAE">
      <w:pPr>
        <w:pStyle w:val="Parts"/>
        <w:rPr>
          <w:sz w:val="72"/>
          <w:szCs w:val="72"/>
        </w:rPr>
      </w:pPr>
      <w:bookmarkStart w:id="6" w:name="_Toc63601116"/>
      <w:r w:rsidRPr="00C27F61">
        <w:rPr>
          <w:sz w:val="72"/>
          <w:szCs w:val="72"/>
        </w:rPr>
        <w:t>Bidding Procedures</w:t>
      </w:r>
      <w:bookmarkEnd w:id="1"/>
      <w:bookmarkEnd w:id="2"/>
      <w:bookmarkEnd w:id="3"/>
      <w:bookmarkEnd w:id="4"/>
      <w:bookmarkEnd w:id="5"/>
      <w:bookmarkEnd w:id="6"/>
    </w:p>
    <w:p w14:paraId="44C146B2" w14:textId="77777777" w:rsidR="006309F7" w:rsidRPr="00D20367" w:rsidRDefault="006309F7">
      <w:pPr>
        <w:jc w:val="left"/>
      </w:pPr>
    </w:p>
    <w:p w14:paraId="45C1FF85" w14:textId="77777777" w:rsidR="006309F7" w:rsidRPr="00D20367" w:rsidRDefault="006309F7">
      <w:pPr>
        <w:jc w:val="left"/>
      </w:pPr>
    </w:p>
    <w:p w14:paraId="3E746E87" w14:textId="77777777" w:rsidR="006309F7" w:rsidRPr="00D20367" w:rsidRDefault="006309F7">
      <w:pPr>
        <w:jc w:val="left"/>
      </w:pPr>
    </w:p>
    <w:p w14:paraId="13C10963" w14:textId="77777777" w:rsidR="006309F7" w:rsidRPr="00D20367" w:rsidRDefault="006309F7">
      <w:pPr>
        <w:jc w:val="left"/>
      </w:pPr>
    </w:p>
    <w:p w14:paraId="6F91D45B" w14:textId="77777777" w:rsidR="006309F7" w:rsidRPr="00D20367" w:rsidRDefault="006309F7">
      <w:pPr>
        <w:jc w:val="left"/>
      </w:pPr>
    </w:p>
    <w:p w14:paraId="488CAC81" w14:textId="77777777" w:rsidR="006309F7" w:rsidRPr="00D20367" w:rsidRDefault="006309F7">
      <w:pPr>
        <w:jc w:val="left"/>
      </w:pPr>
    </w:p>
    <w:p w14:paraId="57C2BE08" w14:textId="77777777" w:rsidR="006309F7" w:rsidRPr="00D20367" w:rsidRDefault="006309F7">
      <w:pPr>
        <w:jc w:val="left"/>
        <w:sectPr w:rsidR="006309F7" w:rsidRPr="00D20367" w:rsidSect="00163E60">
          <w:headerReference w:type="even" r:id="rId11"/>
          <w:headerReference w:type="default" r:id="rId12"/>
          <w:headerReference w:type="first" r:id="rId13"/>
          <w:footerReference w:type="first" r:id="rId14"/>
          <w:endnotePr>
            <w:numFmt w:val="decimal"/>
          </w:endnotePr>
          <w:type w:val="oddPage"/>
          <w:pgSz w:w="12240" w:h="15840" w:code="1"/>
          <w:pgMar w:top="1440" w:right="1440" w:bottom="1440" w:left="1800" w:header="1008" w:footer="720" w:gutter="0"/>
          <w:pgNumType w:start="1"/>
          <w:cols w:space="720"/>
          <w:titlePg/>
          <w:docGrid w:linePitch="326"/>
        </w:sectPr>
      </w:pPr>
    </w:p>
    <w:tbl>
      <w:tblPr>
        <w:tblW w:w="0" w:type="auto"/>
        <w:tblLayout w:type="fixed"/>
        <w:tblLook w:val="0000" w:firstRow="0" w:lastRow="0" w:firstColumn="0" w:lastColumn="0" w:noHBand="0" w:noVBand="0"/>
      </w:tblPr>
      <w:tblGrid>
        <w:gridCol w:w="9198"/>
      </w:tblGrid>
      <w:tr w:rsidR="006309F7" w:rsidRPr="00D20367" w14:paraId="78F62FFD" w14:textId="77777777">
        <w:trPr>
          <w:trHeight w:val="801"/>
        </w:trPr>
        <w:tc>
          <w:tcPr>
            <w:tcW w:w="9198" w:type="dxa"/>
            <w:vAlign w:val="center"/>
          </w:tcPr>
          <w:p w14:paraId="65012BB2" w14:textId="77777777" w:rsidR="006309F7" w:rsidRPr="00D20367" w:rsidRDefault="006309F7">
            <w:pPr>
              <w:pStyle w:val="Subtitle"/>
              <w:rPr>
                <w:highlight w:val="yellow"/>
              </w:rPr>
            </w:pPr>
            <w:bookmarkStart w:id="7" w:name="_Toc101929319"/>
            <w:bookmarkStart w:id="8" w:name="_Toc63601117"/>
            <w:r w:rsidRPr="00D20367">
              <w:lastRenderedPageBreak/>
              <w:t>Section I.  Instructions to Bidders</w:t>
            </w:r>
            <w:bookmarkEnd w:id="7"/>
            <w:bookmarkEnd w:id="8"/>
          </w:p>
        </w:tc>
      </w:tr>
    </w:tbl>
    <w:p w14:paraId="179C056F" w14:textId="77777777" w:rsidR="006309F7" w:rsidRPr="00D20367" w:rsidRDefault="006309F7"/>
    <w:p w14:paraId="57892500" w14:textId="77777777" w:rsidR="006309F7" w:rsidRPr="00D20367" w:rsidRDefault="006309F7"/>
    <w:p w14:paraId="435D5B40" w14:textId="77777777" w:rsidR="006309F7" w:rsidRDefault="006309F7">
      <w:pPr>
        <w:pStyle w:val="Subtitle2"/>
      </w:pPr>
      <w:r w:rsidRPr="00D20367">
        <w:t>Table of Clauses</w:t>
      </w:r>
    </w:p>
    <w:p w14:paraId="272F2BF8" w14:textId="080072A2" w:rsidR="00A542F0" w:rsidRDefault="006428D4">
      <w:pPr>
        <w:pStyle w:val="TOC1"/>
        <w:rPr>
          <w:rFonts w:asciiTheme="minorHAnsi" w:eastAsiaTheme="minorEastAsia" w:hAnsiTheme="minorHAnsi" w:cstheme="minorBidi"/>
          <w:b w:val="0"/>
          <w:noProof/>
          <w:sz w:val="22"/>
          <w:szCs w:val="22"/>
        </w:rPr>
      </w:pPr>
      <w:r>
        <w:fldChar w:fldCharType="begin"/>
      </w:r>
      <w:r>
        <w:instrText xml:space="preserve"> TOC \h \z \t "Section 1 Header 2,2,Section 1 Header 1,1" </w:instrText>
      </w:r>
      <w:r>
        <w:fldChar w:fldCharType="separate"/>
      </w:r>
      <w:hyperlink w:anchor="_Toc63601131" w:history="1">
        <w:r w:rsidR="00A542F0" w:rsidRPr="00F458ED">
          <w:rPr>
            <w:rStyle w:val="Hyperlink"/>
            <w:noProof/>
          </w:rPr>
          <w:t>A. General</w:t>
        </w:r>
        <w:r w:rsidR="00A542F0">
          <w:rPr>
            <w:noProof/>
            <w:webHidden/>
          </w:rPr>
          <w:tab/>
        </w:r>
        <w:r w:rsidR="00A542F0">
          <w:rPr>
            <w:noProof/>
            <w:webHidden/>
          </w:rPr>
          <w:fldChar w:fldCharType="begin"/>
        </w:r>
        <w:r w:rsidR="00A542F0">
          <w:rPr>
            <w:noProof/>
            <w:webHidden/>
          </w:rPr>
          <w:instrText xml:space="preserve"> PAGEREF _Toc63601131 \h </w:instrText>
        </w:r>
        <w:r w:rsidR="00A542F0">
          <w:rPr>
            <w:noProof/>
            <w:webHidden/>
          </w:rPr>
        </w:r>
        <w:r w:rsidR="00A542F0">
          <w:rPr>
            <w:noProof/>
            <w:webHidden/>
          </w:rPr>
          <w:fldChar w:fldCharType="separate"/>
        </w:r>
        <w:r w:rsidR="00A542F0">
          <w:rPr>
            <w:noProof/>
            <w:webHidden/>
          </w:rPr>
          <w:t>5</w:t>
        </w:r>
        <w:r w:rsidR="00A542F0">
          <w:rPr>
            <w:noProof/>
            <w:webHidden/>
          </w:rPr>
          <w:fldChar w:fldCharType="end"/>
        </w:r>
      </w:hyperlink>
    </w:p>
    <w:p w14:paraId="57B6A315" w14:textId="23DD140D" w:rsidR="00A542F0" w:rsidRDefault="00A4342D">
      <w:pPr>
        <w:pStyle w:val="TOC2"/>
        <w:tabs>
          <w:tab w:val="left" w:pos="1440"/>
        </w:tabs>
        <w:rPr>
          <w:rFonts w:asciiTheme="minorHAnsi" w:eastAsiaTheme="minorEastAsia" w:hAnsiTheme="minorHAnsi" w:cstheme="minorBidi"/>
          <w:noProof/>
          <w:sz w:val="22"/>
          <w:szCs w:val="22"/>
        </w:rPr>
      </w:pPr>
      <w:hyperlink w:anchor="_Toc63601132" w:history="1">
        <w:r w:rsidR="00A542F0" w:rsidRPr="00F458ED">
          <w:rPr>
            <w:rStyle w:val="Hyperlink"/>
            <w:noProof/>
          </w:rPr>
          <w:t>1.</w:t>
        </w:r>
        <w:r w:rsidR="00A542F0">
          <w:rPr>
            <w:rFonts w:asciiTheme="minorHAnsi" w:eastAsiaTheme="minorEastAsia" w:hAnsiTheme="minorHAnsi" w:cstheme="minorBidi"/>
            <w:noProof/>
            <w:sz w:val="22"/>
            <w:szCs w:val="22"/>
          </w:rPr>
          <w:tab/>
        </w:r>
        <w:r w:rsidR="00A542F0" w:rsidRPr="00F458ED">
          <w:rPr>
            <w:rStyle w:val="Hyperlink"/>
            <w:noProof/>
          </w:rPr>
          <w:t>Scope of Bid</w:t>
        </w:r>
        <w:r w:rsidR="00A542F0">
          <w:rPr>
            <w:noProof/>
            <w:webHidden/>
          </w:rPr>
          <w:tab/>
        </w:r>
        <w:r w:rsidR="00A542F0">
          <w:rPr>
            <w:noProof/>
            <w:webHidden/>
          </w:rPr>
          <w:fldChar w:fldCharType="begin"/>
        </w:r>
        <w:r w:rsidR="00A542F0">
          <w:rPr>
            <w:noProof/>
            <w:webHidden/>
          </w:rPr>
          <w:instrText xml:space="preserve"> PAGEREF _Toc63601132 \h </w:instrText>
        </w:r>
        <w:r w:rsidR="00A542F0">
          <w:rPr>
            <w:noProof/>
            <w:webHidden/>
          </w:rPr>
        </w:r>
        <w:r w:rsidR="00A542F0">
          <w:rPr>
            <w:noProof/>
            <w:webHidden/>
          </w:rPr>
          <w:fldChar w:fldCharType="separate"/>
        </w:r>
        <w:r w:rsidR="00A542F0">
          <w:rPr>
            <w:noProof/>
            <w:webHidden/>
          </w:rPr>
          <w:t>5</w:t>
        </w:r>
        <w:r w:rsidR="00A542F0">
          <w:rPr>
            <w:noProof/>
            <w:webHidden/>
          </w:rPr>
          <w:fldChar w:fldCharType="end"/>
        </w:r>
      </w:hyperlink>
    </w:p>
    <w:p w14:paraId="149B3C3E" w14:textId="1FDB8DB1" w:rsidR="00A542F0" w:rsidRDefault="00A4342D">
      <w:pPr>
        <w:pStyle w:val="TOC2"/>
        <w:tabs>
          <w:tab w:val="left" w:pos="1440"/>
        </w:tabs>
        <w:rPr>
          <w:rFonts w:asciiTheme="minorHAnsi" w:eastAsiaTheme="minorEastAsia" w:hAnsiTheme="minorHAnsi" w:cstheme="minorBidi"/>
          <w:noProof/>
          <w:sz w:val="22"/>
          <w:szCs w:val="22"/>
        </w:rPr>
      </w:pPr>
      <w:hyperlink w:anchor="_Toc63601133" w:history="1">
        <w:r w:rsidR="00A542F0" w:rsidRPr="00F458ED">
          <w:rPr>
            <w:rStyle w:val="Hyperlink"/>
            <w:noProof/>
          </w:rPr>
          <w:t>2.</w:t>
        </w:r>
        <w:r w:rsidR="00A542F0">
          <w:rPr>
            <w:rFonts w:asciiTheme="minorHAnsi" w:eastAsiaTheme="minorEastAsia" w:hAnsiTheme="minorHAnsi" w:cstheme="minorBidi"/>
            <w:noProof/>
            <w:sz w:val="22"/>
            <w:szCs w:val="22"/>
          </w:rPr>
          <w:tab/>
        </w:r>
        <w:r w:rsidR="00A542F0" w:rsidRPr="00F458ED">
          <w:rPr>
            <w:rStyle w:val="Hyperlink"/>
            <w:noProof/>
          </w:rPr>
          <w:t>Source of Funds</w:t>
        </w:r>
        <w:r w:rsidR="00A542F0">
          <w:rPr>
            <w:noProof/>
            <w:webHidden/>
          </w:rPr>
          <w:tab/>
        </w:r>
        <w:r w:rsidR="00A542F0">
          <w:rPr>
            <w:noProof/>
            <w:webHidden/>
          </w:rPr>
          <w:fldChar w:fldCharType="begin"/>
        </w:r>
        <w:r w:rsidR="00A542F0">
          <w:rPr>
            <w:noProof/>
            <w:webHidden/>
          </w:rPr>
          <w:instrText xml:space="preserve"> PAGEREF _Toc63601133 \h </w:instrText>
        </w:r>
        <w:r w:rsidR="00A542F0">
          <w:rPr>
            <w:noProof/>
            <w:webHidden/>
          </w:rPr>
        </w:r>
        <w:r w:rsidR="00A542F0">
          <w:rPr>
            <w:noProof/>
            <w:webHidden/>
          </w:rPr>
          <w:fldChar w:fldCharType="separate"/>
        </w:r>
        <w:r w:rsidR="00A542F0">
          <w:rPr>
            <w:noProof/>
            <w:webHidden/>
          </w:rPr>
          <w:t>5</w:t>
        </w:r>
        <w:r w:rsidR="00A542F0">
          <w:rPr>
            <w:noProof/>
            <w:webHidden/>
          </w:rPr>
          <w:fldChar w:fldCharType="end"/>
        </w:r>
      </w:hyperlink>
    </w:p>
    <w:p w14:paraId="2262C14F" w14:textId="6AB8AEF4" w:rsidR="00A542F0" w:rsidRDefault="00A4342D">
      <w:pPr>
        <w:pStyle w:val="TOC2"/>
        <w:tabs>
          <w:tab w:val="left" w:pos="1440"/>
        </w:tabs>
        <w:rPr>
          <w:rFonts w:asciiTheme="minorHAnsi" w:eastAsiaTheme="minorEastAsia" w:hAnsiTheme="minorHAnsi" w:cstheme="minorBidi"/>
          <w:noProof/>
          <w:sz w:val="22"/>
          <w:szCs w:val="22"/>
        </w:rPr>
      </w:pPr>
      <w:hyperlink w:anchor="_Toc63601134" w:history="1">
        <w:r w:rsidR="00A542F0" w:rsidRPr="00F458ED">
          <w:rPr>
            <w:rStyle w:val="Hyperlink"/>
            <w:noProof/>
          </w:rPr>
          <w:t>3.</w:t>
        </w:r>
        <w:r w:rsidR="00A542F0">
          <w:rPr>
            <w:rFonts w:asciiTheme="minorHAnsi" w:eastAsiaTheme="minorEastAsia" w:hAnsiTheme="minorHAnsi" w:cstheme="minorBidi"/>
            <w:noProof/>
            <w:sz w:val="22"/>
            <w:szCs w:val="22"/>
          </w:rPr>
          <w:tab/>
        </w:r>
        <w:r w:rsidR="00A542F0" w:rsidRPr="00F458ED">
          <w:rPr>
            <w:rStyle w:val="Hyperlink"/>
            <w:noProof/>
          </w:rPr>
          <w:t>Corrupt and Fraudulent Practices</w:t>
        </w:r>
        <w:r w:rsidR="00A542F0">
          <w:rPr>
            <w:noProof/>
            <w:webHidden/>
          </w:rPr>
          <w:tab/>
        </w:r>
        <w:r w:rsidR="00A542F0">
          <w:rPr>
            <w:noProof/>
            <w:webHidden/>
          </w:rPr>
          <w:fldChar w:fldCharType="begin"/>
        </w:r>
        <w:r w:rsidR="00A542F0">
          <w:rPr>
            <w:noProof/>
            <w:webHidden/>
          </w:rPr>
          <w:instrText xml:space="preserve"> PAGEREF _Toc63601134 \h </w:instrText>
        </w:r>
        <w:r w:rsidR="00A542F0">
          <w:rPr>
            <w:noProof/>
            <w:webHidden/>
          </w:rPr>
        </w:r>
        <w:r w:rsidR="00A542F0">
          <w:rPr>
            <w:noProof/>
            <w:webHidden/>
          </w:rPr>
          <w:fldChar w:fldCharType="separate"/>
        </w:r>
        <w:r w:rsidR="00A542F0">
          <w:rPr>
            <w:noProof/>
            <w:webHidden/>
          </w:rPr>
          <w:t>6</w:t>
        </w:r>
        <w:r w:rsidR="00A542F0">
          <w:rPr>
            <w:noProof/>
            <w:webHidden/>
          </w:rPr>
          <w:fldChar w:fldCharType="end"/>
        </w:r>
      </w:hyperlink>
    </w:p>
    <w:p w14:paraId="419EC2AD" w14:textId="208D01F6" w:rsidR="00A542F0" w:rsidRDefault="00A4342D">
      <w:pPr>
        <w:pStyle w:val="TOC2"/>
        <w:tabs>
          <w:tab w:val="left" w:pos="1440"/>
        </w:tabs>
        <w:rPr>
          <w:rFonts w:asciiTheme="minorHAnsi" w:eastAsiaTheme="minorEastAsia" w:hAnsiTheme="minorHAnsi" w:cstheme="minorBidi"/>
          <w:noProof/>
          <w:sz w:val="22"/>
          <w:szCs w:val="22"/>
        </w:rPr>
      </w:pPr>
      <w:hyperlink w:anchor="_Toc63601135" w:history="1">
        <w:r w:rsidR="00A542F0" w:rsidRPr="00F458ED">
          <w:rPr>
            <w:rStyle w:val="Hyperlink"/>
            <w:noProof/>
          </w:rPr>
          <w:t>4.</w:t>
        </w:r>
        <w:r w:rsidR="00A542F0">
          <w:rPr>
            <w:rFonts w:asciiTheme="minorHAnsi" w:eastAsiaTheme="minorEastAsia" w:hAnsiTheme="minorHAnsi" w:cstheme="minorBidi"/>
            <w:noProof/>
            <w:sz w:val="22"/>
            <w:szCs w:val="22"/>
          </w:rPr>
          <w:tab/>
        </w:r>
        <w:r w:rsidR="00A542F0" w:rsidRPr="00F458ED">
          <w:rPr>
            <w:rStyle w:val="Hyperlink"/>
            <w:noProof/>
          </w:rPr>
          <w:t>Eligible Bidders</w:t>
        </w:r>
        <w:r w:rsidR="00A542F0">
          <w:rPr>
            <w:noProof/>
            <w:webHidden/>
          </w:rPr>
          <w:tab/>
        </w:r>
        <w:r w:rsidR="00A542F0">
          <w:rPr>
            <w:noProof/>
            <w:webHidden/>
          </w:rPr>
          <w:fldChar w:fldCharType="begin"/>
        </w:r>
        <w:r w:rsidR="00A542F0">
          <w:rPr>
            <w:noProof/>
            <w:webHidden/>
          </w:rPr>
          <w:instrText xml:space="preserve"> PAGEREF _Toc63601135 \h </w:instrText>
        </w:r>
        <w:r w:rsidR="00A542F0">
          <w:rPr>
            <w:noProof/>
            <w:webHidden/>
          </w:rPr>
        </w:r>
        <w:r w:rsidR="00A542F0">
          <w:rPr>
            <w:noProof/>
            <w:webHidden/>
          </w:rPr>
          <w:fldChar w:fldCharType="separate"/>
        </w:r>
        <w:r w:rsidR="00A542F0">
          <w:rPr>
            <w:noProof/>
            <w:webHidden/>
          </w:rPr>
          <w:t>6</w:t>
        </w:r>
        <w:r w:rsidR="00A542F0">
          <w:rPr>
            <w:noProof/>
            <w:webHidden/>
          </w:rPr>
          <w:fldChar w:fldCharType="end"/>
        </w:r>
      </w:hyperlink>
    </w:p>
    <w:p w14:paraId="029F2B90" w14:textId="2AE32BF3" w:rsidR="00A542F0" w:rsidRDefault="00A4342D">
      <w:pPr>
        <w:pStyle w:val="TOC2"/>
        <w:tabs>
          <w:tab w:val="left" w:pos="1440"/>
        </w:tabs>
        <w:rPr>
          <w:rFonts w:asciiTheme="minorHAnsi" w:eastAsiaTheme="minorEastAsia" w:hAnsiTheme="minorHAnsi" w:cstheme="minorBidi"/>
          <w:noProof/>
          <w:sz w:val="22"/>
          <w:szCs w:val="22"/>
        </w:rPr>
      </w:pPr>
      <w:hyperlink w:anchor="_Toc63601136" w:history="1">
        <w:r w:rsidR="00A542F0" w:rsidRPr="00F458ED">
          <w:rPr>
            <w:rStyle w:val="Hyperlink"/>
            <w:noProof/>
          </w:rPr>
          <w:t>5.</w:t>
        </w:r>
        <w:r w:rsidR="00A542F0">
          <w:rPr>
            <w:rFonts w:asciiTheme="minorHAnsi" w:eastAsiaTheme="minorEastAsia" w:hAnsiTheme="minorHAnsi" w:cstheme="minorBidi"/>
            <w:noProof/>
            <w:sz w:val="22"/>
            <w:szCs w:val="22"/>
          </w:rPr>
          <w:tab/>
        </w:r>
        <w:r w:rsidR="00A542F0" w:rsidRPr="00F458ED">
          <w:rPr>
            <w:rStyle w:val="Hyperlink"/>
            <w:noProof/>
          </w:rPr>
          <w:t>Eligible  Materials, Equipment, and Services</w:t>
        </w:r>
        <w:r w:rsidR="00A542F0">
          <w:rPr>
            <w:noProof/>
            <w:webHidden/>
          </w:rPr>
          <w:tab/>
        </w:r>
        <w:r w:rsidR="00A542F0">
          <w:rPr>
            <w:noProof/>
            <w:webHidden/>
          </w:rPr>
          <w:fldChar w:fldCharType="begin"/>
        </w:r>
        <w:r w:rsidR="00A542F0">
          <w:rPr>
            <w:noProof/>
            <w:webHidden/>
          </w:rPr>
          <w:instrText xml:space="preserve"> PAGEREF _Toc63601136 \h </w:instrText>
        </w:r>
        <w:r w:rsidR="00A542F0">
          <w:rPr>
            <w:noProof/>
            <w:webHidden/>
          </w:rPr>
        </w:r>
        <w:r w:rsidR="00A542F0">
          <w:rPr>
            <w:noProof/>
            <w:webHidden/>
          </w:rPr>
          <w:fldChar w:fldCharType="separate"/>
        </w:r>
        <w:r w:rsidR="00A542F0">
          <w:rPr>
            <w:noProof/>
            <w:webHidden/>
          </w:rPr>
          <w:t>9</w:t>
        </w:r>
        <w:r w:rsidR="00A542F0">
          <w:rPr>
            <w:noProof/>
            <w:webHidden/>
          </w:rPr>
          <w:fldChar w:fldCharType="end"/>
        </w:r>
      </w:hyperlink>
    </w:p>
    <w:p w14:paraId="2F56D615" w14:textId="0FADDBA8" w:rsidR="00A542F0" w:rsidRDefault="00A4342D">
      <w:pPr>
        <w:pStyle w:val="TOC1"/>
        <w:rPr>
          <w:rFonts w:asciiTheme="minorHAnsi" w:eastAsiaTheme="minorEastAsia" w:hAnsiTheme="minorHAnsi" w:cstheme="minorBidi"/>
          <w:b w:val="0"/>
          <w:noProof/>
          <w:sz w:val="22"/>
          <w:szCs w:val="22"/>
        </w:rPr>
      </w:pPr>
      <w:hyperlink w:anchor="_Toc63601137" w:history="1">
        <w:r w:rsidR="00A542F0" w:rsidRPr="00F458ED">
          <w:rPr>
            <w:rStyle w:val="Hyperlink"/>
            <w:noProof/>
          </w:rPr>
          <w:t>B.  Contents of Bidding Documents</w:t>
        </w:r>
        <w:r w:rsidR="00A542F0">
          <w:rPr>
            <w:noProof/>
            <w:webHidden/>
          </w:rPr>
          <w:tab/>
        </w:r>
        <w:r w:rsidR="00A542F0">
          <w:rPr>
            <w:noProof/>
            <w:webHidden/>
          </w:rPr>
          <w:fldChar w:fldCharType="begin"/>
        </w:r>
        <w:r w:rsidR="00A542F0">
          <w:rPr>
            <w:noProof/>
            <w:webHidden/>
          </w:rPr>
          <w:instrText xml:space="preserve"> PAGEREF _Toc63601137 \h </w:instrText>
        </w:r>
        <w:r w:rsidR="00A542F0">
          <w:rPr>
            <w:noProof/>
            <w:webHidden/>
          </w:rPr>
        </w:r>
        <w:r w:rsidR="00A542F0">
          <w:rPr>
            <w:noProof/>
            <w:webHidden/>
          </w:rPr>
          <w:fldChar w:fldCharType="separate"/>
        </w:r>
        <w:r w:rsidR="00A542F0">
          <w:rPr>
            <w:noProof/>
            <w:webHidden/>
          </w:rPr>
          <w:t>9</w:t>
        </w:r>
        <w:r w:rsidR="00A542F0">
          <w:rPr>
            <w:noProof/>
            <w:webHidden/>
          </w:rPr>
          <w:fldChar w:fldCharType="end"/>
        </w:r>
      </w:hyperlink>
    </w:p>
    <w:p w14:paraId="315FA1E6" w14:textId="5CF6B24A" w:rsidR="00A542F0" w:rsidRDefault="00A4342D">
      <w:pPr>
        <w:pStyle w:val="TOC2"/>
        <w:tabs>
          <w:tab w:val="left" w:pos="1440"/>
        </w:tabs>
        <w:rPr>
          <w:rFonts w:asciiTheme="minorHAnsi" w:eastAsiaTheme="minorEastAsia" w:hAnsiTheme="minorHAnsi" w:cstheme="minorBidi"/>
          <w:noProof/>
          <w:sz w:val="22"/>
          <w:szCs w:val="22"/>
        </w:rPr>
      </w:pPr>
      <w:hyperlink w:anchor="_Toc63601138" w:history="1">
        <w:r w:rsidR="00A542F0" w:rsidRPr="00F458ED">
          <w:rPr>
            <w:rStyle w:val="Hyperlink"/>
            <w:noProof/>
          </w:rPr>
          <w:t>6.</w:t>
        </w:r>
        <w:r w:rsidR="00A542F0">
          <w:rPr>
            <w:rFonts w:asciiTheme="minorHAnsi" w:eastAsiaTheme="minorEastAsia" w:hAnsiTheme="minorHAnsi" w:cstheme="minorBidi"/>
            <w:noProof/>
            <w:sz w:val="22"/>
            <w:szCs w:val="22"/>
          </w:rPr>
          <w:tab/>
        </w:r>
        <w:r w:rsidR="00A542F0" w:rsidRPr="00F458ED">
          <w:rPr>
            <w:rStyle w:val="Hyperlink"/>
            <w:noProof/>
          </w:rPr>
          <w:t>Sections of  Bidding Documents</w:t>
        </w:r>
        <w:r w:rsidR="00A542F0">
          <w:rPr>
            <w:noProof/>
            <w:webHidden/>
          </w:rPr>
          <w:tab/>
        </w:r>
        <w:r w:rsidR="00A542F0">
          <w:rPr>
            <w:noProof/>
            <w:webHidden/>
          </w:rPr>
          <w:fldChar w:fldCharType="begin"/>
        </w:r>
        <w:r w:rsidR="00A542F0">
          <w:rPr>
            <w:noProof/>
            <w:webHidden/>
          </w:rPr>
          <w:instrText xml:space="preserve"> PAGEREF _Toc63601138 \h </w:instrText>
        </w:r>
        <w:r w:rsidR="00A542F0">
          <w:rPr>
            <w:noProof/>
            <w:webHidden/>
          </w:rPr>
        </w:r>
        <w:r w:rsidR="00A542F0">
          <w:rPr>
            <w:noProof/>
            <w:webHidden/>
          </w:rPr>
          <w:fldChar w:fldCharType="separate"/>
        </w:r>
        <w:r w:rsidR="00A542F0">
          <w:rPr>
            <w:noProof/>
            <w:webHidden/>
          </w:rPr>
          <w:t>9</w:t>
        </w:r>
        <w:r w:rsidR="00A542F0">
          <w:rPr>
            <w:noProof/>
            <w:webHidden/>
          </w:rPr>
          <w:fldChar w:fldCharType="end"/>
        </w:r>
      </w:hyperlink>
    </w:p>
    <w:p w14:paraId="3CD2BCDC" w14:textId="69FDC79B" w:rsidR="00A542F0" w:rsidRDefault="00A4342D">
      <w:pPr>
        <w:pStyle w:val="TOC2"/>
        <w:tabs>
          <w:tab w:val="left" w:pos="1440"/>
        </w:tabs>
        <w:rPr>
          <w:rFonts w:asciiTheme="minorHAnsi" w:eastAsiaTheme="minorEastAsia" w:hAnsiTheme="minorHAnsi" w:cstheme="minorBidi"/>
          <w:noProof/>
          <w:sz w:val="22"/>
          <w:szCs w:val="22"/>
        </w:rPr>
      </w:pPr>
      <w:hyperlink w:anchor="_Toc63601139" w:history="1">
        <w:r w:rsidR="00A542F0" w:rsidRPr="00F458ED">
          <w:rPr>
            <w:rStyle w:val="Hyperlink"/>
            <w:noProof/>
          </w:rPr>
          <w:t>7.</w:t>
        </w:r>
        <w:r w:rsidR="00A542F0">
          <w:rPr>
            <w:rFonts w:asciiTheme="minorHAnsi" w:eastAsiaTheme="minorEastAsia" w:hAnsiTheme="minorHAnsi" w:cstheme="minorBidi"/>
            <w:noProof/>
            <w:sz w:val="22"/>
            <w:szCs w:val="22"/>
          </w:rPr>
          <w:tab/>
        </w:r>
        <w:r w:rsidR="00A542F0" w:rsidRPr="00F458ED">
          <w:rPr>
            <w:rStyle w:val="Hyperlink"/>
            <w:noProof/>
          </w:rPr>
          <w:t>Clarification of Bidding Documents, Site Visit, Pre-Bid Meeting</w:t>
        </w:r>
        <w:r w:rsidR="00A542F0">
          <w:rPr>
            <w:noProof/>
            <w:webHidden/>
          </w:rPr>
          <w:tab/>
        </w:r>
        <w:r w:rsidR="00A542F0">
          <w:rPr>
            <w:noProof/>
            <w:webHidden/>
          </w:rPr>
          <w:fldChar w:fldCharType="begin"/>
        </w:r>
        <w:r w:rsidR="00A542F0">
          <w:rPr>
            <w:noProof/>
            <w:webHidden/>
          </w:rPr>
          <w:instrText xml:space="preserve"> PAGEREF _Toc63601139 \h </w:instrText>
        </w:r>
        <w:r w:rsidR="00A542F0">
          <w:rPr>
            <w:noProof/>
            <w:webHidden/>
          </w:rPr>
        </w:r>
        <w:r w:rsidR="00A542F0">
          <w:rPr>
            <w:noProof/>
            <w:webHidden/>
          </w:rPr>
          <w:fldChar w:fldCharType="separate"/>
        </w:r>
        <w:r w:rsidR="00A542F0">
          <w:rPr>
            <w:noProof/>
            <w:webHidden/>
          </w:rPr>
          <w:t>10</w:t>
        </w:r>
        <w:r w:rsidR="00A542F0">
          <w:rPr>
            <w:noProof/>
            <w:webHidden/>
          </w:rPr>
          <w:fldChar w:fldCharType="end"/>
        </w:r>
      </w:hyperlink>
    </w:p>
    <w:p w14:paraId="7BA4289F" w14:textId="36ED3FBB" w:rsidR="00A542F0" w:rsidRDefault="00A4342D">
      <w:pPr>
        <w:pStyle w:val="TOC2"/>
        <w:tabs>
          <w:tab w:val="left" w:pos="1440"/>
        </w:tabs>
        <w:rPr>
          <w:rFonts w:asciiTheme="minorHAnsi" w:eastAsiaTheme="minorEastAsia" w:hAnsiTheme="minorHAnsi" w:cstheme="minorBidi"/>
          <w:noProof/>
          <w:sz w:val="22"/>
          <w:szCs w:val="22"/>
        </w:rPr>
      </w:pPr>
      <w:hyperlink w:anchor="_Toc63601140" w:history="1">
        <w:r w:rsidR="00A542F0" w:rsidRPr="00F458ED">
          <w:rPr>
            <w:rStyle w:val="Hyperlink"/>
            <w:noProof/>
          </w:rPr>
          <w:t>8.</w:t>
        </w:r>
        <w:r w:rsidR="00A542F0">
          <w:rPr>
            <w:rFonts w:asciiTheme="minorHAnsi" w:eastAsiaTheme="minorEastAsia" w:hAnsiTheme="minorHAnsi" w:cstheme="minorBidi"/>
            <w:noProof/>
            <w:sz w:val="22"/>
            <w:szCs w:val="22"/>
          </w:rPr>
          <w:tab/>
        </w:r>
        <w:r w:rsidR="00A542F0" w:rsidRPr="00F458ED">
          <w:rPr>
            <w:rStyle w:val="Hyperlink"/>
            <w:noProof/>
          </w:rPr>
          <w:t>Amendment of Bidding Documents</w:t>
        </w:r>
        <w:r w:rsidR="00A542F0">
          <w:rPr>
            <w:noProof/>
            <w:webHidden/>
          </w:rPr>
          <w:tab/>
        </w:r>
        <w:r w:rsidR="00A542F0">
          <w:rPr>
            <w:noProof/>
            <w:webHidden/>
          </w:rPr>
          <w:fldChar w:fldCharType="begin"/>
        </w:r>
        <w:r w:rsidR="00A542F0">
          <w:rPr>
            <w:noProof/>
            <w:webHidden/>
          </w:rPr>
          <w:instrText xml:space="preserve"> PAGEREF _Toc63601140 \h </w:instrText>
        </w:r>
        <w:r w:rsidR="00A542F0">
          <w:rPr>
            <w:noProof/>
            <w:webHidden/>
          </w:rPr>
        </w:r>
        <w:r w:rsidR="00A542F0">
          <w:rPr>
            <w:noProof/>
            <w:webHidden/>
          </w:rPr>
          <w:fldChar w:fldCharType="separate"/>
        </w:r>
        <w:r w:rsidR="00A542F0">
          <w:rPr>
            <w:noProof/>
            <w:webHidden/>
          </w:rPr>
          <w:t>11</w:t>
        </w:r>
        <w:r w:rsidR="00A542F0">
          <w:rPr>
            <w:noProof/>
            <w:webHidden/>
          </w:rPr>
          <w:fldChar w:fldCharType="end"/>
        </w:r>
      </w:hyperlink>
    </w:p>
    <w:p w14:paraId="63B760C2" w14:textId="6ECDFC19" w:rsidR="00A542F0" w:rsidRDefault="00A4342D">
      <w:pPr>
        <w:pStyle w:val="TOC1"/>
        <w:rPr>
          <w:rFonts w:asciiTheme="minorHAnsi" w:eastAsiaTheme="minorEastAsia" w:hAnsiTheme="minorHAnsi" w:cstheme="minorBidi"/>
          <w:b w:val="0"/>
          <w:noProof/>
          <w:sz w:val="22"/>
          <w:szCs w:val="22"/>
        </w:rPr>
      </w:pPr>
      <w:hyperlink w:anchor="_Toc63601141" w:history="1">
        <w:r w:rsidR="00A542F0" w:rsidRPr="00F458ED">
          <w:rPr>
            <w:rStyle w:val="Hyperlink"/>
            <w:noProof/>
          </w:rPr>
          <w:t>C.  Preparation of Bids</w:t>
        </w:r>
        <w:r w:rsidR="00A542F0">
          <w:rPr>
            <w:noProof/>
            <w:webHidden/>
          </w:rPr>
          <w:tab/>
        </w:r>
        <w:r w:rsidR="00A542F0">
          <w:rPr>
            <w:noProof/>
            <w:webHidden/>
          </w:rPr>
          <w:fldChar w:fldCharType="begin"/>
        </w:r>
        <w:r w:rsidR="00A542F0">
          <w:rPr>
            <w:noProof/>
            <w:webHidden/>
          </w:rPr>
          <w:instrText xml:space="preserve"> PAGEREF _Toc63601141 \h </w:instrText>
        </w:r>
        <w:r w:rsidR="00A542F0">
          <w:rPr>
            <w:noProof/>
            <w:webHidden/>
          </w:rPr>
        </w:r>
        <w:r w:rsidR="00A542F0">
          <w:rPr>
            <w:noProof/>
            <w:webHidden/>
          </w:rPr>
          <w:fldChar w:fldCharType="separate"/>
        </w:r>
        <w:r w:rsidR="00A542F0">
          <w:rPr>
            <w:noProof/>
            <w:webHidden/>
          </w:rPr>
          <w:t>11</w:t>
        </w:r>
        <w:r w:rsidR="00A542F0">
          <w:rPr>
            <w:noProof/>
            <w:webHidden/>
          </w:rPr>
          <w:fldChar w:fldCharType="end"/>
        </w:r>
      </w:hyperlink>
    </w:p>
    <w:p w14:paraId="0D07DC34" w14:textId="7E8A75E1" w:rsidR="00A542F0" w:rsidRDefault="00A4342D">
      <w:pPr>
        <w:pStyle w:val="TOC2"/>
        <w:tabs>
          <w:tab w:val="left" w:pos="1440"/>
        </w:tabs>
        <w:rPr>
          <w:rFonts w:asciiTheme="minorHAnsi" w:eastAsiaTheme="minorEastAsia" w:hAnsiTheme="minorHAnsi" w:cstheme="minorBidi"/>
          <w:noProof/>
          <w:sz w:val="22"/>
          <w:szCs w:val="22"/>
        </w:rPr>
      </w:pPr>
      <w:hyperlink w:anchor="_Toc63601142" w:history="1">
        <w:r w:rsidR="00A542F0" w:rsidRPr="00F458ED">
          <w:rPr>
            <w:rStyle w:val="Hyperlink"/>
            <w:noProof/>
          </w:rPr>
          <w:t>9.</w:t>
        </w:r>
        <w:r w:rsidR="00A542F0">
          <w:rPr>
            <w:rFonts w:asciiTheme="minorHAnsi" w:eastAsiaTheme="minorEastAsia" w:hAnsiTheme="minorHAnsi" w:cstheme="minorBidi"/>
            <w:noProof/>
            <w:sz w:val="22"/>
            <w:szCs w:val="22"/>
          </w:rPr>
          <w:tab/>
        </w:r>
        <w:r w:rsidR="00A542F0" w:rsidRPr="00F458ED">
          <w:rPr>
            <w:rStyle w:val="Hyperlink"/>
            <w:noProof/>
          </w:rPr>
          <w:t>Cost of Bidding</w:t>
        </w:r>
        <w:r w:rsidR="00A542F0">
          <w:rPr>
            <w:noProof/>
            <w:webHidden/>
          </w:rPr>
          <w:tab/>
        </w:r>
        <w:r w:rsidR="00A542F0">
          <w:rPr>
            <w:noProof/>
            <w:webHidden/>
          </w:rPr>
          <w:fldChar w:fldCharType="begin"/>
        </w:r>
        <w:r w:rsidR="00A542F0">
          <w:rPr>
            <w:noProof/>
            <w:webHidden/>
          </w:rPr>
          <w:instrText xml:space="preserve"> PAGEREF _Toc63601142 \h </w:instrText>
        </w:r>
        <w:r w:rsidR="00A542F0">
          <w:rPr>
            <w:noProof/>
            <w:webHidden/>
          </w:rPr>
        </w:r>
        <w:r w:rsidR="00A542F0">
          <w:rPr>
            <w:noProof/>
            <w:webHidden/>
          </w:rPr>
          <w:fldChar w:fldCharType="separate"/>
        </w:r>
        <w:r w:rsidR="00A542F0">
          <w:rPr>
            <w:noProof/>
            <w:webHidden/>
          </w:rPr>
          <w:t>11</w:t>
        </w:r>
        <w:r w:rsidR="00A542F0">
          <w:rPr>
            <w:noProof/>
            <w:webHidden/>
          </w:rPr>
          <w:fldChar w:fldCharType="end"/>
        </w:r>
      </w:hyperlink>
    </w:p>
    <w:p w14:paraId="019775AF" w14:textId="057720AC" w:rsidR="00A542F0" w:rsidRDefault="00A4342D">
      <w:pPr>
        <w:pStyle w:val="TOC2"/>
        <w:tabs>
          <w:tab w:val="left" w:pos="1440"/>
        </w:tabs>
        <w:rPr>
          <w:rFonts w:asciiTheme="minorHAnsi" w:eastAsiaTheme="minorEastAsia" w:hAnsiTheme="minorHAnsi" w:cstheme="minorBidi"/>
          <w:noProof/>
          <w:sz w:val="22"/>
          <w:szCs w:val="22"/>
        </w:rPr>
      </w:pPr>
      <w:hyperlink w:anchor="_Toc63601143" w:history="1">
        <w:r w:rsidR="00A542F0" w:rsidRPr="00F458ED">
          <w:rPr>
            <w:rStyle w:val="Hyperlink"/>
            <w:noProof/>
          </w:rPr>
          <w:t>10.</w:t>
        </w:r>
        <w:r w:rsidR="00A542F0">
          <w:rPr>
            <w:rFonts w:asciiTheme="minorHAnsi" w:eastAsiaTheme="minorEastAsia" w:hAnsiTheme="minorHAnsi" w:cstheme="minorBidi"/>
            <w:noProof/>
            <w:sz w:val="22"/>
            <w:szCs w:val="22"/>
          </w:rPr>
          <w:tab/>
        </w:r>
        <w:r w:rsidR="00A542F0" w:rsidRPr="00F458ED">
          <w:rPr>
            <w:rStyle w:val="Hyperlink"/>
            <w:noProof/>
          </w:rPr>
          <w:t>Language of Bid</w:t>
        </w:r>
        <w:r w:rsidR="00A542F0">
          <w:rPr>
            <w:noProof/>
            <w:webHidden/>
          </w:rPr>
          <w:tab/>
        </w:r>
        <w:r w:rsidR="00A542F0">
          <w:rPr>
            <w:noProof/>
            <w:webHidden/>
          </w:rPr>
          <w:fldChar w:fldCharType="begin"/>
        </w:r>
        <w:r w:rsidR="00A542F0">
          <w:rPr>
            <w:noProof/>
            <w:webHidden/>
          </w:rPr>
          <w:instrText xml:space="preserve"> PAGEREF _Toc63601143 \h </w:instrText>
        </w:r>
        <w:r w:rsidR="00A542F0">
          <w:rPr>
            <w:noProof/>
            <w:webHidden/>
          </w:rPr>
        </w:r>
        <w:r w:rsidR="00A542F0">
          <w:rPr>
            <w:noProof/>
            <w:webHidden/>
          </w:rPr>
          <w:fldChar w:fldCharType="separate"/>
        </w:r>
        <w:r w:rsidR="00A542F0">
          <w:rPr>
            <w:noProof/>
            <w:webHidden/>
          </w:rPr>
          <w:t>11</w:t>
        </w:r>
        <w:r w:rsidR="00A542F0">
          <w:rPr>
            <w:noProof/>
            <w:webHidden/>
          </w:rPr>
          <w:fldChar w:fldCharType="end"/>
        </w:r>
      </w:hyperlink>
    </w:p>
    <w:p w14:paraId="2A8A764B" w14:textId="0ACE621C" w:rsidR="00A542F0" w:rsidRDefault="00A4342D">
      <w:pPr>
        <w:pStyle w:val="TOC2"/>
        <w:tabs>
          <w:tab w:val="left" w:pos="1440"/>
        </w:tabs>
        <w:rPr>
          <w:rFonts w:asciiTheme="minorHAnsi" w:eastAsiaTheme="minorEastAsia" w:hAnsiTheme="minorHAnsi" w:cstheme="minorBidi"/>
          <w:noProof/>
          <w:sz w:val="22"/>
          <w:szCs w:val="22"/>
        </w:rPr>
      </w:pPr>
      <w:hyperlink w:anchor="_Toc63601144" w:history="1">
        <w:r w:rsidR="00A542F0" w:rsidRPr="00F458ED">
          <w:rPr>
            <w:rStyle w:val="Hyperlink"/>
            <w:noProof/>
          </w:rPr>
          <w:t>11.</w:t>
        </w:r>
        <w:r w:rsidR="00A542F0">
          <w:rPr>
            <w:rFonts w:asciiTheme="minorHAnsi" w:eastAsiaTheme="minorEastAsia" w:hAnsiTheme="minorHAnsi" w:cstheme="minorBidi"/>
            <w:noProof/>
            <w:sz w:val="22"/>
            <w:szCs w:val="22"/>
          </w:rPr>
          <w:tab/>
        </w:r>
        <w:r w:rsidR="00A542F0" w:rsidRPr="00F458ED">
          <w:rPr>
            <w:rStyle w:val="Hyperlink"/>
            <w:noProof/>
          </w:rPr>
          <w:t>Documents Comprising the Bid</w:t>
        </w:r>
        <w:r w:rsidR="00A542F0">
          <w:rPr>
            <w:noProof/>
            <w:webHidden/>
          </w:rPr>
          <w:tab/>
        </w:r>
        <w:r w:rsidR="00A542F0">
          <w:rPr>
            <w:noProof/>
            <w:webHidden/>
          </w:rPr>
          <w:fldChar w:fldCharType="begin"/>
        </w:r>
        <w:r w:rsidR="00A542F0">
          <w:rPr>
            <w:noProof/>
            <w:webHidden/>
          </w:rPr>
          <w:instrText xml:space="preserve"> PAGEREF _Toc63601144 \h </w:instrText>
        </w:r>
        <w:r w:rsidR="00A542F0">
          <w:rPr>
            <w:noProof/>
            <w:webHidden/>
          </w:rPr>
        </w:r>
        <w:r w:rsidR="00A542F0">
          <w:rPr>
            <w:noProof/>
            <w:webHidden/>
          </w:rPr>
          <w:fldChar w:fldCharType="separate"/>
        </w:r>
        <w:r w:rsidR="00A542F0">
          <w:rPr>
            <w:noProof/>
            <w:webHidden/>
          </w:rPr>
          <w:t>11</w:t>
        </w:r>
        <w:r w:rsidR="00A542F0">
          <w:rPr>
            <w:noProof/>
            <w:webHidden/>
          </w:rPr>
          <w:fldChar w:fldCharType="end"/>
        </w:r>
      </w:hyperlink>
    </w:p>
    <w:p w14:paraId="1CE8EC2C" w14:textId="67527C16" w:rsidR="00A542F0" w:rsidRDefault="00A4342D">
      <w:pPr>
        <w:pStyle w:val="TOC2"/>
        <w:tabs>
          <w:tab w:val="left" w:pos="1440"/>
        </w:tabs>
        <w:rPr>
          <w:rFonts w:asciiTheme="minorHAnsi" w:eastAsiaTheme="minorEastAsia" w:hAnsiTheme="minorHAnsi" w:cstheme="minorBidi"/>
          <w:noProof/>
          <w:sz w:val="22"/>
          <w:szCs w:val="22"/>
        </w:rPr>
      </w:pPr>
      <w:hyperlink w:anchor="_Toc63601145" w:history="1">
        <w:r w:rsidR="00A542F0" w:rsidRPr="00F458ED">
          <w:rPr>
            <w:rStyle w:val="Hyperlink"/>
            <w:noProof/>
          </w:rPr>
          <w:t>12.</w:t>
        </w:r>
        <w:r w:rsidR="00A542F0">
          <w:rPr>
            <w:rFonts w:asciiTheme="minorHAnsi" w:eastAsiaTheme="minorEastAsia" w:hAnsiTheme="minorHAnsi" w:cstheme="minorBidi"/>
            <w:noProof/>
            <w:sz w:val="22"/>
            <w:szCs w:val="22"/>
          </w:rPr>
          <w:tab/>
        </w:r>
        <w:r w:rsidR="00A542F0" w:rsidRPr="00F458ED">
          <w:rPr>
            <w:rStyle w:val="Hyperlink"/>
            <w:noProof/>
          </w:rPr>
          <w:t>Letter of Bid and Schedules</w:t>
        </w:r>
        <w:r w:rsidR="00A542F0">
          <w:rPr>
            <w:noProof/>
            <w:webHidden/>
          </w:rPr>
          <w:tab/>
        </w:r>
        <w:r w:rsidR="00A542F0">
          <w:rPr>
            <w:noProof/>
            <w:webHidden/>
          </w:rPr>
          <w:fldChar w:fldCharType="begin"/>
        </w:r>
        <w:r w:rsidR="00A542F0">
          <w:rPr>
            <w:noProof/>
            <w:webHidden/>
          </w:rPr>
          <w:instrText xml:space="preserve"> PAGEREF _Toc63601145 \h </w:instrText>
        </w:r>
        <w:r w:rsidR="00A542F0">
          <w:rPr>
            <w:noProof/>
            <w:webHidden/>
          </w:rPr>
        </w:r>
        <w:r w:rsidR="00A542F0">
          <w:rPr>
            <w:noProof/>
            <w:webHidden/>
          </w:rPr>
          <w:fldChar w:fldCharType="separate"/>
        </w:r>
        <w:r w:rsidR="00A542F0">
          <w:rPr>
            <w:noProof/>
            <w:webHidden/>
          </w:rPr>
          <w:t>12</w:t>
        </w:r>
        <w:r w:rsidR="00A542F0">
          <w:rPr>
            <w:noProof/>
            <w:webHidden/>
          </w:rPr>
          <w:fldChar w:fldCharType="end"/>
        </w:r>
      </w:hyperlink>
    </w:p>
    <w:p w14:paraId="2EB9198F" w14:textId="09F2912D" w:rsidR="00A542F0" w:rsidRDefault="00A4342D">
      <w:pPr>
        <w:pStyle w:val="TOC2"/>
        <w:tabs>
          <w:tab w:val="left" w:pos="1440"/>
        </w:tabs>
        <w:rPr>
          <w:rFonts w:asciiTheme="minorHAnsi" w:eastAsiaTheme="minorEastAsia" w:hAnsiTheme="minorHAnsi" w:cstheme="minorBidi"/>
          <w:noProof/>
          <w:sz w:val="22"/>
          <w:szCs w:val="22"/>
        </w:rPr>
      </w:pPr>
      <w:hyperlink w:anchor="_Toc63601146" w:history="1">
        <w:r w:rsidR="00A542F0" w:rsidRPr="00F458ED">
          <w:rPr>
            <w:rStyle w:val="Hyperlink"/>
            <w:noProof/>
          </w:rPr>
          <w:t>13.</w:t>
        </w:r>
        <w:r w:rsidR="00A542F0">
          <w:rPr>
            <w:rFonts w:asciiTheme="minorHAnsi" w:eastAsiaTheme="minorEastAsia" w:hAnsiTheme="minorHAnsi" w:cstheme="minorBidi"/>
            <w:noProof/>
            <w:sz w:val="22"/>
            <w:szCs w:val="22"/>
          </w:rPr>
          <w:tab/>
        </w:r>
        <w:r w:rsidR="00A542F0" w:rsidRPr="00F458ED">
          <w:rPr>
            <w:rStyle w:val="Hyperlink"/>
            <w:noProof/>
          </w:rPr>
          <w:t>Alternative Bids</w:t>
        </w:r>
        <w:r w:rsidR="00A542F0">
          <w:rPr>
            <w:noProof/>
            <w:webHidden/>
          </w:rPr>
          <w:tab/>
        </w:r>
        <w:r w:rsidR="00A542F0">
          <w:rPr>
            <w:noProof/>
            <w:webHidden/>
          </w:rPr>
          <w:fldChar w:fldCharType="begin"/>
        </w:r>
        <w:r w:rsidR="00A542F0">
          <w:rPr>
            <w:noProof/>
            <w:webHidden/>
          </w:rPr>
          <w:instrText xml:space="preserve"> PAGEREF _Toc63601146 \h </w:instrText>
        </w:r>
        <w:r w:rsidR="00A542F0">
          <w:rPr>
            <w:noProof/>
            <w:webHidden/>
          </w:rPr>
        </w:r>
        <w:r w:rsidR="00A542F0">
          <w:rPr>
            <w:noProof/>
            <w:webHidden/>
          </w:rPr>
          <w:fldChar w:fldCharType="separate"/>
        </w:r>
        <w:r w:rsidR="00A542F0">
          <w:rPr>
            <w:noProof/>
            <w:webHidden/>
          </w:rPr>
          <w:t>12</w:t>
        </w:r>
        <w:r w:rsidR="00A542F0">
          <w:rPr>
            <w:noProof/>
            <w:webHidden/>
          </w:rPr>
          <w:fldChar w:fldCharType="end"/>
        </w:r>
      </w:hyperlink>
    </w:p>
    <w:p w14:paraId="0E163C4F" w14:textId="25972DD9" w:rsidR="00A542F0" w:rsidRDefault="00A4342D">
      <w:pPr>
        <w:pStyle w:val="TOC2"/>
        <w:tabs>
          <w:tab w:val="left" w:pos="1440"/>
        </w:tabs>
        <w:rPr>
          <w:rFonts w:asciiTheme="minorHAnsi" w:eastAsiaTheme="minorEastAsia" w:hAnsiTheme="minorHAnsi" w:cstheme="minorBidi"/>
          <w:noProof/>
          <w:sz w:val="22"/>
          <w:szCs w:val="22"/>
        </w:rPr>
      </w:pPr>
      <w:hyperlink w:anchor="_Toc63601147" w:history="1">
        <w:r w:rsidR="00A542F0" w:rsidRPr="00F458ED">
          <w:rPr>
            <w:rStyle w:val="Hyperlink"/>
            <w:noProof/>
          </w:rPr>
          <w:t>14.</w:t>
        </w:r>
        <w:r w:rsidR="00A542F0">
          <w:rPr>
            <w:rFonts w:asciiTheme="minorHAnsi" w:eastAsiaTheme="minorEastAsia" w:hAnsiTheme="minorHAnsi" w:cstheme="minorBidi"/>
            <w:noProof/>
            <w:sz w:val="22"/>
            <w:szCs w:val="22"/>
          </w:rPr>
          <w:tab/>
        </w:r>
        <w:r w:rsidR="00A542F0" w:rsidRPr="00F458ED">
          <w:rPr>
            <w:rStyle w:val="Hyperlink"/>
            <w:noProof/>
          </w:rPr>
          <w:t>Bid Prices and Discounts</w:t>
        </w:r>
        <w:r w:rsidR="00A542F0">
          <w:rPr>
            <w:noProof/>
            <w:webHidden/>
          </w:rPr>
          <w:tab/>
        </w:r>
        <w:r w:rsidR="00A542F0">
          <w:rPr>
            <w:noProof/>
            <w:webHidden/>
          </w:rPr>
          <w:fldChar w:fldCharType="begin"/>
        </w:r>
        <w:r w:rsidR="00A542F0">
          <w:rPr>
            <w:noProof/>
            <w:webHidden/>
          </w:rPr>
          <w:instrText xml:space="preserve"> PAGEREF _Toc63601147 \h </w:instrText>
        </w:r>
        <w:r w:rsidR="00A542F0">
          <w:rPr>
            <w:noProof/>
            <w:webHidden/>
          </w:rPr>
        </w:r>
        <w:r w:rsidR="00A542F0">
          <w:rPr>
            <w:noProof/>
            <w:webHidden/>
          </w:rPr>
          <w:fldChar w:fldCharType="separate"/>
        </w:r>
        <w:r w:rsidR="00A542F0">
          <w:rPr>
            <w:noProof/>
            <w:webHidden/>
          </w:rPr>
          <w:t>13</w:t>
        </w:r>
        <w:r w:rsidR="00A542F0">
          <w:rPr>
            <w:noProof/>
            <w:webHidden/>
          </w:rPr>
          <w:fldChar w:fldCharType="end"/>
        </w:r>
      </w:hyperlink>
    </w:p>
    <w:p w14:paraId="06146B1F" w14:textId="384E7426" w:rsidR="00A542F0" w:rsidRDefault="00A4342D">
      <w:pPr>
        <w:pStyle w:val="TOC2"/>
        <w:tabs>
          <w:tab w:val="left" w:pos="1440"/>
        </w:tabs>
        <w:rPr>
          <w:rFonts w:asciiTheme="minorHAnsi" w:eastAsiaTheme="minorEastAsia" w:hAnsiTheme="minorHAnsi" w:cstheme="minorBidi"/>
          <w:noProof/>
          <w:sz w:val="22"/>
          <w:szCs w:val="22"/>
        </w:rPr>
      </w:pPr>
      <w:hyperlink w:anchor="_Toc63601148" w:history="1">
        <w:r w:rsidR="00A542F0" w:rsidRPr="00F458ED">
          <w:rPr>
            <w:rStyle w:val="Hyperlink"/>
            <w:noProof/>
          </w:rPr>
          <w:t>15.</w:t>
        </w:r>
        <w:r w:rsidR="00A542F0">
          <w:rPr>
            <w:rFonts w:asciiTheme="minorHAnsi" w:eastAsiaTheme="minorEastAsia" w:hAnsiTheme="minorHAnsi" w:cstheme="minorBidi"/>
            <w:noProof/>
            <w:sz w:val="22"/>
            <w:szCs w:val="22"/>
          </w:rPr>
          <w:tab/>
        </w:r>
        <w:r w:rsidR="00A542F0" w:rsidRPr="00F458ED">
          <w:rPr>
            <w:rStyle w:val="Hyperlink"/>
            <w:noProof/>
          </w:rPr>
          <w:t>Currencies of Bid and Payment</w:t>
        </w:r>
        <w:r w:rsidR="00A542F0">
          <w:rPr>
            <w:noProof/>
            <w:webHidden/>
          </w:rPr>
          <w:tab/>
        </w:r>
        <w:r w:rsidR="00A542F0">
          <w:rPr>
            <w:noProof/>
            <w:webHidden/>
          </w:rPr>
          <w:fldChar w:fldCharType="begin"/>
        </w:r>
        <w:r w:rsidR="00A542F0">
          <w:rPr>
            <w:noProof/>
            <w:webHidden/>
          </w:rPr>
          <w:instrText xml:space="preserve"> PAGEREF _Toc63601148 \h </w:instrText>
        </w:r>
        <w:r w:rsidR="00A542F0">
          <w:rPr>
            <w:noProof/>
            <w:webHidden/>
          </w:rPr>
        </w:r>
        <w:r w:rsidR="00A542F0">
          <w:rPr>
            <w:noProof/>
            <w:webHidden/>
          </w:rPr>
          <w:fldChar w:fldCharType="separate"/>
        </w:r>
        <w:r w:rsidR="00A542F0">
          <w:rPr>
            <w:noProof/>
            <w:webHidden/>
          </w:rPr>
          <w:t>14</w:t>
        </w:r>
        <w:r w:rsidR="00A542F0">
          <w:rPr>
            <w:noProof/>
            <w:webHidden/>
          </w:rPr>
          <w:fldChar w:fldCharType="end"/>
        </w:r>
      </w:hyperlink>
    </w:p>
    <w:p w14:paraId="585E39DF" w14:textId="4BDD940E" w:rsidR="00A542F0" w:rsidRDefault="00A4342D">
      <w:pPr>
        <w:pStyle w:val="TOC2"/>
        <w:tabs>
          <w:tab w:val="left" w:pos="1440"/>
        </w:tabs>
        <w:rPr>
          <w:rFonts w:asciiTheme="minorHAnsi" w:eastAsiaTheme="minorEastAsia" w:hAnsiTheme="minorHAnsi" w:cstheme="minorBidi"/>
          <w:noProof/>
          <w:sz w:val="22"/>
          <w:szCs w:val="22"/>
        </w:rPr>
      </w:pPr>
      <w:hyperlink w:anchor="_Toc63601149" w:history="1">
        <w:r w:rsidR="00A542F0" w:rsidRPr="00F458ED">
          <w:rPr>
            <w:rStyle w:val="Hyperlink"/>
            <w:noProof/>
          </w:rPr>
          <w:t>16.</w:t>
        </w:r>
        <w:r w:rsidR="00A542F0">
          <w:rPr>
            <w:rFonts w:asciiTheme="minorHAnsi" w:eastAsiaTheme="minorEastAsia" w:hAnsiTheme="minorHAnsi" w:cstheme="minorBidi"/>
            <w:noProof/>
            <w:sz w:val="22"/>
            <w:szCs w:val="22"/>
          </w:rPr>
          <w:tab/>
        </w:r>
        <w:r w:rsidR="00A542F0" w:rsidRPr="00F458ED">
          <w:rPr>
            <w:rStyle w:val="Hyperlink"/>
            <w:noProof/>
          </w:rPr>
          <w:t>Documents Comprising the Technical Proposal</w:t>
        </w:r>
        <w:r w:rsidR="00A542F0">
          <w:rPr>
            <w:noProof/>
            <w:webHidden/>
          </w:rPr>
          <w:tab/>
        </w:r>
        <w:r w:rsidR="00A542F0">
          <w:rPr>
            <w:noProof/>
            <w:webHidden/>
          </w:rPr>
          <w:fldChar w:fldCharType="begin"/>
        </w:r>
        <w:r w:rsidR="00A542F0">
          <w:rPr>
            <w:noProof/>
            <w:webHidden/>
          </w:rPr>
          <w:instrText xml:space="preserve"> PAGEREF _Toc63601149 \h </w:instrText>
        </w:r>
        <w:r w:rsidR="00A542F0">
          <w:rPr>
            <w:noProof/>
            <w:webHidden/>
          </w:rPr>
        </w:r>
        <w:r w:rsidR="00A542F0">
          <w:rPr>
            <w:noProof/>
            <w:webHidden/>
          </w:rPr>
          <w:fldChar w:fldCharType="separate"/>
        </w:r>
        <w:r w:rsidR="00A542F0">
          <w:rPr>
            <w:noProof/>
            <w:webHidden/>
          </w:rPr>
          <w:t>14</w:t>
        </w:r>
        <w:r w:rsidR="00A542F0">
          <w:rPr>
            <w:noProof/>
            <w:webHidden/>
          </w:rPr>
          <w:fldChar w:fldCharType="end"/>
        </w:r>
      </w:hyperlink>
    </w:p>
    <w:p w14:paraId="31DF0BA6" w14:textId="1DDEE408" w:rsidR="00A542F0" w:rsidRDefault="00A4342D">
      <w:pPr>
        <w:pStyle w:val="TOC2"/>
        <w:tabs>
          <w:tab w:val="left" w:pos="1440"/>
        </w:tabs>
        <w:rPr>
          <w:rFonts w:asciiTheme="minorHAnsi" w:eastAsiaTheme="minorEastAsia" w:hAnsiTheme="minorHAnsi" w:cstheme="minorBidi"/>
          <w:noProof/>
          <w:sz w:val="22"/>
          <w:szCs w:val="22"/>
        </w:rPr>
      </w:pPr>
      <w:hyperlink w:anchor="_Toc63601150" w:history="1">
        <w:r w:rsidR="00A542F0" w:rsidRPr="00F458ED">
          <w:rPr>
            <w:rStyle w:val="Hyperlink"/>
            <w:noProof/>
          </w:rPr>
          <w:t>17.</w:t>
        </w:r>
        <w:r w:rsidR="00A542F0">
          <w:rPr>
            <w:rFonts w:asciiTheme="minorHAnsi" w:eastAsiaTheme="minorEastAsia" w:hAnsiTheme="minorHAnsi" w:cstheme="minorBidi"/>
            <w:noProof/>
            <w:sz w:val="22"/>
            <w:szCs w:val="22"/>
          </w:rPr>
          <w:tab/>
        </w:r>
        <w:r w:rsidR="00A542F0" w:rsidRPr="00F458ED">
          <w:rPr>
            <w:rStyle w:val="Hyperlink"/>
            <w:noProof/>
          </w:rPr>
          <w:t xml:space="preserve">Documents </w:t>
        </w:r>
        <w:r w:rsidR="00A542F0" w:rsidRPr="00F458ED">
          <w:rPr>
            <w:rStyle w:val="Hyperlink"/>
            <w:iCs/>
            <w:noProof/>
          </w:rPr>
          <w:t>Establishing</w:t>
        </w:r>
        <w:r w:rsidR="00A542F0" w:rsidRPr="00F458ED">
          <w:rPr>
            <w:rStyle w:val="Hyperlink"/>
            <w:noProof/>
          </w:rPr>
          <w:t xml:space="preserve"> the Qualifications of the Bidder</w:t>
        </w:r>
        <w:r w:rsidR="00A542F0">
          <w:rPr>
            <w:noProof/>
            <w:webHidden/>
          </w:rPr>
          <w:tab/>
        </w:r>
        <w:r w:rsidR="00A542F0">
          <w:rPr>
            <w:noProof/>
            <w:webHidden/>
          </w:rPr>
          <w:fldChar w:fldCharType="begin"/>
        </w:r>
        <w:r w:rsidR="00A542F0">
          <w:rPr>
            <w:noProof/>
            <w:webHidden/>
          </w:rPr>
          <w:instrText xml:space="preserve"> PAGEREF _Toc63601150 \h </w:instrText>
        </w:r>
        <w:r w:rsidR="00A542F0">
          <w:rPr>
            <w:noProof/>
            <w:webHidden/>
          </w:rPr>
        </w:r>
        <w:r w:rsidR="00A542F0">
          <w:rPr>
            <w:noProof/>
            <w:webHidden/>
          </w:rPr>
          <w:fldChar w:fldCharType="separate"/>
        </w:r>
        <w:r w:rsidR="00A542F0">
          <w:rPr>
            <w:noProof/>
            <w:webHidden/>
          </w:rPr>
          <w:t>14</w:t>
        </w:r>
        <w:r w:rsidR="00A542F0">
          <w:rPr>
            <w:noProof/>
            <w:webHidden/>
          </w:rPr>
          <w:fldChar w:fldCharType="end"/>
        </w:r>
      </w:hyperlink>
    </w:p>
    <w:p w14:paraId="54CEA330" w14:textId="7EB0FFDF" w:rsidR="00A542F0" w:rsidRDefault="00A4342D">
      <w:pPr>
        <w:pStyle w:val="TOC2"/>
        <w:tabs>
          <w:tab w:val="left" w:pos="1440"/>
        </w:tabs>
        <w:rPr>
          <w:rFonts w:asciiTheme="minorHAnsi" w:eastAsiaTheme="minorEastAsia" w:hAnsiTheme="minorHAnsi" w:cstheme="minorBidi"/>
          <w:noProof/>
          <w:sz w:val="22"/>
          <w:szCs w:val="22"/>
        </w:rPr>
      </w:pPr>
      <w:hyperlink w:anchor="_Toc63601151" w:history="1">
        <w:r w:rsidR="00A542F0" w:rsidRPr="00F458ED">
          <w:rPr>
            <w:rStyle w:val="Hyperlink"/>
            <w:noProof/>
          </w:rPr>
          <w:t>18.</w:t>
        </w:r>
        <w:r w:rsidR="00A542F0">
          <w:rPr>
            <w:rFonts w:asciiTheme="minorHAnsi" w:eastAsiaTheme="minorEastAsia" w:hAnsiTheme="minorHAnsi" w:cstheme="minorBidi"/>
            <w:noProof/>
            <w:sz w:val="22"/>
            <w:szCs w:val="22"/>
          </w:rPr>
          <w:tab/>
        </w:r>
        <w:r w:rsidR="00A542F0" w:rsidRPr="00F458ED">
          <w:rPr>
            <w:rStyle w:val="Hyperlink"/>
            <w:noProof/>
          </w:rPr>
          <w:t>Period of Validity of Bids</w:t>
        </w:r>
        <w:r w:rsidR="00A542F0">
          <w:rPr>
            <w:noProof/>
            <w:webHidden/>
          </w:rPr>
          <w:tab/>
        </w:r>
        <w:r w:rsidR="00A542F0">
          <w:rPr>
            <w:noProof/>
            <w:webHidden/>
          </w:rPr>
          <w:fldChar w:fldCharType="begin"/>
        </w:r>
        <w:r w:rsidR="00A542F0">
          <w:rPr>
            <w:noProof/>
            <w:webHidden/>
          </w:rPr>
          <w:instrText xml:space="preserve"> PAGEREF _Toc63601151 \h </w:instrText>
        </w:r>
        <w:r w:rsidR="00A542F0">
          <w:rPr>
            <w:noProof/>
            <w:webHidden/>
          </w:rPr>
        </w:r>
        <w:r w:rsidR="00A542F0">
          <w:rPr>
            <w:noProof/>
            <w:webHidden/>
          </w:rPr>
          <w:fldChar w:fldCharType="separate"/>
        </w:r>
        <w:r w:rsidR="00A542F0">
          <w:rPr>
            <w:noProof/>
            <w:webHidden/>
          </w:rPr>
          <w:t>15</w:t>
        </w:r>
        <w:r w:rsidR="00A542F0">
          <w:rPr>
            <w:noProof/>
            <w:webHidden/>
          </w:rPr>
          <w:fldChar w:fldCharType="end"/>
        </w:r>
      </w:hyperlink>
    </w:p>
    <w:p w14:paraId="16575802" w14:textId="041F624B" w:rsidR="00A542F0" w:rsidRDefault="00A4342D">
      <w:pPr>
        <w:pStyle w:val="TOC2"/>
        <w:tabs>
          <w:tab w:val="left" w:pos="1440"/>
        </w:tabs>
        <w:rPr>
          <w:rFonts w:asciiTheme="minorHAnsi" w:eastAsiaTheme="minorEastAsia" w:hAnsiTheme="minorHAnsi" w:cstheme="minorBidi"/>
          <w:noProof/>
          <w:sz w:val="22"/>
          <w:szCs w:val="22"/>
        </w:rPr>
      </w:pPr>
      <w:hyperlink w:anchor="_Toc63601152" w:history="1">
        <w:r w:rsidR="00A542F0" w:rsidRPr="00F458ED">
          <w:rPr>
            <w:rStyle w:val="Hyperlink"/>
            <w:noProof/>
          </w:rPr>
          <w:t>19.</w:t>
        </w:r>
        <w:r w:rsidR="00A542F0">
          <w:rPr>
            <w:rFonts w:asciiTheme="minorHAnsi" w:eastAsiaTheme="minorEastAsia" w:hAnsiTheme="minorHAnsi" w:cstheme="minorBidi"/>
            <w:noProof/>
            <w:sz w:val="22"/>
            <w:szCs w:val="22"/>
          </w:rPr>
          <w:tab/>
        </w:r>
        <w:r w:rsidR="00A542F0" w:rsidRPr="00F458ED">
          <w:rPr>
            <w:rStyle w:val="Hyperlink"/>
            <w:noProof/>
          </w:rPr>
          <w:t>Bid Security</w:t>
        </w:r>
        <w:r w:rsidR="00A542F0">
          <w:rPr>
            <w:noProof/>
            <w:webHidden/>
          </w:rPr>
          <w:tab/>
        </w:r>
        <w:r w:rsidR="00A542F0">
          <w:rPr>
            <w:noProof/>
            <w:webHidden/>
          </w:rPr>
          <w:fldChar w:fldCharType="begin"/>
        </w:r>
        <w:r w:rsidR="00A542F0">
          <w:rPr>
            <w:noProof/>
            <w:webHidden/>
          </w:rPr>
          <w:instrText xml:space="preserve"> PAGEREF _Toc63601152 \h </w:instrText>
        </w:r>
        <w:r w:rsidR="00A542F0">
          <w:rPr>
            <w:noProof/>
            <w:webHidden/>
          </w:rPr>
        </w:r>
        <w:r w:rsidR="00A542F0">
          <w:rPr>
            <w:noProof/>
            <w:webHidden/>
          </w:rPr>
          <w:fldChar w:fldCharType="separate"/>
        </w:r>
        <w:r w:rsidR="00A542F0">
          <w:rPr>
            <w:noProof/>
            <w:webHidden/>
          </w:rPr>
          <w:t>16</w:t>
        </w:r>
        <w:r w:rsidR="00A542F0">
          <w:rPr>
            <w:noProof/>
            <w:webHidden/>
          </w:rPr>
          <w:fldChar w:fldCharType="end"/>
        </w:r>
      </w:hyperlink>
    </w:p>
    <w:p w14:paraId="2FD809F6" w14:textId="4741D55D" w:rsidR="00A542F0" w:rsidRDefault="00A4342D">
      <w:pPr>
        <w:pStyle w:val="TOC2"/>
        <w:tabs>
          <w:tab w:val="left" w:pos="1440"/>
        </w:tabs>
        <w:rPr>
          <w:rFonts w:asciiTheme="minorHAnsi" w:eastAsiaTheme="minorEastAsia" w:hAnsiTheme="minorHAnsi" w:cstheme="minorBidi"/>
          <w:noProof/>
          <w:sz w:val="22"/>
          <w:szCs w:val="22"/>
        </w:rPr>
      </w:pPr>
      <w:hyperlink w:anchor="_Toc63601153" w:history="1">
        <w:r w:rsidR="00A542F0" w:rsidRPr="00F458ED">
          <w:rPr>
            <w:rStyle w:val="Hyperlink"/>
            <w:noProof/>
          </w:rPr>
          <w:t>20.</w:t>
        </w:r>
        <w:r w:rsidR="00A542F0">
          <w:rPr>
            <w:rFonts w:asciiTheme="minorHAnsi" w:eastAsiaTheme="minorEastAsia" w:hAnsiTheme="minorHAnsi" w:cstheme="minorBidi"/>
            <w:noProof/>
            <w:sz w:val="22"/>
            <w:szCs w:val="22"/>
          </w:rPr>
          <w:tab/>
        </w:r>
        <w:r w:rsidR="00A542F0" w:rsidRPr="00F458ED">
          <w:rPr>
            <w:rStyle w:val="Hyperlink"/>
            <w:noProof/>
          </w:rPr>
          <w:t>Format and Signing of Bid</w:t>
        </w:r>
        <w:r w:rsidR="00A542F0">
          <w:rPr>
            <w:noProof/>
            <w:webHidden/>
          </w:rPr>
          <w:tab/>
        </w:r>
        <w:r w:rsidR="00A542F0">
          <w:rPr>
            <w:noProof/>
            <w:webHidden/>
          </w:rPr>
          <w:fldChar w:fldCharType="begin"/>
        </w:r>
        <w:r w:rsidR="00A542F0">
          <w:rPr>
            <w:noProof/>
            <w:webHidden/>
          </w:rPr>
          <w:instrText xml:space="preserve"> PAGEREF _Toc63601153 \h </w:instrText>
        </w:r>
        <w:r w:rsidR="00A542F0">
          <w:rPr>
            <w:noProof/>
            <w:webHidden/>
          </w:rPr>
        </w:r>
        <w:r w:rsidR="00A542F0">
          <w:rPr>
            <w:noProof/>
            <w:webHidden/>
          </w:rPr>
          <w:fldChar w:fldCharType="separate"/>
        </w:r>
        <w:r w:rsidR="00A542F0">
          <w:rPr>
            <w:noProof/>
            <w:webHidden/>
          </w:rPr>
          <w:t>17</w:t>
        </w:r>
        <w:r w:rsidR="00A542F0">
          <w:rPr>
            <w:noProof/>
            <w:webHidden/>
          </w:rPr>
          <w:fldChar w:fldCharType="end"/>
        </w:r>
      </w:hyperlink>
    </w:p>
    <w:p w14:paraId="0E02F5EA" w14:textId="0F8B9701" w:rsidR="00A542F0" w:rsidRDefault="00A4342D">
      <w:pPr>
        <w:pStyle w:val="TOC1"/>
        <w:rPr>
          <w:rFonts w:asciiTheme="minorHAnsi" w:eastAsiaTheme="minorEastAsia" w:hAnsiTheme="minorHAnsi" w:cstheme="minorBidi"/>
          <w:b w:val="0"/>
          <w:noProof/>
          <w:sz w:val="22"/>
          <w:szCs w:val="22"/>
        </w:rPr>
      </w:pPr>
      <w:hyperlink w:anchor="_Toc63601154" w:history="1">
        <w:r w:rsidR="00A542F0" w:rsidRPr="00F458ED">
          <w:rPr>
            <w:rStyle w:val="Hyperlink"/>
            <w:noProof/>
          </w:rPr>
          <w:t>D.  Submission and Opening of Bids</w:t>
        </w:r>
        <w:r w:rsidR="00A542F0">
          <w:rPr>
            <w:noProof/>
            <w:webHidden/>
          </w:rPr>
          <w:tab/>
        </w:r>
        <w:r w:rsidR="00A542F0">
          <w:rPr>
            <w:noProof/>
            <w:webHidden/>
          </w:rPr>
          <w:fldChar w:fldCharType="begin"/>
        </w:r>
        <w:r w:rsidR="00A542F0">
          <w:rPr>
            <w:noProof/>
            <w:webHidden/>
          </w:rPr>
          <w:instrText xml:space="preserve"> PAGEREF _Toc63601154 \h </w:instrText>
        </w:r>
        <w:r w:rsidR="00A542F0">
          <w:rPr>
            <w:noProof/>
            <w:webHidden/>
          </w:rPr>
        </w:r>
        <w:r w:rsidR="00A542F0">
          <w:rPr>
            <w:noProof/>
            <w:webHidden/>
          </w:rPr>
          <w:fldChar w:fldCharType="separate"/>
        </w:r>
        <w:r w:rsidR="00A542F0">
          <w:rPr>
            <w:noProof/>
            <w:webHidden/>
          </w:rPr>
          <w:t>18</w:t>
        </w:r>
        <w:r w:rsidR="00A542F0">
          <w:rPr>
            <w:noProof/>
            <w:webHidden/>
          </w:rPr>
          <w:fldChar w:fldCharType="end"/>
        </w:r>
      </w:hyperlink>
    </w:p>
    <w:p w14:paraId="22A0D9CB" w14:textId="7CF70182" w:rsidR="00A542F0" w:rsidRDefault="00A4342D">
      <w:pPr>
        <w:pStyle w:val="TOC2"/>
        <w:tabs>
          <w:tab w:val="left" w:pos="1440"/>
        </w:tabs>
        <w:rPr>
          <w:rFonts w:asciiTheme="minorHAnsi" w:eastAsiaTheme="minorEastAsia" w:hAnsiTheme="minorHAnsi" w:cstheme="minorBidi"/>
          <w:noProof/>
          <w:sz w:val="22"/>
          <w:szCs w:val="22"/>
        </w:rPr>
      </w:pPr>
      <w:hyperlink w:anchor="_Toc63601155" w:history="1">
        <w:r w:rsidR="00A542F0" w:rsidRPr="00F458ED">
          <w:rPr>
            <w:rStyle w:val="Hyperlink"/>
            <w:noProof/>
          </w:rPr>
          <w:t>21.</w:t>
        </w:r>
        <w:r w:rsidR="00A542F0">
          <w:rPr>
            <w:rFonts w:asciiTheme="minorHAnsi" w:eastAsiaTheme="minorEastAsia" w:hAnsiTheme="minorHAnsi" w:cstheme="minorBidi"/>
            <w:noProof/>
            <w:sz w:val="22"/>
            <w:szCs w:val="22"/>
          </w:rPr>
          <w:tab/>
        </w:r>
        <w:r w:rsidR="00A542F0" w:rsidRPr="00F458ED">
          <w:rPr>
            <w:rStyle w:val="Hyperlink"/>
            <w:noProof/>
          </w:rPr>
          <w:t>Sealing and Marking of Bids</w:t>
        </w:r>
        <w:r w:rsidR="00A542F0">
          <w:rPr>
            <w:noProof/>
            <w:webHidden/>
          </w:rPr>
          <w:tab/>
        </w:r>
        <w:r w:rsidR="00A542F0">
          <w:rPr>
            <w:noProof/>
            <w:webHidden/>
          </w:rPr>
          <w:fldChar w:fldCharType="begin"/>
        </w:r>
        <w:r w:rsidR="00A542F0">
          <w:rPr>
            <w:noProof/>
            <w:webHidden/>
          </w:rPr>
          <w:instrText xml:space="preserve"> PAGEREF _Toc63601155 \h </w:instrText>
        </w:r>
        <w:r w:rsidR="00A542F0">
          <w:rPr>
            <w:noProof/>
            <w:webHidden/>
          </w:rPr>
        </w:r>
        <w:r w:rsidR="00A542F0">
          <w:rPr>
            <w:noProof/>
            <w:webHidden/>
          </w:rPr>
          <w:fldChar w:fldCharType="separate"/>
        </w:r>
        <w:r w:rsidR="00A542F0">
          <w:rPr>
            <w:noProof/>
            <w:webHidden/>
          </w:rPr>
          <w:t>18</w:t>
        </w:r>
        <w:r w:rsidR="00A542F0">
          <w:rPr>
            <w:noProof/>
            <w:webHidden/>
          </w:rPr>
          <w:fldChar w:fldCharType="end"/>
        </w:r>
      </w:hyperlink>
    </w:p>
    <w:p w14:paraId="0FCFF4AD" w14:textId="2DDA6556" w:rsidR="00A542F0" w:rsidRDefault="00A4342D">
      <w:pPr>
        <w:pStyle w:val="TOC2"/>
        <w:tabs>
          <w:tab w:val="left" w:pos="1440"/>
        </w:tabs>
        <w:rPr>
          <w:rFonts w:asciiTheme="minorHAnsi" w:eastAsiaTheme="minorEastAsia" w:hAnsiTheme="minorHAnsi" w:cstheme="minorBidi"/>
          <w:noProof/>
          <w:sz w:val="22"/>
          <w:szCs w:val="22"/>
        </w:rPr>
      </w:pPr>
      <w:hyperlink w:anchor="_Toc63601156" w:history="1">
        <w:r w:rsidR="00A542F0" w:rsidRPr="00F458ED">
          <w:rPr>
            <w:rStyle w:val="Hyperlink"/>
            <w:noProof/>
          </w:rPr>
          <w:t>22.</w:t>
        </w:r>
        <w:r w:rsidR="00A542F0">
          <w:rPr>
            <w:rFonts w:asciiTheme="minorHAnsi" w:eastAsiaTheme="minorEastAsia" w:hAnsiTheme="minorHAnsi" w:cstheme="minorBidi"/>
            <w:noProof/>
            <w:sz w:val="22"/>
            <w:szCs w:val="22"/>
          </w:rPr>
          <w:tab/>
        </w:r>
        <w:r w:rsidR="00A542F0" w:rsidRPr="00F458ED">
          <w:rPr>
            <w:rStyle w:val="Hyperlink"/>
            <w:noProof/>
          </w:rPr>
          <w:t>Deadline for Submission of Bids</w:t>
        </w:r>
        <w:r w:rsidR="00A542F0">
          <w:rPr>
            <w:noProof/>
            <w:webHidden/>
          </w:rPr>
          <w:tab/>
        </w:r>
        <w:r w:rsidR="00A542F0">
          <w:rPr>
            <w:noProof/>
            <w:webHidden/>
          </w:rPr>
          <w:fldChar w:fldCharType="begin"/>
        </w:r>
        <w:r w:rsidR="00A542F0">
          <w:rPr>
            <w:noProof/>
            <w:webHidden/>
          </w:rPr>
          <w:instrText xml:space="preserve"> PAGEREF _Toc63601156 \h </w:instrText>
        </w:r>
        <w:r w:rsidR="00A542F0">
          <w:rPr>
            <w:noProof/>
            <w:webHidden/>
          </w:rPr>
        </w:r>
        <w:r w:rsidR="00A542F0">
          <w:rPr>
            <w:noProof/>
            <w:webHidden/>
          </w:rPr>
          <w:fldChar w:fldCharType="separate"/>
        </w:r>
        <w:r w:rsidR="00A542F0">
          <w:rPr>
            <w:noProof/>
            <w:webHidden/>
          </w:rPr>
          <w:t>19</w:t>
        </w:r>
        <w:r w:rsidR="00A542F0">
          <w:rPr>
            <w:noProof/>
            <w:webHidden/>
          </w:rPr>
          <w:fldChar w:fldCharType="end"/>
        </w:r>
      </w:hyperlink>
    </w:p>
    <w:p w14:paraId="37EA3F9B" w14:textId="03CA5615" w:rsidR="00A542F0" w:rsidRDefault="00A4342D">
      <w:pPr>
        <w:pStyle w:val="TOC2"/>
        <w:tabs>
          <w:tab w:val="left" w:pos="1440"/>
        </w:tabs>
        <w:rPr>
          <w:rFonts w:asciiTheme="minorHAnsi" w:eastAsiaTheme="minorEastAsia" w:hAnsiTheme="minorHAnsi" w:cstheme="minorBidi"/>
          <w:noProof/>
          <w:sz w:val="22"/>
          <w:szCs w:val="22"/>
        </w:rPr>
      </w:pPr>
      <w:hyperlink w:anchor="_Toc63601157" w:history="1">
        <w:r w:rsidR="00A542F0" w:rsidRPr="00F458ED">
          <w:rPr>
            <w:rStyle w:val="Hyperlink"/>
            <w:noProof/>
          </w:rPr>
          <w:t>23.</w:t>
        </w:r>
        <w:r w:rsidR="00A542F0">
          <w:rPr>
            <w:rFonts w:asciiTheme="minorHAnsi" w:eastAsiaTheme="minorEastAsia" w:hAnsiTheme="minorHAnsi" w:cstheme="minorBidi"/>
            <w:noProof/>
            <w:sz w:val="22"/>
            <w:szCs w:val="22"/>
          </w:rPr>
          <w:tab/>
        </w:r>
        <w:r w:rsidR="00A542F0" w:rsidRPr="00F458ED">
          <w:rPr>
            <w:rStyle w:val="Hyperlink"/>
            <w:noProof/>
          </w:rPr>
          <w:t>Late Bids</w:t>
        </w:r>
        <w:r w:rsidR="00A542F0">
          <w:rPr>
            <w:noProof/>
            <w:webHidden/>
          </w:rPr>
          <w:tab/>
        </w:r>
        <w:r w:rsidR="00A542F0">
          <w:rPr>
            <w:noProof/>
            <w:webHidden/>
          </w:rPr>
          <w:fldChar w:fldCharType="begin"/>
        </w:r>
        <w:r w:rsidR="00A542F0">
          <w:rPr>
            <w:noProof/>
            <w:webHidden/>
          </w:rPr>
          <w:instrText xml:space="preserve"> PAGEREF _Toc63601157 \h </w:instrText>
        </w:r>
        <w:r w:rsidR="00A542F0">
          <w:rPr>
            <w:noProof/>
            <w:webHidden/>
          </w:rPr>
        </w:r>
        <w:r w:rsidR="00A542F0">
          <w:rPr>
            <w:noProof/>
            <w:webHidden/>
          </w:rPr>
          <w:fldChar w:fldCharType="separate"/>
        </w:r>
        <w:r w:rsidR="00A542F0">
          <w:rPr>
            <w:noProof/>
            <w:webHidden/>
          </w:rPr>
          <w:t>19</w:t>
        </w:r>
        <w:r w:rsidR="00A542F0">
          <w:rPr>
            <w:noProof/>
            <w:webHidden/>
          </w:rPr>
          <w:fldChar w:fldCharType="end"/>
        </w:r>
      </w:hyperlink>
    </w:p>
    <w:p w14:paraId="3096DDF9" w14:textId="6598E01C" w:rsidR="00A542F0" w:rsidRDefault="00A4342D">
      <w:pPr>
        <w:pStyle w:val="TOC2"/>
        <w:tabs>
          <w:tab w:val="left" w:pos="1440"/>
        </w:tabs>
        <w:rPr>
          <w:rFonts w:asciiTheme="minorHAnsi" w:eastAsiaTheme="minorEastAsia" w:hAnsiTheme="minorHAnsi" w:cstheme="minorBidi"/>
          <w:noProof/>
          <w:sz w:val="22"/>
          <w:szCs w:val="22"/>
        </w:rPr>
      </w:pPr>
      <w:hyperlink w:anchor="_Toc63601158" w:history="1">
        <w:r w:rsidR="00A542F0" w:rsidRPr="00F458ED">
          <w:rPr>
            <w:rStyle w:val="Hyperlink"/>
            <w:noProof/>
          </w:rPr>
          <w:t>24.</w:t>
        </w:r>
        <w:r w:rsidR="00A542F0">
          <w:rPr>
            <w:rFonts w:asciiTheme="minorHAnsi" w:eastAsiaTheme="minorEastAsia" w:hAnsiTheme="minorHAnsi" w:cstheme="minorBidi"/>
            <w:noProof/>
            <w:sz w:val="22"/>
            <w:szCs w:val="22"/>
          </w:rPr>
          <w:tab/>
        </w:r>
        <w:r w:rsidR="00A542F0" w:rsidRPr="00F458ED">
          <w:rPr>
            <w:rStyle w:val="Hyperlink"/>
            <w:noProof/>
          </w:rPr>
          <w:t>Withdrawal, Substitution, and Modification of Bids</w:t>
        </w:r>
        <w:r w:rsidR="00A542F0">
          <w:rPr>
            <w:noProof/>
            <w:webHidden/>
          </w:rPr>
          <w:tab/>
        </w:r>
        <w:r w:rsidR="00A542F0">
          <w:rPr>
            <w:noProof/>
            <w:webHidden/>
          </w:rPr>
          <w:fldChar w:fldCharType="begin"/>
        </w:r>
        <w:r w:rsidR="00A542F0">
          <w:rPr>
            <w:noProof/>
            <w:webHidden/>
          </w:rPr>
          <w:instrText xml:space="preserve"> PAGEREF _Toc63601158 \h </w:instrText>
        </w:r>
        <w:r w:rsidR="00A542F0">
          <w:rPr>
            <w:noProof/>
            <w:webHidden/>
          </w:rPr>
        </w:r>
        <w:r w:rsidR="00A542F0">
          <w:rPr>
            <w:noProof/>
            <w:webHidden/>
          </w:rPr>
          <w:fldChar w:fldCharType="separate"/>
        </w:r>
        <w:r w:rsidR="00A542F0">
          <w:rPr>
            <w:noProof/>
            <w:webHidden/>
          </w:rPr>
          <w:t>19</w:t>
        </w:r>
        <w:r w:rsidR="00A542F0">
          <w:rPr>
            <w:noProof/>
            <w:webHidden/>
          </w:rPr>
          <w:fldChar w:fldCharType="end"/>
        </w:r>
      </w:hyperlink>
    </w:p>
    <w:p w14:paraId="26CE69EF" w14:textId="4AA77156" w:rsidR="00A542F0" w:rsidRDefault="00A4342D">
      <w:pPr>
        <w:pStyle w:val="TOC2"/>
        <w:tabs>
          <w:tab w:val="left" w:pos="1440"/>
        </w:tabs>
        <w:rPr>
          <w:rFonts w:asciiTheme="minorHAnsi" w:eastAsiaTheme="minorEastAsia" w:hAnsiTheme="minorHAnsi" w:cstheme="minorBidi"/>
          <w:noProof/>
          <w:sz w:val="22"/>
          <w:szCs w:val="22"/>
        </w:rPr>
      </w:pPr>
      <w:hyperlink w:anchor="_Toc63601159" w:history="1">
        <w:r w:rsidR="00A542F0" w:rsidRPr="00F458ED">
          <w:rPr>
            <w:rStyle w:val="Hyperlink"/>
            <w:noProof/>
          </w:rPr>
          <w:t>25.</w:t>
        </w:r>
        <w:r w:rsidR="00A542F0">
          <w:rPr>
            <w:rFonts w:asciiTheme="minorHAnsi" w:eastAsiaTheme="minorEastAsia" w:hAnsiTheme="minorHAnsi" w:cstheme="minorBidi"/>
            <w:noProof/>
            <w:sz w:val="22"/>
            <w:szCs w:val="22"/>
          </w:rPr>
          <w:tab/>
        </w:r>
        <w:r w:rsidR="00A542F0" w:rsidRPr="00F458ED">
          <w:rPr>
            <w:rStyle w:val="Hyperlink"/>
            <w:noProof/>
          </w:rPr>
          <w:t>Bid Opening</w:t>
        </w:r>
        <w:r w:rsidR="00A542F0">
          <w:rPr>
            <w:noProof/>
            <w:webHidden/>
          </w:rPr>
          <w:tab/>
        </w:r>
        <w:r w:rsidR="00A542F0">
          <w:rPr>
            <w:noProof/>
            <w:webHidden/>
          </w:rPr>
          <w:fldChar w:fldCharType="begin"/>
        </w:r>
        <w:r w:rsidR="00A542F0">
          <w:rPr>
            <w:noProof/>
            <w:webHidden/>
          </w:rPr>
          <w:instrText xml:space="preserve"> PAGEREF _Toc63601159 \h </w:instrText>
        </w:r>
        <w:r w:rsidR="00A542F0">
          <w:rPr>
            <w:noProof/>
            <w:webHidden/>
          </w:rPr>
        </w:r>
        <w:r w:rsidR="00A542F0">
          <w:rPr>
            <w:noProof/>
            <w:webHidden/>
          </w:rPr>
          <w:fldChar w:fldCharType="separate"/>
        </w:r>
        <w:r w:rsidR="00A542F0">
          <w:rPr>
            <w:noProof/>
            <w:webHidden/>
          </w:rPr>
          <w:t>19</w:t>
        </w:r>
        <w:r w:rsidR="00A542F0">
          <w:rPr>
            <w:noProof/>
            <w:webHidden/>
          </w:rPr>
          <w:fldChar w:fldCharType="end"/>
        </w:r>
      </w:hyperlink>
    </w:p>
    <w:p w14:paraId="57C2AC72" w14:textId="46ED62DD" w:rsidR="00A542F0" w:rsidRDefault="00A4342D">
      <w:pPr>
        <w:pStyle w:val="TOC1"/>
        <w:rPr>
          <w:rFonts w:asciiTheme="minorHAnsi" w:eastAsiaTheme="minorEastAsia" w:hAnsiTheme="minorHAnsi" w:cstheme="minorBidi"/>
          <w:b w:val="0"/>
          <w:noProof/>
          <w:sz w:val="22"/>
          <w:szCs w:val="22"/>
        </w:rPr>
      </w:pPr>
      <w:hyperlink w:anchor="_Toc63601160" w:history="1">
        <w:r w:rsidR="00A542F0" w:rsidRPr="00F458ED">
          <w:rPr>
            <w:rStyle w:val="Hyperlink"/>
            <w:noProof/>
          </w:rPr>
          <w:t>E.  Evaluation and Comparison of Bids</w:t>
        </w:r>
        <w:r w:rsidR="00A542F0">
          <w:rPr>
            <w:noProof/>
            <w:webHidden/>
          </w:rPr>
          <w:tab/>
        </w:r>
        <w:r w:rsidR="00A542F0">
          <w:rPr>
            <w:noProof/>
            <w:webHidden/>
          </w:rPr>
          <w:fldChar w:fldCharType="begin"/>
        </w:r>
        <w:r w:rsidR="00A542F0">
          <w:rPr>
            <w:noProof/>
            <w:webHidden/>
          </w:rPr>
          <w:instrText xml:space="preserve"> PAGEREF _Toc63601160 \h </w:instrText>
        </w:r>
        <w:r w:rsidR="00A542F0">
          <w:rPr>
            <w:noProof/>
            <w:webHidden/>
          </w:rPr>
        </w:r>
        <w:r w:rsidR="00A542F0">
          <w:rPr>
            <w:noProof/>
            <w:webHidden/>
          </w:rPr>
          <w:fldChar w:fldCharType="separate"/>
        </w:r>
        <w:r w:rsidR="00A542F0">
          <w:rPr>
            <w:noProof/>
            <w:webHidden/>
          </w:rPr>
          <w:t>21</w:t>
        </w:r>
        <w:r w:rsidR="00A542F0">
          <w:rPr>
            <w:noProof/>
            <w:webHidden/>
          </w:rPr>
          <w:fldChar w:fldCharType="end"/>
        </w:r>
      </w:hyperlink>
    </w:p>
    <w:p w14:paraId="625E7B36" w14:textId="169D7619" w:rsidR="00A542F0" w:rsidRDefault="00A4342D">
      <w:pPr>
        <w:pStyle w:val="TOC2"/>
        <w:tabs>
          <w:tab w:val="left" w:pos="1440"/>
        </w:tabs>
        <w:rPr>
          <w:rFonts w:asciiTheme="minorHAnsi" w:eastAsiaTheme="minorEastAsia" w:hAnsiTheme="minorHAnsi" w:cstheme="minorBidi"/>
          <w:noProof/>
          <w:sz w:val="22"/>
          <w:szCs w:val="22"/>
        </w:rPr>
      </w:pPr>
      <w:hyperlink w:anchor="_Toc63601161" w:history="1">
        <w:r w:rsidR="00A542F0" w:rsidRPr="00F458ED">
          <w:rPr>
            <w:rStyle w:val="Hyperlink"/>
            <w:noProof/>
          </w:rPr>
          <w:t>26.</w:t>
        </w:r>
        <w:r w:rsidR="00A542F0">
          <w:rPr>
            <w:rFonts w:asciiTheme="minorHAnsi" w:eastAsiaTheme="minorEastAsia" w:hAnsiTheme="minorHAnsi" w:cstheme="minorBidi"/>
            <w:noProof/>
            <w:sz w:val="22"/>
            <w:szCs w:val="22"/>
          </w:rPr>
          <w:tab/>
        </w:r>
        <w:r w:rsidR="00A542F0" w:rsidRPr="00F458ED">
          <w:rPr>
            <w:rStyle w:val="Hyperlink"/>
            <w:noProof/>
          </w:rPr>
          <w:t>Confidentiality</w:t>
        </w:r>
        <w:r w:rsidR="00A542F0">
          <w:rPr>
            <w:noProof/>
            <w:webHidden/>
          </w:rPr>
          <w:tab/>
        </w:r>
        <w:r w:rsidR="00A542F0">
          <w:rPr>
            <w:noProof/>
            <w:webHidden/>
          </w:rPr>
          <w:fldChar w:fldCharType="begin"/>
        </w:r>
        <w:r w:rsidR="00A542F0">
          <w:rPr>
            <w:noProof/>
            <w:webHidden/>
          </w:rPr>
          <w:instrText xml:space="preserve"> PAGEREF _Toc63601161 \h </w:instrText>
        </w:r>
        <w:r w:rsidR="00A542F0">
          <w:rPr>
            <w:noProof/>
            <w:webHidden/>
          </w:rPr>
        </w:r>
        <w:r w:rsidR="00A542F0">
          <w:rPr>
            <w:noProof/>
            <w:webHidden/>
          </w:rPr>
          <w:fldChar w:fldCharType="separate"/>
        </w:r>
        <w:r w:rsidR="00A542F0">
          <w:rPr>
            <w:noProof/>
            <w:webHidden/>
          </w:rPr>
          <w:t>21</w:t>
        </w:r>
        <w:r w:rsidR="00A542F0">
          <w:rPr>
            <w:noProof/>
            <w:webHidden/>
          </w:rPr>
          <w:fldChar w:fldCharType="end"/>
        </w:r>
      </w:hyperlink>
    </w:p>
    <w:p w14:paraId="5DA9B2BD" w14:textId="6BB6A538" w:rsidR="00A542F0" w:rsidRDefault="00A4342D">
      <w:pPr>
        <w:pStyle w:val="TOC2"/>
        <w:tabs>
          <w:tab w:val="left" w:pos="1440"/>
        </w:tabs>
        <w:rPr>
          <w:rFonts w:asciiTheme="minorHAnsi" w:eastAsiaTheme="minorEastAsia" w:hAnsiTheme="minorHAnsi" w:cstheme="minorBidi"/>
          <w:noProof/>
          <w:sz w:val="22"/>
          <w:szCs w:val="22"/>
        </w:rPr>
      </w:pPr>
      <w:hyperlink w:anchor="_Toc63601162" w:history="1">
        <w:r w:rsidR="00A542F0" w:rsidRPr="00F458ED">
          <w:rPr>
            <w:rStyle w:val="Hyperlink"/>
            <w:noProof/>
          </w:rPr>
          <w:t>27.</w:t>
        </w:r>
        <w:r w:rsidR="00A542F0">
          <w:rPr>
            <w:rFonts w:asciiTheme="minorHAnsi" w:eastAsiaTheme="minorEastAsia" w:hAnsiTheme="minorHAnsi" w:cstheme="minorBidi"/>
            <w:noProof/>
            <w:sz w:val="22"/>
            <w:szCs w:val="22"/>
          </w:rPr>
          <w:tab/>
        </w:r>
        <w:r w:rsidR="00A542F0" w:rsidRPr="00F458ED">
          <w:rPr>
            <w:rStyle w:val="Hyperlink"/>
            <w:noProof/>
          </w:rPr>
          <w:t>Clarification of Bids</w:t>
        </w:r>
        <w:r w:rsidR="00A542F0">
          <w:rPr>
            <w:noProof/>
            <w:webHidden/>
          </w:rPr>
          <w:tab/>
        </w:r>
        <w:r w:rsidR="00A542F0">
          <w:rPr>
            <w:noProof/>
            <w:webHidden/>
          </w:rPr>
          <w:fldChar w:fldCharType="begin"/>
        </w:r>
        <w:r w:rsidR="00A542F0">
          <w:rPr>
            <w:noProof/>
            <w:webHidden/>
          </w:rPr>
          <w:instrText xml:space="preserve"> PAGEREF _Toc63601162 \h </w:instrText>
        </w:r>
        <w:r w:rsidR="00A542F0">
          <w:rPr>
            <w:noProof/>
            <w:webHidden/>
          </w:rPr>
        </w:r>
        <w:r w:rsidR="00A542F0">
          <w:rPr>
            <w:noProof/>
            <w:webHidden/>
          </w:rPr>
          <w:fldChar w:fldCharType="separate"/>
        </w:r>
        <w:r w:rsidR="00A542F0">
          <w:rPr>
            <w:noProof/>
            <w:webHidden/>
          </w:rPr>
          <w:t>21</w:t>
        </w:r>
        <w:r w:rsidR="00A542F0">
          <w:rPr>
            <w:noProof/>
            <w:webHidden/>
          </w:rPr>
          <w:fldChar w:fldCharType="end"/>
        </w:r>
      </w:hyperlink>
    </w:p>
    <w:p w14:paraId="523ADA9F" w14:textId="566ED22D" w:rsidR="00A542F0" w:rsidRDefault="00A4342D">
      <w:pPr>
        <w:pStyle w:val="TOC2"/>
        <w:tabs>
          <w:tab w:val="left" w:pos="1440"/>
        </w:tabs>
        <w:rPr>
          <w:rFonts w:asciiTheme="minorHAnsi" w:eastAsiaTheme="minorEastAsia" w:hAnsiTheme="minorHAnsi" w:cstheme="minorBidi"/>
          <w:noProof/>
          <w:sz w:val="22"/>
          <w:szCs w:val="22"/>
        </w:rPr>
      </w:pPr>
      <w:hyperlink w:anchor="_Toc63601163" w:history="1">
        <w:r w:rsidR="00A542F0" w:rsidRPr="00F458ED">
          <w:rPr>
            <w:rStyle w:val="Hyperlink"/>
            <w:noProof/>
          </w:rPr>
          <w:t>28.</w:t>
        </w:r>
        <w:r w:rsidR="00A542F0">
          <w:rPr>
            <w:rFonts w:asciiTheme="minorHAnsi" w:eastAsiaTheme="minorEastAsia" w:hAnsiTheme="minorHAnsi" w:cstheme="minorBidi"/>
            <w:noProof/>
            <w:sz w:val="22"/>
            <w:szCs w:val="22"/>
          </w:rPr>
          <w:tab/>
        </w:r>
        <w:r w:rsidR="00A542F0" w:rsidRPr="00F458ED">
          <w:rPr>
            <w:rStyle w:val="Hyperlink"/>
            <w:noProof/>
          </w:rPr>
          <w:t>Deviations, Reservations, and Omissions</w:t>
        </w:r>
        <w:r w:rsidR="00A542F0">
          <w:rPr>
            <w:noProof/>
            <w:webHidden/>
          </w:rPr>
          <w:tab/>
        </w:r>
        <w:r w:rsidR="00A542F0">
          <w:rPr>
            <w:noProof/>
            <w:webHidden/>
          </w:rPr>
          <w:fldChar w:fldCharType="begin"/>
        </w:r>
        <w:r w:rsidR="00A542F0">
          <w:rPr>
            <w:noProof/>
            <w:webHidden/>
          </w:rPr>
          <w:instrText xml:space="preserve"> PAGEREF _Toc63601163 \h </w:instrText>
        </w:r>
        <w:r w:rsidR="00A542F0">
          <w:rPr>
            <w:noProof/>
            <w:webHidden/>
          </w:rPr>
        </w:r>
        <w:r w:rsidR="00A542F0">
          <w:rPr>
            <w:noProof/>
            <w:webHidden/>
          </w:rPr>
          <w:fldChar w:fldCharType="separate"/>
        </w:r>
        <w:r w:rsidR="00A542F0">
          <w:rPr>
            <w:noProof/>
            <w:webHidden/>
          </w:rPr>
          <w:t>21</w:t>
        </w:r>
        <w:r w:rsidR="00A542F0">
          <w:rPr>
            <w:noProof/>
            <w:webHidden/>
          </w:rPr>
          <w:fldChar w:fldCharType="end"/>
        </w:r>
      </w:hyperlink>
    </w:p>
    <w:p w14:paraId="36E1D70F" w14:textId="336F1EAF" w:rsidR="00A542F0" w:rsidRDefault="00A4342D">
      <w:pPr>
        <w:pStyle w:val="TOC2"/>
        <w:tabs>
          <w:tab w:val="left" w:pos="1440"/>
        </w:tabs>
        <w:rPr>
          <w:rFonts w:asciiTheme="minorHAnsi" w:eastAsiaTheme="minorEastAsia" w:hAnsiTheme="minorHAnsi" w:cstheme="minorBidi"/>
          <w:noProof/>
          <w:sz w:val="22"/>
          <w:szCs w:val="22"/>
        </w:rPr>
      </w:pPr>
      <w:hyperlink w:anchor="_Toc63601164" w:history="1">
        <w:r w:rsidR="00A542F0" w:rsidRPr="00F458ED">
          <w:rPr>
            <w:rStyle w:val="Hyperlink"/>
            <w:noProof/>
          </w:rPr>
          <w:t>29.</w:t>
        </w:r>
        <w:r w:rsidR="00A542F0">
          <w:rPr>
            <w:rFonts w:asciiTheme="minorHAnsi" w:eastAsiaTheme="minorEastAsia" w:hAnsiTheme="minorHAnsi" w:cstheme="minorBidi"/>
            <w:noProof/>
            <w:sz w:val="22"/>
            <w:szCs w:val="22"/>
          </w:rPr>
          <w:tab/>
        </w:r>
        <w:r w:rsidR="00A542F0" w:rsidRPr="00F458ED">
          <w:rPr>
            <w:rStyle w:val="Hyperlink"/>
            <w:noProof/>
          </w:rPr>
          <w:t>Determination of Responsiveness</w:t>
        </w:r>
        <w:r w:rsidR="00A542F0">
          <w:rPr>
            <w:noProof/>
            <w:webHidden/>
          </w:rPr>
          <w:tab/>
        </w:r>
        <w:r w:rsidR="00A542F0">
          <w:rPr>
            <w:noProof/>
            <w:webHidden/>
          </w:rPr>
          <w:fldChar w:fldCharType="begin"/>
        </w:r>
        <w:r w:rsidR="00A542F0">
          <w:rPr>
            <w:noProof/>
            <w:webHidden/>
          </w:rPr>
          <w:instrText xml:space="preserve"> PAGEREF _Toc63601164 \h </w:instrText>
        </w:r>
        <w:r w:rsidR="00A542F0">
          <w:rPr>
            <w:noProof/>
            <w:webHidden/>
          </w:rPr>
        </w:r>
        <w:r w:rsidR="00A542F0">
          <w:rPr>
            <w:noProof/>
            <w:webHidden/>
          </w:rPr>
          <w:fldChar w:fldCharType="separate"/>
        </w:r>
        <w:r w:rsidR="00A542F0">
          <w:rPr>
            <w:noProof/>
            <w:webHidden/>
          </w:rPr>
          <w:t>22</w:t>
        </w:r>
        <w:r w:rsidR="00A542F0">
          <w:rPr>
            <w:noProof/>
            <w:webHidden/>
          </w:rPr>
          <w:fldChar w:fldCharType="end"/>
        </w:r>
      </w:hyperlink>
    </w:p>
    <w:p w14:paraId="1104375D" w14:textId="0197B7A6" w:rsidR="00A542F0" w:rsidRDefault="00A4342D">
      <w:pPr>
        <w:pStyle w:val="TOC2"/>
        <w:tabs>
          <w:tab w:val="left" w:pos="1440"/>
        </w:tabs>
        <w:rPr>
          <w:rFonts w:asciiTheme="minorHAnsi" w:eastAsiaTheme="minorEastAsia" w:hAnsiTheme="minorHAnsi" w:cstheme="minorBidi"/>
          <w:noProof/>
          <w:sz w:val="22"/>
          <w:szCs w:val="22"/>
        </w:rPr>
      </w:pPr>
      <w:hyperlink w:anchor="_Toc63601165" w:history="1">
        <w:r w:rsidR="00A542F0" w:rsidRPr="00F458ED">
          <w:rPr>
            <w:rStyle w:val="Hyperlink"/>
            <w:noProof/>
          </w:rPr>
          <w:t>30.</w:t>
        </w:r>
        <w:r w:rsidR="00A542F0">
          <w:rPr>
            <w:rFonts w:asciiTheme="minorHAnsi" w:eastAsiaTheme="minorEastAsia" w:hAnsiTheme="minorHAnsi" w:cstheme="minorBidi"/>
            <w:noProof/>
            <w:sz w:val="22"/>
            <w:szCs w:val="22"/>
          </w:rPr>
          <w:tab/>
        </w:r>
        <w:r w:rsidR="00A542F0" w:rsidRPr="00F458ED">
          <w:rPr>
            <w:rStyle w:val="Hyperlink"/>
            <w:noProof/>
          </w:rPr>
          <w:t>Nonmaterial Nonconformities</w:t>
        </w:r>
        <w:r w:rsidR="00A542F0">
          <w:rPr>
            <w:noProof/>
            <w:webHidden/>
          </w:rPr>
          <w:tab/>
        </w:r>
        <w:r w:rsidR="00A542F0">
          <w:rPr>
            <w:noProof/>
            <w:webHidden/>
          </w:rPr>
          <w:fldChar w:fldCharType="begin"/>
        </w:r>
        <w:r w:rsidR="00A542F0">
          <w:rPr>
            <w:noProof/>
            <w:webHidden/>
          </w:rPr>
          <w:instrText xml:space="preserve"> PAGEREF _Toc63601165 \h </w:instrText>
        </w:r>
        <w:r w:rsidR="00A542F0">
          <w:rPr>
            <w:noProof/>
            <w:webHidden/>
          </w:rPr>
        </w:r>
        <w:r w:rsidR="00A542F0">
          <w:rPr>
            <w:noProof/>
            <w:webHidden/>
          </w:rPr>
          <w:fldChar w:fldCharType="separate"/>
        </w:r>
        <w:r w:rsidR="00A542F0">
          <w:rPr>
            <w:noProof/>
            <w:webHidden/>
          </w:rPr>
          <w:t>22</w:t>
        </w:r>
        <w:r w:rsidR="00A542F0">
          <w:rPr>
            <w:noProof/>
            <w:webHidden/>
          </w:rPr>
          <w:fldChar w:fldCharType="end"/>
        </w:r>
      </w:hyperlink>
    </w:p>
    <w:p w14:paraId="69CCA740" w14:textId="17507121" w:rsidR="00A542F0" w:rsidRDefault="00A4342D">
      <w:pPr>
        <w:pStyle w:val="TOC2"/>
        <w:tabs>
          <w:tab w:val="left" w:pos="1440"/>
        </w:tabs>
        <w:rPr>
          <w:rFonts w:asciiTheme="minorHAnsi" w:eastAsiaTheme="minorEastAsia" w:hAnsiTheme="minorHAnsi" w:cstheme="minorBidi"/>
          <w:noProof/>
          <w:sz w:val="22"/>
          <w:szCs w:val="22"/>
        </w:rPr>
      </w:pPr>
      <w:hyperlink w:anchor="_Toc63601166" w:history="1">
        <w:r w:rsidR="00A542F0" w:rsidRPr="00F458ED">
          <w:rPr>
            <w:rStyle w:val="Hyperlink"/>
            <w:noProof/>
          </w:rPr>
          <w:t>31.</w:t>
        </w:r>
        <w:r w:rsidR="00A542F0">
          <w:rPr>
            <w:rFonts w:asciiTheme="minorHAnsi" w:eastAsiaTheme="minorEastAsia" w:hAnsiTheme="minorHAnsi" w:cstheme="minorBidi"/>
            <w:noProof/>
            <w:sz w:val="22"/>
            <w:szCs w:val="22"/>
          </w:rPr>
          <w:tab/>
        </w:r>
        <w:r w:rsidR="00A542F0" w:rsidRPr="00F458ED">
          <w:rPr>
            <w:rStyle w:val="Hyperlink"/>
            <w:noProof/>
          </w:rPr>
          <w:t>Correction of Arithmetical Errors</w:t>
        </w:r>
        <w:r w:rsidR="00A542F0">
          <w:rPr>
            <w:noProof/>
            <w:webHidden/>
          </w:rPr>
          <w:tab/>
        </w:r>
        <w:r w:rsidR="00A542F0">
          <w:rPr>
            <w:noProof/>
            <w:webHidden/>
          </w:rPr>
          <w:fldChar w:fldCharType="begin"/>
        </w:r>
        <w:r w:rsidR="00A542F0">
          <w:rPr>
            <w:noProof/>
            <w:webHidden/>
          </w:rPr>
          <w:instrText xml:space="preserve"> PAGEREF _Toc63601166 \h </w:instrText>
        </w:r>
        <w:r w:rsidR="00A542F0">
          <w:rPr>
            <w:noProof/>
            <w:webHidden/>
          </w:rPr>
        </w:r>
        <w:r w:rsidR="00A542F0">
          <w:rPr>
            <w:noProof/>
            <w:webHidden/>
          </w:rPr>
          <w:fldChar w:fldCharType="separate"/>
        </w:r>
        <w:r w:rsidR="00A542F0">
          <w:rPr>
            <w:noProof/>
            <w:webHidden/>
          </w:rPr>
          <w:t>23</w:t>
        </w:r>
        <w:r w:rsidR="00A542F0">
          <w:rPr>
            <w:noProof/>
            <w:webHidden/>
          </w:rPr>
          <w:fldChar w:fldCharType="end"/>
        </w:r>
      </w:hyperlink>
    </w:p>
    <w:p w14:paraId="6B39327E" w14:textId="0C4CF40B" w:rsidR="00A542F0" w:rsidRDefault="00A4342D">
      <w:pPr>
        <w:pStyle w:val="TOC2"/>
        <w:tabs>
          <w:tab w:val="left" w:pos="1440"/>
        </w:tabs>
        <w:rPr>
          <w:rFonts w:asciiTheme="minorHAnsi" w:eastAsiaTheme="minorEastAsia" w:hAnsiTheme="minorHAnsi" w:cstheme="minorBidi"/>
          <w:noProof/>
          <w:sz w:val="22"/>
          <w:szCs w:val="22"/>
        </w:rPr>
      </w:pPr>
      <w:hyperlink w:anchor="_Toc63601167" w:history="1">
        <w:r w:rsidR="00A542F0" w:rsidRPr="00F458ED">
          <w:rPr>
            <w:rStyle w:val="Hyperlink"/>
            <w:noProof/>
          </w:rPr>
          <w:t>32.</w:t>
        </w:r>
        <w:r w:rsidR="00A542F0">
          <w:rPr>
            <w:rFonts w:asciiTheme="minorHAnsi" w:eastAsiaTheme="minorEastAsia" w:hAnsiTheme="minorHAnsi" w:cstheme="minorBidi"/>
            <w:noProof/>
            <w:sz w:val="22"/>
            <w:szCs w:val="22"/>
          </w:rPr>
          <w:tab/>
        </w:r>
        <w:r w:rsidR="00A542F0" w:rsidRPr="00F458ED">
          <w:rPr>
            <w:rStyle w:val="Hyperlink"/>
            <w:noProof/>
          </w:rPr>
          <w:t>Conversion to Single Currency</w:t>
        </w:r>
        <w:r w:rsidR="00A542F0">
          <w:rPr>
            <w:noProof/>
            <w:webHidden/>
          </w:rPr>
          <w:tab/>
        </w:r>
        <w:r w:rsidR="00A542F0">
          <w:rPr>
            <w:noProof/>
            <w:webHidden/>
          </w:rPr>
          <w:fldChar w:fldCharType="begin"/>
        </w:r>
        <w:r w:rsidR="00A542F0">
          <w:rPr>
            <w:noProof/>
            <w:webHidden/>
          </w:rPr>
          <w:instrText xml:space="preserve"> PAGEREF _Toc63601167 \h </w:instrText>
        </w:r>
        <w:r w:rsidR="00A542F0">
          <w:rPr>
            <w:noProof/>
            <w:webHidden/>
          </w:rPr>
        </w:r>
        <w:r w:rsidR="00A542F0">
          <w:rPr>
            <w:noProof/>
            <w:webHidden/>
          </w:rPr>
          <w:fldChar w:fldCharType="separate"/>
        </w:r>
        <w:r w:rsidR="00A542F0">
          <w:rPr>
            <w:noProof/>
            <w:webHidden/>
          </w:rPr>
          <w:t>23</w:t>
        </w:r>
        <w:r w:rsidR="00A542F0">
          <w:rPr>
            <w:noProof/>
            <w:webHidden/>
          </w:rPr>
          <w:fldChar w:fldCharType="end"/>
        </w:r>
      </w:hyperlink>
    </w:p>
    <w:p w14:paraId="0C52E95D" w14:textId="11CD0668" w:rsidR="00A542F0" w:rsidRDefault="00A4342D">
      <w:pPr>
        <w:pStyle w:val="TOC2"/>
        <w:tabs>
          <w:tab w:val="left" w:pos="1440"/>
        </w:tabs>
        <w:rPr>
          <w:rFonts w:asciiTheme="minorHAnsi" w:eastAsiaTheme="minorEastAsia" w:hAnsiTheme="minorHAnsi" w:cstheme="minorBidi"/>
          <w:noProof/>
          <w:sz w:val="22"/>
          <w:szCs w:val="22"/>
        </w:rPr>
      </w:pPr>
      <w:hyperlink w:anchor="_Toc63601168" w:history="1">
        <w:r w:rsidR="00A542F0" w:rsidRPr="00F458ED">
          <w:rPr>
            <w:rStyle w:val="Hyperlink"/>
            <w:noProof/>
          </w:rPr>
          <w:t>33.</w:t>
        </w:r>
        <w:r w:rsidR="00A542F0">
          <w:rPr>
            <w:rFonts w:asciiTheme="minorHAnsi" w:eastAsiaTheme="minorEastAsia" w:hAnsiTheme="minorHAnsi" w:cstheme="minorBidi"/>
            <w:noProof/>
            <w:sz w:val="22"/>
            <w:szCs w:val="22"/>
          </w:rPr>
          <w:tab/>
        </w:r>
        <w:r w:rsidR="00A542F0" w:rsidRPr="00F458ED">
          <w:rPr>
            <w:rStyle w:val="Hyperlink"/>
            <w:noProof/>
          </w:rPr>
          <w:t>Margin of Preference</w:t>
        </w:r>
        <w:r w:rsidR="00A542F0">
          <w:rPr>
            <w:noProof/>
            <w:webHidden/>
          </w:rPr>
          <w:tab/>
        </w:r>
        <w:r w:rsidR="00A542F0">
          <w:rPr>
            <w:noProof/>
            <w:webHidden/>
          </w:rPr>
          <w:fldChar w:fldCharType="begin"/>
        </w:r>
        <w:r w:rsidR="00A542F0">
          <w:rPr>
            <w:noProof/>
            <w:webHidden/>
          </w:rPr>
          <w:instrText xml:space="preserve"> PAGEREF _Toc63601168 \h </w:instrText>
        </w:r>
        <w:r w:rsidR="00A542F0">
          <w:rPr>
            <w:noProof/>
            <w:webHidden/>
          </w:rPr>
        </w:r>
        <w:r w:rsidR="00A542F0">
          <w:rPr>
            <w:noProof/>
            <w:webHidden/>
          </w:rPr>
          <w:fldChar w:fldCharType="separate"/>
        </w:r>
        <w:r w:rsidR="00A542F0">
          <w:rPr>
            <w:noProof/>
            <w:webHidden/>
          </w:rPr>
          <w:t>23</w:t>
        </w:r>
        <w:r w:rsidR="00A542F0">
          <w:rPr>
            <w:noProof/>
            <w:webHidden/>
          </w:rPr>
          <w:fldChar w:fldCharType="end"/>
        </w:r>
      </w:hyperlink>
    </w:p>
    <w:p w14:paraId="63CF4350" w14:textId="1A95D673" w:rsidR="00A542F0" w:rsidRDefault="00A4342D">
      <w:pPr>
        <w:pStyle w:val="TOC2"/>
        <w:tabs>
          <w:tab w:val="left" w:pos="1440"/>
        </w:tabs>
        <w:rPr>
          <w:rFonts w:asciiTheme="minorHAnsi" w:eastAsiaTheme="minorEastAsia" w:hAnsiTheme="minorHAnsi" w:cstheme="minorBidi"/>
          <w:noProof/>
          <w:sz w:val="22"/>
          <w:szCs w:val="22"/>
        </w:rPr>
      </w:pPr>
      <w:hyperlink w:anchor="_Toc63601169" w:history="1">
        <w:r w:rsidR="00A542F0" w:rsidRPr="00F458ED">
          <w:rPr>
            <w:rStyle w:val="Hyperlink"/>
            <w:noProof/>
          </w:rPr>
          <w:t>34.</w:t>
        </w:r>
        <w:r w:rsidR="00A542F0">
          <w:rPr>
            <w:rFonts w:asciiTheme="minorHAnsi" w:eastAsiaTheme="minorEastAsia" w:hAnsiTheme="minorHAnsi" w:cstheme="minorBidi"/>
            <w:noProof/>
            <w:sz w:val="22"/>
            <w:szCs w:val="22"/>
          </w:rPr>
          <w:tab/>
        </w:r>
        <w:r w:rsidR="00A542F0" w:rsidRPr="00F458ED">
          <w:rPr>
            <w:rStyle w:val="Hyperlink"/>
            <w:noProof/>
          </w:rPr>
          <w:t>Subcontractors</w:t>
        </w:r>
        <w:r w:rsidR="00A542F0">
          <w:rPr>
            <w:noProof/>
            <w:webHidden/>
          </w:rPr>
          <w:tab/>
        </w:r>
        <w:r w:rsidR="00A542F0">
          <w:rPr>
            <w:noProof/>
            <w:webHidden/>
          </w:rPr>
          <w:fldChar w:fldCharType="begin"/>
        </w:r>
        <w:r w:rsidR="00A542F0">
          <w:rPr>
            <w:noProof/>
            <w:webHidden/>
          </w:rPr>
          <w:instrText xml:space="preserve"> PAGEREF _Toc63601169 \h </w:instrText>
        </w:r>
        <w:r w:rsidR="00A542F0">
          <w:rPr>
            <w:noProof/>
            <w:webHidden/>
          </w:rPr>
        </w:r>
        <w:r w:rsidR="00A542F0">
          <w:rPr>
            <w:noProof/>
            <w:webHidden/>
          </w:rPr>
          <w:fldChar w:fldCharType="separate"/>
        </w:r>
        <w:r w:rsidR="00A542F0">
          <w:rPr>
            <w:noProof/>
            <w:webHidden/>
          </w:rPr>
          <w:t>24</w:t>
        </w:r>
        <w:r w:rsidR="00A542F0">
          <w:rPr>
            <w:noProof/>
            <w:webHidden/>
          </w:rPr>
          <w:fldChar w:fldCharType="end"/>
        </w:r>
      </w:hyperlink>
    </w:p>
    <w:p w14:paraId="21564C8D" w14:textId="24483DDC" w:rsidR="00A542F0" w:rsidRDefault="00A4342D">
      <w:pPr>
        <w:pStyle w:val="TOC2"/>
        <w:tabs>
          <w:tab w:val="left" w:pos="1440"/>
        </w:tabs>
        <w:rPr>
          <w:rFonts w:asciiTheme="minorHAnsi" w:eastAsiaTheme="minorEastAsia" w:hAnsiTheme="minorHAnsi" w:cstheme="minorBidi"/>
          <w:noProof/>
          <w:sz w:val="22"/>
          <w:szCs w:val="22"/>
        </w:rPr>
      </w:pPr>
      <w:hyperlink w:anchor="_Toc63601170" w:history="1">
        <w:r w:rsidR="00A542F0" w:rsidRPr="00F458ED">
          <w:rPr>
            <w:rStyle w:val="Hyperlink"/>
            <w:noProof/>
          </w:rPr>
          <w:t>35.</w:t>
        </w:r>
        <w:r w:rsidR="00A542F0">
          <w:rPr>
            <w:rFonts w:asciiTheme="minorHAnsi" w:eastAsiaTheme="minorEastAsia" w:hAnsiTheme="minorHAnsi" w:cstheme="minorBidi"/>
            <w:noProof/>
            <w:sz w:val="22"/>
            <w:szCs w:val="22"/>
          </w:rPr>
          <w:tab/>
        </w:r>
        <w:r w:rsidR="00A542F0" w:rsidRPr="00F458ED">
          <w:rPr>
            <w:rStyle w:val="Hyperlink"/>
            <w:noProof/>
          </w:rPr>
          <w:t>Evaluation of Bids</w:t>
        </w:r>
        <w:r w:rsidR="00A542F0">
          <w:rPr>
            <w:noProof/>
            <w:webHidden/>
          </w:rPr>
          <w:tab/>
        </w:r>
        <w:r w:rsidR="00A542F0">
          <w:rPr>
            <w:noProof/>
            <w:webHidden/>
          </w:rPr>
          <w:fldChar w:fldCharType="begin"/>
        </w:r>
        <w:r w:rsidR="00A542F0">
          <w:rPr>
            <w:noProof/>
            <w:webHidden/>
          </w:rPr>
          <w:instrText xml:space="preserve"> PAGEREF _Toc63601170 \h </w:instrText>
        </w:r>
        <w:r w:rsidR="00A542F0">
          <w:rPr>
            <w:noProof/>
            <w:webHidden/>
          </w:rPr>
        </w:r>
        <w:r w:rsidR="00A542F0">
          <w:rPr>
            <w:noProof/>
            <w:webHidden/>
          </w:rPr>
          <w:fldChar w:fldCharType="separate"/>
        </w:r>
        <w:r w:rsidR="00A542F0">
          <w:rPr>
            <w:noProof/>
            <w:webHidden/>
          </w:rPr>
          <w:t>24</w:t>
        </w:r>
        <w:r w:rsidR="00A542F0">
          <w:rPr>
            <w:noProof/>
            <w:webHidden/>
          </w:rPr>
          <w:fldChar w:fldCharType="end"/>
        </w:r>
      </w:hyperlink>
    </w:p>
    <w:p w14:paraId="06C373B3" w14:textId="2A5CD849" w:rsidR="00A542F0" w:rsidRDefault="00A4342D">
      <w:pPr>
        <w:pStyle w:val="TOC2"/>
        <w:tabs>
          <w:tab w:val="left" w:pos="1440"/>
        </w:tabs>
        <w:rPr>
          <w:rFonts w:asciiTheme="minorHAnsi" w:eastAsiaTheme="minorEastAsia" w:hAnsiTheme="minorHAnsi" w:cstheme="minorBidi"/>
          <w:noProof/>
          <w:sz w:val="22"/>
          <w:szCs w:val="22"/>
        </w:rPr>
      </w:pPr>
      <w:hyperlink w:anchor="_Toc63601171" w:history="1">
        <w:r w:rsidR="00A542F0" w:rsidRPr="00F458ED">
          <w:rPr>
            <w:rStyle w:val="Hyperlink"/>
            <w:noProof/>
          </w:rPr>
          <w:t>36.</w:t>
        </w:r>
        <w:r w:rsidR="00A542F0">
          <w:rPr>
            <w:rFonts w:asciiTheme="minorHAnsi" w:eastAsiaTheme="minorEastAsia" w:hAnsiTheme="minorHAnsi" w:cstheme="minorBidi"/>
            <w:noProof/>
            <w:sz w:val="22"/>
            <w:szCs w:val="22"/>
          </w:rPr>
          <w:tab/>
        </w:r>
        <w:r w:rsidR="00A542F0" w:rsidRPr="00F458ED">
          <w:rPr>
            <w:rStyle w:val="Hyperlink"/>
            <w:noProof/>
          </w:rPr>
          <w:t>Comparison of Bids</w:t>
        </w:r>
        <w:r w:rsidR="00A542F0">
          <w:rPr>
            <w:noProof/>
            <w:webHidden/>
          </w:rPr>
          <w:tab/>
        </w:r>
        <w:r w:rsidR="00A542F0">
          <w:rPr>
            <w:noProof/>
            <w:webHidden/>
          </w:rPr>
          <w:fldChar w:fldCharType="begin"/>
        </w:r>
        <w:r w:rsidR="00A542F0">
          <w:rPr>
            <w:noProof/>
            <w:webHidden/>
          </w:rPr>
          <w:instrText xml:space="preserve"> PAGEREF _Toc63601171 \h </w:instrText>
        </w:r>
        <w:r w:rsidR="00A542F0">
          <w:rPr>
            <w:noProof/>
            <w:webHidden/>
          </w:rPr>
        </w:r>
        <w:r w:rsidR="00A542F0">
          <w:rPr>
            <w:noProof/>
            <w:webHidden/>
          </w:rPr>
          <w:fldChar w:fldCharType="separate"/>
        </w:r>
        <w:r w:rsidR="00A542F0">
          <w:rPr>
            <w:noProof/>
            <w:webHidden/>
          </w:rPr>
          <w:t>25</w:t>
        </w:r>
        <w:r w:rsidR="00A542F0">
          <w:rPr>
            <w:noProof/>
            <w:webHidden/>
          </w:rPr>
          <w:fldChar w:fldCharType="end"/>
        </w:r>
      </w:hyperlink>
    </w:p>
    <w:p w14:paraId="133A4F87" w14:textId="098CA7FA" w:rsidR="00A542F0" w:rsidRDefault="00A4342D">
      <w:pPr>
        <w:pStyle w:val="TOC2"/>
        <w:tabs>
          <w:tab w:val="left" w:pos="1440"/>
        </w:tabs>
        <w:rPr>
          <w:rFonts w:asciiTheme="minorHAnsi" w:eastAsiaTheme="minorEastAsia" w:hAnsiTheme="minorHAnsi" w:cstheme="minorBidi"/>
          <w:noProof/>
          <w:sz w:val="22"/>
          <w:szCs w:val="22"/>
        </w:rPr>
      </w:pPr>
      <w:hyperlink w:anchor="_Toc63601172" w:history="1">
        <w:r w:rsidR="00A542F0" w:rsidRPr="00F458ED">
          <w:rPr>
            <w:rStyle w:val="Hyperlink"/>
            <w:noProof/>
          </w:rPr>
          <w:t>37.</w:t>
        </w:r>
        <w:r w:rsidR="00A542F0">
          <w:rPr>
            <w:rFonts w:asciiTheme="minorHAnsi" w:eastAsiaTheme="minorEastAsia" w:hAnsiTheme="minorHAnsi" w:cstheme="minorBidi"/>
            <w:noProof/>
            <w:sz w:val="22"/>
            <w:szCs w:val="22"/>
          </w:rPr>
          <w:tab/>
        </w:r>
        <w:r w:rsidR="00A542F0" w:rsidRPr="00F458ED">
          <w:rPr>
            <w:rStyle w:val="Hyperlink"/>
            <w:noProof/>
          </w:rPr>
          <w:t>Qualification of the Bidder</w:t>
        </w:r>
        <w:r w:rsidR="00A542F0">
          <w:rPr>
            <w:noProof/>
            <w:webHidden/>
          </w:rPr>
          <w:tab/>
        </w:r>
        <w:r w:rsidR="00A542F0">
          <w:rPr>
            <w:noProof/>
            <w:webHidden/>
          </w:rPr>
          <w:fldChar w:fldCharType="begin"/>
        </w:r>
        <w:r w:rsidR="00A542F0">
          <w:rPr>
            <w:noProof/>
            <w:webHidden/>
          </w:rPr>
          <w:instrText xml:space="preserve"> PAGEREF _Toc63601172 \h </w:instrText>
        </w:r>
        <w:r w:rsidR="00A542F0">
          <w:rPr>
            <w:noProof/>
            <w:webHidden/>
          </w:rPr>
        </w:r>
        <w:r w:rsidR="00A542F0">
          <w:rPr>
            <w:noProof/>
            <w:webHidden/>
          </w:rPr>
          <w:fldChar w:fldCharType="separate"/>
        </w:r>
        <w:r w:rsidR="00A542F0">
          <w:rPr>
            <w:noProof/>
            <w:webHidden/>
          </w:rPr>
          <w:t>25</w:t>
        </w:r>
        <w:r w:rsidR="00A542F0">
          <w:rPr>
            <w:noProof/>
            <w:webHidden/>
          </w:rPr>
          <w:fldChar w:fldCharType="end"/>
        </w:r>
      </w:hyperlink>
    </w:p>
    <w:p w14:paraId="3F09BC0B" w14:textId="532068D8" w:rsidR="00A542F0" w:rsidRDefault="00A4342D">
      <w:pPr>
        <w:pStyle w:val="TOC2"/>
        <w:tabs>
          <w:tab w:val="left" w:pos="1440"/>
        </w:tabs>
        <w:rPr>
          <w:rFonts w:asciiTheme="minorHAnsi" w:eastAsiaTheme="minorEastAsia" w:hAnsiTheme="minorHAnsi" w:cstheme="minorBidi"/>
          <w:noProof/>
          <w:sz w:val="22"/>
          <w:szCs w:val="22"/>
        </w:rPr>
      </w:pPr>
      <w:hyperlink w:anchor="_Toc63601173" w:history="1">
        <w:r w:rsidR="00A542F0" w:rsidRPr="00F458ED">
          <w:rPr>
            <w:rStyle w:val="Hyperlink"/>
            <w:noProof/>
          </w:rPr>
          <w:t>38.</w:t>
        </w:r>
        <w:r w:rsidR="00A542F0">
          <w:rPr>
            <w:rFonts w:asciiTheme="minorHAnsi" w:eastAsiaTheme="minorEastAsia" w:hAnsiTheme="minorHAnsi" w:cstheme="minorBidi"/>
            <w:noProof/>
            <w:sz w:val="22"/>
            <w:szCs w:val="22"/>
          </w:rPr>
          <w:tab/>
        </w:r>
        <w:r w:rsidR="00A542F0" w:rsidRPr="00F458ED">
          <w:rPr>
            <w:rStyle w:val="Hyperlink"/>
            <w:noProof/>
          </w:rPr>
          <w:t>Employer’s Right to Accept Any Bid, and to Reject Any or All Bids</w:t>
        </w:r>
        <w:r w:rsidR="00A542F0">
          <w:rPr>
            <w:noProof/>
            <w:webHidden/>
          </w:rPr>
          <w:tab/>
        </w:r>
        <w:r w:rsidR="00A542F0">
          <w:rPr>
            <w:noProof/>
            <w:webHidden/>
          </w:rPr>
          <w:fldChar w:fldCharType="begin"/>
        </w:r>
        <w:r w:rsidR="00A542F0">
          <w:rPr>
            <w:noProof/>
            <w:webHidden/>
          </w:rPr>
          <w:instrText xml:space="preserve"> PAGEREF _Toc63601173 \h </w:instrText>
        </w:r>
        <w:r w:rsidR="00A542F0">
          <w:rPr>
            <w:noProof/>
            <w:webHidden/>
          </w:rPr>
        </w:r>
        <w:r w:rsidR="00A542F0">
          <w:rPr>
            <w:noProof/>
            <w:webHidden/>
          </w:rPr>
          <w:fldChar w:fldCharType="separate"/>
        </w:r>
        <w:r w:rsidR="00A542F0">
          <w:rPr>
            <w:noProof/>
            <w:webHidden/>
          </w:rPr>
          <w:t>26</w:t>
        </w:r>
        <w:r w:rsidR="00A542F0">
          <w:rPr>
            <w:noProof/>
            <w:webHidden/>
          </w:rPr>
          <w:fldChar w:fldCharType="end"/>
        </w:r>
      </w:hyperlink>
    </w:p>
    <w:p w14:paraId="737FCF34" w14:textId="18C0597E" w:rsidR="00A542F0" w:rsidRDefault="00A4342D">
      <w:pPr>
        <w:pStyle w:val="TOC1"/>
        <w:rPr>
          <w:rFonts w:asciiTheme="minorHAnsi" w:eastAsiaTheme="minorEastAsia" w:hAnsiTheme="minorHAnsi" w:cstheme="minorBidi"/>
          <w:b w:val="0"/>
          <w:noProof/>
          <w:sz w:val="22"/>
          <w:szCs w:val="22"/>
        </w:rPr>
      </w:pPr>
      <w:hyperlink w:anchor="_Toc63601174" w:history="1">
        <w:r w:rsidR="00A542F0" w:rsidRPr="00F458ED">
          <w:rPr>
            <w:rStyle w:val="Hyperlink"/>
            <w:noProof/>
          </w:rPr>
          <w:t>F.  Award of Contract</w:t>
        </w:r>
        <w:r w:rsidR="00A542F0">
          <w:rPr>
            <w:noProof/>
            <w:webHidden/>
          </w:rPr>
          <w:tab/>
        </w:r>
        <w:r w:rsidR="00A542F0">
          <w:rPr>
            <w:noProof/>
            <w:webHidden/>
          </w:rPr>
          <w:fldChar w:fldCharType="begin"/>
        </w:r>
        <w:r w:rsidR="00A542F0">
          <w:rPr>
            <w:noProof/>
            <w:webHidden/>
          </w:rPr>
          <w:instrText xml:space="preserve"> PAGEREF _Toc63601174 \h </w:instrText>
        </w:r>
        <w:r w:rsidR="00A542F0">
          <w:rPr>
            <w:noProof/>
            <w:webHidden/>
          </w:rPr>
        </w:r>
        <w:r w:rsidR="00A542F0">
          <w:rPr>
            <w:noProof/>
            <w:webHidden/>
          </w:rPr>
          <w:fldChar w:fldCharType="separate"/>
        </w:r>
        <w:r w:rsidR="00A542F0">
          <w:rPr>
            <w:noProof/>
            <w:webHidden/>
          </w:rPr>
          <w:t>26</w:t>
        </w:r>
        <w:r w:rsidR="00A542F0">
          <w:rPr>
            <w:noProof/>
            <w:webHidden/>
          </w:rPr>
          <w:fldChar w:fldCharType="end"/>
        </w:r>
      </w:hyperlink>
    </w:p>
    <w:p w14:paraId="093CFC99" w14:textId="5957DF4C" w:rsidR="00A542F0" w:rsidRDefault="00A4342D">
      <w:pPr>
        <w:pStyle w:val="TOC2"/>
        <w:tabs>
          <w:tab w:val="left" w:pos="1440"/>
        </w:tabs>
        <w:rPr>
          <w:rFonts w:asciiTheme="minorHAnsi" w:eastAsiaTheme="minorEastAsia" w:hAnsiTheme="minorHAnsi" w:cstheme="minorBidi"/>
          <w:noProof/>
          <w:sz w:val="22"/>
          <w:szCs w:val="22"/>
        </w:rPr>
      </w:pPr>
      <w:hyperlink w:anchor="_Toc63601175" w:history="1">
        <w:r w:rsidR="00A542F0" w:rsidRPr="00F458ED">
          <w:rPr>
            <w:rStyle w:val="Hyperlink"/>
            <w:noProof/>
          </w:rPr>
          <w:t>39.</w:t>
        </w:r>
        <w:r w:rsidR="00A542F0">
          <w:rPr>
            <w:rFonts w:asciiTheme="minorHAnsi" w:eastAsiaTheme="minorEastAsia" w:hAnsiTheme="minorHAnsi" w:cstheme="minorBidi"/>
            <w:noProof/>
            <w:sz w:val="22"/>
            <w:szCs w:val="22"/>
          </w:rPr>
          <w:tab/>
        </w:r>
        <w:r w:rsidR="00A542F0" w:rsidRPr="00F458ED">
          <w:rPr>
            <w:rStyle w:val="Hyperlink"/>
            <w:noProof/>
          </w:rPr>
          <w:t>Award Criteria</w:t>
        </w:r>
        <w:r w:rsidR="00A542F0">
          <w:rPr>
            <w:noProof/>
            <w:webHidden/>
          </w:rPr>
          <w:tab/>
        </w:r>
        <w:r w:rsidR="00A542F0">
          <w:rPr>
            <w:noProof/>
            <w:webHidden/>
          </w:rPr>
          <w:fldChar w:fldCharType="begin"/>
        </w:r>
        <w:r w:rsidR="00A542F0">
          <w:rPr>
            <w:noProof/>
            <w:webHidden/>
          </w:rPr>
          <w:instrText xml:space="preserve"> PAGEREF _Toc63601175 \h </w:instrText>
        </w:r>
        <w:r w:rsidR="00A542F0">
          <w:rPr>
            <w:noProof/>
            <w:webHidden/>
          </w:rPr>
        </w:r>
        <w:r w:rsidR="00A542F0">
          <w:rPr>
            <w:noProof/>
            <w:webHidden/>
          </w:rPr>
          <w:fldChar w:fldCharType="separate"/>
        </w:r>
        <w:r w:rsidR="00A542F0">
          <w:rPr>
            <w:noProof/>
            <w:webHidden/>
          </w:rPr>
          <w:t>26</w:t>
        </w:r>
        <w:r w:rsidR="00A542F0">
          <w:rPr>
            <w:noProof/>
            <w:webHidden/>
          </w:rPr>
          <w:fldChar w:fldCharType="end"/>
        </w:r>
      </w:hyperlink>
    </w:p>
    <w:p w14:paraId="03B3330E" w14:textId="20AF6FEC" w:rsidR="00A542F0" w:rsidRDefault="00A4342D">
      <w:pPr>
        <w:pStyle w:val="TOC2"/>
        <w:tabs>
          <w:tab w:val="left" w:pos="1440"/>
        </w:tabs>
        <w:rPr>
          <w:rFonts w:asciiTheme="minorHAnsi" w:eastAsiaTheme="minorEastAsia" w:hAnsiTheme="minorHAnsi" w:cstheme="minorBidi"/>
          <w:noProof/>
          <w:sz w:val="22"/>
          <w:szCs w:val="22"/>
        </w:rPr>
      </w:pPr>
      <w:hyperlink w:anchor="_Toc63601176" w:history="1">
        <w:r w:rsidR="00A542F0" w:rsidRPr="00F458ED">
          <w:rPr>
            <w:rStyle w:val="Hyperlink"/>
            <w:noProof/>
          </w:rPr>
          <w:t>40.</w:t>
        </w:r>
        <w:r w:rsidR="00A542F0">
          <w:rPr>
            <w:rFonts w:asciiTheme="minorHAnsi" w:eastAsiaTheme="minorEastAsia" w:hAnsiTheme="minorHAnsi" w:cstheme="minorBidi"/>
            <w:noProof/>
            <w:sz w:val="22"/>
            <w:szCs w:val="22"/>
          </w:rPr>
          <w:tab/>
        </w:r>
        <w:r w:rsidR="00A542F0" w:rsidRPr="00F458ED">
          <w:rPr>
            <w:rStyle w:val="Hyperlink"/>
            <w:noProof/>
          </w:rPr>
          <w:t>Notification of Award</w:t>
        </w:r>
        <w:r w:rsidR="00A542F0">
          <w:rPr>
            <w:noProof/>
            <w:webHidden/>
          </w:rPr>
          <w:tab/>
        </w:r>
        <w:r w:rsidR="00A542F0">
          <w:rPr>
            <w:noProof/>
            <w:webHidden/>
          </w:rPr>
          <w:fldChar w:fldCharType="begin"/>
        </w:r>
        <w:r w:rsidR="00A542F0">
          <w:rPr>
            <w:noProof/>
            <w:webHidden/>
          </w:rPr>
          <w:instrText xml:space="preserve"> PAGEREF _Toc63601176 \h </w:instrText>
        </w:r>
        <w:r w:rsidR="00A542F0">
          <w:rPr>
            <w:noProof/>
            <w:webHidden/>
          </w:rPr>
        </w:r>
        <w:r w:rsidR="00A542F0">
          <w:rPr>
            <w:noProof/>
            <w:webHidden/>
          </w:rPr>
          <w:fldChar w:fldCharType="separate"/>
        </w:r>
        <w:r w:rsidR="00A542F0">
          <w:rPr>
            <w:noProof/>
            <w:webHidden/>
          </w:rPr>
          <w:t>26</w:t>
        </w:r>
        <w:r w:rsidR="00A542F0">
          <w:rPr>
            <w:noProof/>
            <w:webHidden/>
          </w:rPr>
          <w:fldChar w:fldCharType="end"/>
        </w:r>
      </w:hyperlink>
    </w:p>
    <w:p w14:paraId="0CBA5FC7" w14:textId="6F3A4EAF" w:rsidR="00A542F0" w:rsidRDefault="00A4342D">
      <w:pPr>
        <w:pStyle w:val="TOC2"/>
        <w:tabs>
          <w:tab w:val="left" w:pos="1440"/>
        </w:tabs>
        <w:rPr>
          <w:rFonts w:asciiTheme="minorHAnsi" w:eastAsiaTheme="minorEastAsia" w:hAnsiTheme="minorHAnsi" w:cstheme="minorBidi"/>
          <w:noProof/>
          <w:sz w:val="22"/>
          <w:szCs w:val="22"/>
        </w:rPr>
      </w:pPr>
      <w:hyperlink w:anchor="_Toc63601177" w:history="1">
        <w:r w:rsidR="00A542F0" w:rsidRPr="00F458ED">
          <w:rPr>
            <w:rStyle w:val="Hyperlink"/>
            <w:noProof/>
          </w:rPr>
          <w:t>41.</w:t>
        </w:r>
        <w:r w:rsidR="00A542F0">
          <w:rPr>
            <w:rFonts w:asciiTheme="minorHAnsi" w:eastAsiaTheme="minorEastAsia" w:hAnsiTheme="minorHAnsi" w:cstheme="minorBidi"/>
            <w:noProof/>
            <w:sz w:val="22"/>
            <w:szCs w:val="22"/>
          </w:rPr>
          <w:tab/>
        </w:r>
        <w:r w:rsidR="00A542F0" w:rsidRPr="00F458ED">
          <w:rPr>
            <w:rStyle w:val="Hyperlink"/>
            <w:noProof/>
          </w:rPr>
          <w:t>Signing of Contract</w:t>
        </w:r>
        <w:r w:rsidR="00A542F0">
          <w:rPr>
            <w:noProof/>
            <w:webHidden/>
          </w:rPr>
          <w:tab/>
        </w:r>
        <w:r w:rsidR="00A542F0">
          <w:rPr>
            <w:noProof/>
            <w:webHidden/>
          </w:rPr>
          <w:fldChar w:fldCharType="begin"/>
        </w:r>
        <w:r w:rsidR="00A542F0">
          <w:rPr>
            <w:noProof/>
            <w:webHidden/>
          </w:rPr>
          <w:instrText xml:space="preserve"> PAGEREF _Toc63601177 \h </w:instrText>
        </w:r>
        <w:r w:rsidR="00A542F0">
          <w:rPr>
            <w:noProof/>
            <w:webHidden/>
          </w:rPr>
        </w:r>
        <w:r w:rsidR="00A542F0">
          <w:rPr>
            <w:noProof/>
            <w:webHidden/>
          </w:rPr>
          <w:fldChar w:fldCharType="separate"/>
        </w:r>
        <w:r w:rsidR="00A542F0">
          <w:rPr>
            <w:noProof/>
            <w:webHidden/>
          </w:rPr>
          <w:t>27</w:t>
        </w:r>
        <w:r w:rsidR="00A542F0">
          <w:rPr>
            <w:noProof/>
            <w:webHidden/>
          </w:rPr>
          <w:fldChar w:fldCharType="end"/>
        </w:r>
      </w:hyperlink>
    </w:p>
    <w:p w14:paraId="64F917E7" w14:textId="489C424C" w:rsidR="00A542F0" w:rsidRDefault="00A4342D">
      <w:pPr>
        <w:pStyle w:val="TOC2"/>
        <w:tabs>
          <w:tab w:val="left" w:pos="1440"/>
        </w:tabs>
        <w:rPr>
          <w:rFonts w:asciiTheme="minorHAnsi" w:eastAsiaTheme="minorEastAsia" w:hAnsiTheme="minorHAnsi" w:cstheme="minorBidi"/>
          <w:noProof/>
          <w:sz w:val="22"/>
          <w:szCs w:val="22"/>
        </w:rPr>
      </w:pPr>
      <w:hyperlink w:anchor="_Toc63601178" w:history="1">
        <w:r w:rsidR="00A542F0" w:rsidRPr="00F458ED">
          <w:rPr>
            <w:rStyle w:val="Hyperlink"/>
            <w:noProof/>
          </w:rPr>
          <w:t>42.</w:t>
        </w:r>
        <w:r w:rsidR="00A542F0">
          <w:rPr>
            <w:rFonts w:asciiTheme="minorHAnsi" w:eastAsiaTheme="minorEastAsia" w:hAnsiTheme="minorHAnsi" w:cstheme="minorBidi"/>
            <w:noProof/>
            <w:sz w:val="22"/>
            <w:szCs w:val="22"/>
          </w:rPr>
          <w:tab/>
        </w:r>
        <w:r w:rsidR="00A542F0" w:rsidRPr="00F458ED">
          <w:rPr>
            <w:rStyle w:val="Hyperlink"/>
            <w:noProof/>
          </w:rPr>
          <w:t>Performance Security</w:t>
        </w:r>
        <w:r w:rsidR="00A542F0">
          <w:rPr>
            <w:noProof/>
            <w:webHidden/>
          </w:rPr>
          <w:tab/>
        </w:r>
        <w:r w:rsidR="00A542F0">
          <w:rPr>
            <w:noProof/>
            <w:webHidden/>
          </w:rPr>
          <w:fldChar w:fldCharType="begin"/>
        </w:r>
        <w:r w:rsidR="00A542F0">
          <w:rPr>
            <w:noProof/>
            <w:webHidden/>
          </w:rPr>
          <w:instrText xml:space="preserve"> PAGEREF _Toc63601178 \h </w:instrText>
        </w:r>
        <w:r w:rsidR="00A542F0">
          <w:rPr>
            <w:noProof/>
            <w:webHidden/>
          </w:rPr>
        </w:r>
        <w:r w:rsidR="00A542F0">
          <w:rPr>
            <w:noProof/>
            <w:webHidden/>
          </w:rPr>
          <w:fldChar w:fldCharType="separate"/>
        </w:r>
        <w:r w:rsidR="00A542F0">
          <w:rPr>
            <w:noProof/>
            <w:webHidden/>
          </w:rPr>
          <w:t>27</w:t>
        </w:r>
        <w:r w:rsidR="00A542F0">
          <w:rPr>
            <w:noProof/>
            <w:webHidden/>
          </w:rPr>
          <w:fldChar w:fldCharType="end"/>
        </w:r>
      </w:hyperlink>
    </w:p>
    <w:p w14:paraId="14F884A2" w14:textId="4316E51D" w:rsidR="006428D4" w:rsidRPr="00D20367" w:rsidRDefault="006428D4" w:rsidP="006428D4">
      <w:r>
        <w:fldChar w:fldCharType="end"/>
      </w:r>
    </w:p>
    <w:p w14:paraId="1D05040F" w14:textId="77777777" w:rsidR="006309F7" w:rsidRPr="00D20367" w:rsidRDefault="006309F7">
      <w:pPr>
        <w:spacing w:after="120"/>
      </w:pPr>
    </w:p>
    <w:p w14:paraId="647978AE" w14:textId="77777777" w:rsidR="006309F7" w:rsidRPr="00D20367" w:rsidRDefault="006309F7">
      <w:pPr>
        <w:jc w:val="right"/>
        <w:outlineLvl w:val="0"/>
        <w:rPr>
          <w:sz w:val="28"/>
        </w:rPr>
      </w:pPr>
    </w:p>
    <w:p w14:paraId="2317A51F" w14:textId="77777777" w:rsidR="006309F7" w:rsidRPr="00D20367" w:rsidRDefault="006309F7">
      <w:pPr>
        <w:pStyle w:val="TOC1"/>
        <w:tabs>
          <w:tab w:val="right" w:pos="9000"/>
        </w:tabs>
      </w:pPr>
    </w:p>
    <w:p w14:paraId="5D265E0B" w14:textId="77777777" w:rsidR="006309F7" w:rsidRPr="00D20367" w:rsidRDefault="006309F7">
      <w:r w:rsidRPr="00D20367">
        <w:br w:type="page"/>
      </w:r>
    </w:p>
    <w:tbl>
      <w:tblPr>
        <w:tblW w:w="0" w:type="auto"/>
        <w:tblInd w:w="-72" w:type="dxa"/>
        <w:tblLayout w:type="fixed"/>
        <w:tblLook w:val="0000" w:firstRow="0" w:lastRow="0" w:firstColumn="0" w:lastColumn="0" w:noHBand="0" w:noVBand="0"/>
      </w:tblPr>
      <w:tblGrid>
        <w:gridCol w:w="2610"/>
        <w:gridCol w:w="6660"/>
      </w:tblGrid>
      <w:tr w:rsidR="006309F7" w:rsidRPr="00D20367" w14:paraId="2EE213A4" w14:textId="77777777">
        <w:trPr>
          <w:cantSplit/>
        </w:trPr>
        <w:tc>
          <w:tcPr>
            <w:tcW w:w="9270" w:type="dxa"/>
            <w:gridSpan w:val="2"/>
            <w:vAlign w:val="center"/>
          </w:tcPr>
          <w:p w14:paraId="23F2A649" w14:textId="77777777" w:rsidR="006309F7" w:rsidRPr="00D20367" w:rsidRDefault="006309F7">
            <w:pPr>
              <w:spacing w:before="120" w:after="120"/>
              <w:jc w:val="center"/>
              <w:rPr>
                <w:b/>
                <w:sz w:val="36"/>
              </w:rPr>
            </w:pPr>
            <w:r w:rsidRPr="00D20367">
              <w:rPr>
                <w:u w:val="single"/>
              </w:rPr>
              <w:lastRenderedPageBreak/>
              <w:br w:type="page"/>
            </w:r>
            <w:r w:rsidRPr="00D20367">
              <w:br w:type="page"/>
            </w:r>
            <w:bookmarkStart w:id="9" w:name="_Hlt438532663"/>
            <w:bookmarkStart w:id="10" w:name="_Toc438266923"/>
            <w:bookmarkStart w:id="11" w:name="_Toc438267877"/>
            <w:bookmarkStart w:id="12" w:name="_Toc438366664"/>
            <w:bookmarkEnd w:id="9"/>
            <w:r w:rsidRPr="00D20367">
              <w:rPr>
                <w:b/>
                <w:sz w:val="36"/>
              </w:rPr>
              <w:t>Section I.  Instructions to Bidders</w:t>
            </w:r>
            <w:bookmarkEnd w:id="10"/>
            <w:bookmarkEnd w:id="11"/>
            <w:bookmarkEnd w:id="12"/>
          </w:p>
        </w:tc>
      </w:tr>
      <w:tr w:rsidR="006309F7" w:rsidRPr="00D20367" w14:paraId="77ABD89F" w14:textId="77777777">
        <w:tc>
          <w:tcPr>
            <w:tcW w:w="2610" w:type="dxa"/>
            <w:vAlign w:val="center"/>
          </w:tcPr>
          <w:p w14:paraId="32183B3E" w14:textId="77777777" w:rsidR="006309F7" w:rsidRPr="00D20367" w:rsidRDefault="006309F7">
            <w:pPr>
              <w:spacing w:before="120" w:after="120"/>
            </w:pPr>
          </w:p>
        </w:tc>
        <w:tc>
          <w:tcPr>
            <w:tcW w:w="6660" w:type="dxa"/>
            <w:vAlign w:val="center"/>
          </w:tcPr>
          <w:p w14:paraId="66A589FF" w14:textId="77777777" w:rsidR="006309F7" w:rsidRPr="00D20367" w:rsidRDefault="006309F7" w:rsidP="006428D4">
            <w:pPr>
              <w:pStyle w:val="Section1Header1"/>
            </w:pPr>
            <w:bookmarkStart w:id="13" w:name="_Toc438438819"/>
            <w:bookmarkStart w:id="14" w:name="_Toc438532553"/>
            <w:bookmarkStart w:id="15" w:name="_Toc438733963"/>
            <w:bookmarkStart w:id="16" w:name="_Toc438962045"/>
            <w:bookmarkStart w:id="17" w:name="_Toc461939616"/>
            <w:bookmarkStart w:id="18" w:name="_Toc100032288"/>
            <w:bookmarkStart w:id="19" w:name="_Toc164491528"/>
            <w:bookmarkStart w:id="20" w:name="_Toc63601131"/>
            <w:r w:rsidRPr="00D20367">
              <w:t>A. General</w:t>
            </w:r>
            <w:bookmarkEnd w:id="13"/>
            <w:bookmarkEnd w:id="14"/>
            <w:bookmarkEnd w:id="15"/>
            <w:bookmarkEnd w:id="16"/>
            <w:bookmarkEnd w:id="17"/>
            <w:bookmarkEnd w:id="18"/>
            <w:bookmarkEnd w:id="19"/>
            <w:bookmarkEnd w:id="20"/>
          </w:p>
        </w:tc>
      </w:tr>
      <w:tr w:rsidR="006309F7" w:rsidRPr="00D20367" w14:paraId="2162DF80" w14:textId="77777777">
        <w:tc>
          <w:tcPr>
            <w:tcW w:w="2610" w:type="dxa"/>
          </w:tcPr>
          <w:p w14:paraId="16A23590" w14:textId="602E39D6" w:rsidR="006309F7" w:rsidRPr="00D20367" w:rsidRDefault="006309F7" w:rsidP="006428D4">
            <w:pPr>
              <w:pStyle w:val="Section1Header2"/>
            </w:pPr>
            <w:bookmarkStart w:id="21" w:name="_Toc100032289"/>
            <w:bookmarkStart w:id="22" w:name="_Toc63601132"/>
            <w:r w:rsidRPr="00D20367">
              <w:t>Scope of Bid</w:t>
            </w:r>
            <w:bookmarkEnd w:id="21"/>
            <w:bookmarkEnd w:id="22"/>
          </w:p>
        </w:tc>
        <w:tc>
          <w:tcPr>
            <w:tcW w:w="6660" w:type="dxa"/>
          </w:tcPr>
          <w:p w14:paraId="67ED9B12" w14:textId="77777777" w:rsidR="006309F7" w:rsidRPr="009E1404" w:rsidRDefault="00D20367" w:rsidP="00730707">
            <w:pPr>
              <w:pStyle w:val="StyleStyleHeader1-ClausesAfter0ptLeft0Hanging"/>
              <w:rPr>
                <w:lang w:val="en-US"/>
              </w:rPr>
            </w:pPr>
            <w:r w:rsidRPr="009E1404">
              <w:rPr>
                <w:lang w:val="en-US"/>
              </w:rPr>
              <w:t>1.1</w:t>
            </w:r>
            <w:r w:rsidRPr="009E1404">
              <w:rPr>
                <w:lang w:val="en-US"/>
              </w:rPr>
              <w:tab/>
            </w:r>
            <w:r w:rsidR="006309F7" w:rsidRPr="009E1404">
              <w:rPr>
                <w:lang w:val="en-US"/>
              </w:rPr>
              <w:t xml:space="preserve">In connection with the Invitation for Bids </w:t>
            </w:r>
            <w:r w:rsidR="0082153D" w:rsidRPr="00D9572E">
              <w:rPr>
                <w:rStyle w:val="StyleHeader2-SubClausesBoldChar"/>
                <w:bCs w:val="0"/>
                <w:lang w:val="en-US"/>
              </w:rPr>
              <w:t>specified</w:t>
            </w:r>
            <w:r w:rsidR="006309F7" w:rsidRPr="00D9572E">
              <w:rPr>
                <w:rStyle w:val="StyleHeader2-SubClausesBoldChar"/>
                <w:bCs w:val="0"/>
                <w:lang w:val="en-US"/>
              </w:rPr>
              <w:t xml:space="preserve"> in the Bid Data Sheet (BDS)</w:t>
            </w:r>
            <w:r w:rsidR="006309F7" w:rsidRPr="00D9572E">
              <w:rPr>
                <w:bCs/>
                <w:lang w:val="en-US"/>
              </w:rPr>
              <w:t>,</w:t>
            </w:r>
            <w:r w:rsidR="006309F7" w:rsidRPr="009E1404">
              <w:rPr>
                <w:lang w:val="en-US"/>
              </w:rPr>
              <w:t xml:space="preserve"> the Employer, as </w:t>
            </w:r>
            <w:r w:rsidR="0082153D">
              <w:rPr>
                <w:rStyle w:val="StyleHeader2-SubClausesBoldChar"/>
                <w:b w:val="0"/>
                <w:lang w:val="en-US"/>
              </w:rPr>
              <w:t>specified</w:t>
            </w:r>
            <w:r w:rsidR="006309F7" w:rsidRPr="00D20367">
              <w:rPr>
                <w:rStyle w:val="StyleHeader2-SubClausesBoldChar"/>
                <w:b w:val="0"/>
                <w:lang w:val="en-US"/>
              </w:rPr>
              <w:t xml:space="preserve"> in the BDS</w:t>
            </w:r>
            <w:r w:rsidR="006309F7" w:rsidRPr="009E1404">
              <w:rPr>
                <w:lang w:val="en-US"/>
              </w:rPr>
              <w:t>, issues these Bidding Documents for the procurement of Works as specified in Section VI</w:t>
            </w:r>
            <w:r w:rsidR="00AD445D">
              <w:rPr>
                <w:lang w:val="en-US"/>
              </w:rPr>
              <w:t>I</w:t>
            </w:r>
            <w:r w:rsidR="006309F7" w:rsidRPr="009E1404">
              <w:rPr>
                <w:lang w:val="en-US"/>
              </w:rPr>
              <w:t xml:space="preserve">, Works Requirements.  The name, identification, and number of </w:t>
            </w:r>
            <w:r w:rsidR="006309F7" w:rsidRPr="009E1404">
              <w:rPr>
                <w:iCs/>
                <w:lang w:val="en-US"/>
              </w:rPr>
              <w:t>lots (contracts)</w:t>
            </w:r>
            <w:r w:rsidR="006309F7" w:rsidRPr="009E1404">
              <w:rPr>
                <w:lang w:val="en-US"/>
              </w:rPr>
              <w:t xml:space="preserve"> of </w:t>
            </w:r>
            <w:r w:rsidR="006309F7" w:rsidRPr="009E1404">
              <w:rPr>
                <w:iCs/>
                <w:lang w:val="en-US"/>
              </w:rPr>
              <w:t>th</w:t>
            </w:r>
            <w:r w:rsidR="0082153D">
              <w:rPr>
                <w:iCs/>
                <w:lang w:val="en-US"/>
              </w:rPr>
              <w:t>is</w:t>
            </w:r>
            <w:r w:rsidR="000B6EBF">
              <w:rPr>
                <w:iCs/>
                <w:lang w:val="en-US"/>
              </w:rPr>
              <w:t xml:space="preserve"> </w:t>
            </w:r>
            <w:r w:rsidR="006309F7" w:rsidRPr="009E1404">
              <w:rPr>
                <w:lang w:val="en-US"/>
              </w:rPr>
              <w:t xml:space="preserve">International Competitive Bidding </w:t>
            </w:r>
            <w:r w:rsidR="006309F7" w:rsidRPr="00C35FA5">
              <w:rPr>
                <w:lang w:val="en-US"/>
              </w:rPr>
              <w:t>(</w:t>
            </w:r>
            <w:r w:rsidR="00573292" w:rsidRPr="00C35FA5">
              <w:rPr>
                <w:lang w:val="en-US"/>
              </w:rPr>
              <w:t>ICB</w:t>
            </w:r>
            <w:r w:rsidR="006309F7" w:rsidRPr="00C35FA5">
              <w:rPr>
                <w:lang w:val="en-US"/>
              </w:rPr>
              <w:t>)</w:t>
            </w:r>
            <w:r w:rsidR="00730707">
              <w:rPr>
                <w:lang w:val="en-US"/>
              </w:rPr>
              <w:t xml:space="preserve"> </w:t>
            </w:r>
            <w:r w:rsidR="0082153D">
              <w:rPr>
                <w:lang w:val="en-US"/>
              </w:rPr>
              <w:t xml:space="preserve">process </w:t>
            </w:r>
            <w:r w:rsidR="006309F7" w:rsidRPr="009E1404">
              <w:rPr>
                <w:lang w:val="en-US"/>
              </w:rPr>
              <w:t xml:space="preserve">are </w:t>
            </w:r>
            <w:r w:rsidR="006309F7" w:rsidRPr="00D20367">
              <w:rPr>
                <w:rStyle w:val="StyleHeader2-SubClausesBoldChar"/>
                <w:b w:val="0"/>
                <w:lang w:val="en-US"/>
              </w:rPr>
              <w:t xml:space="preserve">provided in the </w:t>
            </w:r>
            <w:r w:rsidR="006309F7" w:rsidRPr="00D9572E">
              <w:rPr>
                <w:rStyle w:val="StyleHeader2-SubClausesBoldChar"/>
                <w:bCs w:val="0"/>
                <w:lang w:val="en-US"/>
              </w:rPr>
              <w:t>BDS.</w:t>
            </w:r>
          </w:p>
        </w:tc>
      </w:tr>
      <w:tr w:rsidR="006309F7" w:rsidRPr="00D20367" w14:paraId="77938D36" w14:textId="77777777">
        <w:tc>
          <w:tcPr>
            <w:tcW w:w="2610" w:type="dxa"/>
          </w:tcPr>
          <w:p w14:paraId="692502CC" w14:textId="77777777" w:rsidR="006309F7" w:rsidRPr="00D20367" w:rsidRDefault="006309F7">
            <w:pPr>
              <w:spacing w:before="120" w:after="120"/>
            </w:pPr>
            <w:bookmarkStart w:id="23" w:name="_Toc438530847"/>
            <w:bookmarkStart w:id="24" w:name="_Toc438532555"/>
            <w:bookmarkEnd w:id="23"/>
            <w:bookmarkEnd w:id="24"/>
          </w:p>
        </w:tc>
        <w:tc>
          <w:tcPr>
            <w:tcW w:w="6660" w:type="dxa"/>
          </w:tcPr>
          <w:p w14:paraId="4BE92905" w14:textId="77777777" w:rsidR="006309F7" w:rsidRPr="00D20367" w:rsidRDefault="00D20367" w:rsidP="00551884">
            <w:pPr>
              <w:pStyle w:val="StyleHeader1-ClausesAfter0pt"/>
              <w:tabs>
                <w:tab w:val="left" w:pos="522"/>
              </w:tabs>
              <w:spacing w:after="180"/>
              <w:ind w:left="576" w:hanging="576"/>
            </w:pPr>
            <w:r w:rsidRPr="00D20367">
              <w:t>1.2</w:t>
            </w:r>
            <w:r w:rsidRPr="00D20367">
              <w:tab/>
            </w:r>
            <w:proofErr w:type="spellStart"/>
            <w:r w:rsidR="006309F7" w:rsidRPr="00D20367">
              <w:t>Throughout</w:t>
            </w:r>
            <w:proofErr w:type="spellEnd"/>
            <w:r w:rsidR="000B6EBF">
              <w:t xml:space="preserve"> </w:t>
            </w:r>
            <w:proofErr w:type="spellStart"/>
            <w:r w:rsidR="006309F7" w:rsidRPr="00D20367">
              <w:t>these</w:t>
            </w:r>
            <w:proofErr w:type="spellEnd"/>
            <w:r w:rsidR="000B6EBF">
              <w:t xml:space="preserve"> </w:t>
            </w:r>
            <w:proofErr w:type="spellStart"/>
            <w:r w:rsidR="006309F7" w:rsidRPr="00D20367">
              <w:t>Bidding</w:t>
            </w:r>
            <w:proofErr w:type="spellEnd"/>
            <w:r w:rsidR="000B6EBF">
              <w:t xml:space="preserve"> </w:t>
            </w:r>
            <w:proofErr w:type="spellStart"/>
            <w:r w:rsidR="006309F7" w:rsidRPr="00D20367">
              <w:t>Documents</w:t>
            </w:r>
            <w:proofErr w:type="spellEnd"/>
            <w:r w:rsidR="006309F7" w:rsidRPr="00D20367">
              <w:t>:</w:t>
            </w:r>
          </w:p>
          <w:p w14:paraId="4AD787A6" w14:textId="77777777" w:rsidR="006309F7" w:rsidRPr="009E1404" w:rsidRDefault="006309F7" w:rsidP="00EC0E95">
            <w:pPr>
              <w:pStyle w:val="StyleP3Header1-ClausesAfter12pt"/>
              <w:numPr>
                <w:ilvl w:val="2"/>
                <w:numId w:val="5"/>
              </w:numPr>
              <w:tabs>
                <w:tab w:val="clear" w:pos="864"/>
                <w:tab w:val="clear" w:pos="1008"/>
              </w:tabs>
              <w:spacing w:after="180"/>
              <w:ind w:left="972" w:hanging="450"/>
              <w:rPr>
                <w:lang w:val="en-US"/>
              </w:rPr>
            </w:pPr>
            <w:r w:rsidRPr="009E1404">
              <w:rPr>
                <w:lang w:val="en-US"/>
              </w:rPr>
              <w:t>the term “in writing” means communicated in written form and delivered against receipt;</w:t>
            </w:r>
          </w:p>
          <w:p w14:paraId="497BB52F" w14:textId="77777777" w:rsidR="006309F7" w:rsidRPr="009E1404" w:rsidRDefault="006309F7" w:rsidP="00EC0E95">
            <w:pPr>
              <w:pStyle w:val="StyleP3Header1-ClausesAfter12pt"/>
              <w:numPr>
                <w:ilvl w:val="2"/>
                <w:numId w:val="5"/>
              </w:numPr>
              <w:tabs>
                <w:tab w:val="clear" w:pos="864"/>
                <w:tab w:val="clear" w:pos="1008"/>
              </w:tabs>
              <w:spacing w:after="180"/>
              <w:ind w:left="972" w:hanging="450"/>
              <w:rPr>
                <w:lang w:val="en-US"/>
              </w:rPr>
            </w:pPr>
            <w:r w:rsidRPr="009E1404">
              <w:rPr>
                <w:lang w:val="en-US"/>
              </w:rPr>
              <w:t>except where the context requires otherwise, words indicating the singular also include the plural and words indicating the plural also include the singular; and</w:t>
            </w:r>
          </w:p>
          <w:p w14:paraId="29E2A9A9" w14:textId="77777777" w:rsidR="006309F7" w:rsidRPr="00D20367" w:rsidRDefault="006309F7" w:rsidP="00EC0E95">
            <w:pPr>
              <w:pStyle w:val="StyleP3Header1-ClausesAfter12pt"/>
              <w:numPr>
                <w:ilvl w:val="2"/>
                <w:numId w:val="5"/>
              </w:numPr>
              <w:tabs>
                <w:tab w:val="clear" w:pos="864"/>
                <w:tab w:val="clear" w:pos="1008"/>
              </w:tabs>
              <w:spacing w:after="180"/>
              <w:ind w:left="972" w:hanging="450"/>
            </w:pPr>
            <w:r w:rsidRPr="00D20367">
              <w:t>“</w:t>
            </w:r>
            <w:proofErr w:type="spellStart"/>
            <w:r w:rsidRPr="00D20367">
              <w:t>day</w:t>
            </w:r>
            <w:proofErr w:type="spellEnd"/>
            <w:r w:rsidRPr="00D20367">
              <w:t xml:space="preserve">” </w:t>
            </w:r>
            <w:proofErr w:type="spellStart"/>
            <w:r w:rsidRPr="00D20367">
              <w:t>means</w:t>
            </w:r>
            <w:proofErr w:type="spellEnd"/>
            <w:r w:rsidRPr="00D20367">
              <w:t xml:space="preserve"> calendar </w:t>
            </w:r>
            <w:proofErr w:type="spellStart"/>
            <w:r w:rsidRPr="00D20367">
              <w:t>day</w:t>
            </w:r>
            <w:proofErr w:type="spellEnd"/>
            <w:r w:rsidRPr="00D20367">
              <w:t>.</w:t>
            </w:r>
          </w:p>
        </w:tc>
      </w:tr>
      <w:tr w:rsidR="006309F7" w:rsidRPr="00A465F8" w14:paraId="70CBD921" w14:textId="77777777">
        <w:tc>
          <w:tcPr>
            <w:tcW w:w="2610" w:type="dxa"/>
          </w:tcPr>
          <w:p w14:paraId="729D4221" w14:textId="70083666" w:rsidR="006309F7" w:rsidRPr="00D20367" w:rsidRDefault="006309F7" w:rsidP="006428D4">
            <w:pPr>
              <w:pStyle w:val="Section1Header2"/>
            </w:pPr>
            <w:bookmarkStart w:id="25" w:name="_Toc438438821"/>
            <w:bookmarkStart w:id="26" w:name="_Toc438532556"/>
            <w:bookmarkStart w:id="27" w:name="_Toc438733965"/>
            <w:bookmarkStart w:id="28" w:name="_Toc438907006"/>
            <w:bookmarkStart w:id="29" w:name="_Toc438907205"/>
            <w:bookmarkStart w:id="30" w:name="_Toc100032290"/>
            <w:bookmarkStart w:id="31" w:name="_Toc63601133"/>
            <w:r w:rsidRPr="00D20367">
              <w:t>Source of Funds</w:t>
            </w:r>
            <w:bookmarkEnd w:id="25"/>
            <w:bookmarkEnd w:id="26"/>
            <w:bookmarkEnd w:id="27"/>
            <w:bookmarkEnd w:id="28"/>
            <w:bookmarkEnd w:id="29"/>
            <w:bookmarkEnd w:id="30"/>
            <w:bookmarkEnd w:id="31"/>
          </w:p>
        </w:tc>
        <w:tc>
          <w:tcPr>
            <w:tcW w:w="6660" w:type="dxa"/>
          </w:tcPr>
          <w:p w14:paraId="15FEF363" w14:textId="7B12EC6B" w:rsidR="006309F7" w:rsidRPr="00A465F8" w:rsidRDefault="00D20367" w:rsidP="00B640B8">
            <w:pPr>
              <w:pStyle w:val="StyleStyleHeader1-ClausesAfter0ptLeft0Hanging"/>
              <w:rPr>
                <w:lang w:val="en-US"/>
              </w:rPr>
            </w:pPr>
            <w:r w:rsidRPr="00A465F8">
              <w:rPr>
                <w:lang w:val="en-US"/>
              </w:rPr>
              <w:t>2.1</w:t>
            </w:r>
            <w:r w:rsidRPr="00A465F8">
              <w:rPr>
                <w:lang w:val="en-US"/>
              </w:rPr>
              <w:tab/>
            </w:r>
            <w:r w:rsidR="006309F7" w:rsidRPr="00A465F8">
              <w:rPr>
                <w:lang w:val="en-US"/>
              </w:rPr>
              <w:t xml:space="preserve">The </w:t>
            </w:r>
            <w:r w:rsidR="00573292" w:rsidRPr="00A465F8">
              <w:rPr>
                <w:lang w:val="en-US"/>
              </w:rPr>
              <w:t>Beneficiary</w:t>
            </w:r>
            <w:r w:rsidR="006309F7" w:rsidRPr="00A465F8">
              <w:rPr>
                <w:lang w:val="en-US"/>
              </w:rPr>
              <w:t xml:space="preserve"> or Recipient (hereinafter called “</w:t>
            </w:r>
            <w:r w:rsidR="00573292" w:rsidRPr="00A465F8">
              <w:rPr>
                <w:lang w:val="en-US"/>
              </w:rPr>
              <w:t>Beneficiary</w:t>
            </w:r>
            <w:r w:rsidR="006309F7" w:rsidRPr="00A465F8">
              <w:rPr>
                <w:lang w:val="en-US"/>
              </w:rPr>
              <w:t xml:space="preserve">”) </w:t>
            </w:r>
            <w:r w:rsidR="0082153D" w:rsidRPr="00A465F8">
              <w:rPr>
                <w:rStyle w:val="StyleHeader2-SubClausesBoldChar"/>
                <w:lang w:val="en-US"/>
              </w:rPr>
              <w:t xml:space="preserve">specified </w:t>
            </w:r>
            <w:r w:rsidR="006309F7" w:rsidRPr="00A465F8">
              <w:rPr>
                <w:rStyle w:val="StyleHeader2-SubClausesBoldChar"/>
                <w:lang w:val="en-US"/>
              </w:rPr>
              <w:t>in the BDS</w:t>
            </w:r>
            <w:r w:rsidR="006309F7" w:rsidRPr="00A465F8">
              <w:rPr>
                <w:lang w:val="en-US"/>
              </w:rPr>
              <w:t xml:space="preserve"> has </w:t>
            </w:r>
            <w:r w:rsidR="00DF1AF8" w:rsidRPr="00A465F8">
              <w:rPr>
                <w:lang w:val="en-US"/>
              </w:rPr>
              <w:t xml:space="preserve">received or has </w:t>
            </w:r>
            <w:r w:rsidR="006309F7" w:rsidRPr="00A465F8">
              <w:rPr>
                <w:lang w:val="en-US"/>
              </w:rPr>
              <w:t xml:space="preserve">applied for financing (hereinafter called “funds”) from the </w:t>
            </w:r>
            <w:r w:rsidR="00B640B8">
              <w:rPr>
                <w:lang w:val="en-US"/>
              </w:rPr>
              <w:t>OPEC Funds for International Development</w:t>
            </w:r>
            <w:r w:rsidR="00AA39B4">
              <w:rPr>
                <w:lang w:val="en-US"/>
              </w:rPr>
              <w:t xml:space="preserve"> </w:t>
            </w:r>
            <w:r w:rsidR="00B640B8">
              <w:rPr>
                <w:lang w:val="en-US"/>
              </w:rPr>
              <w:t xml:space="preserve">(OFID) </w:t>
            </w:r>
            <w:r w:rsidR="006309F7" w:rsidRPr="00A465F8">
              <w:rPr>
                <w:lang w:val="en-US"/>
              </w:rPr>
              <w:t xml:space="preserve">(hereinafter called “the </w:t>
            </w:r>
            <w:r w:rsidR="00CE1603">
              <w:rPr>
                <w:lang w:val="en-US"/>
              </w:rPr>
              <w:t>Fund</w:t>
            </w:r>
            <w:r w:rsidR="006309F7" w:rsidRPr="00A465F8">
              <w:rPr>
                <w:lang w:val="en-US"/>
              </w:rPr>
              <w:t xml:space="preserve">”) </w:t>
            </w:r>
            <w:r w:rsidR="00AC6969" w:rsidRPr="00A465F8">
              <w:rPr>
                <w:lang w:val="en-US"/>
              </w:rPr>
              <w:t xml:space="preserve">in an amount </w:t>
            </w:r>
            <w:r w:rsidR="0082153D" w:rsidRPr="00A465F8">
              <w:rPr>
                <w:b/>
                <w:lang w:val="en-US"/>
              </w:rPr>
              <w:t xml:space="preserve">specified </w:t>
            </w:r>
            <w:r w:rsidR="00030045" w:rsidRPr="00A465F8">
              <w:rPr>
                <w:b/>
                <w:lang w:val="en-US"/>
              </w:rPr>
              <w:t xml:space="preserve">in the </w:t>
            </w:r>
            <w:proofErr w:type="gramStart"/>
            <w:r w:rsidR="00030045" w:rsidRPr="00A465F8">
              <w:rPr>
                <w:b/>
                <w:lang w:val="en-US"/>
              </w:rPr>
              <w:t>BDS</w:t>
            </w:r>
            <w:r w:rsidR="00AC6969" w:rsidRPr="00A465F8">
              <w:rPr>
                <w:lang w:val="en-US"/>
              </w:rPr>
              <w:t>,</w:t>
            </w:r>
            <w:r w:rsidR="006309F7" w:rsidRPr="00A465F8">
              <w:rPr>
                <w:lang w:val="en-US"/>
              </w:rPr>
              <w:t>.</w:t>
            </w:r>
            <w:proofErr w:type="gramEnd"/>
            <w:r w:rsidR="006309F7" w:rsidRPr="00A465F8">
              <w:rPr>
                <w:lang w:val="en-US"/>
              </w:rPr>
              <w:t xml:space="preserve">  The </w:t>
            </w:r>
            <w:r w:rsidR="00573292" w:rsidRPr="00A465F8">
              <w:rPr>
                <w:lang w:val="en-US"/>
              </w:rPr>
              <w:t>Beneficiary</w:t>
            </w:r>
            <w:r w:rsidR="006309F7" w:rsidRPr="00A465F8">
              <w:rPr>
                <w:lang w:val="en-US"/>
              </w:rPr>
              <w:t xml:space="preserve"> intends to apply a portion of the funds to eligible payments under the contract(s) for which these Bidding Documents are issued.</w:t>
            </w:r>
          </w:p>
        </w:tc>
      </w:tr>
      <w:tr w:rsidR="006309F7" w:rsidRPr="00D20367" w14:paraId="29DBDB2C" w14:textId="77777777">
        <w:tc>
          <w:tcPr>
            <w:tcW w:w="2610" w:type="dxa"/>
          </w:tcPr>
          <w:p w14:paraId="5755C1B8" w14:textId="77777777" w:rsidR="006309F7" w:rsidRPr="00A465F8" w:rsidRDefault="006309F7">
            <w:pPr>
              <w:spacing w:before="120" w:after="120"/>
            </w:pPr>
            <w:bookmarkStart w:id="32" w:name="_Toc438532557"/>
            <w:bookmarkEnd w:id="32"/>
          </w:p>
        </w:tc>
        <w:tc>
          <w:tcPr>
            <w:tcW w:w="6660" w:type="dxa"/>
          </w:tcPr>
          <w:p w14:paraId="0FF59E11" w14:textId="77777777" w:rsidR="006309F7" w:rsidRDefault="00D20367" w:rsidP="00575D80">
            <w:pPr>
              <w:pStyle w:val="StyleStyleHeader1-ClausesAfter0ptLeft0Hanging"/>
              <w:rPr>
                <w:lang w:val="en-US"/>
              </w:rPr>
            </w:pPr>
            <w:r w:rsidRPr="009E1404">
              <w:rPr>
                <w:lang w:val="en-US"/>
              </w:rPr>
              <w:t>2.2</w:t>
            </w:r>
            <w:r w:rsidRPr="009E1404">
              <w:rPr>
                <w:lang w:val="en-US"/>
              </w:rPr>
              <w:tab/>
            </w:r>
            <w:r w:rsidR="002640CF" w:rsidRPr="002640CF">
              <w:rPr>
                <w:lang w:val="en-US"/>
              </w:rPr>
              <w:t xml:space="preserve">Payment by the </w:t>
            </w:r>
            <w:r w:rsidR="00CE1603">
              <w:rPr>
                <w:lang w:val="en-US"/>
              </w:rPr>
              <w:t>Fund</w:t>
            </w:r>
            <w:r w:rsidR="002640CF" w:rsidRPr="002640CF">
              <w:rPr>
                <w:lang w:val="en-US"/>
              </w:rPr>
              <w:t xml:space="preserve"> will be made only at the request of the </w:t>
            </w:r>
            <w:r w:rsidR="00573292" w:rsidRPr="00A465F8">
              <w:rPr>
                <w:lang w:val="en-US"/>
              </w:rPr>
              <w:t>Beneficiary</w:t>
            </w:r>
            <w:r w:rsidR="002640CF" w:rsidRPr="002640CF">
              <w:rPr>
                <w:lang w:val="en-US"/>
              </w:rPr>
              <w:t xml:space="preserve"> and upon approval by the </w:t>
            </w:r>
            <w:r w:rsidR="00CE1603">
              <w:rPr>
                <w:lang w:val="en-US"/>
              </w:rPr>
              <w:t>Fund</w:t>
            </w:r>
            <w:r w:rsidR="002640CF" w:rsidRPr="002640CF">
              <w:rPr>
                <w:lang w:val="en-US"/>
              </w:rPr>
              <w:t xml:space="preserve">, and will be subject, in all respects, to the terms and conditions of the </w:t>
            </w:r>
            <w:r w:rsidR="000C0940" w:rsidRPr="00A465F8">
              <w:rPr>
                <w:lang w:val="en-US"/>
              </w:rPr>
              <w:t>f</w:t>
            </w:r>
            <w:r w:rsidR="00AD445D" w:rsidRPr="00A465F8">
              <w:rPr>
                <w:lang w:val="en-US"/>
              </w:rPr>
              <w:t>inancing</w:t>
            </w:r>
            <w:r w:rsidR="002640CF" w:rsidRPr="00A465F8">
              <w:rPr>
                <w:lang w:val="en-US"/>
              </w:rPr>
              <w:t xml:space="preserve"> Agreement. The </w:t>
            </w:r>
            <w:r w:rsidR="000C0940" w:rsidRPr="00A465F8">
              <w:rPr>
                <w:lang w:val="en-US"/>
              </w:rPr>
              <w:t>f</w:t>
            </w:r>
            <w:r w:rsidR="00AD445D" w:rsidRPr="00A465F8">
              <w:rPr>
                <w:lang w:val="en-US"/>
              </w:rPr>
              <w:t>inancing</w:t>
            </w:r>
            <w:r w:rsidR="002640CF" w:rsidRPr="00A465F8">
              <w:rPr>
                <w:lang w:val="en-US"/>
              </w:rPr>
              <w:t xml:space="preserve"> Agreement</w:t>
            </w:r>
            <w:r w:rsidR="002640CF" w:rsidRPr="002640CF">
              <w:rPr>
                <w:lang w:val="en-US"/>
              </w:rPr>
              <w:t xml:space="preserve"> p</w:t>
            </w:r>
            <w:r w:rsidR="000C0940">
              <w:rPr>
                <w:lang w:val="en-US"/>
              </w:rPr>
              <w:t>rohibits a withdrawal from the</w:t>
            </w:r>
            <w:r w:rsidR="00A465F8">
              <w:rPr>
                <w:lang w:val="en-US"/>
              </w:rPr>
              <w:t xml:space="preserve"> Financing/</w:t>
            </w:r>
            <w:r w:rsidR="000C0940">
              <w:rPr>
                <w:lang w:val="en-US"/>
              </w:rPr>
              <w:t>L</w:t>
            </w:r>
            <w:r w:rsidR="002640CF" w:rsidRPr="002640CF">
              <w:rPr>
                <w:lang w:val="en-US"/>
              </w:rPr>
              <w:t>oan</w:t>
            </w:r>
            <w:r w:rsidR="00A465F8">
              <w:rPr>
                <w:lang w:val="en-US"/>
              </w:rPr>
              <w:t>/Grants</w:t>
            </w:r>
            <w:r w:rsidR="002640CF" w:rsidRPr="002640CF">
              <w:rPr>
                <w:lang w:val="en-US"/>
              </w:rPr>
              <w:t xml:space="preserve"> (or </w:t>
            </w:r>
            <w:r w:rsidR="006B3D71">
              <w:rPr>
                <w:lang w:val="en-US"/>
              </w:rPr>
              <w:t xml:space="preserve">other </w:t>
            </w:r>
            <w:r w:rsidR="000C0940">
              <w:rPr>
                <w:lang w:val="en-US"/>
              </w:rPr>
              <w:t>f</w:t>
            </w:r>
            <w:r w:rsidR="00AD445D">
              <w:rPr>
                <w:lang w:val="en-US"/>
              </w:rPr>
              <w:t>inancing</w:t>
            </w:r>
            <w:r w:rsidR="002640CF" w:rsidRPr="002640CF">
              <w:rPr>
                <w:lang w:val="en-US"/>
              </w:rPr>
              <w:t xml:space="preserve">) </w:t>
            </w:r>
            <w:r w:rsidR="005B0FB7">
              <w:rPr>
                <w:lang w:val="en-US"/>
              </w:rPr>
              <w:t xml:space="preserve">account </w:t>
            </w:r>
            <w:r w:rsidR="002640CF" w:rsidRPr="002640CF">
              <w:rPr>
                <w:lang w:val="en-US"/>
              </w:rPr>
              <w:t xml:space="preserve">for the purpose of any payment to persons or entities, or for any import of goods, if such payment or import, to the knowledge of the </w:t>
            </w:r>
            <w:r w:rsidR="00CE1603">
              <w:rPr>
                <w:lang w:val="en-US"/>
              </w:rPr>
              <w:t>Fund</w:t>
            </w:r>
            <w:r w:rsidR="002640CF" w:rsidRPr="002640CF">
              <w:rPr>
                <w:lang w:val="en-US"/>
              </w:rPr>
              <w:t xml:space="preserve">, is prohibited by a decision of the </w:t>
            </w:r>
            <w:r w:rsidR="00575D80" w:rsidRPr="00575D80">
              <w:rPr>
                <w:lang w:val="en-US"/>
              </w:rPr>
              <w:t>Organization</w:t>
            </w:r>
            <w:r w:rsidR="00575D80">
              <w:rPr>
                <w:lang w:val="en-US"/>
              </w:rPr>
              <w:t>.</w:t>
            </w:r>
            <w:r w:rsidR="00B640B8">
              <w:rPr>
                <w:lang w:val="en-US"/>
              </w:rPr>
              <w:t xml:space="preserve"> </w:t>
            </w:r>
            <w:r w:rsidR="002640CF" w:rsidRPr="002640CF">
              <w:rPr>
                <w:lang w:val="en-US"/>
              </w:rPr>
              <w:t xml:space="preserve"> No party other than the </w:t>
            </w:r>
            <w:r w:rsidR="00573292" w:rsidRPr="00A465F8">
              <w:rPr>
                <w:lang w:val="en-US"/>
              </w:rPr>
              <w:t>Beneficiary</w:t>
            </w:r>
            <w:r w:rsidR="002640CF" w:rsidRPr="00A465F8">
              <w:rPr>
                <w:lang w:val="en-US"/>
              </w:rPr>
              <w:t xml:space="preserve"> sh</w:t>
            </w:r>
            <w:r w:rsidR="000C0940" w:rsidRPr="00A465F8">
              <w:rPr>
                <w:lang w:val="en-US"/>
              </w:rPr>
              <w:t>all derive any rights from the financing</w:t>
            </w:r>
            <w:r w:rsidR="000B6EBF">
              <w:rPr>
                <w:lang w:val="en-US"/>
              </w:rPr>
              <w:t xml:space="preserve"> </w:t>
            </w:r>
            <w:r w:rsidR="002640CF" w:rsidRPr="00A465F8">
              <w:rPr>
                <w:lang w:val="en-US"/>
              </w:rPr>
              <w:t>Agreement or have</w:t>
            </w:r>
            <w:r w:rsidR="002640CF" w:rsidRPr="002640CF">
              <w:rPr>
                <w:lang w:val="en-US"/>
              </w:rPr>
              <w:t xml:space="preserve"> any claim to the </w:t>
            </w:r>
            <w:r w:rsidR="000C0940">
              <w:rPr>
                <w:lang w:val="en-US"/>
              </w:rPr>
              <w:t xml:space="preserve">proceeds of the </w:t>
            </w:r>
            <w:r w:rsidR="00A465F8">
              <w:rPr>
                <w:lang w:val="en-US"/>
              </w:rPr>
              <w:t>financing</w:t>
            </w:r>
            <w:r w:rsidR="002640CF" w:rsidRPr="002640CF">
              <w:rPr>
                <w:lang w:val="en-US"/>
              </w:rPr>
              <w:t xml:space="preserve"> (or </w:t>
            </w:r>
            <w:r w:rsidR="006B3D71">
              <w:rPr>
                <w:lang w:val="en-US"/>
              </w:rPr>
              <w:t xml:space="preserve">other </w:t>
            </w:r>
            <w:r w:rsidR="000C0940">
              <w:rPr>
                <w:lang w:val="en-US"/>
              </w:rPr>
              <w:t>financing</w:t>
            </w:r>
            <w:r w:rsidR="002640CF" w:rsidRPr="002640CF">
              <w:rPr>
                <w:lang w:val="en-US"/>
              </w:rPr>
              <w:t>).</w:t>
            </w:r>
          </w:p>
          <w:p w14:paraId="5CBDAD11" w14:textId="77777777" w:rsidR="00B640B8" w:rsidRDefault="00B640B8" w:rsidP="00575D80">
            <w:pPr>
              <w:pStyle w:val="StyleStyleHeader1-ClausesAfter0ptLeft0Hanging"/>
              <w:rPr>
                <w:lang w:val="en-US"/>
              </w:rPr>
            </w:pPr>
          </w:p>
          <w:p w14:paraId="73A55C89" w14:textId="77777777" w:rsidR="004F7566" w:rsidRPr="009E1404" w:rsidRDefault="004F7566" w:rsidP="00DF07BA">
            <w:pPr>
              <w:pStyle w:val="StyleStyleHeader1-ClausesAfter0ptLeft0Hanging"/>
              <w:rPr>
                <w:lang w:val="en-US"/>
              </w:rPr>
            </w:pPr>
          </w:p>
        </w:tc>
      </w:tr>
      <w:tr w:rsidR="006309F7" w:rsidRPr="00D20367" w14:paraId="0DBEF497" w14:textId="77777777">
        <w:tc>
          <w:tcPr>
            <w:tcW w:w="2610" w:type="dxa"/>
          </w:tcPr>
          <w:p w14:paraId="7273F3EF" w14:textId="5B62E238" w:rsidR="006309F7" w:rsidRPr="00D20367" w:rsidRDefault="006309F7" w:rsidP="00B04EC6">
            <w:pPr>
              <w:pStyle w:val="Section1Header2"/>
            </w:pPr>
            <w:bookmarkStart w:id="33" w:name="_Toc438532558"/>
            <w:bookmarkStart w:id="34" w:name="_Toc438002631"/>
            <w:bookmarkEnd w:id="33"/>
            <w:r w:rsidRPr="00D20367">
              <w:lastRenderedPageBreak/>
              <w:br w:type="page"/>
            </w:r>
            <w:bookmarkStart w:id="35" w:name="_Toc438438822"/>
            <w:bookmarkStart w:id="36" w:name="_Toc438532559"/>
            <w:bookmarkStart w:id="37" w:name="_Toc438733966"/>
            <w:bookmarkStart w:id="38" w:name="_Toc438907007"/>
            <w:bookmarkStart w:id="39" w:name="_Toc438907206"/>
            <w:bookmarkStart w:id="40" w:name="_Toc100032291"/>
            <w:bookmarkStart w:id="41" w:name="_Toc63601134"/>
            <w:r w:rsidR="00B04EC6">
              <w:t xml:space="preserve">Corrupt and </w:t>
            </w:r>
            <w:r w:rsidR="00AA668B">
              <w:t>Fraud</w:t>
            </w:r>
            <w:r w:rsidR="00B04EC6">
              <w:t>ulent</w:t>
            </w:r>
            <w:bookmarkEnd w:id="34"/>
            <w:bookmarkEnd w:id="35"/>
            <w:bookmarkEnd w:id="36"/>
            <w:bookmarkEnd w:id="37"/>
            <w:bookmarkEnd w:id="38"/>
            <w:bookmarkEnd w:id="39"/>
            <w:bookmarkEnd w:id="40"/>
            <w:r w:rsidR="000B6EBF">
              <w:t xml:space="preserve"> </w:t>
            </w:r>
            <w:r w:rsidR="00B04EC6">
              <w:t>Practices</w:t>
            </w:r>
            <w:bookmarkEnd w:id="41"/>
          </w:p>
        </w:tc>
        <w:tc>
          <w:tcPr>
            <w:tcW w:w="6660" w:type="dxa"/>
          </w:tcPr>
          <w:p w14:paraId="65620691" w14:textId="77777777" w:rsidR="00D14B64" w:rsidRDefault="00D20367">
            <w:pPr>
              <w:pStyle w:val="StyleStyleHeader1-ClausesAfter0ptLeft0Hanging"/>
              <w:rPr>
                <w:lang w:val="en-US"/>
              </w:rPr>
            </w:pPr>
            <w:r w:rsidRPr="009E1404">
              <w:rPr>
                <w:lang w:val="en-US"/>
              </w:rPr>
              <w:t>3.1</w:t>
            </w:r>
            <w:r w:rsidRPr="009E1404">
              <w:rPr>
                <w:lang w:val="en-US"/>
              </w:rPr>
              <w:tab/>
            </w:r>
            <w:r w:rsidR="00B04EC6" w:rsidRPr="00B04EC6">
              <w:rPr>
                <w:lang w:val="en-US"/>
              </w:rPr>
              <w:t xml:space="preserve">The </w:t>
            </w:r>
            <w:r w:rsidR="00CE1603">
              <w:rPr>
                <w:lang w:val="en-US"/>
              </w:rPr>
              <w:t>Fund</w:t>
            </w:r>
            <w:r w:rsidR="00B04EC6" w:rsidRPr="00B04EC6">
              <w:rPr>
                <w:lang w:val="en-US"/>
              </w:rPr>
              <w:t xml:space="preserve"> requires compliance with its policy in regard to corrupt and fraudulent prac</w:t>
            </w:r>
            <w:r w:rsidR="00310AA6">
              <w:rPr>
                <w:lang w:val="en-US"/>
              </w:rPr>
              <w:t>tices as set forth in Section V</w:t>
            </w:r>
            <w:r w:rsidR="009F2336">
              <w:rPr>
                <w:lang w:val="en-US"/>
              </w:rPr>
              <w:t>I</w:t>
            </w:r>
            <w:r w:rsidR="004D658E">
              <w:rPr>
                <w:lang w:val="en-US"/>
              </w:rPr>
              <w:t>.</w:t>
            </w:r>
          </w:p>
          <w:p w14:paraId="7CA2D47F" w14:textId="77777777" w:rsidR="00D14B64" w:rsidRDefault="00030045" w:rsidP="00A9257E">
            <w:pPr>
              <w:pStyle w:val="StyleStyleHeader1-ClausesAfter0ptLeft0Hanging"/>
              <w:rPr>
                <w:lang w:val="en-US"/>
              </w:rPr>
            </w:pPr>
            <w:r w:rsidRPr="00030045">
              <w:rPr>
                <w:lang w:val="en-US"/>
              </w:rPr>
              <w:t xml:space="preserve">3.2   </w:t>
            </w:r>
            <w:r w:rsidR="00B04EC6" w:rsidRPr="00B04EC6">
              <w:rPr>
                <w:lang w:val="en-US"/>
              </w:rPr>
              <w:t xml:space="preserve">In further pursuance of this policy, </w:t>
            </w:r>
            <w:r w:rsidR="00B04EC6">
              <w:rPr>
                <w:lang w:val="en-US"/>
              </w:rPr>
              <w:t xml:space="preserve">Bidders </w:t>
            </w:r>
            <w:r w:rsidR="00B04EC6" w:rsidRPr="00B04EC6">
              <w:rPr>
                <w:lang w:val="en-US"/>
              </w:rPr>
              <w:t xml:space="preserve">shall permit </w:t>
            </w:r>
            <w:r w:rsidR="000B6EBF" w:rsidRPr="00B04EC6">
              <w:rPr>
                <w:lang w:val="en-US"/>
              </w:rPr>
              <w:t>and cause</w:t>
            </w:r>
            <w:r w:rsidR="00B04EC6" w:rsidRPr="00B04EC6">
              <w:rPr>
                <w:lang w:val="en-US"/>
              </w:rPr>
              <w:t xml:space="preserve"> </w:t>
            </w:r>
            <w:r w:rsidR="00D92ED3" w:rsidRPr="00D92ED3">
              <w:rPr>
                <w:lang w:val="en-US"/>
              </w:rPr>
              <w:t>its agents (whether declared or not), sub-contractors, sub-consultants, service providers, or suppliers and any personnel thereof</w:t>
            </w:r>
            <w:r w:rsidR="00D92ED3">
              <w:rPr>
                <w:lang w:val="en-US"/>
              </w:rPr>
              <w:t>,</w:t>
            </w:r>
            <w:r w:rsidR="000B6EBF">
              <w:rPr>
                <w:lang w:val="en-US"/>
              </w:rPr>
              <w:t xml:space="preserve"> </w:t>
            </w:r>
            <w:r w:rsidR="00B04EC6" w:rsidRPr="00B04EC6">
              <w:rPr>
                <w:lang w:val="en-US"/>
              </w:rPr>
              <w:t xml:space="preserve">to permit the </w:t>
            </w:r>
            <w:r w:rsidR="00CE1603">
              <w:rPr>
                <w:lang w:val="en-US"/>
              </w:rPr>
              <w:t>Fund</w:t>
            </w:r>
            <w:r w:rsidR="00B04EC6" w:rsidRPr="00B04EC6">
              <w:rPr>
                <w:lang w:val="en-US"/>
              </w:rPr>
              <w:t xml:space="preserve"> to inspect all accounts, records and other documents relating to </w:t>
            </w:r>
            <w:r w:rsidR="007144E9">
              <w:rPr>
                <w:lang w:val="en-US"/>
              </w:rPr>
              <w:t xml:space="preserve">any prequalification process, </w:t>
            </w:r>
            <w:r w:rsidR="00B04EC6" w:rsidRPr="00B04EC6">
              <w:rPr>
                <w:lang w:val="en-US"/>
              </w:rPr>
              <w:t xml:space="preserve">bid submission, and contract performance (in the case of award), and to have them audited by auditors appointed by the </w:t>
            </w:r>
            <w:r w:rsidR="00CE1603">
              <w:rPr>
                <w:lang w:val="en-US"/>
              </w:rPr>
              <w:t>Fund</w:t>
            </w:r>
            <w:r w:rsidRPr="00030045">
              <w:rPr>
                <w:lang w:val="en-US"/>
              </w:rPr>
              <w:t>.</w:t>
            </w:r>
          </w:p>
        </w:tc>
      </w:tr>
      <w:tr w:rsidR="00AA668B" w:rsidRPr="00D20367" w14:paraId="634EF4F4" w14:textId="77777777">
        <w:tc>
          <w:tcPr>
            <w:tcW w:w="2610" w:type="dxa"/>
          </w:tcPr>
          <w:p w14:paraId="71BA006C" w14:textId="4DE80EFD" w:rsidR="00AA668B" w:rsidRPr="004E29C7" w:rsidRDefault="00AA668B" w:rsidP="006428D4">
            <w:pPr>
              <w:pStyle w:val="Section1Header2"/>
            </w:pPr>
            <w:bookmarkStart w:id="42" w:name="_Toc438438823"/>
            <w:bookmarkStart w:id="43" w:name="_Toc438532560"/>
            <w:bookmarkStart w:id="44" w:name="_Toc438733967"/>
            <w:bookmarkStart w:id="45" w:name="_Toc438907008"/>
            <w:bookmarkStart w:id="46" w:name="_Toc438907207"/>
            <w:bookmarkStart w:id="47" w:name="_Toc100032292"/>
            <w:bookmarkStart w:id="48" w:name="_Toc63601135"/>
            <w:r w:rsidRPr="004E29C7">
              <w:t>Eligible Bidders</w:t>
            </w:r>
            <w:bookmarkEnd w:id="42"/>
            <w:bookmarkEnd w:id="43"/>
            <w:bookmarkEnd w:id="44"/>
            <w:bookmarkEnd w:id="45"/>
            <w:bookmarkEnd w:id="46"/>
            <w:bookmarkEnd w:id="47"/>
            <w:bookmarkEnd w:id="48"/>
          </w:p>
        </w:tc>
        <w:tc>
          <w:tcPr>
            <w:tcW w:w="6660" w:type="dxa"/>
          </w:tcPr>
          <w:p w14:paraId="07AF1896" w14:textId="77777777" w:rsidR="00D14B64" w:rsidRDefault="00AA668B">
            <w:pPr>
              <w:pStyle w:val="P3Header1-Clauses"/>
              <w:tabs>
                <w:tab w:val="clear" w:pos="864"/>
                <w:tab w:val="clear" w:pos="972"/>
                <w:tab w:val="left" w:pos="612"/>
              </w:tabs>
              <w:ind w:left="612" w:hanging="612"/>
              <w:rPr>
                <w:rFonts w:ascii="Times New Roman Bold" w:hAnsi="Times New Roman Bold"/>
                <w:sz w:val="28"/>
                <w:lang w:val="en-US"/>
              </w:rPr>
            </w:pPr>
            <w:r w:rsidRPr="009E1404">
              <w:rPr>
                <w:lang w:val="en-US"/>
              </w:rPr>
              <w:t>4.1</w:t>
            </w:r>
            <w:r w:rsidRPr="009E1404">
              <w:rPr>
                <w:lang w:val="en-US"/>
              </w:rPr>
              <w:tab/>
              <w:t xml:space="preserve">A Bidder may be a </w:t>
            </w:r>
            <w:proofErr w:type="gramStart"/>
            <w:r w:rsidR="002F2FEC">
              <w:rPr>
                <w:lang w:val="en-US"/>
              </w:rPr>
              <w:t xml:space="preserve">firm </w:t>
            </w:r>
            <w:r w:rsidR="00B503D0">
              <w:rPr>
                <w:lang w:val="en-US"/>
              </w:rPr>
              <w:t xml:space="preserve"> that</w:t>
            </w:r>
            <w:proofErr w:type="gramEnd"/>
            <w:r w:rsidR="00B503D0">
              <w:rPr>
                <w:lang w:val="en-US"/>
              </w:rPr>
              <w:t xml:space="preserve"> is a </w:t>
            </w:r>
            <w:r w:rsidRPr="009E1404">
              <w:rPr>
                <w:lang w:val="en-US"/>
              </w:rPr>
              <w:t xml:space="preserve">private entity, </w:t>
            </w:r>
            <w:r w:rsidR="00B503D0">
              <w:rPr>
                <w:lang w:val="en-US"/>
              </w:rPr>
              <w:t xml:space="preserve">a </w:t>
            </w:r>
            <w:r w:rsidRPr="009E1404">
              <w:rPr>
                <w:lang w:val="en-US"/>
              </w:rPr>
              <w:t>government-owned entity—subject to ITB 4.</w:t>
            </w:r>
            <w:r w:rsidR="0080436D">
              <w:rPr>
                <w:lang w:val="en-US"/>
              </w:rPr>
              <w:t>5</w:t>
            </w:r>
            <w:r w:rsidRPr="009E1404">
              <w:rPr>
                <w:lang w:val="en-US"/>
              </w:rPr>
              <w:t>—or any combination of such entities</w:t>
            </w:r>
            <w:r>
              <w:rPr>
                <w:lang w:val="en-US"/>
              </w:rPr>
              <w:t xml:space="preserve"> in the form of a joint venture (JV) under an existing agreement or with the</w:t>
            </w:r>
            <w:r w:rsidRPr="009E1404">
              <w:rPr>
                <w:lang w:val="en-US"/>
              </w:rPr>
              <w:t xml:space="preserve"> intent to enter into </w:t>
            </w:r>
            <w:r>
              <w:rPr>
                <w:lang w:val="en-US"/>
              </w:rPr>
              <w:t xml:space="preserve">such </w:t>
            </w:r>
            <w:r w:rsidRPr="009E1404">
              <w:rPr>
                <w:lang w:val="en-US"/>
              </w:rPr>
              <w:t xml:space="preserve">an agreement </w:t>
            </w:r>
            <w:r>
              <w:rPr>
                <w:lang w:val="en-US"/>
              </w:rPr>
              <w:t>supported by a letter of intent</w:t>
            </w:r>
            <w:r w:rsidRPr="009E1404">
              <w:rPr>
                <w:lang w:val="en-US"/>
              </w:rPr>
              <w:t>.  In the case of a joint venture</w:t>
            </w:r>
            <w:r w:rsidR="00030045" w:rsidRPr="00030045">
              <w:rPr>
                <w:lang w:val="en-US"/>
              </w:rPr>
              <w:t>,</w:t>
            </w:r>
            <w:r w:rsidRPr="00BA0CF6">
              <w:rPr>
                <w:lang w:val="en-US"/>
              </w:rPr>
              <w:t xml:space="preserve"> all </w:t>
            </w:r>
            <w:r w:rsidR="008F708E">
              <w:rPr>
                <w:lang w:val="en-US"/>
              </w:rPr>
              <w:t>member</w:t>
            </w:r>
            <w:r w:rsidRPr="00BA0CF6">
              <w:rPr>
                <w:lang w:val="en-US"/>
              </w:rPr>
              <w:t>s shall be jointly and severally liable for the execution of the Contract in accordance with the Contract terms</w:t>
            </w:r>
            <w:r w:rsidR="00B503D0">
              <w:rPr>
                <w:lang w:val="en-US"/>
              </w:rPr>
              <w:t>. T</w:t>
            </w:r>
            <w:r w:rsidRPr="009E1404">
              <w:rPr>
                <w:lang w:val="en-US"/>
              </w:rPr>
              <w:t>he JV</w:t>
            </w:r>
            <w:r w:rsidRPr="008F4A0C">
              <w:rPr>
                <w:lang w:val="en-US"/>
              </w:rPr>
              <w:t xml:space="preserve"> s</w:t>
            </w:r>
            <w:r w:rsidRPr="009E1404">
              <w:rPr>
                <w:lang w:val="en-US"/>
              </w:rPr>
              <w:t xml:space="preserve">hall nominate a Representative who shall have the </w:t>
            </w:r>
            <w:r w:rsidRPr="00BA0CF6">
              <w:rPr>
                <w:lang w:val="en-US"/>
              </w:rPr>
              <w:t>authority</w:t>
            </w:r>
            <w:r w:rsidRPr="009E1404">
              <w:rPr>
                <w:lang w:val="en-US"/>
              </w:rPr>
              <w:t xml:space="preserve"> to conduct all business for and on behalf of any and all the </w:t>
            </w:r>
            <w:r w:rsidR="008F708E">
              <w:rPr>
                <w:lang w:val="en-US"/>
              </w:rPr>
              <w:t>member</w:t>
            </w:r>
            <w:r w:rsidRPr="009E1404">
              <w:rPr>
                <w:lang w:val="en-US"/>
              </w:rPr>
              <w:t>s of the JV during the bidding process and, in the event the JV is awarded the Contract, during contract execution.</w:t>
            </w:r>
            <w:r w:rsidR="007F5A3D">
              <w:rPr>
                <w:lang w:val="en-US"/>
              </w:rPr>
              <w:t xml:space="preserve"> </w:t>
            </w:r>
            <w:r w:rsidR="00030045" w:rsidRPr="00030045">
              <w:rPr>
                <w:b/>
                <w:bCs/>
                <w:lang w:val="en-US"/>
              </w:rPr>
              <w:t>Unless specified</w:t>
            </w:r>
            <w:r w:rsidR="007F5A3D">
              <w:rPr>
                <w:b/>
                <w:bCs/>
                <w:lang w:val="en-US"/>
              </w:rPr>
              <w:t xml:space="preserve"> </w:t>
            </w:r>
            <w:r w:rsidR="00030045" w:rsidRPr="00030045">
              <w:rPr>
                <w:b/>
                <w:lang w:val="en-US"/>
              </w:rPr>
              <w:t>in the BDS</w:t>
            </w:r>
            <w:r w:rsidR="00B503D0" w:rsidRPr="00B503D0">
              <w:rPr>
                <w:lang w:val="en-US"/>
              </w:rPr>
              <w:t>, there is no limit on the number of members in a JV</w:t>
            </w:r>
            <w:r w:rsidR="00B503D0">
              <w:rPr>
                <w:lang w:val="en-US"/>
              </w:rPr>
              <w:t>.</w:t>
            </w:r>
          </w:p>
        </w:tc>
      </w:tr>
      <w:tr w:rsidR="006309F7" w:rsidRPr="00D20367" w14:paraId="0543ADC8" w14:textId="77777777">
        <w:tc>
          <w:tcPr>
            <w:tcW w:w="2610" w:type="dxa"/>
          </w:tcPr>
          <w:p w14:paraId="671812E6" w14:textId="77777777" w:rsidR="006309F7" w:rsidRPr="00D20367" w:rsidRDefault="006309F7" w:rsidP="00D8770A"/>
        </w:tc>
        <w:tc>
          <w:tcPr>
            <w:tcW w:w="6660" w:type="dxa"/>
          </w:tcPr>
          <w:p w14:paraId="2199EEBA" w14:textId="77777777" w:rsidR="006309F7" w:rsidRPr="009E1404" w:rsidRDefault="00753054" w:rsidP="003A31DB">
            <w:pPr>
              <w:pStyle w:val="StyleStyleHeader1-ClausesAfter0ptLeft0Hanging"/>
              <w:rPr>
                <w:lang w:val="en-US"/>
              </w:rPr>
            </w:pPr>
            <w:r w:rsidRPr="009E1404">
              <w:rPr>
                <w:lang w:val="en-US"/>
              </w:rPr>
              <w:t>4.</w:t>
            </w:r>
            <w:r w:rsidR="00F1646C">
              <w:rPr>
                <w:lang w:val="en-US"/>
              </w:rPr>
              <w:t>2</w:t>
            </w:r>
            <w:r w:rsidRPr="009E1404">
              <w:rPr>
                <w:lang w:val="en-US"/>
              </w:rPr>
              <w:tab/>
            </w:r>
            <w:r w:rsidR="006309F7" w:rsidRPr="009E1404">
              <w:rPr>
                <w:lang w:val="en-US"/>
              </w:rPr>
              <w:t xml:space="preserve">A Bidder shall not have a conflict of interest.  </w:t>
            </w:r>
            <w:r w:rsidR="00285386">
              <w:rPr>
                <w:lang w:val="en-US"/>
              </w:rPr>
              <w:t xml:space="preserve">Any </w:t>
            </w:r>
            <w:r w:rsidR="006309F7" w:rsidRPr="009E1404">
              <w:rPr>
                <w:lang w:val="en-US"/>
              </w:rPr>
              <w:t xml:space="preserve">Bidder found to have a conflict of interest shall be disqualified.  A Bidder may be considered to have a conflict of interest </w:t>
            </w:r>
            <w:r w:rsidR="00C12230">
              <w:rPr>
                <w:lang w:val="en-US"/>
              </w:rPr>
              <w:t xml:space="preserve">for the purpose of this </w:t>
            </w:r>
            <w:r w:rsidR="006309F7" w:rsidRPr="009E1404">
              <w:rPr>
                <w:lang w:val="en-US"/>
              </w:rPr>
              <w:t xml:space="preserve">bidding process, if </w:t>
            </w:r>
            <w:r w:rsidR="00285386">
              <w:rPr>
                <w:lang w:val="en-US"/>
              </w:rPr>
              <w:t>the</w:t>
            </w:r>
            <w:r w:rsidR="00044E80">
              <w:rPr>
                <w:lang w:val="en-US"/>
              </w:rPr>
              <w:t xml:space="preserve"> Bidder</w:t>
            </w:r>
            <w:r w:rsidR="006309F7" w:rsidRPr="009E1404">
              <w:rPr>
                <w:lang w:val="en-US"/>
              </w:rPr>
              <w:t xml:space="preserve">: </w:t>
            </w:r>
          </w:p>
          <w:p w14:paraId="29682200" w14:textId="77777777" w:rsidR="00DC12A9" w:rsidRDefault="00A34093" w:rsidP="00EC0E95">
            <w:pPr>
              <w:pStyle w:val="P3Header1-Clauses"/>
              <w:numPr>
                <w:ilvl w:val="2"/>
                <w:numId w:val="6"/>
              </w:numPr>
              <w:tabs>
                <w:tab w:val="clear" w:pos="864"/>
                <w:tab w:val="clear" w:pos="1710"/>
              </w:tabs>
              <w:ind w:left="964" w:hanging="446"/>
              <w:rPr>
                <w:lang w:val="en-US"/>
              </w:rPr>
            </w:pPr>
            <w:r>
              <w:rPr>
                <w:lang w:val="en-US"/>
              </w:rPr>
              <w:t xml:space="preserve">directly or indirectly controls, is controlled by or is under common control </w:t>
            </w:r>
            <w:r w:rsidR="00285386">
              <w:rPr>
                <w:lang w:val="en-US"/>
              </w:rPr>
              <w:t>with another Bidder</w:t>
            </w:r>
            <w:r w:rsidR="006309F7" w:rsidRPr="009E1404">
              <w:rPr>
                <w:lang w:val="en-US"/>
              </w:rPr>
              <w:t>; or</w:t>
            </w:r>
          </w:p>
          <w:p w14:paraId="1AED17F8" w14:textId="77777777" w:rsidR="00DC12A9" w:rsidRDefault="006309F7" w:rsidP="00EC0E95">
            <w:pPr>
              <w:pStyle w:val="P3Header1-Clauses"/>
              <w:numPr>
                <w:ilvl w:val="2"/>
                <w:numId w:val="6"/>
              </w:numPr>
              <w:tabs>
                <w:tab w:val="clear" w:pos="864"/>
                <w:tab w:val="clear" w:pos="1710"/>
              </w:tabs>
              <w:ind w:left="964" w:hanging="446"/>
              <w:rPr>
                <w:lang w:val="en-US"/>
              </w:rPr>
            </w:pPr>
            <w:r w:rsidRPr="009E1404">
              <w:rPr>
                <w:lang w:val="en-US"/>
              </w:rPr>
              <w:t>receive</w:t>
            </w:r>
            <w:r w:rsidR="00044E80">
              <w:rPr>
                <w:lang w:val="en-US"/>
              </w:rPr>
              <w:t>s</w:t>
            </w:r>
            <w:r w:rsidRPr="009E1404">
              <w:rPr>
                <w:lang w:val="en-US"/>
              </w:rPr>
              <w:t xml:space="preserve"> or ha</w:t>
            </w:r>
            <w:r w:rsidR="007A3C11">
              <w:rPr>
                <w:lang w:val="en-US"/>
              </w:rPr>
              <w:t>s</w:t>
            </w:r>
            <w:r w:rsidRPr="009E1404">
              <w:rPr>
                <w:lang w:val="en-US"/>
              </w:rPr>
              <w:t xml:space="preserve"> received any direct or indirect subsidy from </w:t>
            </w:r>
            <w:r w:rsidR="00A34093">
              <w:rPr>
                <w:lang w:val="en-US"/>
              </w:rPr>
              <w:t>another Bidder</w:t>
            </w:r>
            <w:r w:rsidRPr="009E1404">
              <w:rPr>
                <w:lang w:val="en-US"/>
              </w:rPr>
              <w:t>; or</w:t>
            </w:r>
          </w:p>
          <w:p w14:paraId="14BD40E4" w14:textId="77777777" w:rsidR="00DC12A9" w:rsidRDefault="006309F7" w:rsidP="00EC0E95">
            <w:pPr>
              <w:pStyle w:val="P3Header1-Clauses"/>
              <w:numPr>
                <w:ilvl w:val="2"/>
                <w:numId w:val="6"/>
              </w:numPr>
              <w:tabs>
                <w:tab w:val="clear" w:pos="864"/>
                <w:tab w:val="clear" w:pos="1710"/>
              </w:tabs>
              <w:ind w:left="964" w:hanging="446"/>
              <w:rPr>
                <w:lang w:val="en-US"/>
              </w:rPr>
            </w:pPr>
            <w:r w:rsidRPr="009E1404">
              <w:rPr>
                <w:lang w:val="en-US"/>
              </w:rPr>
              <w:t>ha</w:t>
            </w:r>
            <w:r w:rsidR="008C79C0">
              <w:rPr>
                <w:lang w:val="en-US"/>
              </w:rPr>
              <w:t>s</w:t>
            </w:r>
            <w:r w:rsidRPr="009E1404">
              <w:rPr>
                <w:lang w:val="en-US"/>
              </w:rPr>
              <w:t xml:space="preserve"> the same legal representative </w:t>
            </w:r>
            <w:r w:rsidR="00A34093">
              <w:rPr>
                <w:lang w:val="en-US"/>
              </w:rPr>
              <w:t>as another Bidder</w:t>
            </w:r>
            <w:r w:rsidRPr="009E1404">
              <w:rPr>
                <w:lang w:val="en-US"/>
              </w:rPr>
              <w:t>; or</w:t>
            </w:r>
          </w:p>
          <w:p w14:paraId="3B6F1C5B" w14:textId="77777777" w:rsidR="00DC12A9" w:rsidRDefault="006309F7" w:rsidP="00EC0E95">
            <w:pPr>
              <w:pStyle w:val="P3Header1-Clauses"/>
              <w:numPr>
                <w:ilvl w:val="2"/>
                <w:numId w:val="6"/>
              </w:numPr>
              <w:tabs>
                <w:tab w:val="clear" w:pos="864"/>
                <w:tab w:val="clear" w:pos="1710"/>
              </w:tabs>
              <w:ind w:left="972" w:hanging="450"/>
              <w:rPr>
                <w:lang w:val="en-US"/>
              </w:rPr>
            </w:pPr>
            <w:r w:rsidRPr="009E1404">
              <w:rPr>
                <w:lang w:val="en-US"/>
              </w:rPr>
              <w:t>ha</w:t>
            </w:r>
            <w:r w:rsidR="00044E80">
              <w:rPr>
                <w:lang w:val="en-US"/>
              </w:rPr>
              <w:t>s</w:t>
            </w:r>
            <w:r w:rsidRPr="009E1404">
              <w:rPr>
                <w:lang w:val="en-US"/>
              </w:rPr>
              <w:t xml:space="preserve"> a relationship with </w:t>
            </w:r>
            <w:r w:rsidR="002A6ACD">
              <w:rPr>
                <w:lang w:val="en-US"/>
              </w:rPr>
              <w:t>another Bidder</w:t>
            </w:r>
            <w:r w:rsidRPr="009E1404">
              <w:rPr>
                <w:lang w:val="en-US"/>
              </w:rPr>
              <w:t xml:space="preserve">, directly or through common third parties, that puts </w:t>
            </w:r>
            <w:r w:rsidR="002A6ACD">
              <w:rPr>
                <w:lang w:val="en-US"/>
              </w:rPr>
              <w:t xml:space="preserve">it </w:t>
            </w:r>
            <w:r w:rsidRPr="009E1404">
              <w:rPr>
                <w:lang w:val="en-US"/>
              </w:rPr>
              <w:t xml:space="preserve">in a position to influence the bid of another Bidder, or influence the decisions of the </w:t>
            </w:r>
            <w:r w:rsidR="001E4475">
              <w:rPr>
                <w:lang w:val="en-US"/>
              </w:rPr>
              <w:t>Employer</w:t>
            </w:r>
            <w:r w:rsidR="007F5A3D">
              <w:rPr>
                <w:lang w:val="en-US"/>
              </w:rPr>
              <w:t xml:space="preserve"> </w:t>
            </w:r>
            <w:r w:rsidRPr="009E1404">
              <w:rPr>
                <w:lang w:val="en-US"/>
              </w:rPr>
              <w:t>regarding this bidding process; or</w:t>
            </w:r>
          </w:p>
          <w:p w14:paraId="309FAB5F" w14:textId="77777777" w:rsidR="00DC12A9" w:rsidRDefault="006309F7" w:rsidP="00EC0E95">
            <w:pPr>
              <w:pStyle w:val="P3Header1-Clauses"/>
              <w:numPr>
                <w:ilvl w:val="2"/>
                <w:numId w:val="6"/>
              </w:numPr>
              <w:tabs>
                <w:tab w:val="clear" w:pos="864"/>
                <w:tab w:val="clear" w:pos="1710"/>
              </w:tabs>
              <w:ind w:left="972" w:hanging="450"/>
              <w:rPr>
                <w:lang w:val="en-US"/>
              </w:rPr>
            </w:pPr>
            <w:r w:rsidRPr="009E1404">
              <w:rPr>
                <w:lang w:val="en-US"/>
              </w:rPr>
              <w:t xml:space="preserve">participates in more than one bid in this bidding process. Participation by a Bidder in more than one Bid will result in the disqualification of all Bids in which </w:t>
            </w:r>
            <w:r w:rsidR="008F582C">
              <w:rPr>
                <w:lang w:val="en-US"/>
              </w:rPr>
              <w:t>such Bidder</w:t>
            </w:r>
            <w:r w:rsidRPr="009E1404">
              <w:rPr>
                <w:lang w:val="en-US"/>
              </w:rPr>
              <w:t xml:space="preserve"> is </w:t>
            </w:r>
            <w:r w:rsidRPr="009E1404">
              <w:rPr>
                <w:lang w:val="en-US"/>
              </w:rPr>
              <w:lastRenderedPageBreak/>
              <w:t xml:space="preserve">involved.  However, this does not limit the inclusion of the same subcontractor in more than one bid; or </w:t>
            </w:r>
          </w:p>
          <w:p w14:paraId="787E2CF5" w14:textId="77777777" w:rsidR="00DC12A9" w:rsidRPr="00DC12A9" w:rsidRDefault="00990C2A" w:rsidP="00EC0E95">
            <w:pPr>
              <w:pStyle w:val="P3Header1-Clauses"/>
              <w:numPr>
                <w:ilvl w:val="2"/>
                <w:numId w:val="6"/>
              </w:numPr>
              <w:tabs>
                <w:tab w:val="clear" w:pos="864"/>
                <w:tab w:val="clear" w:pos="1710"/>
              </w:tabs>
              <w:ind w:left="972" w:hanging="450"/>
              <w:rPr>
                <w:i/>
                <w:iCs/>
                <w:lang w:val="en-US"/>
              </w:rPr>
            </w:pPr>
            <w:r w:rsidRPr="00990C2A">
              <w:rPr>
                <w:lang w:val="en-US"/>
              </w:rPr>
              <w:t xml:space="preserve">or any </w:t>
            </w:r>
            <w:r>
              <w:rPr>
                <w:lang w:val="en-US"/>
              </w:rPr>
              <w:t xml:space="preserve">of its </w:t>
            </w:r>
            <w:r w:rsidRPr="00990C2A">
              <w:rPr>
                <w:lang w:val="en-US"/>
              </w:rPr>
              <w:t xml:space="preserve">affiliates </w:t>
            </w:r>
            <w:r w:rsidR="006309F7" w:rsidRPr="009E1404">
              <w:rPr>
                <w:lang w:val="en-US"/>
              </w:rPr>
              <w:t xml:space="preserve">participated as a consultant in the preparation of the design or technical specifications of the </w:t>
            </w:r>
            <w:r w:rsidR="004106C9">
              <w:rPr>
                <w:lang w:val="en-US"/>
              </w:rPr>
              <w:t xml:space="preserve">works </w:t>
            </w:r>
            <w:r w:rsidR="006309F7" w:rsidRPr="009E1404">
              <w:rPr>
                <w:lang w:val="en-US"/>
              </w:rPr>
              <w:t>that are the subject of the bid</w:t>
            </w:r>
            <w:r w:rsidR="002D4012">
              <w:rPr>
                <w:lang w:val="en-US"/>
              </w:rPr>
              <w:t>;</w:t>
            </w:r>
            <w:r w:rsidR="002D0210">
              <w:rPr>
                <w:lang w:val="en-US"/>
              </w:rPr>
              <w:t xml:space="preserve"> or</w:t>
            </w:r>
          </w:p>
          <w:p w14:paraId="1B8F9DDB" w14:textId="77777777" w:rsidR="00DC12A9" w:rsidRPr="00DC12A9" w:rsidRDefault="00AA668B" w:rsidP="00EC0E95">
            <w:pPr>
              <w:pStyle w:val="P3Header1-Clauses"/>
              <w:numPr>
                <w:ilvl w:val="2"/>
                <w:numId w:val="6"/>
              </w:numPr>
              <w:tabs>
                <w:tab w:val="clear" w:pos="864"/>
                <w:tab w:val="clear" w:pos="1710"/>
              </w:tabs>
              <w:ind w:left="972" w:hanging="450"/>
              <w:rPr>
                <w:i/>
                <w:iCs/>
                <w:lang w:val="en-US"/>
              </w:rPr>
            </w:pPr>
            <w:r w:rsidRPr="007A3C11">
              <w:rPr>
                <w:bCs/>
                <w:lang w:val="en-US"/>
              </w:rPr>
              <w:t xml:space="preserve">or any of its affiliates </w:t>
            </w:r>
            <w:r w:rsidR="002D4012" w:rsidRPr="007A3C11">
              <w:rPr>
                <w:bCs/>
                <w:lang w:val="en-US"/>
              </w:rPr>
              <w:t xml:space="preserve">has been hired (or is proposed to be hired) by the Employer or </w:t>
            </w:r>
            <w:r w:rsidR="00573292" w:rsidRPr="00A465F8">
              <w:rPr>
                <w:bCs/>
                <w:lang w:val="en-US"/>
              </w:rPr>
              <w:t>Beneficiary</w:t>
            </w:r>
            <w:r w:rsidR="002D4012" w:rsidRPr="007A3C11">
              <w:rPr>
                <w:bCs/>
                <w:lang w:val="en-US"/>
              </w:rPr>
              <w:t xml:space="preserve"> as Engineer for the </w:t>
            </w:r>
            <w:r w:rsidR="002B07BE">
              <w:rPr>
                <w:bCs/>
                <w:lang w:val="en-US"/>
              </w:rPr>
              <w:t>Contract implementation;</w:t>
            </w:r>
          </w:p>
          <w:p w14:paraId="6FA78EEE" w14:textId="77777777" w:rsidR="00DC12A9" w:rsidRPr="00DC12A9" w:rsidRDefault="00725B6E" w:rsidP="00EC0E95">
            <w:pPr>
              <w:pStyle w:val="P3Header1-Clauses"/>
              <w:numPr>
                <w:ilvl w:val="2"/>
                <w:numId w:val="6"/>
              </w:numPr>
              <w:tabs>
                <w:tab w:val="clear" w:pos="864"/>
                <w:tab w:val="clear" w:pos="1710"/>
              </w:tabs>
              <w:ind w:left="972" w:hanging="450"/>
              <w:rPr>
                <w:i/>
                <w:iCs/>
                <w:lang w:val="en-US"/>
              </w:rPr>
            </w:pPr>
            <w:r>
              <w:rPr>
                <w:color w:val="000000"/>
                <w:szCs w:val="24"/>
                <w:lang w:val="en-US"/>
              </w:rPr>
              <w:t xml:space="preserve">would be </w:t>
            </w:r>
            <w:r w:rsidR="002D0210" w:rsidRPr="009073BE">
              <w:rPr>
                <w:color w:val="000000"/>
                <w:szCs w:val="24"/>
                <w:lang w:val="en-US"/>
              </w:rPr>
              <w:t xml:space="preserve">providing goods, works, or non-consulting services resulting from or directly related to consulting services for the preparation or implementation of </w:t>
            </w:r>
            <w:r w:rsidR="002D0210">
              <w:rPr>
                <w:color w:val="000000"/>
                <w:szCs w:val="24"/>
                <w:lang w:val="en-US"/>
              </w:rPr>
              <w:t xml:space="preserve">the </w:t>
            </w:r>
            <w:r w:rsidR="002D0210" w:rsidRPr="009073BE">
              <w:rPr>
                <w:color w:val="000000"/>
                <w:szCs w:val="24"/>
                <w:lang w:val="en-US"/>
              </w:rPr>
              <w:t xml:space="preserve">project </w:t>
            </w:r>
            <w:r w:rsidR="002D0210" w:rsidRPr="002D0210">
              <w:rPr>
                <w:color w:val="000000"/>
                <w:szCs w:val="24"/>
                <w:lang w:val="en-US"/>
              </w:rPr>
              <w:t xml:space="preserve">specified in the </w:t>
            </w:r>
            <w:r w:rsidR="002D0210" w:rsidRPr="00A465F8">
              <w:rPr>
                <w:color w:val="000000"/>
                <w:szCs w:val="24"/>
                <w:lang w:val="en-US"/>
              </w:rPr>
              <w:t>BDS ITB 2.1</w:t>
            </w:r>
            <w:r w:rsidR="002D0210" w:rsidRPr="009073BE">
              <w:rPr>
                <w:color w:val="000000"/>
                <w:szCs w:val="24"/>
                <w:lang w:val="en-US"/>
              </w:rPr>
              <w:t xml:space="preserve">that it provided or were provided by any affiliate </w:t>
            </w:r>
            <w:r w:rsidR="002D0210" w:rsidRPr="009073BE">
              <w:rPr>
                <w:lang w:val="en-US"/>
              </w:rPr>
              <w:t>that directly or indirectly controls</w:t>
            </w:r>
            <w:r w:rsidR="002D0210" w:rsidRPr="009073BE">
              <w:rPr>
                <w:color w:val="000000"/>
                <w:szCs w:val="24"/>
                <w:lang w:val="en-US"/>
              </w:rPr>
              <w:t>, is controlled by, or is under common control with that firm</w:t>
            </w:r>
            <w:r w:rsidR="002D0210">
              <w:rPr>
                <w:color w:val="000000"/>
                <w:szCs w:val="24"/>
                <w:lang w:val="en-US"/>
              </w:rPr>
              <w:t>; or</w:t>
            </w:r>
          </w:p>
          <w:p w14:paraId="0A233F65" w14:textId="77777777" w:rsidR="00DC12A9" w:rsidRDefault="002D0210" w:rsidP="00EC0E95">
            <w:pPr>
              <w:pStyle w:val="P3Header1-Clauses"/>
              <w:numPr>
                <w:ilvl w:val="2"/>
                <w:numId w:val="6"/>
              </w:numPr>
              <w:tabs>
                <w:tab w:val="clear" w:pos="864"/>
                <w:tab w:val="clear" w:pos="1710"/>
              </w:tabs>
              <w:ind w:left="972" w:hanging="450"/>
              <w:rPr>
                <w:i/>
                <w:iCs/>
                <w:lang w:val="en-US"/>
              </w:rPr>
            </w:pPr>
            <w:r w:rsidRPr="009073BE">
              <w:rPr>
                <w:color w:val="000000"/>
                <w:szCs w:val="24"/>
                <w:lang w:val="en-US"/>
              </w:rPr>
              <w:t xml:space="preserve">has a close business or family relationship with a professional staff of </w:t>
            </w:r>
            <w:r w:rsidRPr="00A465F8">
              <w:rPr>
                <w:color w:val="000000"/>
                <w:szCs w:val="24"/>
                <w:lang w:val="en-US"/>
              </w:rPr>
              <w:t xml:space="preserve">the </w:t>
            </w:r>
            <w:r w:rsidR="00573292" w:rsidRPr="00A465F8">
              <w:rPr>
                <w:color w:val="000000"/>
                <w:szCs w:val="24"/>
                <w:lang w:val="en-US"/>
              </w:rPr>
              <w:t>Beneficiary</w:t>
            </w:r>
            <w:r w:rsidRPr="009073BE">
              <w:rPr>
                <w:color w:val="000000"/>
                <w:szCs w:val="24"/>
                <w:lang w:val="en-US"/>
              </w:rPr>
              <w:t xml:space="preserve"> (or of the project implementing agency, or of a recipient of a part of the </w:t>
            </w:r>
            <w:r w:rsidR="004E16AD">
              <w:rPr>
                <w:color w:val="000000"/>
                <w:szCs w:val="24"/>
                <w:lang w:val="en-US"/>
              </w:rPr>
              <w:t>financing</w:t>
            </w:r>
            <w:r w:rsidRPr="009073BE">
              <w:rPr>
                <w:color w:val="000000"/>
                <w:szCs w:val="24"/>
                <w:lang w:val="en-US"/>
              </w:rPr>
              <w:t>) who: (</w:t>
            </w:r>
            <w:proofErr w:type="spellStart"/>
            <w:r w:rsidRPr="009073BE">
              <w:rPr>
                <w:color w:val="000000"/>
                <w:szCs w:val="24"/>
                <w:lang w:val="en-US"/>
              </w:rPr>
              <w:t>i</w:t>
            </w:r>
            <w:proofErr w:type="spellEnd"/>
            <w:r w:rsidRPr="009073BE">
              <w:rPr>
                <w:color w:val="000000"/>
                <w:szCs w:val="24"/>
                <w:lang w:val="en-US"/>
              </w:rPr>
              <w:t>) are directly or indirectly involved in the preparation of the bidding documents or specifications of the contract, and/or the bid evaluation process of such contract; or (ii) would be involved in the implementation or supervision of such contract unless</w:t>
            </w:r>
            <w:r w:rsidR="007F5A3D">
              <w:rPr>
                <w:color w:val="000000"/>
                <w:szCs w:val="24"/>
                <w:lang w:val="en-US"/>
              </w:rPr>
              <w:t xml:space="preserve"> </w:t>
            </w:r>
            <w:r w:rsidRPr="009073BE">
              <w:rPr>
                <w:color w:val="000000"/>
                <w:szCs w:val="24"/>
                <w:lang w:val="en-US"/>
              </w:rPr>
              <w:t>the conflict stemming from such relationship has been resolved in a manner</w:t>
            </w:r>
            <w:r w:rsidR="007F5A3D">
              <w:rPr>
                <w:color w:val="000000"/>
                <w:szCs w:val="24"/>
                <w:lang w:val="en-US"/>
              </w:rPr>
              <w:t xml:space="preserve"> </w:t>
            </w:r>
            <w:r w:rsidRPr="009073BE">
              <w:rPr>
                <w:color w:val="000000"/>
                <w:szCs w:val="24"/>
                <w:lang w:val="en-US"/>
              </w:rPr>
              <w:t xml:space="preserve">acceptable to the </w:t>
            </w:r>
            <w:r w:rsidR="00CE1603">
              <w:rPr>
                <w:color w:val="000000"/>
                <w:szCs w:val="24"/>
                <w:lang w:val="en-US"/>
              </w:rPr>
              <w:t>Fund</w:t>
            </w:r>
            <w:r w:rsidRPr="009073BE">
              <w:rPr>
                <w:color w:val="000000"/>
                <w:szCs w:val="24"/>
                <w:lang w:val="en-US"/>
              </w:rPr>
              <w:t xml:space="preserve"> throughout the procurement process and execution of the contract</w:t>
            </w:r>
            <w:r w:rsidR="002D4012" w:rsidRPr="002D0210">
              <w:rPr>
                <w:bCs/>
                <w:lang w:val="en-US"/>
              </w:rPr>
              <w:t>.</w:t>
            </w:r>
          </w:p>
        </w:tc>
      </w:tr>
      <w:tr w:rsidR="006309F7" w:rsidRPr="00D20367" w14:paraId="064AD2A0" w14:textId="77777777">
        <w:tc>
          <w:tcPr>
            <w:tcW w:w="2610" w:type="dxa"/>
          </w:tcPr>
          <w:p w14:paraId="106E8BF4" w14:textId="77777777" w:rsidR="006309F7" w:rsidRPr="00D20367" w:rsidRDefault="006309F7" w:rsidP="00D8770A"/>
        </w:tc>
        <w:tc>
          <w:tcPr>
            <w:tcW w:w="6660" w:type="dxa"/>
          </w:tcPr>
          <w:p w14:paraId="7BFBCF40" w14:textId="77777777" w:rsidR="00DC12A9" w:rsidRDefault="00C83FFE" w:rsidP="00633A8E">
            <w:pPr>
              <w:pStyle w:val="StyleStyleHeader1-ClausesAfter0ptLeft0Hanging"/>
              <w:ind w:left="612" w:hanging="612"/>
              <w:rPr>
                <w:i/>
                <w:lang w:val="en-US"/>
              </w:rPr>
            </w:pPr>
            <w:r w:rsidRPr="009E1404">
              <w:rPr>
                <w:lang w:val="en-US"/>
              </w:rPr>
              <w:t>4.</w:t>
            </w:r>
            <w:r w:rsidR="00F1646C">
              <w:rPr>
                <w:lang w:val="en-US"/>
              </w:rPr>
              <w:t>3</w:t>
            </w:r>
            <w:r w:rsidRPr="009E1404">
              <w:rPr>
                <w:lang w:val="en-US"/>
              </w:rPr>
              <w:tab/>
            </w:r>
            <w:r w:rsidR="00341216">
              <w:rPr>
                <w:bCs/>
                <w:szCs w:val="24"/>
                <w:lang w:val="en-US"/>
              </w:rPr>
              <w:t>A</w:t>
            </w:r>
            <w:r w:rsidR="007F5A3D">
              <w:rPr>
                <w:bCs/>
                <w:szCs w:val="24"/>
                <w:lang w:val="en-US"/>
              </w:rPr>
              <w:t xml:space="preserve"> </w:t>
            </w:r>
            <w:r w:rsidR="00341216">
              <w:rPr>
                <w:bCs/>
                <w:szCs w:val="24"/>
                <w:lang w:val="en-US"/>
              </w:rPr>
              <w:t xml:space="preserve">Bidder </w:t>
            </w:r>
            <w:r w:rsidR="00633A8E">
              <w:rPr>
                <w:bCs/>
                <w:szCs w:val="24"/>
                <w:lang w:val="en-US"/>
              </w:rPr>
              <w:t>shall</w:t>
            </w:r>
            <w:r w:rsidR="00341216" w:rsidRPr="00341216">
              <w:rPr>
                <w:bCs/>
                <w:szCs w:val="24"/>
                <w:lang w:val="en-US"/>
              </w:rPr>
              <w:t xml:space="preserve"> have the nationality of any country, subject to </w:t>
            </w:r>
            <w:r w:rsidR="00FF759E">
              <w:rPr>
                <w:bCs/>
                <w:szCs w:val="24"/>
                <w:lang w:val="en-US"/>
              </w:rPr>
              <w:t>the restrictions pursuant to ITB</w:t>
            </w:r>
            <w:r w:rsidR="00F1646C">
              <w:rPr>
                <w:bCs/>
                <w:szCs w:val="24"/>
                <w:lang w:val="en-US"/>
              </w:rPr>
              <w:t xml:space="preserve"> 4.</w:t>
            </w:r>
            <w:r w:rsidR="0045017F">
              <w:rPr>
                <w:bCs/>
                <w:szCs w:val="24"/>
                <w:lang w:val="en-US"/>
              </w:rPr>
              <w:t>7</w:t>
            </w:r>
            <w:r w:rsidR="00633A8E">
              <w:rPr>
                <w:bCs/>
                <w:szCs w:val="24"/>
                <w:lang w:val="en-US"/>
              </w:rPr>
              <w:t xml:space="preserve"> and in accordance with Section V</w:t>
            </w:r>
            <w:r w:rsidR="00341216" w:rsidRPr="00341216">
              <w:rPr>
                <w:bCs/>
                <w:szCs w:val="24"/>
                <w:lang w:val="en-US"/>
              </w:rPr>
              <w:t>.</w:t>
            </w:r>
            <w:r w:rsidR="00341216">
              <w:rPr>
                <w:bCs/>
                <w:szCs w:val="24"/>
                <w:lang w:val="en-US"/>
              </w:rPr>
              <w:t xml:space="preserve"> A</w:t>
            </w:r>
            <w:r w:rsidR="007F5A3D">
              <w:rPr>
                <w:bCs/>
                <w:szCs w:val="24"/>
                <w:lang w:val="en-US"/>
              </w:rPr>
              <w:t xml:space="preserve"> </w:t>
            </w:r>
            <w:r w:rsidR="00341216">
              <w:rPr>
                <w:bCs/>
                <w:szCs w:val="24"/>
                <w:lang w:val="en-US"/>
              </w:rPr>
              <w:t xml:space="preserve">Bidder </w:t>
            </w:r>
            <w:r w:rsidR="00341216" w:rsidRPr="00341216">
              <w:rPr>
                <w:bCs/>
                <w:szCs w:val="24"/>
                <w:lang w:val="en-US"/>
              </w:rPr>
              <w:t xml:space="preserve">shall be deemed to have the nationality of a country if the </w:t>
            </w:r>
            <w:r w:rsidR="00341216">
              <w:rPr>
                <w:bCs/>
                <w:szCs w:val="24"/>
                <w:lang w:val="en-US"/>
              </w:rPr>
              <w:t xml:space="preserve">Bidder </w:t>
            </w:r>
            <w:r w:rsidR="00341216" w:rsidRPr="00341216">
              <w:rPr>
                <w:bCs/>
                <w:szCs w:val="24"/>
                <w:lang w:val="en-US"/>
              </w:rPr>
              <w:t xml:space="preserve">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w:t>
            </w:r>
            <w:r w:rsidR="009E0F28">
              <w:rPr>
                <w:bCs/>
                <w:szCs w:val="24"/>
                <w:lang w:val="en-US"/>
              </w:rPr>
              <w:t>sub-</w:t>
            </w:r>
            <w:r w:rsidR="00341216" w:rsidRPr="00341216">
              <w:rPr>
                <w:bCs/>
                <w:szCs w:val="24"/>
                <w:lang w:val="en-US"/>
              </w:rPr>
              <w:t xml:space="preserve">contractors or </w:t>
            </w:r>
            <w:r w:rsidR="009E0F28">
              <w:rPr>
                <w:bCs/>
                <w:szCs w:val="24"/>
                <w:lang w:val="en-US"/>
              </w:rPr>
              <w:t>s</w:t>
            </w:r>
            <w:r w:rsidR="009537D8">
              <w:rPr>
                <w:bCs/>
                <w:szCs w:val="24"/>
                <w:lang w:val="en-US"/>
              </w:rPr>
              <w:t xml:space="preserve">ub-consultants </w:t>
            </w:r>
            <w:r w:rsidR="00341216" w:rsidRPr="00341216">
              <w:rPr>
                <w:bCs/>
                <w:szCs w:val="24"/>
                <w:lang w:val="en-US"/>
              </w:rPr>
              <w:t>for any part of the Contract including related Services</w:t>
            </w:r>
            <w:r w:rsidR="00A557BD" w:rsidRPr="00A80063">
              <w:rPr>
                <w:bCs/>
                <w:szCs w:val="24"/>
                <w:lang w:val="en-US"/>
              </w:rPr>
              <w:t>.</w:t>
            </w:r>
          </w:p>
        </w:tc>
      </w:tr>
      <w:tr w:rsidR="006309F7" w:rsidRPr="00D20367" w14:paraId="18E7F61F" w14:textId="77777777">
        <w:tc>
          <w:tcPr>
            <w:tcW w:w="2610" w:type="dxa"/>
          </w:tcPr>
          <w:p w14:paraId="7F7EE7B6" w14:textId="77777777" w:rsidR="006309F7" w:rsidRPr="00D20367" w:rsidRDefault="006309F7" w:rsidP="00D8770A"/>
        </w:tc>
        <w:tc>
          <w:tcPr>
            <w:tcW w:w="6660" w:type="dxa"/>
          </w:tcPr>
          <w:p w14:paraId="428C3C09" w14:textId="77777777" w:rsidR="006309F7" w:rsidRPr="009E1404" w:rsidRDefault="00C83FFE" w:rsidP="007F5A3D">
            <w:pPr>
              <w:pStyle w:val="StyleStyleHeader1-ClausesAfter0ptLeft0Hanging"/>
              <w:rPr>
                <w:lang w:val="en-US"/>
              </w:rPr>
            </w:pPr>
            <w:r w:rsidRPr="009E1404">
              <w:rPr>
                <w:lang w:val="en-US"/>
              </w:rPr>
              <w:t>4.</w:t>
            </w:r>
            <w:r w:rsidR="00F1646C">
              <w:rPr>
                <w:lang w:val="en-US"/>
              </w:rPr>
              <w:t>4</w:t>
            </w:r>
            <w:r w:rsidRPr="009E1404">
              <w:rPr>
                <w:lang w:val="en-US"/>
              </w:rPr>
              <w:tab/>
            </w:r>
            <w:r w:rsidR="002C1BFF" w:rsidRPr="0095719A">
              <w:rPr>
                <w:lang w:val="en-US"/>
              </w:rPr>
              <w:t xml:space="preserve">A </w:t>
            </w:r>
            <w:r w:rsidR="002C1BFF" w:rsidRPr="0095719A">
              <w:rPr>
                <w:bCs/>
                <w:lang w:val="en-US"/>
              </w:rPr>
              <w:t xml:space="preserve">Bidder that has been sanctioned by the </w:t>
            </w:r>
            <w:r w:rsidR="00CE1603">
              <w:rPr>
                <w:bCs/>
                <w:lang w:val="en-US"/>
              </w:rPr>
              <w:t>Fund</w:t>
            </w:r>
            <w:r w:rsidR="002C1BFF" w:rsidRPr="0095719A">
              <w:rPr>
                <w:bCs/>
                <w:lang w:val="en-US"/>
              </w:rPr>
              <w:t xml:space="preserve"> in accordance with the above ITB 3.1, including in accordance with the </w:t>
            </w:r>
            <w:r w:rsidR="00CE1603">
              <w:rPr>
                <w:bCs/>
                <w:lang w:val="en-US"/>
              </w:rPr>
              <w:t>Fund</w:t>
            </w:r>
            <w:r w:rsidR="002C1BFF" w:rsidRPr="0095719A">
              <w:rPr>
                <w:bCs/>
                <w:lang w:val="en-US"/>
              </w:rPr>
              <w:t xml:space="preserve">’s Guidelines on Preventing and Combating Corruption in Projects Financed by </w:t>
            </w:r>
            <w:r w:rsidR="007F5A3D">
              <w:rPr>
                <w:bCs/>
                <w:lang w:val="en-US"/>
              </w:rPr>
              <w:t>OFID</w:t>
            </w:r>
            <w:r w:rsidR="00F95188" w:rsidRPr="0095719A">
              <w:rPr>
                <w:bCs/>
                <w:lang w:val="en-US"/>
              </w:rPr>
              <w:t xml:space="preserve"> financing </w:t>
            </w:r>
            <w:r w:rsidR="002C1BFF" w:rsidRPr="0095719A">
              <w:rPr>
                <w:bCs/>
                <w:lang w:val="en-US"/>
              </w:rPr>
              <w:t xml:space="preserve">and Grants (“Anti-Corruption Guidelines”), shall be </w:t>
            </w:r>
            <w:r w:rsidR="009E0F28" w:rsidRPr="0095719A">
              <w:rPr>
                <w:bCs/>
                <w:lang w:val="en-US"/>
              </w:rPr>
              <w:t xml:space="preserve">ineligible to be prequalified </w:t>
            </w:r>
            <w:r w:rsidR="009E0F28" w:rsidRPr="0095719A">
              <w:rPr>
                <w:bCs/>
                <w:lang w:val="en-US"/>
              </w:rPr>
              <w:lastRenderedPageBreak/>
              <w:t>for,</w:t>
            </w:r>
            <w:r w:rsidR="002C1BFF" w:rsidRPr="0095719A">
              <w:rPr>
                <w:bCs/>
                <w:lang w:val="en-US"/>
              </w:rPr>
              <w:t xml:space="preserve"> bid for, </w:t>
            </w:r>
            <w:r w:rsidR="009E0F28" w:rsidRPr="0095719A">
              <w:rPr>
                <w:bCs/>
                <w:lang w:val="en-US"/>
              </w:rPr>
              <w:t xml:space="preserve">or be </w:t>
            </w:r>
            <w:r w:rsidR="002C1BFF" w:rsidRPr="0095719A">
              <w:rPr>
                <w:bCs/>
                <w:lang w:val="en-US"/>
              </w:rPr>
              <w:t xml:space="preserve">awarded a </w:t>
            </w:r>
            <w:r w:rsidR="00CE1603">
              <w:rPr>
                <w:bCs/>
                <w:lang w:val="en-US"/>
              </w:rPr>
              <w:t>Fund</w:t>
            </w:r>
            <w:r w:rsidR="002C1BFF" w:rsidRPr="0095719A">
              <w:rPr>
                <w:bCs/>
                <w:lang w:val="en-US"/>
              </w:rPr>
              <w:t xml:space="preserve">-financed contract or benefit from a </w:t>
            </w:r>
            <w:r w:rsidR="00CE1603">
              <w:rPr>
                <w:bCs/>
                <w:lang w:val="en-US"/>
              </w:rPr>
              <w:t>Fund</w:t>
            </w:r>
            <w:r w:rsidR="002C1BFF" w:rsidRPr="0095719A">
              <w:rPr>
                <w:bCs/>
                <w:lang w:val="en-US"/>
              </w:rPr>
              <w:t xml:space="preserve">-financed contract, financially or otherwise, during such period of time as the </w:t>
            </w:r>
            <w:r w:rsidR="00CE1603">
              <w:rPr>
                <w:bCs/>
                <w:lang w:val="en-US"/>
              </w:rPr>
              <w:t>Fund</w:t>
            </w:r>
            <w:r w:rsidR="002C1BFF" w:rsidRPr="0095719A">
              <w:rPr>
                <w:bCs/>
                <w:lang w:val="en-US"/>
              </w:rPr>
              <w:t xml:space="preserve"> shall have determined</w:t>
            </w:r>
            <w:r w:rsidR="0080436D" w:rsidRPr="0095719A">
              <w:rPr>
                <w:bCs/>
                <w:lang w:val="en-US"/>
              </w:rPr>
              <w:t>. The list of debarred firms and</w:t>
            </w:r>
            <w:r w:rsidR="0080436D" w:rsidRPr="0080436D">
              <w:rPr>
                <w:bCs/>
                <w:lang w:val="en-US"/>
              </w:rPr>
              <w:t xml:space="preserve"> individuals is available at the electronic address </w:t>
            </w:r>
            <w:r w:rsidR="0080436D" w:rsidRPr="0080436D">
              <w:rPr>
                <w:b/>
                <w:bCs/>
                <w:lang w:val="en-US"/>
              </w:rPr>
              <w:t>specified in the BDS</w:t>
            </w:r>
            <w:r w:rsidR="006309F7" w:rsidRPr="009E1404">
              <w:rPr>
                <w:lang w:val="en-US"/>
              </w:rPr>
              <w:t>.</w:t>
            </w:r>
          </w:p>
        </w:tc>
      </w:tr>
      <w:tr w:rsidR="006309F7" w:rsidRPr="00D20367" w14:paraId="5758AFEE" w14:textId="77777777">
        <w:tc>
          <w:tcPr>
            <w:tcW w:w="2610" w:type="dxa"/>
          </w:tcPr>
          <w:p w14:paraId="15D9B65E" w14:textId="77777777" w:rsidR="006309F7" w:rsidRPr="00D20367" w:rsidRDefault="006309F7" w:rsidP="00D8770A"/>
        </w:tc>
        <w:tc>
          <w:tcPr>
            <w:tcW w:w="6660" w:type="dxa"/>
          </w:tcPr>
          <w:p w14:paraId="5C35E2FA"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5</w:t>
            </w:r>
            <w:r w:rsidR="00551884">
              <w:rPr>
                <w:lang w:val="en-US"/>
              </w:rPr>
              <w:tab/>
            </w:r>
            <w:r w:rsidR="0080436D">
              <w:rPr>
                <w:lang w:val="en-US"/>
              </w:rPr>
              <w:t xml:space="preserve">Bidders that are </w:t>
            </w:r>
            <w:r w:rsidR="00030045" w:rsidRPr="00030045">
              <w:rPr>
                <w:spacing w:val="-4"/>
                <w:lang w:val="en-US"/>
              </w:rPr>
              <w:t>Government-owned enterprises or institutions in the Employer’s Country may participate only if they can establish that they (</w:t>
            </w:r>
            <w:proofErr w:type="spellStart"/>
            <w:r w:rsidR="00030045" w:rsidRPr="00030045">
              <w:rPr>
                <w:spacing w:val="-4"/>
                <w:lang w:val="en-US"/>
              </w:rPr>
              <w:t>i</w:t>
            </w:r>
            <w:proofErr w:type="spellEnd"/>
            <w:r w:rsidR="00030045" w:rsidRPr="00030045">
              <w:rPr>
                <w:spacing w:val="-4"/>
                <w:lang w:val="en-US"/>
              </w:rPr>
              <w:t xml:space="preserve">) are legally and financially autonomous (ii) operate under commercial law, and (iii) </w:t>
            </w:r>
            <w:r w:rsidR="00030045" w:rsidRPr="00030045">
              <w:rPr>
                <w:spacing w:val="-5"/>
                <w:lang w:val="en-US"/>
              </w:rPr>
              <w:t xml:space="preserve">are not dependent agencies of the Employer.  To be eligible, a government-owned enterprise or institution shall establish to the </w:t>
            </w:r>
            <w:r w:rsidR="00CE1603">
              <w:rPr>
                <w:spacing w:val="-5"/>
                <w:lang w:val="en-US"/>
              </w:rPr>
              <w:t>Fund</w:t>
            </w:r>
            <w:r w:rsidR="00030045" w:rsidRPr="00030045">
              <w:rPr>
                <w:spacing w:val="-5"/>
                <w:lang w:val="en-US"/>
              </w:rPr>
              <w:t xml:space="preserve">’s satisfaction, through all relevant documents, including its Charter and other information the </w:t>
            </w:r>
            <w:r w:rsidR="00CE1603">
              <w:rPr>
                <w:spacing w:val="-5"/>
                <w:lang w:val="en-US"/>
              </w:rPr>
              <w:t>Fund</w:t>
            </w:r>
            <w:r w:rsidR="00030045" w:rsidRPr="00030045">
              <w:rPr>
                <w:spacing w:val="-5"/>
                <w:lang w:val="en-US"/>
              </w:rPr>
              <w:t xml:space="preserve"> may request, that it: (</w:t>
            </w:r>
            <w:proofErr w:type="spellStart"/>
            <w:r w:rsidR="00030045" w:rsidRPr="00030045">
              <w:rPr>
                <w:spacing w:val="-5"/>
                <w:lang w:val="en-US"/>
              </w:rPr>
              <w:t>i</w:t>
            </w:r>
            <w:proofErr w:type="spellEnd"/>
            <w:r w:rsidR="00030045" w:rsidRPr="00030045">
              <w:rPr>
                <w:spacing w:val="-5"/>
                <w:lang w:val="en-US"/>
              </w:rPr>
              <w:t>) is a legal entity separate from the government (ii) does not currently receive substantial subsidies or budget support; (iii) operates like any commercial enterprise, and, inter alia, is not obliged to pass on its surplus to the government, can acquire rights and liabilities</w:t>
            </w:r>
            <w:r w:rsidR="00030045" w:rsidRPr="004058EC">
              <w:rPr>
                <w:spacing w:val="-5"/>
                <w:lang w:val="en-US"/>
              </w:rPr>
              <w:t>, borrow</w:t>
            </w:r>
            <w:r w:rsidR="00030045" w:rsidRPr="00030045">
              <w:rPr>
                <w:spacing w:val="-5"/>
                <w:lang w:val="en-US"/>
              </w:rPr>
              <w:t xml:space="preserve">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524BF">
              <w:rPr>
                <w:lang w:val="en-US"/>
              </w:rPr>
              <w:t>.</w:t>
            </w:r>
          </w:p>
          <w:p w14:paraId="1A517ED1"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6</w:t>
            </w:r>
            <w:r w:rsidR="00551884">
              <w:rPr>
                <w:lang w:val="en-US"/>
              </w:rPr>
              <w:tab/>
            </w:r>
            <w:r w:rsidR="007524BF">
              <w:rPr>
                <w:lang w:val="en-US"/>
              </w:rPr>
              <w:t>A</w:t>
            </w:r>
            <w:r w:rsidR="007F5A3D">
              <w:rPr>
                <w:lang w:val="en-US"/>
              </w:rPr>
              <w:t xml:space="preserve"> </w:t>
            </w:r>
            <w:r w:rsidR="007524BF">
              <w:rPr>
                <w:lang w:val="en-US"/>
              </w:rPr>
              <w:t xml:space="preserve">Bidder </w:t>
            </w:r>
            <w:r w:rsidR="007524BF" w:rsidRPr="007524BF">
              <w:rPr>
                <w:lang w:val="en-US"/>
              </w:rPr>
              <w:t>shall not be under suspension from bidding by the Employer as the result of the operation of a Bid–Securing Declaration</w:t>
            </w:r>
            <w:r w:rsidR="007524BF">
              <w:rPr>
                <w:lang w:val="en-US"/>
              </w:rPr>
              <w:t>.</w:t>
            </w:r>
          </w:p>
          <w:p w14:paraId="437AE447" w14:textId="77777777" w:rsidR="004F7566" w:rsidRDefault="00F1646C" w:rsidP="0095719A">
            <w:pPr>
              <w:pStyle w:val="StyleHeader1-ClausesAfter0pt"/>
              <w:tabs>
                <w:tab w:val="left" w:pos="612"/>
              </w:tabs>
              <w:ind w:left="612" w:hanging="612"/>
              <w:rPr>
                <w:lang w:val="en-US"/>
              </w:rPr>
            </w:pPr>
            <w:r>
              <w:rPr>
                <w:lang w:val="en-US"/>
              </w:rPr>
              <w:t>4.</w:t>
            </w:r>
            <w:r w:rsidR="0045017F">
              <w:rPr>
                <w:lang w:val="en-US"/>
              </w:rPr>
              <w:t>7</w:t>
            </w:r>
            <w:r w:rsidR="00551884">
              <w:rPr>
                <w:lang w:val="en-US"/>
              </w:rPr>
              <w:tab/>
            </w:r>
            <w:r w:rsidR="007524BF" w:rsidRPr="0095719A">
              <w:rPr>
                <w:lang w:val="en-US"/>
              </w:rPr>
              <w:t xml:space="preserve">Firms and individuals may be ineligible if so indicated in Section V and (a) as a matter of law or official regulations, the </w:t>
            </w:r>
            <w:r w:rsidR="00573292" w:rsidRPr="0095719A">
              <w:rPr>
                <w:lang w:val="en-US"/>
              </w:rPr>
              <w:t>Beneficiary</w:t>
            </w:r>
            <w:r w:rsidR="007524BF" w:rsidRPr="0095719A">
              <w:rPr>
                <w:lang w:val="en-US"/>
              </w:rPr>
              <w:t xml:space="preserve">’s country prohibits commercial relations with that country, provided that the </w:t>
            </w:r>
            <w:r w:rsidR="00CE1603">
              <w:rPr>
                <w:lang w:val="en-US"/>
              </w:rPr>
              <w:t>Fund</w:t>
            </w:r>
            <w:r w:rsidR="007524BF" w:rsidRPr="0095719A">
              <w:rPr>
                <w:lang w:val="en-US"/>
              </w:rPr>
              <w:t xml:space="preserve"> is satisfied that such exclusion does not preclude effective competition for the supply of goods or the contracting of wor</w:t>
            </w:r>
            <w:r w:rsidR="0095719A" w:rsidRPr="0095719A">
              <w:rPr>
                <w:lang w:val="en-US"/>
              </w:rPr>
              <w:t xml:space="preserve">ks or services required; or (b) by the Boycott Regulations of </w:t>
            </w:r>
            <w:r w:rsidR="001A69B2">
              <w:rPr>
                <w:lang w:val="en-US"/>
              </w:rPr>
              <w:t>OFID</w:t>
            </w:r>
            <w:r w:rsidR="007524BF" w:rsidRPr="0095719A">
              <w:rPr>
                <w:lang w:val="en-US"/>
              </w:rPr>
              <w:t xml:space="preserve">, the </w:t>
            </w:r>
            <w:r w:rsidR="00573292" w:rsidRPr="0095719A">
              <w:rPr>
                <w:lang w:val="en-US"/>
              </w:rPr>
              <w:t>Beneficiary</w:t>
            </w:r>
            <w:r w:rsidR="007524BF" w:rsidRPr="0095719A">
              <w:rPr>
                <w:lang w:val="en-US"/>
              </w:rPr>
              <w:t>’s country prohibits any import of goods or contracting of works or services from that country, or any payments to any country, person, or entity in that country.</w:t>
            </w:r>
          </w:p>
          <w:p w14:paraId="5C945527" w14:textId="77777777" w:rsidR="006309F7" w:rsidRDefault="0080436D" w:rsidP="00E9236D">
            <w:pPr>
              <w:pStyle w:val="StyleHeader1-ClausesAfter0pt"/>
              <w:tabs>
                <w:tab w:val="left" w:pos="612"/>
              </w:tabs>
              <w:ind w:left="612" w:hanging="612"/>
              <w:rPr>
                <w:lang w:val="en-US"/>
              </w:rPr>
            </w:pPr>
            <w:r>
              <w:rPr>
                <w:lang w:val="en-US"/>
              </w:rPr>
              <w:t>4.</w:t>
            </w:r>
            <w:r w:rsidR="0045017F">
              <w:rPr>
                <w:lang w:val="en-US"/>
              </w:rPr>
              <w:t>8</w:t>
            </w:r>
            <w:r w:rsidR="00551884">
              <w:rPr>
                <w:lang w:val="en-US"/>
              </w:rPr>
              <w:tab/>
            </w:r>
            <w:r w:rsidR="006309F7" w:rsidRPr="00C83FFE">
              <w:rPr>
                <w:lang w:val="en-US"/>
              </w:rPr>
              <w:t>This bidding is open only to prequalified Bidders</w:t>
            </w:r>
            <w:r w:rsidR="008F582C">
              <w:rPr>
                <w:lang w:val="en-US"/>
              </w:rPr>
              <w:t xml:space="preserve"> unless </w:t>
            </w:r>
            <w:r w:rsidR="0082153D">
              <w:rPr>
                <w:b/>
                <w:lang w:val="en-US"/>
              </w:rPr>
              <w:t>specified</w:t>
            </w:r>
            <w:r w:rsidR="008F582C" w:rsidRPr="00FA44C7">
              <w:rPr>
                <w:b/>
                <w:lang w:val="en-US"/>
              </w:rPr>
              <w:t xml:space="preserve"> in the BDS</w:t>
            </w:r>
            <w:r w:rsidR="006309F7" w:rsidRPr="00C83FFE">
              <w:rPr>
                <w:lang w:val="en-US"/>
              </w:rPr>
              <w:t>.</w:t>
            </w:r>
          </w:p>
          <w:p w14:paraId="41939F72" w14:textId="77777777" w:rsidR="0045017F" w:rsidRPr="00C83FFE" w:rsidRDefault="0045017F" w:rsidP="00F97FBE">
            <w:pPr>
              <w:pStyle w:val="StyleHeader1-ClausesAfter0pt"/>
              <w:tabs>
                <w:tab w:val="left" w:pos="612"/>
              </w:tabs>
              <w:ind w:left="612" w:hanging="612"/>
              <w:rPr>
                <w:lang w:val="en-US"/>
              </w:rPr>
            </w:pPr>
            <w:r>
              <w:rPr>
                <w:lang w:val="en-US"/>
              </w:rPr>
              <w:t>4.9</w:t>
            </w:r>
            <w:r w:rsidR="00F97FBE">
              <w:rPr>
                <w:lang w:val="en-US"/>
              </w:rPr>
              <w:tab/>
            </w:r>
            <w:r w:rsidRPr="0045017F">
              <w:rPr>
                <w:lang w:val="en-US"/>
              </w:rPr>
              <w:t>A Bidder shall provide such evidence of eligibility satisfactory to the Employer, as the Employer shall reasonably request.</w:t>
            </w:r>
          </w:p>
        </w:tc>
      </w:tr>
      <w:tr w:rsidR="006309F7" w:rsidRPr="00D20367" w14:paraId="6780C895" w14:textId="77777777">
        <w:tc>
          <w:tcPr>
            <w:tcW w:w="2610" w:type="dxa"/>
          </w:tcPr>
          <w:p w14:paraId="00621D4C" w14:textId="5E31F063" w:rsidR="006309F7" w:rsidRPr="00D20367" w:rsidRDefault="006309F7" w:rsidP="006428D4">
            <w:pPr>
              <w:pStyle w:val="Section1Header2"/>
            </w:pPr>
            <w:bookmarkStart w:id="49" w:name="_Toc438532561"/>
            <w:bookmarkStart w:id="50" w:name="_Toc438532562"/>
            <w:bookmarkStart w:id="51" w:name="_Toc438532563"/>
            <w:bookmarkStart w:id="52" w:name="_Toc438532564"/>
            <w:bookmarkStart w:id="53" w:name="_Toc438532565"/>
            <w:bookmarkStart w:id="54" w:name="_Toc438532567"/>
            <w:bookmarkStart w:id="55" w:name="_Toc438438824"/>
            <w:bookmarkStart w:id="56" w:name="_Toc438532568"/>
            <w:bookmarkStart w:id="57" w:name="_Toc438733968"/>
            <w:bookmarkStart w:id="58" w:name="_Toc438907009"/>
            <w:bookmarkStart w:id="59" w:name="_Toc438907208"/>
            <w:bookmarkStart w:id="60" w:name="_Toc100032293"/>
            <w:bookmarkStart w:id="61" w:name="_Toc63601136"/>
            <w:bookmarkEnd w:id="49"/>
            <w:bookmarkEnd w:id="50"/>
            <w:bookmarkEnd w:id="51"/>
            <w:bookmarkEnd w:id="52"/>
            <w:bookmarkEnd w:id="53"/>
            <w:bookmarkEnd w:id="54"/>
            <w:proofErr w:type="gramStart"/>
            <w:r w:rsidRPr="00D20367">
              <w:lastRenderedPageBreak/>
              <w:t>Eligible  Materials</w:t>
            </w:r>
            <w:proofErr w:type="gramEnd"/>
            <w:r w:rsidRPr="00D20367">
              <w:t>, Equipment</w:t>
            </w:r>
            <w:r w:rsidR="00774B26">
              <w:t>,</w:t>
            </w:r>
            <w:r w:rsidRPr="00D20367">
              <w:t xml:space="preserve"> and Services</w:t>
            </w:r>
            <w:bookmarkEnd w:id="55"/>
            <w:bookmarkEnd w:id="56"/>
            <w:bookmarkEnd w:id="57"/>
            <w:bookmarkEnd w:id="58"/>
            <w:bookmarkEnd w:id="59"/>
            <w:bookmarkEnd w:id="60"/>
            <w:bookmarkEnd w:id="61"/>
          </w:p>
        </w:tc>
        <w:tc>
          <w:tcPr>
            <w:tcW w:w="6660" w:type="dxa"/>
          </w:tcPr>
          <w:p w14:paraId="4F0AAC4C" w14:textId="77777777" w:rsidR="00CC06FF" w:rsidRPr="009E1404" w:rsidRDefault="00C83FFE" w:rsidP="00C83FFE">
            <w:pPr>
              <w:pStyle w:val="StyleStyleHeader1-ClausesAfter0ptLeft0Hanging"/>
              <w:rPr>
                <w:lang w:val="en-US"/>
              </w:rPr>
            </w:pPr>
            <w:r w:rsidRPr="009E1404">
              <w:rPr>
                <w:lang w:val="en-US"/>
              </w:rPr>
              <w:t>5.1</w:t>
            </w:r>
            <w:r w:rsidRPr="009E1404">
              <w:rPr>
                <w:lang w:val="en-US"/>
              </w:rPr>
              <w:tab/>
            </w:r>
            <w:r w:rsidR="006309F7" w:rsidRPr="009E1404">
              <w:rPr>
                <w:lang w:val="en-US"/>
              </w:rPr>
              <w:t xml:space="preserve">The materials, equipment and services to be supplied under the Contract and financed by the </w:t>
            </w:r>
            <w:r w:rsidR="00CE1603">
              <w:rPr>
                <w:lang w:val="en-US"/>
              </w:rPr>
              <w:t>Fund</w:t>
            </w:r>
            <w:r w:rsidR="006309F7" w:rsidRPr="009E1404">
              <w:rPr>
                <w:lang w:val="en-US"/>
              </w:rPr>
              <w:t xml:space="preserve"> may have their origin in any country subject to the restrictions specified in Section V, Eligible Countries, and all expenditures under the Contract will </w:t>
            </w:r>
            <w:r w:rsidR="008F582C">
              <w:rPr>
                <w:lang w:val="en-US"/>
              </w:rPr>
              <w:t>not contravene such restrictions</w:t>
            </w:r>
            <w:r w:rsidR="006309F7" w:rsidRPr="009E1404">
              <w:rPr>
                <w:lang w:val="en-US"/>
              </w:rPr>
              <w:t>.  At the Employer’s request, Bidders may be required to provide evidence of the origin of materials, equipment and services.</w:t>
            </w:r>
          </w:p>
        </w:tc>
      </w:tr>
      <w:tr w:rsidR="006309F7" w:rsidRPr="00D20367" w14:paraId="796266CF" w14:textId="77777777">
        <w:tc>
          <w:tcPr>
            <w:tcW w:w="2610" w:type="dxa"/>
          </w:tcPr>
          <w:p w14:paraId="529BF6B6" w14:textId="77777777" w:rsidR="006309F7" w:rsidRPr="00D20367" w:rsidRDefault="006309F7" w:rsidP="00A81DAD">
            <w:bookmarkStart w:id="62" w:name="_Toc438532569"/>
            <w:bookmarkStart w:id="63" w:name="_Toc438532572"/>
            <w:bookmarkEnd w:id="62"/>
            <w:bookmarkEnd w:id="63"/>
          </w:p>
        </w:tc>
        <w:tc>
          <w:tcPr>
            <w:tcW w:w="6660" w:type="dxa"/>
          </w:tcPr>
          <w:p w14:paraId="44548440" w14:textId="7B5B8848" w:rsidR="006309F7" w:rsidRPr="00D20367" w:rsidRDefault="006309F7" w:rsidP="006428D4">
            <w:pPr>
              <w:pStyle w:val="Section1Header1"/>
            </w:pPr>
            <w:bookmarkStart w:id="64" w:name="_Toc438438825"/>
            <w:bookmarkStart w:id="65" w:name="_Toc438532573"/>
            <w:bookmarkStart w:id="66" w:name="_Toc438733969"/>
            <w:bookmarkStart w:id="67" w:name="_Toc438962051"/>
            <w:bookmarkStart w:id="68" w:name="_Toc461939617"/>
            <w:bookmarkStart w:id="69" w:name="_Toc100032294"/>
            <w:bookmarkStart w:id="70" w:name="_Toc164491529"/>
            <w:bookmarkStart w:id="71" w:name="_Toc63601137"/>
            <w:r w:rsidRPr="00D20367">
              <w:t>B.  Contents of Bidding Document</w:t>
            </w:r>
            <w:bookmarkEnd w:id="64"/>
            <w:bookmarkEnd w:id="65"/>
            <w:bookmarkEnd w:id="66"/>
            <w:bookmarkEnd w:id="67"/>
            <w:bookmarkEnd w:id="68"/>
            <w:bookmarkEnd w:id="69"/>
            <w:r w:rsidR="008F582C">
              <w:t>s</w:t>
            </w:r>
            <w:bookmarkEnd w:id="70"/>
            <w:bookmarkEnd w:id="71"/>
          </w:p>
        </w:tc>
      </w:tr>
      <w:tr w:rsidR="006309F7" w:rsidRPr="00D20367" w14:paraId="4582C67B" w14:textId="77777777">
        <w:tc>
          <w:tcPr>
            <w:tcW w:w="2610" w:type="dxa"/>
          </w:tcPr>
          <w:p w14:paraId="4F0F120D" w14:textId="7C5EB018" w:rsidR="006309F7" w:rsidRPr="00D20367" w:rsidRDefault="006309F7" w:rsidP="006428D4">
            <w:pPr>
              <w:pStyle w:val="Section1Header2"/>
            </w:pPr>
            <w:bookmarkStart w:id="72" w:name="_Toc438438826"/>
            <w:bookmarkStart w:id="73" w:name="_Toc438532574"/>
            <w:bookmarkStart w:id="74" w:name="_Toc438733970"/>
            <w:bookmarkStart w:id="75" w:name="_Toc438907010"/>
            <w:bookmarkStart w:id="76" w:name="_Toc438907209"/>
            <w:bookmarkStart w:id="77" w:name="_Toc100032295"/>
            <w:bookmarkStart w:id="78" w:name="_Toc63601138"/>
            <w:r w:rsidRPr="00D20367">
              <w:t xml:space="preserve">Sections </w:t>
            </w:r>
            <w:proofErr w:type="gramStart"/>
            <w:r w:rsidRPr="00D20367">
              <w:t>of  Bidding</w:t>
            </w:r>
            <w:proofErr w:type="gramEnd"/>
            <w:r w:rsidRPr="00D20367">
              <w:t xml:space="preserve"> Document</w:t>
            </w:r>
            <w:bookmarkEnd w:id="72"/>
            <w:bookmarkEnd w:id="73"/>
            <w:bookmarkEnd w:id="74"/>
            <w:bookmarkEnd w:id="75"/>
            <w:bookmarkEnd w:id="76"/>
            <w:bookmarkEnd w:id="77"/>
            <w:r w:rsidR="008F582C">
              <w:t>s</w:t>
            </w:r>
            <w:bookmarkEnd w:id="78"/>
          </w:p>
        </w:tc>
        <w:tc>
          <w:tcPr>
            <w:tcW w:w="6660" w:type="dxa"/>
          </w:tcPr>
          <w:p w14:paraId="10346A7F" w14:textId="77777777" w:rsidR="006309F7" w:rsidRPr="009E1404" w:rsidRDefault="00C83FFE" w:rsidP="00C83FFE">
            <w:pPr>
              <w:pStyle w:val="StyleStyleHeader1-ClausesAfter0ptLeft0Hanging"/>
              <w:rPr>
                <w:lang w:val="en-US"/>
              </w:rPr>
            </w:pPr>
            <w:r w:rsidRPr="009E1404">
              <w:rPr>
                <w:lang w:val="en-US"/>
              </w:rPr>
              <w:t>6.1</w:t>
            </w:r>
            <w:r w:rsidRPr="009E1404">
              <w:rPr>
                <w:lang w:val="en-US"/>
              </w:rPr>
              <w:tab/>
            </w:r>
            <w:r w:rsidR="006309F7" w:rsidRPr="003833E7">
              <w:rPr>
                <w:spacing w:val="-4"/>
                <w:szCs w:val="24"/>
                <w:lang w:val="en-US"/>
              </w:rPr>
              <w:t xml:space="preserve">The Bidding Documents consist of Parts 1, 2, and 3, which include all the Sections </w:t>
            </w:r>
            <w:r w:rsidR="0082153D">
              <w:rPr>
                <w:spacing w:val="-4"/>
                <w:szCs w:val="24"/>
                <w:lang w:val="en-US"/>
              </w:rPr>
              <w:t>specified</w:t>
            </w:r>
            <w:r w:rsidR="006309F7" w:rsidRPr="003833E7">
              <w:rPr>
                <w:spacing w:val="-4"/>
                <w:szCs w:val="24"/>
                <w:lang w:val="en-US"/>
              </w:rPr>
              <w:t xml:space="preserve"> below, and </w:t>
            </w:r>
            <w:r w:rsidR="00B85487">
              <w:rPr>
                <w:spacing w:val="-4"/>
                <w:szCs w:val="24"/>
                <w:lang w:val="en-US"/>
              </w:rPr>
              <w:t xml:space="preserve">which </w:t>
            </w:r>
            <w:r w:rsidR="006309F7" w:rsidRPr="003833E7">
              <w:rPr>
                <w:spacing w:val="-4"/>
                <w:szCs w:val="24"/>
                <w:lang w:val="en-US"/>
              </w:rPr>
              <w:t>should be read in conjunction with any Addenda issued in accordance with ITB 8.</w:t>
            </w:r>
          </w:p>
          <w:p w14:paraId="45E64195" w14:textId="77777777" w:rsidR="006309F7" w:rsidRPr="00D20367" w:rsidRDefault="006309F7" w:rsidP="00EF7062">
            <w:pPr>
              <w:tabs>
                <w:tab w:val="left" w:pos="1152"/>
                <w:tab w:val="left" w:pos="2502"/>
              </w:tabs>
              <w:spacing w:after="120"/>
              <w:ind w:left="522"/>
              <w:rPr>
                <w:b/>
              </w:rPr>
            </w:pPr>
            <w:r w:rsidRPr="00D20367">
              <w:rPr>
                <w:b/>
              </w:rPr>
              <w:t>PART 1    Bidding Procedures</w:t>
            </w:r>
          </w:p>
          <w:p w14:paraId="2D6EDADB" w14:textId="77777777" w:rsidR="006309F7" w:rsidRPr="00D20367" w:rsidRDefault="006309F7" w:rsidP="00EC0E95">
            <w:pPr>
              <w:numPr>
                <w:ilvl w:val="0"/>
                <w:numId w:val="2"/>
              </w:numPr>
              <w:spacing w:after="80"/>
              <w:ind w:left="1598" w:hanging="446"/>
            </w:pPr>
            <w:r w:rsidRPr="00D20367">
              <w:t>Section</w:t>
            </w:r>
            <w:r w:rsidR="007F5A3D">
              <w:t xml:space="preserve"> </w:t>
            </w:r>
            <w:r w:rsidRPr="00D20367">
              <w:t>I. Instructions to Bidders (ITB)</w:t>
            </w:r>
          </w:p>
          <w:p w14:paraId="10CEC25A" w14:textId="77777777" w:rsidR="006309F7" w:rsidRPr="00D20367" w:rsidRDefault="006309F7" w:rsidP="00EC0E95">
            <w:pPr>
              <w:numPr>
                <w:ilvl w:val="0"/>
                <w:numId w:val="2"/>
              </w:numPr>
              <w:spacing w:after="80"/>
              <w:ind w:left="1598" w:hanging="446"/>
            </w:pPr>
            <w:r w:rsidRPr="00D20367">
              <w:t>Section II. Bid Data Sheet (BDS)</w:t>
            </w:r>
          </w:p>
          <w:p w14:paraId="6702B269" w14:textId="77777777" w:rsidR="00D14B64" w:rsidRDefault="006309F7" w:rsidP="00EC0E95">
            <w:pPr>
              <w:numPr>
                <w:ilvl w:val="0"/>
                <w:numId w:val="2"/>
              </w:numPr>
              <w:spacing w:after="80"/>
              <w:ind w:left="1602" w:hanging="450"/>
            </w:pPr>
            <w:r w:rsidRPr="00D20367">
              <w:t>Section III. Evaluation and Qualification Criteria</w:t>
            </w:r>
          </w:p>
          <w:p w14:paraId="6D835D6E" w14:textId="77777777" w:rsidR="006309F7" w:rsidRPr="00D20367" w:rsidRDefault="006309F7" w:rsidP="00EC0E95">
            <w:pPr>
              <w:numPr>
                <w:ilvl w:val="0"/>
                <w:numId w:val="2"/>
              </w:numPr>
              <w:spacing w:after="80"/>
              <w:ind w:left="1598" w:hanging="446"/>
            </w:pPr>
            <w:r w:rsidRPr="00D20367">
              <w:t>Section IV. Bidding Forms</w:t>
            </w:r>
          </w:p>
          <w:p w14:paraId="63A42564" w14:textId="77777777" w:rsidR="006309F7" w:rsidRDefault="006309F7" w:rsidP="00EC0E95">
            <w:pPr>
              <w:numPr>
                <w:ilvl w:val="0"/>
                <w:numId w:val="2"/>
              </w:numPr>
              <w:spacing w:after="120"/>
              <w:ind w:left="1598" w:hanging="446"/>
            </w:pPr>
            <w:r w:rsidRPr="00D20367">
              <w:t>Section V. Eligible Countries</w:t>
            </w:r>
          </w:p>
          <w:p w14:paraId="2B3B64D7" w14:textId="77777777" w:rsidR="00B85487" w:rsidRPr="00D20367" w:rsidRDefault="00B85487" w:rsidP="00EC0E95">
            <w:pPr>
              <w:numPr>
                <w:ilvl w:val="0"/>
                <w:numId w:val="2"/>
              </w:numPr>
              <w:spacing w:after="120"/>
              <w:ind w:left="1598" w:hanging="446"/>
            </w:pPr>
            <w:r>
              <w:t xml:space="preserve">Section VI. </w:t>
            </w:r>
            <w:r w:rsidR="00CE1603">
              <w:t>Fund</w:t>
            </w:r>
            <w:r>
              <w:t xml:space="preserve"> Policy-Corrup</w:t>
            </w:r>
            <w:r w:rsidR="00080B40">
              <w:t>t</w:t>
            </w:r>
            <w:r>
              <w:t xml:space="preserve"> and Fraudulent Practices</w:t>
            </w:r>
          </w:p>
          <w:p w14:paraId="20985B15" w14:textId="77777777" w:rsidR="006309F7" w:rsidRPr="00D20367" w:rsidRDefault="006309F7" w:rsidP="00C83FFE">
            <w:pPr>
              <w:tabs>
                <w:tab w:val="left" w:pos="1152"/>
                <w:tab w:val="left" w:pos="1692"/>
                <w:tab w:val="left" w:pos="2502"/>
              </w:tabs>
              <w:spacing w:after="120"/>
              <w:ind w:left="612"/>
              <w:rPr>
                <w:b/>
                <w:iCs/>
              </w:rPr>
            </w:pPr>
            <w:r w:rsidRPr="00D20367">
              <w:rPr>
                <w:b/>
              </w:rPr>
              <w:t xml:space="preserve">PART 2    Works </w:t>
            </w:r>
            <w:r w:rsidRPr="00D20367">
              <w:rPr>
                <w:b/>
                <w:iCs/>
              </w:rPr>
              <w:t>Requirements</w:t>
            </w:r>
          </w:p>
          <w:p w14:paraId="0FEAF957" w14:textId="77777777" w:rsidR="006309F7" w:rsidRPr="00D20367" w:rsidRDefault="006309F7" w:rsidP="00EC0E95">
            <w:pPr>
              <w:numPr>
                <w:ilvl w:val="0"/>
                <w:numId w:val="2"/>
              </w:numPr>
              <w:spacing w:after="120"/>
              <w:ind w:left="1598" w:hanging="446"/>
            </w:pPr>
            <w:r w:rsidRPr="00D20367">
              <w:t>Section VI</w:t>
            </w:r>
            <w:r w:rsidR="00B85487">
              <w:t>I</w:t>
            </w:r>
            <w:r w:rsidRPr="00D20367">
              <w:t xml:space="preserve">.  </w:t>
            </w:r>
            <w:r w:rsidRPr="00D20367">
              <w:rPr>
                <w:iCs/>
              </w:rPr>
              <w:t>Works Requirements</w:t>
            </w:r>
          </w:p>
          <w:p w14:paraId="446C47BC" w14:textId="77777777" w:rsidR="006309F7" w:rsidRPr="00D20367" w:rsidRDefault="006309F7" w:rsidP="00C83FFE">
            <w:pPr>
              <w:pStyle w:val="Footer"/>
              <w:tabs>
                <w:tab w:val="left" w:pos="1152"/>
                <w:tab w:val="left" w:pos="1692"/>
                <w:tab w:val="left" w:pos="2502"/>
              </w:tabs>
              <w:spacing w:after="120"/>
              <w:ind w:left="612"/>
              <w:rPr>
                <w:b/>
                <w:i/>
                <w:sz w:val="24"/>
              </w:rPr>
            </w:pPr>
            <w:r w:rsidRPr="00D20367">
              <w:rPr>
                <w:b/>
                <w:sz w:val="24"/>
              </w:rPr>
              <w:t xml:space="preserve">PART 3   </w:t>
            </w:r>
            <w:r w:rsidRPr="00D20367">
              <w:rPr>
                <w:b/>
                <w:iCs/>
                <w:sz w:val="24"/>
              </w:rPr>
              <w:t>Conditions of Contract and Contract Forms</w:t>
            </w:r>
          </w:p>
          <w:p w14:paraId="0908DBEE" w14:textId="77777777" w:rsidR="006309F7" w:rsidRPr="00D20367" w:rsidRDefault="006309F7" w:rsidP="00EC0E95">
            <w:pPr>
              <w:numPr>
                <w:ilvl w:val="0"/>
                <w:numId w:val="2"/>
              </w:numPr>
              <w:spacing w:after="120"/>
              <w:ind w:left="1598" w:hanging="446"/>
            </w:pPr>
            <w:r w:rsidRPr="00D20367">
              <w:t>Section VII</w:t>
            </w:r>
            <w:r w:rsidR="00B85487">
              <w:t>I</w:t>
            </w:r>
            <w:r w:rsidRPr="00D20367">
              <w:t>. General Conditions (GC)</w:t>
            </w:r>
          </w:p>
          <w:p w14:paraId="33E9EAC4" w14:textId="77777777" w:rsidR="006309F7" w:rsidRPr="009E1404" w:rsidRDefault="006309F7" w:rsidP="00EC0E95">
            <w:pPr>
              <w:numPr>
                <w:ilvl w:val="0"/>
                <w:numId w:val="2"/>
              </w:numPr>
              <w:spacing w:after="120"/>
              <w:ind w:left="1598" w:hanging="446"/>
              <w:rPr>
                <w:lang w:val="fr-FR"/>
              </w:rPr>
            </w:pPr>
            <w:r w:rsidRPr="009E1404">
              <w:rPr>
                <w:lang w:val="fr-FR"/>
              </w:rPr>
              <w:t>Section I</w:t>
            </w:r>
            <w:r w:rsidR="00B85487">
              <w:rPr>
                <w:lang w:val="fr-FR"/>
              </w:rPr>
              <w:t>X</w:t>
            </w:r>
            <w:r w:rsidRPr="009E1404">
              <w:rPr>
                <w:lang w:val="fr-FR"/>
              </w:rPr>
              <w:t xml:space="preserve">. </w:t>
            </w:r>
            <w:proofErr w:type="spellStart"/>
            <w:r w:rsidRPr="009E1404">
              <w:rPr>
                <w:lang w:val="fr-FR"/>
              </w:rPr>
              <w:t>Particular</w:t>
            </w:r>
            <w:proofErr w:type="spellEnd"/>
            <w:r w:rsidRPr="009E1404">
              <w:rPr>
                <w:lang w:val="fr-FR"/>
              </w:rPr>
              <w:t xml:space="preserve"> Conditions (PC)</w:t>
            </w:r>
          </w:p>
          <w:p w14:paraId="2FE0289C" w14:textId="69E66703" w:rsidR="006309F7" w:rsidRPr="00D20367" w:rsidRDefault="00D9572E" w:rsidP="00EC0E95">
            <w:pPr>
              <w:numPr>
                <w:ilvl w:val="0"/>
                <w:numId w:val="2"/>
              </w:numPr>
              <w:tabs>
                <w:tab w:val="left" w:pos="1422"/>
              </w:tabs>
              <w:spacing w:after="120"/>
              <w:ind w:left="1598" w:hanging="446"/>
            </w:pPr>
            <w:r>
              <w:t xml:space="preserve">   </w:t>
            </w:r>
            <w:r w:rsidR="006309F7" w:rsidRPr="00D20367">
              <w:t>Section X. Annex to the Particular Conditions - Contract Forms</w:t>
            </w:r>
          </w:p>
        </w:tc>
      </w:tr>
      <w:tr w:rsidR="006309F7" w:rsidRPr="00D20367" w14:paraId="7E76FAE7" w14:textId="77777777">
        <w:tc>
          <w:tcPr>
            <w:tcW w:w="2610" w:type="dxa"/>
          </w:tcPr>
          <w:p w14:paraId="45054668" w14:textId="77777777" w:rsidR="006309F7" w:rsidRPr="00D20367" w:rsidRDefault="006309F7">
            <w:pPr>
              <w:spacing w:before="120" w:after="120"/>
            </w:pPr>
          </w:p>
        </w:tc>
        <w:tc>
          <w:tcPr>
            <w:tcW w:w="6660" w:type="dxa"/>
          </w:tcPr>
          <w:p w14:paraId="766AE8EE" w14:textId="77777777" w:rsidR="006309F7" w:rsidRPr="009E1404" w:rsidRDefault="00C83FFE" w:rsidP="00B85487">
            <w:pPr>
              <w:pStyle w:val="StyleStyleHeader1-ClausesAfter0ptLeft0Hanging1"/>
              <w:rPr>
                <w:lang w:val="en-US"/>
              </w:rPr>
            </w:pPr>
            <w:r w:rsidRPr="009E1404">
              <w:rPr>
                <w:lang w:val="en-US"/>
              </w:rPr>
              <w:t>6.2</w:t>
            </w:r>
            <w:r w:rsidRPr="009E1404">
              <w:rPr>
                <w:lang w:val="en-US"/>
              </w:rPr>
              <w:tab/>
            </w:r>
            <w:r w:rsidR="006309F7" w:rsidRPr="009E1404">
              <w:rPr>
                <w:lang w:val="en-US"/>
              </w:rPr>
              <w:t>The Invitation for Bids issued by the Employer is not part of the Bidding Document</w:t>
            </w:r>
            <w:r w:rsidR="00FF0EFD">
              <w:rPr>
                <w:lang w:val="en-US"/>
              </w:rPr>
              <w:t>s</w:t>
            </w:r>
            <w:r w:rsidR="006309F7" w:rsidRPr="009E1404">
              <w:rPr>
                <w:lang w:val="en-US"/>
              </w:rPr>
              <w:t>.</w:t>
            </w:r>
          </w:p>
        </w:tc>
      </w:tr>
      <w:tr w:rsidR="006309F7" w:rsidRPr="00D20367" w14:paraId="0F4688FD" w14:textId="77777777">
        <w:tc>
          <w:tcPr>
            <w:tcW w:w="2610" w:type="dxa"/>
          </w:tcPr>
          <w:p w14:paraId="35846748" w14:textId="77777777" w:rsidR="006309F7" w:rsidRPr="00D20367" w:rsidRDefault="006309F7">
            <w:pPr>
              <w:spacing w:before="120" w:after="120"/>
            </w:pPr>
          </w:p>
        </w:tc>
        <w:tc>
          <w:tcPr>
            <w:tcW w:w="6660" w:type="dxa"/>
          </w:tcPr>
          <w:p w14:paraId="337AF645" w14:textId="77777777" w:rsidR="006309F7" w:rsidRPr="009E1404" w:rsidRDefault="00C83FFE" w:rsidP="008F45C6">
            <w:pPr>
              <w:pStyle w:val="StyleStyleHeader1-ClausesAfter0ptLeft0Hanging1"/>
              <w:rPr>
                <w:lang w:val="en-US"/>
              </w:rPr>
            </w:pPr>
            <w:r w:rsidRPr="009E1404">
              <w:rPr>
                <w:lang w:val="en-US"/>
              </w:rPr>
              <w:t>6.3</w:t>
            </w:r>
            <w:r w:rsidRPr="009E1404">
              <w:rPr>
                <w:lang w:val="en-US"/>
              </w:rPr>
              <w:tab/>
            </w:r>
            <w:r w:rsidR="00B85487" w:rsidRPr="00B85487">
              <w:rPr>
                <w:lang w:val="en-US"/>
              </w:rPr>
              <w:t>U</w:t>
            </w:r>
            <w:r w:rsidR="00B85487">
              <w:rPr>
                <w:lang w:val="en-US"/>
              </w:rPr>
              <w:t xml:space="preserve">nless </w:t>
            </w:r>
            <w:r w:rsidR="008F45C6">
              <w:rPr>
                <w:lang w:val="en-US"/>
              </w:rPr>
              <w:t xml:space="preserve">obtained </w:t>
            </w:r>
            <w:r w:rsidR="00B85487" w:rsidRPr="00B85487">
              <w:rPr>
                <w:lang w:val="en-US"/>
              </w:rPr>
              <w:t>directly from the Employer,</w:t>
            </w:r>
            <w:r w:rsidR="00B85487">
              <w:rPr>
                <w:lang w:val="en-US"/>
              </w:rPr>
              <w:t xml:space="preserve"> t</w:t>
            </w:r>
            <w:r w:rsidR="006309F7" w:rsidRPr="009E1404">
              <w:rPr>
                <w:lang w:val="en-US"/>
              </w:rPr>
              <w:t xml:space="preserve">he Employer is not responsible for the completeness of the </w:t>
            </w:r>
            <w:r w:rsidR="00E95227">
              <w:rPr>
                <w:lang w:val="en-US"/>
              </w:rPr>
              <w:t>Bidding D</w:t>
            </w:r>
            <w:r w:rsidR="00B85487" w:rsidRPr="00B85487">
              <w:rPr>
                <w:lang w:val="en-US"/>
              </w:rPr>
              <w:t>ocument</w:t>
            </w:r>
            <w:r w:rsidR="00E95227">
              <w:rPr>
                <w:lang w:val="en-US"/>
              </w:rPr>
              <w:t>s</w:t>
            </w:r>
            <w:r w:rsidR="00B85487" w:rsidRPr="00B85487">
              <w:rPr>
                <w:lang w:val="en-US"/>
              </w:rPr>
              <w:t>, responses to requests for clarification, th</w:t>
            </w:r>
            <w:r w:rsidR="00B85487">
              <w:rPr>
                <w:lang w:val="en-US"/>
              </w:rPr>
              <w:t>e minutes of the pre-Bid</w:t>
            </w:r>
            <w:r w:rsidR="007F5A3D">
              <w:rPr>
                <w:lang w:val="en-US"/>
              </w:rPr>
              <w:t xml:space="preserve"> </w:t>
            </w:r>
            <w:r w:rsidR="00B85487" w:rsidRPr="00D14B64">
              <w:rPr>
                <w:lang w:val="en-US"/>
              </w:rPr>
              <w:t xml:space="preserve">meeting (if any), or Addenda to the Bidding </w:t>
            </w:r>
            <w:r w:rsidR="00C24D16" w:rsidRPr="00D14B64">
              <w:rPr>
                <w:lang w:val="en-US"/>
              </w:rPr>
              <w:t>Document</w:t>
            </w:r>
            <w:r w:rsidR="00900BF8" w:rsidRPr="00D14B64">
              <w:rPr>
                <w:lang w:val="en-US"/>
              </w:rPr>
              <w:t>s</w:t>
            </w:r>
            <w:r w:rsidR="00C24D16" w:rsidRPr="00D14B64">
              <w:rPr>
                <w:lang w:val="en-US"/>
              </w:rPr>
              <w:t xml:space="preserve"> in accordance with ITB</w:t>
            </w:r>
            <w:r w:rsidR="00B85487" w:rsidRPr="00D14B64">
              <w:rPr>
                <w:lang w:val="en-US"/>
              </w:rPr>
              <w:t xml:space="preserve"> 8. In case of any contradiction, documents </w:t>
            </w:r>
            <w:r w:rsidR="00030045" w:rsidRPr="00D14B64">
              <w:rPr>
                <w:lang w:val="en-US"/>
              </w:rPr>
              <w:t>obtained</w:t>
            </w:r>
            <w:r w:rsidR="007F5A3D">
              <w:rPr>
                <w:lang w:val="en-US"/>
              </w:rPr>
              <w:t xml:space="preserve"> </w:t>
            </w:r>
            <w:r w:rsidR="00B85487" w:rsidRPr="00D14B64">
              <w:rPr>
                <w:lang w:val="en-US"/>
              </w:rPr>
              <w:t>directly by the Employer shall prevail</w:t>
            </w:r>
            <w:r w:rsidR="006309F7" w:rsidRPr="00D14B64">
              <w:rPr>
                <w:lang w:val="en-US"/>
              </w:rPr>
              <w:t>.</w:t>
            </w:r>
          </w:p>
        </w:tc>
      </w:tr>
      <w:tr w:rsidR="006309F7" w:rsidRPr="00D20367" w14:paraId="66DE861C" w14:textId="77777777">
        <w:tc>
          <w:tcPr>
            <w:tcW w:w="2610" w:type="dxa"/>
          </w:tcPr>
          <w:p w14:paraId="2002162C" w14:textId="77777777" w:rsidR="006309F7" w:rsidRPr="00D20367" w:rsidRDefault="006309F7">
            <w:pPr>
              <w:spacing w:before="120" w:after="120"/>
            </w:pPr>
          </w:p>
        </w:tc>
        <w:tc>
          <w:tcPr>
            <w:tcW w:w="6660" w:type="dxa"/>
          </w:tcPr>
          <w:p w14:paraId="0B195BAC" w14:textId="77777777" w:rsidR="006309F7" w:rsidRPr="009E1404" w:rsidRDefault="00C83FFE" w:rsidP="00883ACF">
            <w:pPr>
              <w:pStyle w:val="StyleStyleHeader1-ClausesAfter0ptLeft0Hanging1"/>
              <w:rPr>
                <w:lang w:val="en-US"/>
              </w:rPr>
            </w:pPr>
            <w:r w:rsidRPr="009E1404">
              <w:rPr>
                <w:lang w:val="en-US"/>
              </w:rPr>
              <w:t>6.4</w:t>
            </w:r>
            <w:r w:rsidRPr="009E1404">
              <w:rPr>
                <w:lang w:val="en-US"/>
              </w:rPr>
              <w:tab/>
            </w:r>
            <w:r w:rsidR="006309F7" w:rsidRPr="009E1404">
              <w:rPr>
                <w:lang w:val="en-US"/>
              </w:rPr>
              <w:t>The Bidder is expected to examine all instructions, forms, terms, and specifications in the Bidding Document</w:t>
            </w:r>
            <w:r w:rsidR="00FF0EFD">
              <w:rPr>
                <w:lang w:val="en-US"/>
              </w:rPr>
              <w:t>s</w:t>
            </w:r>
            <w:r w:rsidR="007F5A3D">
              <w:rPr>
                <w:lang w:val="en-US"/>
              </w:rPr>
              <w:t xml:space="preserve"> </w:t>
            </w:r>
            <w:r w:rsidR="00B85487" w:rsidRPr="00B85487">
              <w:rPr>
                <w:lang w:val="en-US"/>
              </w:rPr>
              <w:t xml:space="preserve">and to furnish with its </w:t>
            </w:r>
            <w:r w:rsidR="00883ACF">
              <w:rPr>
                <w:lang w:val="en-US"/>
              </w:rPr>
              <w:t>b</w:t>
            </w:r>
            <w:r w:rsidR="00B85487">
              <w:rPr>
                <w:lang w:val="en-US"/>
              </w:rPr>
              <w:t xml:space="preserve">id </w:t>
            </w:r>
            <w:r w:rsidR="00B85487" w:rsidRPr="00B85487">
              <w:rPr>
                <w:lang w:val="en-US"/>
              </w:rPr>
              <w:t>al</w:t>
            </w:r>
            <w:r w:rsidR="004C6F18">
              <w:rPr>
                <w:lang w:val="en-US"/>
              </w:rPr>
              <w:t xml:space="preserve">l information </w:t>
            </w:r>
            <w:r w:rsidR="00883ACF">
              <w:rPr>
                <w:lang w:val="en-US"/>
              </w:rPr>
              <w:t xml:space="preserve">and </w:t>
            </w:r>
            <w:r w:rsidR="004C6F18">
              <w:rPr>
                <w:lang w:val="en-US"/>
              </w:rPr>
              <w:t xml:space="preserve">documentation </w:t>
            </w:r>
            <w:r w:rsidR="00B85487" w:rsidRPr="00B85487">
              <w:rPr>
                <w:lang w:val="en-US"/>
              </w:rPr>
              <w:t>as is required by</w:t>
            </w:r>
            <w:r w:rsidR="007F5A3D">
              <w:rPr>
                <w:lang w:val="en-US"/>
              </w:rPr>
              <w:t xml:space="preserve"> </w:t>
            </w:r>
            <w:r w:rsidR="00B85487" w:rsidRPr="00B85487">
              <w:rPr>
                <w:lang w:val="en-US"/>
              </w:rPr>
              <w:t xml:space="preserve">the </w:t>
            </w:r>
            <w:r w:rsidR="00B85487">
              <w:rPr>
                <w:lang w:val="en-US"/>
              </w:rPr>
              <w:t xml:space="preserve">Bidding </w:t>
            </w:r>
            <w:r w:rsidR="00B85487" w:rsidRPr="00B85487">
              <w:rPr>
                <w:lang w:val="en-US"/>
              </w:rPr>
              <w:t>Document</w:t>
            </w:r>
            <w:r w:rsidR="00900BF8">
              <w:rPr>
                <w:lang w:val="en-US"/>
              </w:rPr>
              <w:t>s</w:t>
            </w:r>
            <w:r w:rsidR="006309F7" w:rsidRPr="009E1404">
              <w:rPr>
                <w:lang w:val="en-US"/>
              </w:rPr>
              <w:t>.</w:t>
            </w:r>
          </w:p>
        </w:tc>
      </w:tr>
      <w:tr w:rsidR="006309F7" w:rsidRPr="00D20367" w14:paraId="20F430B4" w14:textId="77777777">
        <w:tc>
          <w:tcPr>
            <w:tcW w:w="2610" w:type="dxa"/>
          </w:tcPr>
          <w:p w14:paraId="01CBDBF5" w14:textId="66BEA04B" w:rsidR="006309F7" w:rsidRPr="00D20367" w:rsidRDefault="006309F7" w:rsidP="006428D4">
            <w:pPr>
              <w:pStyle w:val="Section1Header2"/>
            </w:pPr>
            <w:bookmarkStart w:id="79" w:name="_Toc438438827"/>
            <w:bookmarkStart w:id="80" w:name="_Toc438532575"/>
            <w:bookmarkStart w:id="81" w:name="_Toc438733971"/>
            <w:bookmarkStart w:id="82" w:name="_Toc438907011"/>
            <w:bookmarkStart w:id="83" w:name="_Toc438907210"/>
            <w:bookmarkStart w:id="84" w:name="_Toc100032296"/>
            <w:bookmarkStart w:id="85" w:name="_Toc63601139"/>
            <w:r w:rsidRPr="00D20367">
              <w:t>Clarification of Bidding Document</w:t>
            </w:r>
            <w:bookmarkEnd w:id="79"/>
            <w:bookmarkEnd w:id="80"/>
            <w:bookmarkEnd w:id="81"/>
            <w:bookmarkEnd w:id="82"/>
            <w:bookmarkEnd w:id="83"/>
            <w:r w:rsidR="00FF0EFD">
              <w:t>s</w:t>
            </w:r>
            <w:r w:rsidRPr="00D20367">
              <w:t>, Site Visit, Pre-Bid Meeting</w:t>
            </w:r>
            <w:bookmarkEnd w:id="84"/>
            <w:bookmarkEnd w:id="85"/>
          </w:p>
        </w:tc>
        <w:tc>
          <w:tcPr>
            <w:tcW w:w="6660" w:type="dxa"/>
          </w:tcPr>
          <w:p w14:paraId="04C1FC2E" w14:textId="77777777" w:rsidR="006309F7" w:rsidRPr="009E1404" w:rsidRDefault="00C83FFE" w:rsidP="0027253B">
            <w:pPr>
              <w:pStyle w:val="StyleStyleHeader1-ClausesAfter0ptLeft0Hanging1"/>
              <w:spacing w:after="160"/>
              <w:rPr>
                <w:lang w:val="en-US"/>
              </w:rPr>
            </w:pPr>
            <w:r w:rsidRPr="009E1404">
              <w:rPr>
                <w:lang w:val="en-US"/>
              </w:rPr>
              <w:t>7.1</w:t>
            </w:r>
            <w:r w:rsidRPr="009E1404">
              <w:rPr>
                <w:lang w:val="en-US"/>
              </w:rPr>
              <w:tab/>
            </w:r>
            <w:r w:rsidR="006309F7" w:rsidRPr="009E1404">
              <w:rPr>
                <w:lang w:val="en-US"/>
              </w:rPr>
              <w:t>A Bidder requiring any clarification of the Bidding Document</w:t>
            </w:r>
            <w:r w:rsidR="00FF0EFD">
              <w:rPr>
                <w:lang w:val="en-US"/>
              </w:rPr>
              <w:t>s</w:t>
            </w:r>
            <w:r w:rsidR="006309F7" w:rsidRPr="009E1404">
              <w:rPr>
                <w:lang w:val="en-US"/>
              </w:rPr>
              <w:t xml:space="preserve"> shall contact the Employer in writing at the Employer’s address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or raise </w:t>
            </w:r>
            <w:r w:rsidR="00C24D16">
              <w:rPr>
                <w:lang w:val="en-US"/>
              </w:rPr>
              <w:t xml:space="preserve">its </w:t>
            </w:r>
            <w:r w:rsidR="006309F7" w:rsidRPr="009E1404">
              <w:rPr>
                <w:lang w:val="en-US"/>
              </w:rPr>
              <w:t xml:space="preserve">enquiries during the pre-bid meeting if provided for in accordance with ITB 7.4.  The Employer will respond in writing to any request for clarification, provided that such request is received no later than </w:t>
            </w:r>
            <w:r w:rsidR="00536AC2">
              <w:rPr>
                <w:lang w:val="en-US"/>
              </w:rPr>
              <w:t xml:space="preserve">fourteen </w:t>
            </w:r>
            <w:r w:rsidR="006309F7" w:rsidRPr="009E1404">
              <w:rPr>
                <w:lang w:val="en-US"/>
              </w:rPr>
              <w:t>(</w:t>
            </w:r>
            <w:r w:rsidR="00536AC2">
              <w:rPr>
                <w:lang w:val="en-US"/>
              </w:rPr>
              <w:t>14</w:t>
            </w:r>
            <w:r w:rsidR="006309F7" w:rsidRPr="009E1404">
              <w:rPr>
                <w:lang w:val="en-US"/>
              </w:rPr>
              <w:t>) days prior to the deadline for submission of bids.  The Employer shall forward copies of its response to all Bidders who have acquired the Bidding Document</w:t>
            </w:r>
            <w:r w:rsidR="00900BF8">
              <w:rPr>
                <w:lang w:val="en-US"/>
              </w:rPr>
              <w:t>s</w:t>
            </w:r>
            <w:r w:rsidR="006309F7" w:rsidRPr="009E1404">
              <w:rPr>
                <w:lang w:val="en-US"/>
              </w:rPr>
              <w:t xml:space="preserve"> in accordance with ITB 6.3, including a description of the inquiry but without identifying its source.  </w:t>
            </w:r>
            <w:r w:rsidR="004C6F18">
              <w:rPr>
                <w:lang w:val="en-US"/>
              </w:rPr>
              <w:t xml:space="preserve">If </w:t>
            </w:r>
            <w:r w:rsidR="00536AC2" w:rsidRPr="00536AC2">
              <w:rPr>
                <w:lang w:val="en-US"/>
              </w:rPr>
              <w:t xml:space="preserve">so </w:t>
            </w:r>
            <w:r w:rsidR="004C6F18">
              <w:rPr>
                <w:lang w:val="en-US"/>
              </w:rPr>
              <w:t xml:space="preserve">specified </w:t>
            </w:r>
            <w:r w:rsidR="00536AC2">
              <w:rPr>
                <w:lang w:val="en-US"/>
              </w:rPr>
              <w:t>in the B</w:t>
            </w:r>
            <w:r w:rsidR="00536AC2" w:rsidRPr="00536AC2">
              <w:rPr>
                <w:lang w:val="en-US"/>
              </w:rPr>
              <w:t xml:space="preserve">DS, the Employer shall also promptly publish its response at </w:t>
            </w:r>
            <w:r w:rsidR="004C6F18">
              <w:rPr>
                <w:lang w:val="en-US"/>
              </w:rPr>
              <w:t>the web page identified in the B</w:t>
            </w:r>
            <w:r w:rsidR="00536AC2" w:rsidRPr="00536AC2">
              <w:rPr>
                <w:lang w:val="en-US"/>
              </w:rPr>
              <w:t>DS</w:t>
            </w:r>
            <w:r w:rsidR="00536AC2">
              <w:rPr>
                <w:lang w:val="en-US"/>
              </w:rPr>
              <w:t>.</w:t>
            </w:r>
            <w:r w:rsidR="007F5A3D">
              <w:rPr>
                <w:lang w:val="en-US"/>
              </w:rPr>
              <w:t xml:space="preserve"> </w:t>
            </w:r>
            <w:r w:rsidR="006309F7" w:rsidRPr="009E1404">
              <w:rPr>
                <w:lang w:val="en-US"/>
              </w:rPr>
              <w:t xml:space="preserve">Should the </w:t>
            </w:r>
            <w:r w:rsidR="00FF0EFD">
              <w:rPr>
                <w:lang w:val="en-US"/>
              </w:rPr>
              <w:t xml:space="preserve">clarification result in changes to the essential elements of the Bidding Documents, the Employer shall amend the Bidding Documents </w:t>
            </w:r>
            <w:r w:rsidR="006309F7" w:rsidRPr="009E1404">
              <w:rPr>
                <w:lang w:val="en-US"/>
              </w:rPr>
              <w:t>following the procedure under ITB 8 and ITB 22.2.</w:t>
            </w:r>
          </w:p>
        </w:tc>
      </w:tr>
      <w:tr w:rsidR="006309F7" w:rsidRPr="00D20367" w14:paraId="22384D8C" w14:textId="77777777">
        <w:tc>
          <w:tcPr>
            <w:tcW w:w="2610" w:type="dxa"/>
          </w:tcPr>
          <w:p w14:paraId="52FD3881" w14:textId="77777777" w:rsidR="006309F7" w:rsidRPr="00D20367" w:rsidRDefault="006309F7" w:rsidP="00A81DAD"/>
        </w:tc>
        <w:tc>
          <w:tcPr>
            <w:tcW w:w="6660" w:type="dxa"/>
          </w:tcPr>
          <w:p w14:paraId="576D96A0" w14:textId="77777777" w:rsidR="006309F7" w:rsidRPr="009E1404" w:rsidRDefault="00C83FFE" w:rsidP="00774B26">
            <w:pPr>
              <w:pStyle w:val="StyleStyleHeader1-ClausesAfter0ptLeft0Hanging1"/>
              <w:spacing w:after="160"/>
              <w:rPr>
                <w:lang w:val="en-US"/>
              </w:rPr>
            </w:pPr>
            <w:r w:rsidRPr="009E1404">
              <w:rPr>
                <w:lang w:val="en-US"/>
              </w:rPr>
              <w:t>7.2</w:t>
            </w:r>
            <w:r w:rsidRPr="009E1404">
              <w:rPr>
                <w:lang w:val="en-US"/>
              </w:rPr>
              <w:tab/>
            </w:r>
            <w:r w:rsidR="006309F7" w:rsidRPr="009E1404">
              <w:rPr>
                <w:lang w:val="en-US"/>
              </w:rPr>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6309F7" w:rsidRPr="00D20367" w14:paraId="614E5176" w14:textId="77777777">
        <w:tc>
          <w:tcPr>
            <w:tcW w:w="2610" w:type="dxa"/>
          </w:tcPr>
          <w:p w14:paraId="6503AA08" w14:textId="77777777" w:rsidR="006309F7" w:rsidRPr="00D20367" w:rsidRDefault="006309F7" w:rsidP="00A81DAD"/>
        </w:tc>
        <w:tc>
          <w:tcPr>
            <w:tcW w:w="6660" w:type="dxa"/>
          </w:tcPr>
          <w:p w14:paraId="589EDB42" w14:textId="77777777" w:rsidR="006309F7" w:rsidRPr="009E1404" w:rsidRDefault="00C83FFE" w:rsidP="00774B26">
            <w:pPr>
              <w:pStyle w:val="StyleStyleHeader1-ClausesAfter0ptLeft0Hanging"/>
              <w:spacing w:after="160"/>
              <w:rPr>
                <w:lang w:val="en-US"/>
              </w:rPr>
            </w:pPr>
            <w:r w:rsidRPr="009E1404">
              <w:rPr>
                <w:lang w:val="en-US"/>
              </w:rPr>
              <w:t>7.3</w:t>
            </w:r>
            <w:r w:rsidRPr="009E1404">
              <w:rPr>
                <w:lang w:val="en-US"/>
              </w:rPr>
              <w:tab/>
            </w:r>
            <w:r w:rsidR="006309F7" w:rsidRPr="009E1404">
              <w:rPr>
                <w:lang w:val="en-US"/>
              </w:rPr>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6309F7" w:rsidRPr="00D20367" w14:paraId="51767041" w14:textId="77777777">
        <w:tc>
          <w:tcPr>
            <w:tcW w:w="2610" w:type="dxa"/>
          </w:tcPr>
          <w:p w14:paraId="1497F795" w14:textId="77777777" w:rsidR="006309F7" w:rsidRPr="00D20367" w:rsidRDefault="006309F7" w:rsidP="00A81DAD"/>
        </w:tc>
        <w:tc>
          <w:tcPr>
            <w:tcW w:w="6660" w:type="dxa"/>
          </w:tcPr>
          <w:p w14:paraId="2501CF32" w14:textId="77777777" w:rsidR="006309F7" w:rsidRPr="009E1404" w:rsidRDefault="00C83FFE" w:rsidP="004C6F18">
            <w:pPr>
              <w:pStyle w:val="StyleStyleHeader1-ClausesAfter0ptLeft0Hanging"/>
              <w:spacing w:after="160"/>
              <w:rPr>
                <w:lang w:val="en-US"/>
              </w:rPr>
            </w:pPr>
            <w:r w:rsidRPr="00C83FFE">
              <w:rPr>
                <w:lang w:val="en-US"/>
              </w:rPr>
              <w:t>7.4</w:t>
            </w:r>
            <w:r w:rsidRPr="00C83FFE">
              <w:rPr>
                <w:lang w:val="en-US"/>
              </w:rPr>
              <w:tab/>
            </w:r>
            <w:r w:rsidR="00536AC2">
              <w:rPr>
                <w:lang w:val="en-US"/>
              </w:rPr>
              <w:t xml:space="preserve">If so </w:t>
            </w:r>
            <w:r w:rsidR="004C6F18" w:rsidRPr="00D9572E">
              <w:rPr>
                <w:b/>
                <w:bCs/>
                <w:lang w:val="en-US"/>
              </w:rPr>
              <w:t xml:space="preserve">specified </w:t>
            </w:r>
            <w:r w:rsidR="00536AC2" w:rsidRPr="00D9572E">
              <w:rPr>
                <w:b/>
                <w:bCs/>
                <w:lang w:val="en-US"/>
              </w:rPr>
              <w:t>in the BDS</w:t>
            </w:r>
            <w:r w:rsidR="00536AC2" w:rsidRPr="00536AC2">
              <w:rPr>
                <w:lang w:val="en-US"/>
              </w:rPr>
              <w:t xml:space="preserve">, </w:t>
            </w:r>
            <w:r w:rsidR="00536AC2">
              <w:rPr>
                <w:lang w:val="en-US"/>
              </w:rPr>
              <w:t>t</w:t>
            </w:r>
            <w:r w:rsidR="006309F7" w:rsidRPr="00C83FFE">
              <w:rPr>
                <w:lang w:val="en-US"/>
              </w:rPr>
              <w:t xml:space="preserve">he Bidder’s designated representative is invited to attend a pre-bid meeting. </w:t>
            </w:r>
            <w:r w:rsidR="006309F7" w:rsidRPr="009E1404">
              <w:rPr>
                <w:lang w:val="en-US"/>
              </w:rPr>
              <w:t>The purpose of the meeting will be to clarify issues and to answer questions on any matter that may be raised at that stage.</w:t>
            </w:r>
          </w:p>
        </w:tc>
      </w:tr>
      <w:tr w:rsidR="006309F7" w:rsidRPr="00D20367" w14:paraId="0E7DE23C" w14:textId="77777777">
        <w:tc>
          <w:tcPr>
            <w:tcW w:w="2610" w:type="dxa"/>
          </w:tcPr>
          <w:p w14:paraId="47BD4534" w14:textId="77777777" w:rsidR="006309F7" w:rsidRPr="00D20367" w:rsidRDefault="006309F7" w:rsidP="00A81DAD"/>
        </w:tc>
        <w:tc>
          <w:tcPr>
            <w:tcW w:w="6660" w:type="dxa"/>
          </w:tcPr>
          <w:p w14:paraId="4314C2B1" w14:textId="77777777" w:rsidR="006309F7" w:rsidRPr="009E1404" w:rsidRDefault="00C83FFE" w:rsidP="00536AC2">
            <w:pPr>
              <w:pStyle w:val="StyleStyleHeader1-ClausesAfter0ptLeft0Hanging"/>
              <w:spacing w:after="160"/>
              <w:rPr>
                <w:lang w:val="en-US"/>
              </w:rPr>
            </w:pPr>
            <w:r w:rsidRPr="009E1404">
              <w:rPr>
                <w:lang w:val="en-US"/>
              </w:rPr>
              <w:t>7.5</w:t>
            </w:r>
            <w:r w:rsidRPr="009E1404">
              <w:rPr>
                <w:lang w:val="en-US"/>
              </w:rPr>
              <w:tab/>
            </w:r>
            <w:r w:rsidR="006309F7" w:rsidRPr="009E1404">
              <w:rPr>
                <w:lang w:val="en-US"/>
              </w:rPr>
              <w:t>The Bidder is requested</w:t>
            </w:r>
            <w:r w:rsidR="007F5A3D">
              <w:rPr>
                <w:lang w:val="en-US"/>
              </w:rPr>
              <w:t xml:space="preserve"> </w:t>
            </w:r>
            <w:r w:rsidR="006309F7" w:rsidRPr="009E1404">
              <w:rPr>
                <w:lang w:val="en-US"/>
              </w:rPr>
              <w:t>to submit any questions in writing, to reach the Employer not later than one week before the meeting.</w:t>
            </w:r>
          </w:p>
        </w:tc>
      </w:tr>
      <w:tr w:rsidR="006309F7" w:rsidRPr="00D20367" w14:paraId="50EC7434" w14:textId="77777777">
        <w:trPr>
          <w:cantSplit/>
        </w:trPr>
        <w:tc>
          <w:tcPr>
            <w:tcW w:w="2610" w:type="dxa"/>
          </w:tcPr>
          <w:p w14:paraId="0E5CDAC9" w14:textId="77777777" w:rsidR="006309F7" w:rsidRPr="00D20367" w:rsidRDefault="006309F7" w:rsidP="00A81DAD"/>
        </w:tc>
        <w:tc>
          <w:tcPr>
            <w:tcW w:w="6660" w:type="dxa"/>
          </w:tcPr>
          <w:p w14:paraId="1B421355" w14:textId="77777777" w:rsidR="006309F7" w:rsidRPr="009E1404" w:rsidRDefault="00C83FFE" w:rsidP="00A9700E">
            <w:pPr>
              <w:pStyle w:val="StyleStyleHeader1-ClausesAfter0ptLeft0Hanging"/>
              <w:spacing w:after="160"/>
              <w:rPr>
                <w:lang w:val="en-US"/>
              </w:rPr>
            </w:pPr>
            <w:r w:rsidRPr="009E1404">
              <w:rPr>
                <w:lang w:val="en-US"/>
              </w:rPr>
              <w:t>7.6</w:t>
            </w:r>
            <w:r w:rsidRPr="009E1404">
              <w:rPr>
                <w:lang w:val="en-US"/>
              </w:rPr>
              <w:tab/>
            </w:r>
            <w:r w:rsidR="006309F7" w:rsidRPr="009E1404">
              <w:rPr>
                <w:lang w:val="en-US"/>
              </w:rPr>
              <w:t xml:space="preserve">Minutes of the pre-bid meeting, </w:t>
            </w:r>
            <w:r w:rsidR="00A9700E" w:rsidRPr="00A9700E">
              <w:rPr>
                <w:lang w:val="en-US"/>
              </w:rPr>
              <w:t xml:space="preserve">if applicable, </w:t>
            </w:r>
            <w:r w:rsidR="006309F7" w:rsidRPr="009E1404">
              <w:rPr>
                <w:lang w:val="en-US"/>
              </w:rPr>
              <w:t xml:space="preserve">including the text of the questions </w:t>
            </w:r>
            <w:r w:rsidR="00A9700E">
              <w:rPr>
                <w:lang w:val="en-US"/>
              </w:rPr>
              <w:t>asked by Bidders</w:t>
            </w:r>
            <w:r w:rsidR="006309F7" w:rsidRPr="009E1404">
              <w:rPr>
                <w:lang w:val="en-US"/>
              </w:rPr>
              <w:t>,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meeting.</w:t>
            </w:r>
            <w:r w:rsidR="007F5A3D">
              <w:rPr>
                <w:lang w:val="en-US"/>
              </w:rPr>
              <w:t xml:space="preserve"> </w:t>
            </w:r>
            <w:proofErr w:type="spellStart"/>
            <w:proofErr w:type="gramStart"/>
            <w:r w:rsidR="00A9700E" w:rsidRPr="00A9700E">
              <w:rPr>
                <w:lang w:val="en-US"/>
              </w:rPr>
              <w:t>Non</w:t>
            </w:r>
            <w:r w:rsidR="007F5A3D">
              <w:rPr>
                <w:lang w:val="en-US"/>
              </w:rPr>
              <w:t xml:space="preserve"> </w:t>
            </w:r>
            <w:r w:rsidR="00A9700E" w:rsidRPr="00A9700E">
              <w:rPr>
                <w:lang w:val="en-US"/>
              </w:rPr>
              <w:t>attendance</w:t>
            </w:r>
            <w:proofErr w:type="spellEnd"/>
            <w:proofErr w:type="gramEnd"/>
            <w:r w:rsidR="00A9700E" w:rsidRPr="00A9700E">
              <w:rPr>
                <w:lang w:val="en-US"/>
              </w:rPr>
              <w:t xml:space="preserve"> at the pre-bid meeting will not be a cause for disqualification of a Bidder</w:t>
            </w:r>
            <w:r w:rsidR="003C7E5B">
              <w:rPr>
                <w:lang w:val="en-US"/>
              </w:rPr>
              <w:t>.</w:t>
            </w:r>
          </w:p>
        </w:tc>
      </w:tr>
      <w:tr w:rsidR="006309F7" w:rsidRPr="00D20367" w14:paraId="48CFA671" w14:textId="77777777">
        <w:tc>
          <w:tcPr>
            <w:tcW w:w="2610" w:type="dxa"/>
          </w:tcPr>
          <w:p w14:paraId="1A32BDF1" w14:textId="40E8458A" w:rsidR="006309F7" w:rsidRPr="00D20367" w:rsidRDefault="006309F7" w:rsidP="006428D4">
            <w:pPr>
              <w:pStyle w:val="Section1Header2"/>
            </w:pPr>
            <w:bookmarkStart w:id="86" w:name="_Toc438438828"/>
            <w:bookmarkStart w:id="87" w:name="_Toc438532576"/>
            <w:bookmarkStart w:id="88" w:name="_Toc438733972"/>
            <w:bookmarkStart w:id="89" w:name="_Toc438907012"/>
            <w:bookmarkStart w:id="90" w:name="_Toc438907211"/>
            <w:bookmarkStart w:id="91" w:name="_Toc100032297"/>
            <w:bookmarkStart w:id="92" w:name="_Toc63601140"/>
            <w:r w:rsidRPr="00D20367">
              <w:t>Amendment of Bidding Document</w:t>
            </w:r>
            <w:bookmarkEnd w:id="86"/>
            <w:bookmarkEnd w:id="87"/>
            <w:bookmarkEnd w:id="88"/>
            <w:bookmarkEnd w:id="89"/>
            <w:bookmarkEnd w:id="90"/>
            <w:bookmarkEnd w:id="91"/>
            <w:r w:rsidR="00FF0EFD">
              <w:t>s</w:t>
            </w:r>
            <w:bookmarkEnd w:id="92"/>
          </w:p>
        </w:tc>
        <w:tc>
          <w:tcPr>
            <w:tcW w:w="6660" w:type="dxa"/>
          </w:tcPr>
          <w:p w14:paraId="27AD923B" w14:textId="77777777" w:rsidR="006309F7" w:rsidRPr="009E1404" w:rsidRDefault="00C83FFE" w:rsidP="00C83FFE">
            <w:pPr>
              <w:pStyle w:val="StyleStyleHeader1-ClausesAfter0ptLeft0Hanging"/>
              <w:rPr>
                <w:lang w:val="en-US"/>
              </w:rPr>
            </w:pPr>
            <w:r w:rsidRPr="009E1404">
              <w:rPr>
                <w:lang w:val="en-US"/>
              </w:rPr>
              <w:t>8.1</w:t>
            </w:r>
            <w:r w:rsidRPr="009E1404">
              <w:rPr>
                <w:lang w:val="en-US"/>
              </w:rPr>
              <w:tab/>
            </w:r>
            <w:r w:rsidR="006309F7" w:rsidRPr="009E1404">
              <w:rPr>
                <w:lang w:val="en-US"/>
              </w:rPr>
              <w:t>At any time prior to the deadline for submission of bids, the Employer may amend the Bidding Documents by issuing addenda.</w:t>
            </w:r>
          </w:p>
        </w:tc>
      </w:tr>
      <w:tr w:rsidR="006309F7" w:rsidRPr="00D20367" w14:paraId="1A5D7B9A" w14:textId="77777777">
        <w:trPr>
          <w:cantSplit/>
        </w:trPr>
        <w:tc>
          <w:tcPr>
            <w:tcW w:w="2610" w:type="dxa"/>
          </w:tcPr>
          <w:p w14:paraId="6131220D" w14:textId="77777777" w:rsidR="006309F7" w:rsidRPr="00D20367" w:rsidRDefault="006309F7" w:rsidP="000062E2"/>
        </w:tc>
        <w:tc>
          <w:tcPr>
            <w:tcW w:w="6660" w:type="dxa"/>
          </w:tcPr>
          <w:p w14:paraId="34F4473B" w14:textId="77777777" w:rsidR="006309F7" w:rsidRPr="009E1404" w:rsidRDefault="00C83FFE" w:rsidP="0027253B">
            <w:pPr>
              <w:pStyle w:val="StyleStyleHeader1-ClausesAfter0ptLeft0Hanging"/>
              <w:rPr>
                <w:lang w:val="en-US"/>
              </w:rPr>
            </w:pPr>
            <w:r w:rsidRPr="009E1404">
              <w:rPr>
                <w:lang w:val="en-US"/>
              </w:rPr>
              <w:t>8.2</w:t>
            </w:r>
            <w:r w:rsidRPr="009E1404">
              <w:rPr>
                <w:lang w:val="en-US"/>
              </w:rPr>
              <w:tab/>
            </w:r>
            <w:r w:rsidR="006309F7" w:rsidRPr="009E1404">
              <w:rPr>
                <w:lang w:val="en-US"/>
              </w:rPr>
              <w:t>Any addendum issued shall be part of the Bidding Documents and shall be communicated in writing to all who have obtained the Bidding Document</w:t>
            </w:r>
            <w:r w:rsidR="00900BF8">
              <w:rPr>
                <w:lang w:val="en-US"/>
              </w:rPr>
              <w:t>s</w:t>
            </w:r>
            <w:r w:rsidR="006309F7" w:rsidRPr="009E1404">
              <w:rPr>
                <w:lang w:val="en-US"/>
              </w:rPr>
              <w:t xml:space="preserve"> from the Employer</w:t>
            </w:r>
            <w:r w:rsidR="007F5A3D">
              <w:rPr>
                <w:lang w:val="en-US"/>
              </w:rPr>
              <w:t xml:space="preserve"> </w:t>
            </w:r>
            <w:r w:rsidR="006309F7" w:rsidRPr="009E1404">
              <w:rPr>
                <w:lang w:val="en-US"/>
              </w:rPr>
              <w:t>in accordance with ITB 6.</w:t>
            </w:r>
            <w:proofErr w:type="gramStart"/>
            <w:r w:rsidR="006309F7" w:rsidRPr="009E1404">
              <w:rPr>
                <w:lang w:val="en-US"/>
              </w:rPr>
              <w:t>3.</w:t>
            </w:r>
            <w:r w:rsidR="00A9700E" w:rsidRPr="00A9700E">
              <w:rPr>
                <w:lang w:val="en-US"/>
              </w:rPr>
              <w:t>The</w:t>
            </w:r>
            <w:proofErr w:type="gramEnd"/>
            <w:r w:rsidR="00A9700E" w:rsidRPr="00A9700E">
              <w:rPr>
                <w:lang w:val="en-US"/>
              </w:rPr>
              <w:t xml:space="preserve"> Emp</w:t>
            </w:r>
            <w:r w:rsidR="004C6F18">
              <w:rPr>
                <w:lang w:val="en-US"/>
              </w:rPr>
              <w:t>loyer shall also promptly publish the a</w:t>
            </w:r>
            <w:r w:rsidR="009C7D30">
              <w:rPr>
                <w:lang w:val="en-US"/>
              </w:rPr>
              <w:t>ddendum on</w:t>
            </w:r>
            <w:r w:rsidR="00A9700E" w:rsidRPr="00A9700E">
              <w:rPr>
                <w:lang w:val="en-US"/>
              </w:rPr>
              <w:t xml:space="preserve"> the Employer’s web page </w:t>
            </w:r>
            <w:r w:rsidR="0027253B">
              <w:rPr>
                <w:lang w:val="en-US"/>
              </w:rPr>
              <w:t xml:space="preserve">in accordance with </w:t>
            </w:r>
            <w:r w:rsidR="00037F34">
              <w:rPr>
                <w:lang w:val="en-US"/>
              </w:rPr>
              <w:t>ITB 7.1</w:t>
            </w:r>
            <w:r w:rsidR="00A9700E">
              <w:rPr>
                <w:lang w:val="en-US"/>
              </w:rPr>
              <w:t>.</w:t>
            </w:r>
          </w:p>
        </w:tc>
      </w:tr>
      <w:tr w:rsidR="006309F7" w:rsidRPr="00D20367" w14:paraId="7B1A8724" w14:textId="77777777">
        <w:tc>
          <w:tcPr>
            <w:tcW w:w="2610" w:type="dxa"/>
          </w:tcPr>
          <w:p w14:paraId="0F5B7C45" w14:textId="77777777" w:rsidR="006309F7" w:rsidRPr="00D20367" w:rsidRDefault="006309F7" w:rsidP="000062E2"/>
        </w:tc>
        <w:tc>
          <w:tcPr>
            <w:tcW w:w="6660" w:type="dxa"/>
          </w:tcPr>
          <w:p w14:paraId="43BB14D2" w14:textId="77777777" w:rsidR="006309F7" w:rsidRPr="009E1404" w:rsidRDefault="00C83FFE" w:rsidP="0027253B">
            <w:pPr>
              <w:pStyle w:val="StyleStyleHeader1-ClausesAfter0ptLeft0Hanging"/>
              <w:rPr>
                <w:lang w:val="en-US"/>
              </w:rPr>
            </w:pPr>
            <w:r w:rsidRPr="009E1404">
              <w:rPr>
                <w:lang w:val="en-US"/>
              </w:rPr>
              <w:t>8.3</w:t>
            </w:r>
            <w:r w:rsidRPr="009E1404">
              <w:rPr>
                <w:lang w:val="en-US"/>
              </w:rPr>
              <w:tab/>
            </w:r>
            <w:r w:rsidR="006309F7" w:rsidRPr="009E1404">
              <w:rPr>
                <w:lang w:val="en-US"/>
              </w:rPr>
              <w:t xml:space="preserve">To give Bidders reasonable time in which to take an addendum into account in preparing their bids, the Employer </w:t>
            </w:r>
            <w:r w:rsidR="00FF0EFD">
              <w:rPr>
                <w:lang w:val="en-US"/>
              </w:rPr>
              <w:t xml:space="preserve">should </w:t>
            </w:r>
            <w:r w:rsidR="006309F7" w:rsidRPr="009E1404">
              <w:rPr>
                <w:lang w:val="en-US"/>
              </w:rPr>
              <w:t>extend the deadline for the submission of bids, pursuant to ITB 22.2</w:t>
            </w:r>
          </w:p>
        </w:tc>
      </w:tr>
      <w:tr w:rsidR="006309F7" w:rsidRPr="00D20367" w14:paraId="3896096F" w14:textId="77777777">
        <w:tc>
          <w:tcPr>
            <w:tcW w:w="2610" w:type="dxa"/>
          </w:tcPr>
          <w:p w14:paraId="43BF5B87" w14:textId="77777777" w:rsidR="006309F7" w:rsidRPr="00D20367" w:rsidRDefault="006309F7">
            <w:pPr>
              <w:spacing w:before="120" w:after="120"/>
            </w:pPr>
          </w:p>
        </w:tc>
        <w:tc>
          <w:tcPr>
            <w:tcW w:w="6660" w:type="dxa"/>
          </w:tcPr>
          <w:p w14:paraId="1F270FCE" w14:textId="77777777" w:rsidR="006309F7" w:rsidRPr="00D20367" w:rsidRDefault="006309F7" w:rsidP="006428D4">
            <w:pPr>
              <w:pStyle w:val="Section1Header1"/>
            </w:pPr>
            <w:bookmarkStart w:id="93" w:name="_Toc438438829"/>
            <w:bookmarkStart w:id="94" w:name="_Toc438532577"/>
            <w:bookmarkStart w:id="95" w:name="_Toc438733973"/>
            <w:bookmarkStart w:id="96" w:name="_Toc438962055"/>
            <w:bookmarkStart w:id="97" w:name="_Toc461939618"/>
            <w:bookmarkStart w:id="98" w:name="_Toc100032298"/>
            <w:bookmarkStart w:id="99" w:name="_Toc164491530"/>
            <w:bookmarkStart w:id="100" w:name="_Toc63601141"/>
            <w:r w:rsidRPr="00D20367">
              <w:t>C.  Preparation of Bids</w:t>
            </w:r>
            <w:bookmarkEnd w:id="93"/>
            <w:bookmarkEnd w:id="94"/>
            <w:bookmarkEnd w:id="95"/>
            <w:bookmarkEnd w:id="96"/>
            <w:bookmarkEnd w:id="97"/>
            <w:bookmarkEnd w:id="98"/>
            <w:bookmarkEnd w:id="99"/>
            <w:bookmarkEnd w:id="100"/>
          </w:p>
        </w:tc>
      </w:tr>
      <w:tr w:rsidR="006309F7" w:rsidRPr="00D20367" w14:paraId="7B971150" w14:textId="77777777">
        <w:tc>
          <w:tcPr>
            <w:tcW w:w="2610" w:type="dxa"/>
          </w:tcPr>
          <w:p w14:paraId="6EF4B89E" w14:textId="33B876AD" w:rsidR="006309F7" w:rsidRPr="00D20367" w:rsidRDefault="006309F7" w:rsidP="006428D4">
            <w:pPr>
              <w:pStyle w:val="Section1Header2"/>
            </w:pPr>
            <w:bookmarkStart w:id="101" w:name="_Toc438438830"/>
            <w:bookmarkStart w:id="102" w:name="_Toc438532578"/>
            <w:bookmarkStart w:id="103" w:name="_Toc438733974"/>
            <w:bookmarkStart w:id="104" w:name="_Toc438907013"/>
            <w:bookmarkStart w:id="105" w:name="_Toc438907212"/>
            <w:bookmarkStart w:id="106" w:name="_Toc100032299"/>
            <w:bookmarkStart w:id="107" w:name="_Toc63601142"/>
            <w:r w:rsidRPr="00D20367">
              <w:t>Cost of Bidding</w:t>
            </w:r>
            <w:bookmarkEnd w:id="101"/>
            <w:bookmarkEnd w:id="102"/>
            <w:bookmarkEnd w:id="103"/>
            <w:bookmarkEnd w:id="104"/>
            <w:bookmarkEnd w:id="105"/>
            <w:bookmarkEnd w:id="106"/>
            <w:bookmarkEnd w:id="107"/>
          </w:p>
        </w:tc>
        <w:tc>
          <w:tcPr>
            <w:tcW w:w="6660" w:type="dxa"/>
          </w:tcPr>
          <w:p w14:paraId="3D5B88AC" w14:textId="77777777" w:rsidR="006309F7" w:rsidRPr="009E1404" w:rsidRDefault="00C83FFE" w:rsidP="00C83FFE">
            <w:pPr>
              <w:pStyle w:val="StyleStyleHeader1-ClausesAfter0ptLeft0Hanging"/>
              <w:rPr>
                <w:lang w:val="en-US"/>
              </w:rPr>
            </w:pPr>
            <w:r w:rsidRPr="009E1404">
              <w:rPr>
                <w:lang w:val="en-US"/>
              </w:rPr>
              <w:t>9.1</w:t>
            </w:r>
            <w:r w:rsidRPr="009E1404">
              <w:rPr>
                <w:lang w:val="en-US"/>
              </w:rPr>
              <w:tab/>
            </w:r>
            <w:r w:rsidR="006309F7" w:rsidRPr="009E1404">
              <w:rPr>
                <w:lang w:val="en-US"/>
              </w:rPr>
              <w:t>The Bidder shall bear all costs associated with the preparation and submission of its Bid, and the Employer shall not be responsible or liable for those costs, regardless of the conduct or outcome of the bidding process.</w:t>
            </w:r>
          </w:p>
        </w:tc>
      </w:tr>
      <w:tr w:rsidR="006309F7" w:rsidRPr="00D20367" w14:paraId="0AD59560" w14:textId="77777777">
        <w:tc>
          <w:tcPr>
            <w:tcW w:w="2610" w:type="dxa"/>
          </w:tcPr>
          <w:p w14:paraId="6D801A4D" w14:textId="02FE0DC0" w:rsidR="006309F7" w:rsidRPr="00D20367" w:rsidRDefault="006309F7" w:rsidP="006428D4">
            <w:pPr>
              <w:pStyle w:val="Section1Header2"/>
            </w:pPr>
            <w:bookmarkStart w:id="108" w:name="_Toc438438831"/>
            <w:bookmarkStart w:id="109" w:name="_Toc438532579"/>
            <w:bookmarkStart w:id="110" w:name="_Toc438733975"/>
            <w:bookmarkStart w:id="111" w:name="_Toc438907014"/>
            <w:bookmarkStart w:id="112" w:name="_Toc438907213"/>
            <w:bookmarkStart w:id="113" w:name="_Toc100032300"/>
            <w:bookmarkStart w:id="114" w:name="_Toc63601143"/>
            <w:r w:rsidRPr="00D20367">
              <w:t>Language of Bid</w:t>
            </w:r>
            <w:bookmarkEnd w:id="108"/>
            <w:bookmarkEnd w:id="109"/>
            <w:bookmarkEnd w:id="110"/>
            <w:bookmarkEnd w:id="111"/>
            <w:bookmarkEnd w:id="112"/>
            <w:bookmarkEnd w:id="113"/>
            <w:bookmarkEnd w:id="114"/>
          </w:p>
        </w:tc>
        <w:tc>
          <w:tcPr>
            <w:tcW w:w="6660" w:type="dxa"/>
          </w:tcPr>
          <w:p w14:paraId="667E0012" w14:textId="77777777" w:rsidR="006309F7" w:rsidRPr="009E1404" w:rsidRDefault="00C83FFE" w:rsidP="00C83FFE">
            <w:pPr>
              <w:pStyle w:val="StyleStyleHeader1-ClausesAfter0ptLeft0Hanging"/>
              <w:rPr>
                <w:lang w:val="en-US"/>
              </w:rPr>
            </w:pPr>
            <w:r w:rsidRPr="009E1404">
              <w:rPr>
                <w:lang w:val="en-US"/>
              </w:rPr>
              <w:t>10.1</w:t>
            </w:r>
            <w:r w:rsidRPr="009E1404">
              <w:rPr>
                <w:lang w:val="en-US"/>
              </w:rPr>
              <w:tab/>
            </w:r>
            <w:r w:rsidR="006309F7" w:rsidRPr="009E1404">
              <w:rPr>
                <w:lang w:val="en-US"/>
              </w:rPr>
              <w:t xml:space="preserve">The Bid, as well as all correspondence and documents relating to the bid exchanged by the Bidder and the Employer, shall be written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xml:space="preserve">.  Supporting documents and printed literature that are part of the Bid may be in another language provided they are accompanied by an accurate translation of the relevant passages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in which case, for purposes of interpretation of the Bid, such translation shall govern.</w:t>
            </w:r>
          </w:p>
        </w:tc>
      </w:tr>
      <w:tr w:rsidR="006309F7" w:rsidRPr="00D20367" w14:paraId="7C054B51" w14:textId="77777777">
        <w:tc>
          <w:tcPr>
            <w:tcW w:w="2610" w:type="dxa"/>
            <w:tcBorders>
              <w:bottom w:val="nil"/>
            </w:tcBorders>
          </w:tcPr>
          <w:p w14:paraId="3ED02764" w14:textId="7E058B36" w:rsidR="006309F7" w:rsidRPr="00F55480" w:rsidRDefault="006309F7" w:rsidP="006428D4">
            <w:pPr>
              <w:pStyle w:val="Section1Header2"/>
            </w:pPr>
            <w:bookmarkStart w:id="115" w:name="_Toc438438832"/>
            <w:bookmarkStart w:id="116" w:name="_Toc438532580"/>
            <w:bookmarkStart w:id="117" w:name="_Toc438733976"/>
            <w:bookmarkStart w:id="118" w:name="_Toc438907015"/>
            <w:bookmarkStart w:id="119" w:name="_Toc438907214"/>
            <w:bookmarkStart w:id="120" w:name="_Toc100032301"/>
            <w:bookmarkStart w:id="121" w:name="_Toc63601144"/>
            <w:r w:rsidRPr="00F55480">
              <w:t>Documents Comprising the Bid</w:t>
            </w:r>
            <w:bookmarkEnd w:id="115"/>
            <w:bookmarkEnd w:id="116"/>
            <w:bookmarkEnd w:id="117"/>
            <w:bookmarkEnd w:id="118"/>
            <w:bookmarkEnd w:id="119"/>
            <w:bookmarkEnd w:id="120"/>
            <w:bookmarkEnd w:id="121"/>
          </w:p>
        </w:tc>
        <w:tc>
          <w:tcPr>
            <w:tcW w:w="6660" w:type="dxa"/>
            <w:tcBorders>
              <w:bottom w:val="nil"/>
            </w:tcBorders>
          </w:tcPr>
          <w:p w14:paraId="528404EA" w14:textId="77777777" w:rsidR="006309F7" w:rsidRPr="00F55480" w:rsidRDefault="00C83FFE" w:rsidP="00C83FFE">
            <w:pPr>
              <w:pStyle w:val="StyleStyleHeader1-ClausesAfter0ptLeft0Hanging"/>
              <w:rPr>
                <w:lang w:val="en-US"/>
              </w:rPr>
            </w:pPr>
            <w:r w:rsidRPr="00F55480">
              <w:rPr>
                <w:lang w:val="en-US"/>
              </w:rPr>
              <w:t>11.1</w:t>
            </w:r>
            <w:r w:rsidRPr="00F55480">
              <w:rPr>
                <w:lang w:val="en-US"/>
              </w:rPr>
              <w:tab/>
            </w:r>
            <w:r w:rsidR="006309F7" w:rsidRPr="00F55480">
              <w:rPr>
                <w:lang w:val="en-US"/>
              </w:rPr>
              <w:t>The Bid shall comprise the following:</w:t>
            </w:r>
          </w:p>
          <w:p w14:paraId="2DBD59D4"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Letter of Bid</w:t>
            </w:r>
            <w:r w:rsidR="00FF0EFD" w:rsidRPr="00F55480">
              <w:rPr>
                <w:lang w:val="en-US"/>
              </w:rPr>
              <w:t xml:space="preserve"> and Appendix to Bid</w:t>
            </w:r>
            <w:r w:rsidR="00390835" w:rsidRPr="00F55480">
              <w:rPr>
                <w:lang w:val="en-US"/>
              </w:rPr>
              <w:t>;</w:t>
            </w:r>
          </w:p>
          <w:p w14:paraId="542BE52B"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lastRenderedPageBreak/>
              <w:t>completed schedules as required, including priced Bill of Quantities, in accordance with ITB 12 and 14;</w:t>
            </w:r>
          </w:p>
          <w:p w14:paraId="33038394" w14:textId="77777777" w:rsidR="006309F7" w:rsidRPr="00AA0CD9" w:rsidRDefault="006309F7" w:rsidP="00EC0E95">
            <w:pPr>
              <w:pStyle w:val="P3Header1-Clauses"/>
              <w:numPr>
                <w:ilvl w:val="0"/>
                <w:numId w:val="12"/>
              </w:numPr>
              <w:tabs>
                <w:tab w:val="clear" w:pos="972"/>
              </w:tabs>
              <w:spacing w:after="140"/>
              <w:rPr>
                <w:lang w:val="en-US"/>
              </w:rPr>
            </w:pPr>
            <w:r w:rsidRPr="00AA0CD9">
              <w:rPr>
                <w:lang w:val="en-US"/>
              </w:rPr>
              <w:t>Bid Security</w:t>
            </w:r>
            <w:r w:rsidR="00390835" w:rsidRPr="00AA0CD9">
              <w:rPr>
                <w:lang w:val="en-US"/>
              </w:rPr>
              <w:t xml:space="preserve"> or Bid-Securing Declaration</w:t>
            </w:r>
            <w:r w:rsidRPr="00AA0CD9">
              <w:rPr>
                <w:lang w:val="en-US"/>
              </w:rPr>
              <w:t>, in accordance with ITB 19</w:t>
            </w:r>
            <w:r w:rsidR="00933359" w:rsidRPr="00AA0CD9">
              <w:rPr>
                <w:lang w:val="en-US"/>
              </w:rPr>
              <w:t>.1</w:t>
            </w:r>
            <w:r w:rsidRPr="00AA0CD9">
              <w:rPr>
                <w:lang w:val="en-US"/>
              </w:rPr>
              <w:t>;</w:t>
            </w:r>
          </w:p>
          <w:p w14:paraId="28DBA041"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alternative bids, if permissible, in accordance with ITB 13;</w:t>
            </w:r>
          </w:p>
          <w:p w14:paraId="0C9FAF24"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written confirmation authorizing the signatory of the Bid to commit the Bidder, in accordance with ITB 20.2;</w:t>
            </w:r>
          </w:p>
          <w:p w14:paraId="650E9D2A"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 xml:space="preserve">documentary evidence in accordance with ITB 17 </w:t>
            </w:r>
            <w:r w:rsidRPr="00F55480">
              <w:rPr>
                <w:iCs/>
                <w:lang w:val="en-US"/>
              </w:rPr>
              <w:t>establishing</w:t>
            </w:r>
            <w:r w:rsidRPr="00F55480">
              <w:rPr>
                <w:lang w:val="en-US"/>
              </w:rPr>
              <w:t xml:space="preserve"> the Bidder’s </w:t>
            </w:r>
            <w:r w:rsidR="00FF0EFD" w:rsidRPr="00F55480">
              <w:rPr>
                <w:lang w:val="en-US"/>
              </w:rPr>
              <w:t xml:space="preserve">continued qualified status or, if post-qualification applies, as </w:t>
            </w:r>
            <w:r w:rsidR="0082153D" w:rsidRPr="00F55480">
              <w:rPr>
                <w:lang w:val="en-US"/>
              </w:rPr>
              <w:t>specified</w:t>
            </w:r>
            <w:r w:rsidR="00FF0EFD" w:rsidRPr="00F55480">
              <w:rPr>
                <w:lang w:val="en-US"/>
              </w:rPr>
              <w:t xml:space="preserve"> in accordance with ITB 4.8, the Bidder’s </w:t>
            </w:r>
            <w:r w:rsidRPr="00F55480">
              <w:rPr>
                <w:lang w:val="en-US"/>
              </w:rPr>
              <w:t>qualifications to perform the contract if its Bid is accepted;</w:t>
            </w:r>
          </w:p>
          <w:p w14:paraId="7CB05116"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Technical Proposal in accordance with ITB 16; and</w:t>
            </w:r>
          </w:p>
          <w:p w14:paraId="1323AA5D"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 xml:space="preserve">any other document </w:t>
            </w:r>
            <w:r w:rsidR="00030045" w:rsidRPr="00F55480">
              <w:rPr>
                <w:b/>
                <w:bCs/>
                <w:lang w:val="en-US"/>
              </w:rPr>
              <w:t>required in the BDS</w:t>
            </w:r>
            <w:r w:rsidRPr="00F55480">
              <w:rPr>
                <w:lang w:val="en-US"/>
              </w:rPr>
              <w:t>.</w:t>
            </w:r>
          </w:p>
          <w:p w14:paraId="5A4B5E84" w14:textId="77777777" w:rsidR="006309F7" w:rsidRPr="00F55480" w:rsidRDefault="00EF7062" w:rsidP="0032719F">
            <w:pPr>
              <w:pStyle w:val="StyleHeader1-ClausesAfter0pt"/>
              <w:tabs>
                <w:tab w:val="left" w:pos="576"/>
              </w:tabs>
              <w:ind w:left="576" w:hanging="576"/>
              <w:rPr>
                <w:lang w:val="en-US"/>
              </w:rPr>
            </w:pPr>
            <w:r w:rsidRPr="00F55480">
              <w:rPr>
                <w:lang w:val="en-US"/>
              </w:rPr>
              <w:t>11.2</w:t>
            </w:r>
            <w:r w:rsidRPr="00F55480">
              <w:rPr>
                <w:lang w:val="en-US"/>
              </w:rPr>
              <w:tab/>
            </w:r>
            <w:r w:rsidR="006309F7" w:rsidRPr="00F55480">
              <w:rPr>
                <w:lang w:val="en-US"/>
              </w:rPr>
              <w:t xml:space="preserve">In addition to the requirements under ITB 11.1, bids submitted by a JV shall include a copy of the Joint Venture Agreement entered into by all </w:t>
            </w:r>
            <w:r w:rsidR="008F708E" w:rsidRPr="00F55480">
              <w:rPr>
                <w:lang w:val="en-US"/>
              </w:rPr>
              <w:t>member</w:t>
            </w:r>
            <w:r w:rsidR="006309F7" w:rsidRPr="00F55480">
              <w:rPr>
                <w:lang w:val="en-US"/>
              </w:rPr>
              <w:t xml:space="preserve">s.  Alternatively, a </w:t>
            </w:r>
            <w:r w:rsidR="003F115F" w:rsidRPr="00F55480">
              <w:rPr>
                <w:lang w:val="en-US"/>
              </w:rPr>
              <w:t>l</w:t>
            </w:r>
            <w:r w:rsidR="006309F7" w:rsidRPr="00F55480">
              <w:rPr>
                <w:lang w:val="en-US"/>
              </w:rPr>
              <w:t xml:space="preserve">etter of </w:t>
            </w:r>
            <w:r w:rsidR="003F115F" w:rsidRPr="00F55480">
              <w:rPr>
                <w:lang w:val="en-US"/>
              </w:rPr>
              <w:t>i</w:t>
            </w:r>
            <w:r w:rsidR="006309F7" w:rsidRPr="00F55480">
              <w:rPr>
                <w:lang w:val="en-US"/>
              </w:rPr>
              <w:t xml:space="preserve">ntent to execute a Joint Venture Agreement in the event of a successful bid shall be signed by all </w:t>
            </w:r>
            <w:r w:rsidR="008F708E" w:rsidRPr="00F55480">
              <w:rPr>
                <w:lang w:val="en-US"/>
              </w:rPr>
              <w:t>member</w:t>
            </w:r>
            <w:r w:rsidR="006309F7" w:rsidRPr="00F55480">
              <w:rPr>
                <w:lang w:val="en-US"/>
              </w:rPr>
              <w:t xml:space="preserve">s and submitted with the bid, together with a copy of the proposed </w:t>
            </w:r>
            <w:r w:rsidR="003F115F" w:rsidRPr="00F55480">
              <w:rPr>
                <w:lang w:val="en-US"/>
              </w:rPr>
              <w:t>A</w:t>
            </w:r>
            <w:r w:rsidR="006309F7" w:rsidRPr="00F55480">
              <w:rPr>
                <w:lang w:val="en-US"/>
              </w:rPr>
              <w:t xml:space="preserve">greement. </w:t>
            </w:r>
          </w:p>
          <w:p w14:paraId="1875D8A7" w14:textId="77777777" w:rsidR="00FC70EF" w:rsidRPr="009E1404" w:rsidRDefault="00FC70EF" w:rsidP="00F97FBE">
            <w:pPr>
              <w:pStyle w:val="StyleHeader1-ClausesAfter0pt"/>
              <w:tabs>
                <w:tab w:val="left" w:pos="576"/>
              </w:tabs>
              <w:ind w:left="576" w:hanging="576"/>
              <w:rPr>
                <w:lang w:val="en-US"/>
              </w:rPr>
            </w:pPr>
            <w:r w:rsidRPr="00F55480">
              <w:rPr>
                <w:lang w:val="en-US"/>
              </w:rPr>
              <w:t>11.3</w:t>
            </w:r>
            <w:r w:rsidR="00F97FBE" w:rsidRPr="00F55480">
              <w:rPr>
                <w:lang w:val="en-US"/>
              </w:rPr>
              <w:tab/>
            </w:r>
            <w:r w:rsidRPr="00F55480">
              <w:rPr>
                <w:lang w:val="en-US"/>
              </w:rPr>
              <w:t xml:space="preserve">The Bidder shall furnish </w:t>
            </w:r>
            <w:r w:rsidR="003F115F" w:rsidRPr="00F55480">
              <w:rPr>
                <w:lang w:val="en-US"/>
              </w:rPr>
              <w:t xml:space="preserve">in the Letter of Bid </w:t>
            </w:r>
            <w:r w:rsidRPr="00F55480">
              <w:rPr>
                <w:lang w:val="en-US"/>
              </w:rPr>
              <w:t>information on commissions and gratuities, if any, paid or to be paid to agents or any other party relating to this Bid.</w:t>
            </w:r>
          </w:p>
        </w:tc>
      </w:tr>
      <w:tr w:rsidR="006309F7" w:rsidRPr="00D20367" w14:paraId="36222245" w14:textId="77777777">
        <w:tc>
          <w:tcPr>
            <w:tcW w:w="2610" w:type="dxa"/>
          </w:tcPr>
          <w:p w14:paraId="72275BA8" w14:textId="12825D0D" w:rsidR="006309F7" w:rsidRPr="00D20367" w:rsidRDefault="006309F7" w:rsidP="006428D4">
            <w:pPr>
              <w:pStyle w:val="Section1Header2"/>
            </w:pPr>
            <w:bookmarkStart w:id="122" w:name="_Toc100032302"/>
            <w:bookmarkStart w:id="123" w:name="_Toc438438833"/>
            <w:bookmarkStart w:id="124" w:name="_Toc438532583"/>
            <w:bookmarkStart w:id="125" w:name="_Toc438733977"/>
            <w:bookmarkStart w:id="126" w:name="_Toc438907016"/>
            <w:bookmarkStart w:id="127" w:name="_Toc438907215"/>
            <w:bookmarkStart w:id="128" w:name="_Toc63601145"/>
            <w:r w:rsidRPr="00D20367">
              <w:lastRenderedPageBreak/>
              <w:t>Letter of Bid and Schedules</w:t>
            </w:r>
            <w:bookmarkEnd w:id="122"/>
            <w:bookmarkEnd w:id="123"/>
            <w:bookmarkEnd w:id="124"/>
            <w:bookmarkEnd w:id="125"/>
            <w:bookmarkEnd w:id="126"/>
            <w:bookmarkEnd w:id="127"/>
            <w:bookmarkEnd w:id="128"/>
          </w:p>
        </w:tc>
        <w:tc>
          <w:tcPr>
            <w:tcW w:w="6660" w:type="dxa"/>
            <w:tcBorders>
              <w:bottom w:val="nil"/>
            </w:tcBorders>
          </w:tcPr>
          <w:p w14:paraId="6AF43856"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12.1</w:t>
            </w:r>
            <w:r w:rsidRPr="009E1404">
              <w:rPr>
                <w:lang w:val="en-US"/>
              </w:rPr>
              <w:tab/>
            </w:r>
            <w:r w:rsidR="006309F7" w:rsidRPr="009E1404">
              <w:rPr>
                <w:lang w:val="en-US"/>
              </w:rPr>
              <w:t>The Letter of Bid and Schedules, including the Bill of Quantities</w:t>
            </w:r>
            <w:r w:rsidR="006309F7" w:rsidRPr="009E1404">
              <w:rPr>
                <w:i/>
                <w:lang w:val="en-US"/>
              </w:rPr>
              <w:t>,</w:t>
            </w:r>
            <w:r w:rsidR="006309F7" w:rsidRPr="009E1404">
              <w:rPr>
                <w:lang w:val="en-US"/>
              </w:rPr>
              <w:t xml:space="preserve"> shall be prepared using the relevant form</w:t>
            </w:r>
            <w:r w:rsidR="006309F7" w:rsidRPr="009E1404">
              <w:rPr>
                <w:i/>
                <w:iCs/>
                <w:lang w:val="en-US"/>
              </w:rPr>
              <w:t>s</w:t>
            </w:r>
            <w:r w:rsidR="006309F7" w:rsidRPr="009E1404">
              <w:rPr>
                <w:lang w:val="en-US"/>
              </w:rPr>
              <w:t xml:space="preserve"> furnished in Section IV, Bidding Forms.  The forms must be completed without any alterations </w:t>
            </w:r>
            <w:r w:rsidR="006309F7" w:rsidRPr="009E1404">
              <w:rPr>
                <w:iCs/>
                <w:lang w:val="en-US"/>
              </w:rPr>
              <w:t>to the text</w:t>
            </w:r>
            <w:r w:rsidR="006309F7" w:rsidRPr="009E1404">
              <w:rPr>
                <w:lang w:val="en-US"/>
              </w:rPr>
              <w:t>, and no substitutes shall be accepted</w:t>
            </w:r>
            <w:r w:rsidR="00FF0EFD">
              <w:rPr>
                <w:lang w:val="en-US"/>
              </w:rPr>
              <w:t xml:space="preserve"> except as provided under ITB 20.2</w:t>
            </w:r>
            <w:r w:rsidR="006309F7" w:rsidRPr="009E1404">
              <w:rPr>
                <w:lang w:val="en-US"/>
              </w:rPr>
              <w:t xml:space="preserve">.  All blank spaces shall be filled in with the information requested. </w:t>
            </w:r>
          </w:p>
        </w:tc>
      </w:tr>
      <w:tr w:rsidR="006309F7" w:rsidRPr="00D20367" w14:paraId="145C9A97" w14:textId="77777777" w:rsidTr="00F97FBE">
        <w:trPr>
          <w:cantSplit/>
        </w:trPr>
        <w:tc>
          <w:tcPr>
            <w:tcW w:w="2610" w:type="dxa"/>
          </w:tcPr>
          <w:p w14:paraId="5689819D" w14:textId="3CE778F7" w:rsidR="006309F7" w:rsidRPr="00D20367" w:rsidRDefault="006309F7" w:rsidP="006428D4">
            <w:pPr>
              <w:pStyle w:val="Section1Header2"/>
            </w:pPr>
            <w:bookmarkStart w:id="129" w:name="_Toc438532584"/>
            <w:bookmarkStart w:id="130" w:name="_Toc438438834"/>
            <w:bookmarkStart w:id="131" w:name="_Toc438532587"/>
            <w:bookmarkStart w:id="132" w:name="_Toc438733978"/>
            <w:bookmarkStart w:id="133" w:name="_Toc438907017"/>
            <w:bookmarkStart w:id="134" w:name="_Toc438907216"/>
            <w:bookmarkStart w:id="135" w:name="_Toc100032303"/>
            <w:bookmarkStart w:id="136" w:name="_Toc63601146"/>
            <w:bookmarkEnd w:id="129"/>
            <w:r w:rsidRPr="00D20367">
              <w:t>Alternative Bids</w:t>
            </w:r>
            <w:bookmarkEnd w:id="130"/>
            <w:bookmarkEnd w:id="131"/>
            <w:bookmarkEnd w:id="132"/>
            <w:bookmarkEnd w:id="133"/>
            <w:bookmarkEnd w:id="134"/>
            <w:bookmarkEnd w:id="135"/>
            <w:bookmarkEnd w:id="136"/>
          </w:p>
        </w:tc>
        <w:tc>
          <w:tcPr>
            <w:tcW w:w="6660" w:type="dxa"/>
          </w:tcPr>
          <w:p w14:paraId="743E47FD" w14:textId="77777777" w:rsidR="006309F7" w:rsidRPr="0032719F" w:rsidRDefault="0032719F" w:rsidP="004106C9">
            <w:pPr>
              <w:pStyle w:val="StyleHeader1-ClausesAfter0pt"/>
              <w:tabs>
                <w:tab w:val="left" w:pos="576"/>
              </w:tabs>
              <w:spacing w:after="240"/>
              <w:ind w:left="576" w:hanging="576"/>
              <w:rPr>
                <w:lang w:val="en-US"/>
              </w:rPr>
            </w:pPr>
            <w:r w:rsidRPr="0032719F">
              <w:rPr>
                <w:rStyle w:val="StyleHeader2-SubClausesBoldChar"/>
                <w:b w:val="0"/>
                <w:lang w:val="en-US"/>
              </w:rPr>
              <w:t>13.1</w:t>
            </w:r>
            <w:r>
              <w:rPr>
                <w:rStyle w:val="StyleHeader2-SubClausesBoldChar"/>
                <w:lang w:val="en-US"/>
              </w:rPr>
              <w:tab/>
            </w:r>
            <w:r w:rsidR="006309F7" w:rsidRPr="00D20367">
              <w:rPr>
                <w:rStyle w:val="StyleHeader2-SubClausesBoldChar"/>
                <w:lang w:val="en-US"/>
              </w:rPr>
              <w:t xml:space="preserve">Unless otherwise </w:t>
            </w:r>
            <w:r w:rsidR="0082153D">
              <w:rPr>
                <w:rStyle w:val="StyleHeader2-SubClausesBoldChar"/>
                <w:lang w:val="en-US"/>
              </w:rPr>
              <w:t>specified</w:t>
            </w:r>
            <w:r w:rsidR="006309F7" w:rsidRPr="00D20367">
              <w:rPr>
                <w:rStyle w:val="StyleHeader2-SubClausesBoldChar"/>
                <w:lang w:val="en-US"/>
              </w:rPr>
              <w:t xml:space="preserve"> in the BDS</w:t>
            </w:r>
            <w:r w:rsidR="006309F7" w:rsidRPr="0032719F">
              <w:rPr>
                <w:lang w:val="en-US"/>
              </w:rPr>
              <w:t>, alternative bids shall not be considered.</w:t>
            </w:r>
          </w:p>
        </w:tc>
      </w:tr>
      <w:tr w:rsidR="006309F7" w:rsidRPr="00D20367" w14:paraId="2B21EF48" w14:textId="77777777">
        <w:tc>
          <w:tcPr>
            <w:tcW w:w="2610" w:type="dxa"/>
          </w:tcPr>
          <w:p w14:paraId="3FA35910" w14:textId="77777777" w:rsidR="006309F7" w:rsidRPr="00D20367" w:rsidRDefault="006309F7" w:rsidP="00FE3EF6"/>
        </w:tc>
        <w:tc>
          <w:tcPr>
            <w:tcW w:w="6660" w:type="dxa"/>
          </w:tcPr>
          <w:p w14:paraId="789C9C37" w14:textId="77777777" w:rsidR="006309F7" w:rsidRPr="0032719F" w:rsidRDefault="0032719F" w:rsidP="004106C9">
            <w:pPr>
              <w:pStyle w:val="StyleHeader1-ClausesAfter0pt"/>
              <w:tabs>
                <w:tab w:val="left" w:pos="576"/>
              </w:tabs>
              <w:spacing w:after="240"/>
              <w:ind w:left="576" w:hanging="576"/>
              <w:rPr>
                <w:lang w:val="en-US"/>
              </w:rPr>
            </w:pPr>
            <w:r w:rsidRPr="0032719F">
              <w:rPr>
                <w:lang w:val="en-US"/>
              </w:rPr>
              <w:t>13.2</w:t>
            </w:r>
            <w:r w:rsidRPr="0032719F">
              <w:rPr>
                <w:lang w:val="en-US"/>
              </w:rPr>
              <w:tab/>
            </w:r>
            <w:r w:rsidR="006309F7" w:rsidRPr="0032719F">
              <w:rPr>
                <w:lang w:val="en-US"/>
              </w:rPr>
              <w:t xml:space="preserve">When alternative times for completion are explicitly invited, a statement to that effect </w:t>
            </w:r>
            <w:r w:rsidR="006309F7" w:rsidRPr="00D20367">
              <w:rPr>
                <w:rStyle w:val="StyleHeader2-SubClausesBoldChar"/>
                <w:lang w:val="en-US"/>
              </w:rPr>
              <w:t>will be included in the BDS</w:t>
            </w:r>
            <w:r w:rsidR="006309F7" w:rsidRPr="0032719F">
              <w:rPr>
                <w:lang w:val="en-US"/>
              </w:rPr>
              <w:t>, as will the method of evaluating different times for completion.</w:t>
            </w:r>
          </w:p>
        </w:tc>
      </w:tr>
      <w:tr w:rsidR="006309F7" w:rsidRPr="00D20367" w14:paraId="34143E33" w14:textId="77777777">
        <w:tc>
          <w:tcPr>
            <w:tcW w:w="2610" w:type="dxa"/>
          </w:tcPr>
          <w:p w14:paraId="4FE55607" w14:textId="77777777" w:rsidR="006309F7" w:rsidRPr="00D20367" w:rsidRDefault="006309F7" w:rsidP="00FE3EF6"/>
        </w:tc>
        <w:tc>
          <w:tcPr>
            <w:tcW w:w="6660" w:type="dxa"/>
          </w:tcPr>
          <w:p w14:paraId="2C221F37"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13.3</w:t>
            </w:r>
            <w:r w:rsidRPr="009E1404">
              <w:rPr>
                <w:lang w:val="en-US"/>
              </w:rPr>
              <w:tab/>
            </w:r>
            <w:r w:rsidR="006309F7" w:rsidRPr="009E1404">
              <w:rPr>
                <w:lang w:val="en-US"/>
              </w:rPr>
              <w:t xml:space="preserve">Except as provided under ITB 13.4 below, Bidders wishing to offer technical alternatives to the requirements of the </w:t>
            </w:r>
            <w:r w:rsidR="00FF0EFD">
              <w:rPr>
                <w:lang w:val="en-US"/>
              </w:rPr>
              <w:t xml:space="preserve">Bidding </w:t>
            </w:r>
            <w:r w:rsidR="00FF0EFD">
              <w:rPr>
                <w:lang w:val="en-US"/>
              </w:rPr>
              <w:lastRenderedPageBreak/>
              <w:t>Documents</w:t>
            </w:r>
            <w:r w:rsidR="006309F7" w:rsidRPr="009E1404">
              <w:rPr>
                <w:lang w:val="en-US"/>
              </w:rPr>
              <w:t xml:space="preserve"> must first price the Employer’s design as described in the </w:t>
            </w:r>
            <w:r w:rsidR="00FF0EFD">
              <w:rPr>
                <w:lang w:val="en-US"/>
              </w:rPr>
              <w:t>Bidding Documents</w:t>
            </w:r>
            <w:r w:rsidR="006309F7" w:rsidRPr="009E1404">
              <w:rPr>
                <w:lang w:val="en-US"/>
              </w:rPr>
              <w:t xml:space="preserve">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p>
        </w:tc>
      </w:tr>
      <w:tr w:rsidR="006309F7" w:rsidRPr="00D20367" w14:paraId="08BD6440" w14:textId="77777777">
        <w:tc>
          <w:tcPr>
            <w:tcW w:w="2610" w:type="dxa"/>
          </w:tcPr>
          <w:p w14:paraId="07A2ED5E" w14:textId="77777777" w:rsidR="006309F7" w:rsidRPr="00D20367" w:rsidRDefault="006309F7" w:rsidP="00FE3EF6"/>
        </w:tc>
        <w:tc>
          <w:tcPr>
            <w:tcW w:w="6660" w:type="dxa"/>
          </w:tcPr>
          <w:p w14:paraId="1078E387" w14:textId="77777777" w:rsidR="006309F7" w:rsidRPr="0032719F" w:rsidRDefault="0032719F" w:rsidP="004106C9">
            <w:pPr>
              <w:pStyle w:val="StyleHeader1-ClausesAfter0pt"/>
              <w:tabs>
                <w:tab w:val="left" w:pos="576"/>
              </w:tabs>
              <w:spacing w:after="240"/>
              <w:ind w:left="576" w:hanging="576"/>
              <w:rPr>
                <w:lang w:val="en-US"/>
              </w:rPr>
            </w:pPr>
            <w:r>
              <w:rPr>
                <w:rStyle w:val="StyleHeader2-SubClausesBoldChar"/>
                <w:b w:val="0"/>
                <w:lang w:val="en-US"/>
              </w:rPr>
              <w:t>13.4</w:t>
            </w:r>
            <w:r>
              <w:rPr>
                <w:rStyle w:val="StyleHeader2-SubClausesBoldChar"/>
                <w:b w:val="0"/>
                <w:lang w:val="en-US"/>
              </w:rPr>
              <w:tab/>
            </w:r>
            <w:r w:rsidR="006309F7" w:rsidRPr="00D20367">
              <w:rPr>
                <w:rStyle w:val="StyleHeader2-SubClausesBoldChar"/>
                <w:lang w:val="en-US"/>
              </w:rPr>
              <w:t>When specified in the BDS</w:t>
            </w:r>
            <w:r w:rsidR="006309F7" w:rsidRPr="0032719F">
              <w:rPr>
                <w:lang w:val="en-US"/>
              </w:rPr>
              <w:t xml:space="preserve">, Bidders are permitted to submit alternative technical solutions for specified parts of the Works, and such parts </w:t>
            </w:r>
            <w:r w:rsidR="006309F7" w:rsidRPr="00D20367">
              <w:rPr>
                <w:rStyle w:val="StyleHeader2-SubClausesBoldChar"/>
                <w:lang w:val="en-US"/>
              </w:rPr>
              <w:t>will be</w:t>
            </w:r>
            <w:r w:rsidR="006B6046">
              <w:rPr>
                <w:rStyle w:val="StyleHeader2-SubClausesBoldChar"/>
                <w:lang w:val="en-US"/>
              </w:rPr>
              <w:t xml:space="preserve"> </w:t>
            </w:r>
            <w:r w:rsidR="006309F7" w:rsidRPr="00D20367">
              <w:rPr>
                <w:rStyle w:val="StyleHeader2-SubClausesBoldChar"/>
                <w:lang w:val="en-US"/>
              </w:rPr>
              <w:t>identified in the BDS</w:t>
            </w:r>
            <w:r w:rsidR="006309F7" w:rsidRPr="0032719F">
              <w:rPr>
                <w:lang w:val="en-US"/>
              </w:rPr>
              <w:t>, as will the method for their evaluating, and described in Section VI</w:t>
            </w:r>
            <w:r w:rsidR="0071539C">
              <w:rPr>
                <w:lang w:val="en-US"/>
              </w:rPr>
              <w:t>I</w:t>
            </w:r>
            <w:r w:rsidR="006309F7" w:rsidRPr="0032719F">
              <w:rPr>
                <w:lang w:val="en-US"/>
              </w:rPr>
              <w:t>, Works Requirements.</w:t>
            </w:r>
          </w:p>
        </w:tc>
      </w:tr>
      <w:tr w:rsidR="006309F7" w:rsidRPr="00D20367" w14:paraId="713E6601" w14:textId="77777777">
        <w:tc>
          <w:tcPr>
            <w:tcW w:w="2610" w:type="dxa"/>
          </w:tcPr>
          <w:p w14:paraId="64BB932F" w14:textId="4F7EB2AB" w:rsidR="006309F7" w:rsidRPr="00D20367" w:rsidRDefault="006309F7" w:rsidP="006428D4">
            <w:pPr>
              <w:pStyle w:val="Section1Header2"/>
            </w:pPr>
            <w:bookmarkStart w:id="137" w:name="_Toc438438835"/>
            <w:bookmarkStart w:id="138" w:name="_Toc438532588"/>
            <w:bookmarkStart w:id="139" w:name="_Toc438733979"/>
            <w:bookmarkStart w:id="140" w:name="_Toc438907018"/>
            <w:bookmarkStart w:id="141" w:name="_Toc438907217"/>
            <w:bookmarkStart w:id="142" w:name="_Toc100032304"/>
            <w:bookmarkStart w:id="143" w:name="_Toc63601147"/>
            <w:r w:rsidRPr="00D20367">
              <w:t>Bid Prices and Discounts</w:t>
            </w:r>
            <w:bookmarkEnd w:id="137"/>
            <w:bookmarkEnd w:id="138"/>
            <w:bookmarkEnd w:id="139"/>
            <w:bookmarkEnd w:id="140"/>
            <w:bookmarkEnd w:id="141"/>
            <w:bookmarkEnd w:id="142"/>
            <w:bookmarkEnd w:id="143"/>
          </w:p>
        </w:tc>
        <w:tc>
          <w:tcPr>
            <w:tcW w:w="6660" w:type="dxa"/>
          </w:tcPr>
          <w:p w14:paraId="0B0A6B29" w14:textId="77777777" w:rsidR="006309F7" w:rsidRDefault="0032719F" w:rsidP="004106C9">
            <w:pPr>
              <w:pStyle w:val="StyleHeader1-ClausesAfter0pt"/>
              <w:tabs>
                <w:tab w:val="left" w:pos="576"/>
              </w:tabs>
              <w:spacing w:after="240"/>
              <w:ind w:left="576" w:hanging="576"/>
              <w:rPr>
                <w:lang w:val="en-US"/>
              </w:rPr>
            </w:pPr>
            <w:r>
              <w:rPr>
                <w:lang w:val="en-US"/>
              </w:rPr>
              <w:t>14.1</w:t>
            </w:r>
            <w:r>
              <w:rPr>
                <w:lang w:val="en-US"/>
              </w:rPr>
              <w:tab/>
            </w:r>
            <w:r w:rsidR="006309F7" w:rsidRPr="0032719F">
              <w:rPr>
                <w:lang w:val="en-US"/>
              </w:rPr>
              <w:t>The prices and discounts</w:t>
            </w:r>
            <w:r w:rsidR="006B6046">
              <w:rPr>
                <w:lang w:val="en-US"/>
              </w:rPr>
              <w:t xml:space="preserve"> </w:t>
            </w:r>
            <w:r w:rsidR="000A177A" w:rsidRPr="000A177A">
              <w:rPr>
                <w:lang w:val="en-US"/>
              </w:rPr>
              <w:t>(including any price reduction)</w:t>
            </w:r>
            <w:r w:rsidR="006309F7" w:rsidRPr="0032719F">
              <w:rPr>
                <w:lang w:val="en-US"/>
              </w:rPr>
              <w:t xml:space="preserve"> quoted by the Bidder in the Letter of Bid and in the Bill of Quantities shall conform to the requirements specified below.</w:t>
            </w:r>
          </w:p>
          <w:p w14:paraId="29BDCBC1" w14:textId="77777777" w:rsidR="007267DB" w:rsidRPr="001502C9" w:rsidRDefault="007267DB" w:rsidP="00F97FBE">
            <w:pPr>
              <w:pStyle w:val="StyleHeader1-ClausesAfter0pt"/>
              <w:tabs>
                <w:tab w:val="left" w:pos="576"/>
              </w:tabs>
              <w:spacing w:after="240"/>
              <w:ind w:left="576" w:hanging="576"/>
              <w:rPr>
                <w:lang w:val="en-US"/>
              </w:rPr>
            </w:pPr>
            <w:r w:rsidRPr="001502C9">
              <w:rPr>
                <w:lang w:val="en-US"/>
              </w:rPr>
              <w:t>14.2</w:t>
            </w:r>
            <w:r w:rsidR="00F97FBE">
              <w:rPr>
                <w:lang w:val="en-US"/>
              </w:rPr>
              <w:tab/>
            </w:r>
            <w:r w:rsidRPr="001502C9">
              <w:rPr>
                <w:lang w:val="en-US"/>
              </w:rPr>
              <w:t>The Bidder shall fill in rates and prices for all items of the Works described in the Bill of Qua</w:t>
            </w:r>
            <w:r w:rsidR="006B6046">
              <w:rPr>
                <w:lang w:val="en-US"/>
              </w:rPr>
              <w:t>n</w:t>
            </w:r>
            <w:r w:rsidRPr="001502C9">
              <w:rPr>
                <w:lang w:val="en-US"/>
              </w:rPr>
              <w:t>tities. Items against which no rate or price is entered by the Bidder shall be deemed covered by the rates for other items in the Bill of Quantities</w:t>
            </w:r>
            <w:r w:rsidR="00A948BE">
              <w:rPr>
                <w:lang w:val="en-US"/>
              </w:rPr>
              <w:t xml:space="preserve"> and </w:t>
            </w:r>
            <w:r w:rsidR="00A948BE" w:rsidRPr="00A948BE">
              <w:rPr>
                <w:lang w:val="en-US"/>
              </w:rPr>
              <w:t>will not be paid for separately by the Employer</w:t>
            </w:r>
            <w:r w:rsidRPr="001502C9">
              <w:rPr>
                <w:lang w:val="en-US"/>
              </w:rPr>
              <w:t>.</w:t>
            </w:r>
            <w:r w:rsidR="006B6046">
              <w:rPr>
                <w:lang w:val="en-US"/>
              </w:rPr>
              <w:t xml:space="preserve"> </w:t>
            </w:r>
            <w:r w:rsidR="00A948BE">
              <w:rPr>
                <w:lang w:val="en-US"/>
              </w:rPr>
              <w:t>An item not listed in the p</w:t>
            </w:r>
            <w:r w:rsidR="00030045" w:rsidRPr="00030045">
              <w:rPr>
                <w:lang w:val="en-US"/>
              </w:rPr>
              <w:t>rice</w:t>
            </w:r>
            <w:r w:rsidR="001502C9">
              <w:rPr>
                <w:lang w:val="en-US"/>
              </w:rPr>
              <w:t xml:space="preserve">d Bill of Quantities </w:t>
            </w:r>
            <w:r w:rsidR="00030045" w:rsidRPr="00030045">
              <w:rPr>
                <w:lang w:val="en-US"/>
              </w:rPr>
              <w:t>shall be ass</w:t>
            </w:r>
            <w:r w:rsidR="00A948BE">
              <w:rPr>
                <w:lang w:val="en-US"/>
              </w:rPr>
              <w:t>umed to be not included in the B</w:t>
            </w:r>
            <w:r w:rsidR="00030045" w:rsidRPr="00030045">
              <w:rPr>
                <w:lang w:val="en-US"/>
              </w:rPr>
              <w:t>id, and provided</w:t>
            </w:r>
            <w:r w:rsidR="00A948BE">
              <w:rPr>
                <w:lang w:val="en-US"/>
              </w:rPr>
              <w:t xml:space="preserve"> that the B</w:t>
            </w:r>
            <w:r w:rsidR="00030045" w:rsidRPr="00030045">
              <w:rPr>
                <w:lang w:val="en-US"/>
              </w:rPr>
              <w:t xml:space="preserve">id is </w:t>
            </w:r>
            <w:r w:rsidR="00A948BE">
              <w:rPr>
                <w:lang w:val="en-US"/>
              </w:rPr>
              <w:t xml:space="preserve">determined </w:t>
            </w:r>
            <w:r w:rsidR="00030045" w:rsidRPr="00030045">
              <w:rPr>
                <w:lang w:val="en-US"/>
              </w:rPr>
              <w:t>substantially responsive</w:t>
            </w:r>
            <w:r w:rsidR="00A948BE">
              <w:rPr>
                <w:lang w:val="en-US"/>
              </w:rPr>
              <w:t xml:space="preserve"> notwithstanding this omission, the average price of the</w:t>
            </w:r>
            <w:r w:rsidR="00030045" w:rsidRPr="00030045">
              <w:rPr>
                <w:lang w:val="en-US"/>
              </w:rPr>
              <w:t xml:space="preserve"> item quoted by substantially responsive bidders will be added to the bid price and the equivalent total cost of the bid so determined will be used for price comparison</w:t>
            </w:r>
            <w:r w:rsidR="001502C9" w:rsidRPr="001502C9">
              <w:rPr>
                <w:lang w:val="en-US"/>
              </w:rPr>
              <w:t>.</w:t>
            </w:r>
          </w:p>
        </w:tc>
      </w:tr>
      <w:tr w:rsidR="006309F7" w:rsidRPr="00D20367" w14:paraId="1745F080" w14:textId="77777777">
        <w:tc>
          <w:tcPr>
            <w:tcW w:w="2610" w:type="dxa"/>
          </w:tcPr>
          <w:p w14:paraId="01DC2BBA" w14:textId="77777777" w:rsidR="006309F7" w:rsidRPr="00D20367" w:rsidRDefault="006309F7">
            <w:pPr>
              <w:spacing w:before="120" w:after="120"/>
            </w:pPr>
            <w:bookmarkStart w:id="144" w:name="_Toc438532589"/>
            <w:bookmarkEnd w:id="144"/>
          </w:p>
        </w:tc>
        <w:tc>
          <w:tcPr>
            <w:tcW w:w="6660" w:type="dxa"/>
          </w:tcPr>
          <w:p w14:paraId="76863FAE" w14:textId="77777777" w:rsidR="006309F7" w:rsidRPr="009E1404" w:rsidRDefault="0032719F" w:rsidP="00774B26">
            <w:pPr>
              <w:pStyle w:val="StyleHeader1-ClausesAfter0pt"/>
              <w:tabs>
                <w:tab w:val="left" w:pos="576"/>
              </w:tabs>
              <w:spacing w:after="260"/>
              <w:ind w:left="576" w:hanging="576"/>
              <w:rPr>
                <w:lang w:val="en-US"/>
              </w:rPr>
            </w:pPr>
            <w:r w:rsidRPr="009E1404">
              <w:rPr>
                <w:lang w:val="en-US"/>
              </w:rPr>
              <w:t>14.</w:t>
            </w:r>
            <w:r w:rsidR="007267DB">
              <w:rPr>
                <w:lang w:val="en-US"/>
              </w:rPr>
              <w:t>3</w:t>
            </w:r>
            <w:r w:rsidRPr="009E1404">
              <w:rPr>
                <w:lang w:val="en-US"/>
              </w:rPr>
              <w:tab/>
            </w:r>
            <w:r w:rsidR="006309F7" w:rsidRPr="009E1404">
              <w:rPr>
                <w:lang w:val="en-US"/>
              </w:rPr>
              <w:t xml:space="preserve">The price to be quoted in the Letter of Bid, in accordance with ITB 12.1, shall be the total price of the Bid, excluding any discounts offered. </w:t>
            </w:r>
          </w:p>
        </w:tc>
      </w:tr>
      <w:tr w:rsidR="006309F7" w:rsidRPr="00D20367" w14:paraId="2C968221" w14:textId="77777777">
        <w:tc>
          <w:tcPr>
            <w:tcW w:w="2610" w:type="dxa"/>
          </w:tcPr>
          <w:p w14:paraId="71281379" w14:textId="77777777" w:rsidR="006309F7" w:rsidRPr="00D20367" w:rsidRDefault="006309F7">
            <w:pPr>
              <w:spacing w:before="120" w:after="120"/>
            </w:pPr>
            <w:bookmarkStart w:id="145" w:name="_Toc438532590"/>
            <w:bookmarkEnd w:id="145"/>
          </w:p>
        </w:tc>
        <w:tc>
          <w:tcPr>
            <w:tcW w:w="6660" w:type="dxa"/>
          </w:tcPr>
          <w:p w14:paraId="297FF2E8" w14:textId="77777777" w:rsidR="006309F7" w:rsidRPr="0032719F" w:rsidRDefault="0032719F" w:rsidP="00CC06FF">
            <w:pPr>
              <w:pStyle w:val="StyleHeader1-ClausesAfter0pt"/>
              <w:tabs>
                <w:tab w:val="left" w:pos="576"/>
              </w:tabs>
              <w:spacing w:after="260"/>
              <w:ind w:left="576" w:hanging="576"/>
              <w:rPr>
                <w:lang w:val="en-US"/>
              </w:rPr>
            </w:pPr>
            <w:r w:rsidRPr="0032719F">
              <w:rPr>
                <w:lang w:val="en-US"/>
              </w:rPr>
              <w:t>14.</w:t>
            </w:r>
            <w:r w:rsidR="007267DB">
              <w:rPr>
                <w:lang w:val="en-US"/>
              </w:rPr>
              <w:t>4</w:t>
            </w:r>
            <w:r w:rsidRPr="0032719F">
              <w:rPr>
                <w:lang w:val="en-US"/>
              </w:rPr>
              <w:tab/>
            </w:r>
            <w:r w:rsidR="006309F7" w:rsidRPr="0032719F">
              <w:rPr>
                <w:lang w:val="en-US"/>
              </w:rPr>
              <w:t>The Bidder shall quote any discounts and the methodology for their application in the Letter of Bid, in accordance with ITB 12.1.</w:t>
            </w:r>
          </w:p>
        </w:tc>
      </w:tr>
      <w:tr w:rsidR="006309F7" w:rsidRPr="00D20367" w14:paraId="6D2A0BFB" w14:textId="77777777">
        <w:tc>
          <w:tcPr>
            <w:tcW w:w="2610" w:type="dxa"/>
          </w:tcPr>
          <w:p w14:paraId="250AE948" w14:textId="77777777" w:rsidR="006309F7" w:rsidRPr="00D20367" w:rsidRDefault="006309F7">
            <w:pPr>
              <w:spacing w:before="120" w:after="120"/>
            </w:pPr>
            <w:bookmarkStart w:id="146" w:name="_Toc438532591"/>
            <w:bookmarkStart w:id="147" w:name="_Toc438532592"/>
            <w:bookmarkStart w:id="148" w:name="_Toc438532594"/>
            <w:bookmarkStart w:id="149" w:name="_Toc438532595"/>
            <w:bookmarkEnd w:id="146"/>
            <w:bookmarkEnd w:id="147"/>
            <w:bookmarkEnd w:id="148"/>
            <w:bookmarkEnd w:id="149"/>
          </w:p>
        </w:tc>
        <w:tc>
          <w:tcPr>
            <w:tcW w:w="6660" w:type="dxa"/>
          </w:tcPr>
          <w:p w14:paraId="2EA438F6" w14:textId="77777777" w:rsidR="006309F7" w:rsidRPr="009E1404" w:rsidRDefault="0032719F" w:rsidP="00CC06FF">
            <w:pPr>
              <w:pStyle w:val="StyleHeader1-ClausesAfter0pt"/>
              <w:tabs>
                <w:tab w:val="left" w:pos="576"/>
              </w:tabs>
              <w:spacing w:after="260"/>
              <w:ind w:left="576" w:hanging="576"/>
              <w:rPr>
                <w:lang w:val="en-US"/>
              </w:rPr>
            </w:pPr>
            <w:r>
              <w:rPr>
                <w:rStyle w:val="StyleHeader2-SubClausesBoldChar"/>
                <w:b w:val="0"/>
                <w:lang w:val="en-US"/>
              </w:rPr>
              <w:t>14.</w:t>
            </w:r>
            <w:r w:rsidR="007267DB">
              <w:rPr>
                <w:rStyle w:val="StyleHeader2-SubClausesBoldChar"/>
                <w:b w:val="0"/>
                <w:lang w:val="en-US"/>
              </w:rPr>
              <w:t>5</w:t>
            </w:r>
            <w:r>
              <w:rPr>
                <w:rStyle w:val="StyleHeader2-SubClausesBoldChar"/>
                <w:b w:val="0"/>
                <w:lang w:val="en-US"/>
              </w:rPr>
              <w:tab/>
            </w:r>
            <w:r w:rsidR="006309F7" w:rsidRPr="00D20367">
              <w:rPr>
                <w:rStyle w:val="StyleHeader2-SubClausesBoldChar"/>
                <w:lang w:val="en-US"/>
              </w:rPr>
              <w:t xml:space="preserve">Unless otherwise </w:t>
            </w:r>
            <w:r w:rsidR="00CC06FF">
              <w:rPr>
                <w:rStyle w:val="StyleHeader2-SubClausesBoldChar"/>
                <w:lang w:val="en-US"/>
              </w:rPr>
              <w:t>specified</w:t>
            </w:r>
            <w:r w:rsidR="006B6046">
              <w:rPr>
                <w:rStyle w:val="StyleHeader2-SubClausesBoldChar"/>
                <w:lang w:val="en-US"/>
              </w:rPr>
              <w:t xml:space="preserve"> </w:t>
            </w:r>
            <w:r w:rsidR="006309F7" w:rsidRPr="00D20367">
              <w:rPr>
                <w:rStyle w:val="StyleHeader2-SubClausesBoldChar"/>
                <w:lang w:val="en-US"/>
              </w:rPr>
              <w:t>in the BDS</w:t>
            </w:r>
            <w:r w:rsidR="006309F7" w:rsidRPr="009E1404">
              <w:rPr>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w:t>
            </w:r>
            <w:r w:rsidR="006309F7" w:rsidRPr="009E1404">
              <w:rPr>
                <w:lang w:val="en-US"/>
              </w:rPr>
              <w:lastRenderedPageBreak/>
              <w:t>of Adjustment Data and the Employer may require the Bidder to justify its proposed indices and weightings.</w:t>
            </w:r>
          </w:p>
        </w:tc>
      </w:tr>
      <w:tr w:rsidR="006309F7" w:rsidRPr="00D20367" w14:paraId="4AC156CA" w14:textId="77777777">
        <w:tc>
          <w:tcPr>
            <w:tcW w:w="2610" w:type="dxa"/>
          </w:tcPr>
          <w:p w14:paraId="011A9B7E" w14:textId="77777777" w:rsidR="006309F7" w:rsidRPr="00D20367" w:rsidRDefault="006309F7">
            <w:pPr>
              <w:pStyle w:val="i"/>
              <w:suppressAutoHyphens w:val="0"/>
              <w:spacing w:before="120" w:after="120"/>
              <w:rPr>
                <w:rFonts w:ascii="Times New Roman" w:hAnsi="Times New Roman"/>
              </w:rPr>
            </w:pPr>
            <w:bookmarkStart w:id="150" w:name="_Toc438532596"/>
            <w:bookmarkEnd w:id="150"/>
          </w:p>
        </w:tc>
        <w:tc>
          <w:tcPr>
            <w:tcW w:w="6660" w:type="dxa"/>
          </w:tcPr>
          <w:p w14:paraId="74CBD543" w14:textId="77777777" w:rsidR="006309F7" w:rsidRPr="009E1404" w:rsidRDefault="0032719F" w:rsidP="00101CAC">
            <w:pPr>
              <w:pStyle w:val="StyleHeader1-ClausesAfter0pt"/>
              <w:tabs>
                <w:tab w:val="left" w:pos="576"/>
              </w:tabs>
              <w:spacing w:after="260"/>
              <w:ind w:left="576" w:hanging="576"/>
              <w:rPr>
                <w:lang w:val="en-US"/>
              </w:rPr>
            </w:pPr>
            <w:r w:rsidRPr="009E1404">
              <w:rPr>
                <w:lang w:val="en-US"/>
              </w:rPr>
              <w:t>14.</w:t>
            </w:r>
            <w:r w:rsidR="007267DB">
              <w:rPr>
                <w:lang w:val="en-US"/>
              </w:rPr>
              <w:t>6</w:t>
            </w:r>
            <w:r w:rsidRPr="009E1404">
              <w:rPr>
                <w:lang w:val="en-US"/>
              </w:rPr>
              <w:tab/>
            </w:r>
            <w:r w:rsidR="006309F7" w:rsidRPr="009E1404">
              <w:rPr>
                <w:lang w:val="en-US"/>
              </w:rPr>
              <w:t xml:space="preserve">If so </w:t>
            </w:r>
            <w:r w:rsidR="0082153D">
              <w:rPr>
                <w:lang w:val="en-US"/>
              </w:rPr>
              <w:t>specified</w:t>
            </w:r>
            <w:r w:rsidR="006309F7" w:rsidRPr="009E1404">
              <w:rPr>
                <w:lang w:val="en-US"/>
              </w:rPr>
              <w:t xml:space="preserve"> in ITB 1.1, bids are being invited for individual lots (contracts)or for any combination of lots (packages).  Bidders wishing to offer </w:t>
            </w:r>
            <w:r w:rsidR="000A177A">
              <w:rPr>
                <w:lang w:val="en-US"/>
              </w:rPr>
              <w:t xml:space="preserve">discounts </w:t>
            </w:r>
            <w:r w:rsidR="006309F7" w:rsidRPr="009E1404">
              <w:rPr>
                <w:lang w:val="en-US"/>
              </w:rPr>
              <w:t xml:space="preserve">for the award of more than one Contract shall specify in their bid the price reductions applicable to each package, or alternatively, to individual Contracts within the package.  </w:t>
            </w:r>
            <w:r w:rsidR="000A177A">
              <w:rPr>
                <w:lang w:val="en-US"/>
              </w:rPr>
              <w:t>D</w:t>
            </w:r>
            <w:r w:rsidR="006309F7" w:rsidRPr="009E1404">
              <w:rPr>
                <w:lang w:val="en-US"/>
              </w:rPr>
              <w:t>iscounts shall be submitted in accordance with ITB 14.</w:t>
            </w:r>
            <w:r w:rsidR="00EB55A8">
              <w:rPr>
                <w:lang w:val="en-US"/>
              </w:rPr>
              <w:t>4</w:t>
            </w:r>
            <w:r w:rsidR="006309F7" w:rsidRPr="009E1404">
              <w:rPr>
                <w:lang w:val="en-US"/>
              </w:rPr>
              <w:t xml:space="preserve">, provided the bids for all </w:t>
            </w:r>
            <w:r w:rsidR="006309F7" w:rsidRPr="009E1404">
              <w:rPr>
                <w:iCs/>
                <w:lang w:val="en-US"/>
              </w:rPr>
              <w:t>lots (contracts)</w:t>
            </w:r>
            <w:r w:rsidR="006309F7" w:rsidRPr="009E1404">
              <w:rPr>
                <w:lang w:val="en-US"/>
              </w:rPr>
              <w:t xml:space="preserve"> are opened at the same time. </w:t>
            </w:r>
          </w:p>
        </w:tc>
      </w:tr>
      <w:tr w:rsidR="006309F7" w:rsidRPr="00D20367" w14:paraId="5452D876" w14:textId="77777777">
        <w:tc>
          <w:tcPr>
            <w:tcW w:w="2610" w:type="dxa"/>
          </w:tcPr>
          <w:p w14:paraId="762B5487" w14:textId="77777777" w:rsidR="006309F7" w:rsidRPr="00D20367" w:rsidRDefault="006309F7">
            <w:pPr>
              <w:pStyle w:val="i"/>
              <w:suppressAutoHyphens w:val="0"/>
              <w:spacing w:before="120" w:after="120"/>
              <w:rPr>
                <w:rFonts w:ascii="Times New Roman" w:hAnsi="Times New Roman"/>
              </w:rPr>
            </w:pPr>
          </w:p>
        </w:tc>
        <w:tc>
          <w:tcPr>
            <w:tcW w:w="6660" w:type="dxa"/>
          </w:tcPr>
          <w:p w14:paraId="7756B461" w14:textId="77777777" w:rsidR="006309F7" w:rsidRPr="0032719F" w:rsidRDefault="0032719F" w:rsidP="00774B26">
            <w:pPr>
              <w:pStyle w:val="StyleHeader1-ClausesAfter0pt"/>
              <w:tabs>
                <w:tab w:val="left" w:pos="576"/>
              </w:tabs>
              <w:spacing w:after="260"/>
              <w:ind w:left="576" w:hanging="576"/>
              <w:rPr>
                <w:lang w:val="en-US"/>
              </w:rPr>
            </w:pPr>
            <w:r w:rsidRPr="0032719F">
              <w:rPr>
                <w:lang w:val="en-US"/>
              </w:rPr>
              <w:t>14.</w:t>
            </w:r>
            <w:r w:rsidR="007267DB">
              <w:rPr>
                <w:lang w:val="en-US"/>
              </w:rPr>
              <w:t>7</w:t>
            </w:r>
            <w:r w:rsidRPr="0032719F">
              <w:rPr>
                <w:lang w:val="en-US"/>
              </w:rPr>
              <w:tab/>
            </w:r>
            <w:r w:rsidR="006309F7" w:rsidRPr="0032719F">
              <w:rPr>
                <w:lang w:val="en-US"/>
              </w:rP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6309F7" w:rsidRPr="00D20367" w14:paraId="17915FD7" w14:textId="77777777">
        <w:tc>
          <w:tcPr>
            <w:tcW w:w="2610" w:type="dxa"/>
          </w:tcPr>
          <w:p w14:paraId="0946FE03" w14:textId="4DBE4269" w:rsidR="006309F7" w:rsidRPr="00D20367" w:rsidRDefault="006309F7" w:rsidP="006428D4">
            <w:pPr>
              <w:pStyle w:val="Section1Header2"/>
            </w:pPr>
            <w:bookmarkStart w:id="151" w:name="_Toc438438836"/>
            <w:bookmarkStart w:id="152" w:name="_Toc438532597"/>
            <w:bookmarkStart w:id="153" w:name="_Toc438733980"/>
            <w:bookmarkStart w:id="154" w:name="_Toc438907019"/>
            <w:bookmarkStart w:id="155" w:name="_Toc438907218"/>
            <w:bookmarkStart w:id="156" w:name="_Toc100032305"/>
            <w:bookmarkStart w:id="157" w:name="_Toc63601148"/>
            <w:r w:rsidRPr="00D20367">
              <w:t>Cu</w:t>
            </w:r>
            <w:bookmarkStart w:id="158" w:name="_Hlt438531797"/>
            <w:bookmarkEnd w:id="158"/>
            <w:r w:rsidRPr="00D20367">
              <w:t>rrencies of Bid</w:t>
            </w:r>
            <w:bookmarkEnd w:id="151"/>
            <w:bookmarkEnd w:id="152"/>
            <w:bookmarkEnd w:id="153"/>
            <w:bookmarkEnd w:id="154"/>
            <w:bookmarkEnd w:id="155"/>
            <w:r w:rsidRPr="00D20367">
              <w:t xml:space="preserve"> and Payment</w:t>
            </w:r>
            <w:bookmarkEnd w:id="156"/>
            <w:bookmarkEnd w:id="157"/>
          </w:p>
        </w:tc>
        <w:tc>
          <w:tcPr>
            <w:tcW w:w="6660" w:type="dxa"/>
          </w:tcPr>
          <w:p w14:paraId="038B7616" w14:textId="77777777" w:rsidR="006309F7" w:rsidRPr="0032719F" w:rsidRDefault="0032719F" w:rsidP="0032719F">
            <w:pPr>
              <w:pStyle w:val="StyleHeader1-ClausesAfter0pt"/>
              <w:tabs>
                <w:tab w:val="left" w:pos="576"/>
              </w:tabs>
              <w:ind w:left="576" w:hanging="576"/>
              <w:rPr>
                <w:i/>
                <w:lang w:val="en-US"/>
              </w:rPr>
            </w:pPr>
            <w:r w:rsidRPr="0032719F">
              <w:rPr>
                <w:lang w:val="en-US"/>
              </w:rPr>
              <w:t>15.1</w:t>
            </w:r>
            <w:r w:rsidRPr="0032719F">
              <w:rPr>
                <w:lang w:val="en-US"/>
              </w:rPr>
              <w:tab/>
            </w:r>
            <w:r w:rsidR="006309F7" w:rsidRPr="0032719F">
              <w:rPr>
                <w:lang w:val="en-US"/>
              </w:rPr>
              <w:t>The currency(</w:t>
            </w:r>
            <w:proofErr w:type="spellStart"/>
            <w:r w:rsidR="006309F7" w:rsidRPr="0032719F">
              <w:rPr>
                <w:lang w:val="en-US"/>
              </w:rPr>
              <w:t>ies</w:t>
            </w:r>
            <w:proofErr w:type="spellEnd"/>
            <w:r w:rsidR="006309F7" w:rsidRPr="0032719F">
              <w:rPr>
                <w:lang w:val="en-US"/>
              </w:rPr>
              <w:t xml:space="preserve">) of the bid </w:t>
            </w:r>
            <w:r w:rsidR="00FF0EFD">
              <w:rPr>
                <w:lang w:val="en-US"/>
              </w:rPr>
              <w:t>and the currency(</w:t>
            </w:r>
            <w:proofErr w:type="spellStart"/>
            <w:r w:rsidR="00FF0EFD">
              <w:rPr>
                <w:lang w:val="en-US"/>
              </w:rPr>
              <w:t>ies</w:t>
            </w:r>
            <w:proofErr w:type="spellEnd"/>
            <w:r w:rsidR="00FF0EFD">
              <w:rPr>
                <w:lang w:val="en-US"/>
              </w:rPr>
              <w:t xml:space="preserve">) </w:t>
            </w:r>
            <w:proofErr w:type="gramStart"/>
            <w:r w:rsidR="00FF0EFD">
              <w:rPr>
                <w:lang w:val="en-US"/>
              </w:rPr>
              <w:t>of  payments</w:t>
            </w:r>
            <w:proofErr w:type="gramEnd"/>
            <w:r w:rsidR="00FF0EFD">
              <w:rPr>
                <w:lang w:val="en-US"/>
              </w:rPr>
              <w:t xml:space="preserve"> </w:t>
            </w:r>
            <w:r w:rsidR="006309F7" w:rsidRPr="0032719F">
              <w:rPr>
                <w:lang w:val="en-US"/>
              </w:rPr>
              <w:t xml:space="preserve">shall be </w:t>
            </w:r>
            <w:r w:rsidR="006309F7" w:rsidRPr="00D20367">
              <w:rPr>
                <w:rStyle w:val="StyleHeader2-SubClausesBoldChar"/>
                <w:lang w:val="en-US"/>
              </w:rPr>
              <w:t>as specified in the BDS</w:t>
            </w:r>
            <w:r w:rsidR="006309F7" w:rsidRPr="0032719F">
              <w:rPr>
                <w:i/>
                <w:lang w:val="en-US"/>
              </w:rPr>
              <w:t>.</w:t>
            </w:r>
          </w:p>
          <w:p w14:paraId="183DD7ED" w14:textId="77777777" w:rsidR="006309F7" w:rsidRPr="0032719F" w:rsidRDefault="0032719F" w:rsidP="00D95F8E">
            <w:pPr>
              <w:pStyle w:val="StyleHeader1-ClausesAfter0pt"/>
              <w:tabs>
                <w:tab w:val="left" w:pos="576"/>
              </w:tabs>
              <w:ind w:left="576" w:hanging="576"/>
              <w:rPr>
                <w:lang w:val="en-US"/>
              </w:rPr>
            </w:pPr>
            <w:r w:rsidRPr="0032719F">
              <w:rPr>
                <w:lang w:val="en-US"/>
              </w:rPr>
              <w:t>15.2</w:t>
            </w:r>
            <w:r w:rsidRPr="0032719F">
              <w:rPr>
                <w:lang w:val="en-US"/>
              </w:rPr>
              <w:tab/>
            </w:r>
            <w:r w:rsidR="006309F7" w:rsidRPr="0032719F">
              <w:rPr>
                <w:lang w:val="en-US"/>
              </w:rPr>
              <w:t xml:space="preserve">Bidders may be required by the Employer to justify, to the Employer’s satisfaction, their local and foreign currency requirements, and to substantiate that the amounts included in the unit rates and prices and shown in the </w:t>
            </w:r>
            <w:r w:rsidR="00FF0EFD" w:rsidRPr="00FC5C12">
              <w:rPr>
                <w:lang w:val="en-US"/>
              </w:rPr>
              <w:t>Schedule of Adjustment Data in the</w:t>
            </w:r>
            <w:r w:rsidR="00FF0EFD">
              <w:rPr>
                <w:lang w:val="en-US"/>
              </w:rPr>
              <w:t xml:space="preserve"> Appendix to Bid are reasonable</w:t>
            </w:r>
            <w:r w:rsidR="006309F7" w:rsidRPr="0032719F">
              <w:rPr>
                <w:lang w:val="en-US"/>
              </w:rPr>
              <w:t>, in which case a detailed breakdown of the foreign currency requirements shall be provided by Bidders.</w:t>
            </w:r>
          </w:p>
        </w:tc>
      </w:tr>
      <w:tr w:rsidR="006309F7" w:rsidRPr="00D20367" w14:paraId="0F73245D" w14:textId="77777777">
        <w:tc>
          <w:tcPr>
            <w:tcW w:w="2610" w:type="dxa"/>
          </w:tcPr>
          <w:p w14:paraId="3F166C2F" w14:textId="6D8C8B2B" w:rsidR="006309F7" w:rsidRPr="00D20367" w:rsidRDefault="006309F7" w:rsidP="006428D4">
            <w:pPr>
              <w:pStyle w:val="Section1Header2"/>
              <w:rPr>
                <w:i/>
              </w:rPr>
            </w:pPr>
            <w:bookmarkStart w:id="159" w:name="_Toc100032306"/>
            <w:bookmarkStart w:id="160" w:name="_Toc63601149"/>
            <w:r w:rsidRPr="00D20367">
              <w:t>Documents Comprising the Technical Proposal</w:t>
            </w:r>
            <w:bookmarkEnd w:id="159"/>
            <w:bookmarkEnd w:id="160"/>
          </w:p>
        </w:tc>
        <w:tc>
          <w:tcPr>
            <w:tcW w:w="6660" w:type="dxa"/>
          </w:tcPr>
          <w:p w14:paraId="5A411FF0" w14:textId="77777777" w:rsidR="006309F7" w:rsidRPr="009E1404" w:rsidRDefault="0032719F" w:rsidP="0032719F">
            <w:pPr>
              <w:pStyle w:val="StyleHeader1-ClausesAfter0pt"/>
              <w:tabs>
                <w:tab w:val="left" w:pos="576"/>
              </w:tabs>
              <w:ind w:left="576" w:hanging="576"/>
              <w:rPr>
                <w:lang w:val="en-US"/>
              </w:rPr>
            </w:pPr>
            <w:r w:rsidRPr="009E1404">
              <w:rPr>
                <w:lang w:val="en-US"/>
              </w:rPr>
              <w:t>16.1</w:t>
            </w:r>
            <w:r w:rsidRPr="009E1404">
              <w:rPr>
                <w:lang w:val="en-US"/>
              </w:rPr>
              <w:tab/>
            </w:r>
            <w:r w:rsidR="006309F7" w:rsidRPr="009E1404">
              <w:rPr>
                <w:lang w:val="en-US"/>
              </w:rPr>
              <w:t>The Bidder shall furnish a Technical Proposal including a statement of work methods, equipment, personnel, schedule and any other information as stipulated in Section IV, in sufficient detail to demonstrate the adequacy of the Bidder</w:t>
            </w:r>
            <w:r w:rsidR="00101CAC">
              <w:rPr>
                <w:lang w:val="en-US"/>
              </w:rPr>
              <w:t>’</w:t>
            </w:r>
            <w:r w:rsidR="006309F7" w:rsidRPr="009E1404">
              <w:rPr>
                <w:lang w:val="en-US"/>
              </w:rPr>
              <w:t xml:space="preserve">s proposal to meet the work requirements and the completion time.  </w:t>
            </w:r>
          </w:p>
        </w:tc>
      </w:tr>
      <w:tr w:rsidR="006309F7" w:rsidRPr="00D20367" w14:paraId="2FD363F1" w14:textId="77777777" w:rsidTr="00F97FBE">
        <w:trPr>
          <w:cantSplit/>
        </w:trPr>
        <w:tc>
          <w:tcPr>
            <w:tcW w:w="2610" w:type="dxa"/>
          </w:tcPr>
          <w:p w14:paraId="4F46C605" w14:textId="61D951C9" w:rsidR="006309F7" w:rsidRPr="00D20367" w:rsidRDefault="006309F7" w:rsidP="006428D4">
            <w:pPr>
              <w:pStyle w:val="Section1Header2"/>
            </w:pPr>
            <w:bookmarkStart w:id="161" w:name="_Toc438532601"/>
            <w:bookmarkStart w:id="162" w:name="_Toc438532602"/>
            <w:bookmarkStart w:id="163" w:name="_Toc438438840"/>
            <w:bookmarkStart w:id="164" w:name="_Toc438532603"/>
            <w:bookmarkStart w:id="165" w:name="_Toc438733984"/>
            <w:bookmarkStart w:id="166" w:name="_Toc438907023"/>
            <w:bookmarkStart w:id="167" w:name="_Toc438907222"/>
            <w:bookmarkStart w:id="168" w:name="_Toc100032307"/>
            <w:bookmarkStart w:id="169" w:name="_Toc63601150"/>
            <w:bookmarkEnd w:id="161"/>
            <w:bookmarkEnd w:id="162"/>
            <w:r w:rsidRPr="00D20367">
              <w:t xml:space="preserve">Documents </w:t>
            </w:r>
            <w:r w:rsidRPr="00D20367">
              <w:rPr>
                <w:iCs/>
              </w:rPr>
              <w:t>Establishing</w:t>
            </w:r>
            <w:r w:rsidRPr="00D20367">
              <w:t xml:space="preserve"> the Qualifications of the Bidder</w:t>
            </w:r>
            <w:bookmarkEnd w:id="163"/>
            <w:bookmarkEnd w:id="164"/>
            <w:bookmarkEnd w:id="165"/>
            <w:bookmarkEnd w:id="166"/>
            <w:bookmarkEnd w:id="167"/>
            <w:bookmarkEnd w:id="168"/>
            <w:bookmarkEnd w:id="169"/>
          </w:p>
        </w:tc>
        <w:tc>
          <w:tcPr>
            <w:tcW w:w="6660" w:type="dxa"/>
          </w:tcPr>
          <w:p w14:paraId="69279D88" w14:textId="77777777" w:rsidR="00FC70EF" w:rsidRPr="0032719F" w:rsidRDefault="0032719F" w:rsidP="00897989">
            <w:pPr>
              <w:pStyle w:val="StyleHeader1-ClausesAfter0pt"/>
              <w:tabs>
                <w:tab w:val="left" w:pos="576"/>
              </w:tabs>
              <w:ind w:left="576" w:hanging="576"/>
              <w:rPr>
                <w:lang w:val="en-US"/>
              </w:rPr>
            </w:pPr>
            <w:r w:rsidRPr="0032719F">
              <w:rPr>
                <w:lang w:val="en-US"/>
              </w:rPr>
              <w:t>17.1</w:t>
            </w:r>
            <w:r w:rsidRPr="0032719F">
              <w:rPr>
                <w:lang w:val="en-US"/>
              </w:rPr>
              <w:tab/>
            </w:r>
            <w:r w:rsidR="00874666">
              <w:rPr>
                <w:lang w:val="en-US"/>
              </w:rPr>
              <w:t>I</w:t>
            </w:r>
            <w:r w:rsidR="00874666" w:rsidRPr="0032719F">
              <w:rPr>
                <w:lang w:val="en-US"/>
              </w:rPr>
              <w:t>n accordance with Section III, Evaluation and Qualification Criteria</w:t>
            </w:r>
            <w:r w:rsidR="00874666">
              <w:rPr>
                <w:lang w:val="en-US"/>
              </w:rPr>
              <w:t xml:space="preserve">, to establish that the Bidder continues to meet the criteria used at the time of prequalification, the Bidder shall provide in the corresponding information sheets included in Section IV, Bidding Forms, updated information on any assessed aspect that changed from that time, or if post-qualification applies as </w:t>
            </w:r>
            <w:r w:rsidR="0082153D">
              <w:rPr>
                <w:lang w:val="en-US"/>
              </w:rPr>
              <w:t>specified</w:t>
            </w:r>
            <w:r w:rsidR="00874666">
              <w:rPr>
                <w:lang w:val="en-US"/>
              </w:rPr>
              <w:t xml:space="preserve"> in ITB 4.8</w:t>
            </w:r>
            <w:r w:rsidR="006309F7" w:rsidRPr="0032719F">
              <w:rPr>
                <w:lang w:val="en-US"/>
              </w:rPr>
              <w:t>, the Bidder shall provide the information requested in the corresponding information sheets included in Section IV, Bidding Forms.</w:t>
            </w:r>
          </w:p>
        </w:tc>
      </w:tr>
      <w:tr w:rsidR="006309F7" w:rsidRPr="00D20367" w14:paraId="2F683C38" w14:textId="77777777">
        <w:tc>
          <w:tcPr>
            <w:tcW w:w="2610" w:type="dxa"/>
          </w:tcPr>
          <w:p w14:paraId="5BADDFDA" w14:textId="77777777" w:rsidR="006309F7" w:rsidRPr="00D20367" w:rsidRDefault="006309F7" w:rsidP="00FE3EF6"/>
        </w:tc>
        <w:tc>
          <w:tcPr>
            <w:tcW w:w="6660" w:type="dxa"/>
          </w:tcPr>
          <w:p w14:paraId="38719D17" w14:textId="77777777" w:rsidR="006309F7" w:rsidRDefault="0032719F" w:rsidP="0032719F">
            <w:pPr>
              <w:pStyle w:val="StyleHeader1-ClausesAfter0pt"/>
              <w:tabs>
                <w:tab w:val="left" w:pos="576"/>
              </w:tabs>
              <w:ind w:left="576" w:hanging="576"/>
              <w:rPr>
                <w:lang w:val="en-US"/>
              </w:rPr>
            </w:pPr>
            <w:r w:rsidRPr="0032719F">
              <w:rPr>
                <w:lang w:val="en-US"/>
              </w:rPr>
              <w:t>17.2</w:t>
            </w:r>
            <w:r w:rsidRPr="0032719F">
              <w:rPr>
                <w:lang w:val="en-US"/>
              </w:rPr>
              <w:tab/>
            </w:r>
            <w:r w:rsidR="00874666">
              <w:rPr>
                <w:lang w:val="en-US"/>
              </w:rPr>
              <w:t xml:space="preserve">If a margin of preference applies as </w:t>
            </w:r>
            <w:r w:rsidR="0082153D">
              <w:rPr>
                <w:lang w:val="en-US"/>
              </w:rPr>
              <w:t>specified</w:t>
            </w:r>
            <w:r w:rsidR="00874666">
              <w:rPr>
                <w:lang w:val="en-US"/>
              </w:rPr>
              <w:t xml:space="preserve"> in accordance with ITB 33.1, d</w:t>
            </w:r>
            <w:r w:rsidR="006309F7" w:rsidRPr="0032719F">
              <w:rPr>
                <w:lang w:val="en-US"/>
              </w:rPr>
              <w:t xml:space="preserve">omestic Bidders, individually or in joint </w:t>
            </w:r>
            <w:r w:rsidR="006309F7" w:rsidRPr="0032719F">
              <w:rPr>
                <w:lang w:val="en-US"/>
              </w:rPr>
              <w:lastRenderedPageBreak/>
              <w:t xml:space="preserve">ventures, applying for eligibility for domestic preference shall supply all information required to satisfy the criteria for eligibility </w:t>
            </w:r>
            <w:r w:rsidR="0082153D">
              <w:rPr>
                <w:lang w:val="en-US"/>
              </w:rPr>
              <w:t>specified</w:t>
            </w:r>
            <w:r w:rsidR="00874666">
              <w:rPr>
                <w:lang w:val="en-US"/>
              </w:rPr>
              <w:t xml:space="preserve"> in accordance with</w:t>
            </w:r>
            <w:r w:rsidR="00D95F8E">
              <w:rPr>
                <w:lang w:val="en-US"/>
              </w:rPr>
              <w:t xml:space="preserve"> </w:t>
            </w:r>
            <w:r w:rsidR="006309F7" w:rsidRPr="0032719F">
              <w:rPr>
                <w:lang w:val="en-US"/>
              </w:rPr>
              <w:t>ITB 33</w:t>
            </w:r>
            <w:r w:rsidR="00874666">
              <w:rPr>
                <w:lang w:val="en-US"/>
              </w:rPr>
              <w:t>.1</w:t>
            </w:r>
            <w:r w:rsidR="006309F7" w:rsidRPr="0032719F">
              <w:rPr>
                <w:lang w:val="en-US"/>
              </w:rPr>
              <w:t>.</w:t>
            </w:r>
          </w:p>
          <w:p w14:paraId="79A44E99" w14:textId="77777777" w:rsidR="008B7358" w:rsidRPr="00D5005D" w:rsidRDefault="00BC7D73" w:rsidP="00CE6F46">
            <w:pPr>
              <w:pStyle w:val="StyleHeader1-ClausesAfter0pt"/>
              <w:tabs>
                <w:tab w:val="left" w:pos="576"/>
              </w:tabs>
              <w:ind w:left="576" w:hanging="576"/>
              <w:rPr>
                <w:spacing w:val="-2"/>
                <w:lang w:val="en-US"/>
              </w:rPr>
            </w:pPr>
            <w:r>
              <w:rPr>
                <w:lang w:val="en-US"/>
              </w:rPr>
              <w:t xml:space="preserve">17.3 </w:t>
            </w:r>
            <w:r w:rsidR="00CE6F46" w:rsidRPr="00CE6F46">
              <w:rPr>
                <w:spacing w:val="-2"/>
                <w:lang w:val="en-US"/>
              </w:rPr>
              <w:t xml:space="preserve">Any change in the structure or formation of </w:t>
            </w:r>
            <w:r w:rsidR="00CE6F46">
              <w:rPr>
                <w:spacing w:val="-2"/>
                <w:lang w:val="en-US"/>
              </w:rPr>
              <w:t xml:space="preserve">a Bidder </w:t>
            </w:r>
            <w:r w:rsidR="00CE6F46" w:rsidRPr="00CE6F46">
              <w:rPr>
                <w:spacing w:val="-2"/>
                <w:lang w:val="en-US"/>
              </w:rPr>
              <w:t xml:space="preserve">after being prequalified </w:t>
            </w:r>
            <w:r w:rsidR="00CE6F46">
              <w:rPr>
                <w:spacing w:val="-2"/>
                <w:lang w:val="en-US"/>
              </w:rPr>
              <w:t>and invited to B</w:t>
            </w:r>
            <w:r w:rsidR="00CE6F46" w:rsidRPr="00CE6F46">
              <w:rPr>
                <w:spacing w:val="-2"/>
                <w:lang w:val="en-US"/>
              </w:rPr>
              <w:t xml:space="preserve">id (including, in the case of a JV, any change in the structure or formation of any member thereto) shall be subject to the written approval of the Employer prior to </w:t>
            </w:r>
            <w:r w:rsidR="00CE6F46">
              <w:rPr>
                <w:spacing w:val="-2"/>
                <w:lang w:val="en-US"/>
              </w:rPr>
              <w:t>the deadline for submission of B</w:t>
            </w:r>
            <w:r w:rsidR="00CE6F46" w:rsidRPr="00CE6F46">
              <w:rPr>
                <w:spacing w:val="-2"/>
                <w:lang w:val="en-US"/>
              </w:rPr>
              <w:t>ids. Such approval shall be denied if (</w:t>
            </w:r>
            <w:proofErr w:type="spellStart"/>
            <w:r w:rsidR="00CE6F46" w:rsidRPr="00CE6F46">
              <w:rPr>
                <w:spacing w:val="-2"/>
                <w:lang w:val="en-US"/>
              </w:rPr>
              <w:t>i</w:t>
            </w:r>
            <w:proofErr w:type="spellEnd"/>
            <w:r w:rsidR="00CE6F46" w:rsidRPr="00CE6F46">
              <w:rPr>
                <w:spacing w:val="-2"/>
                <w:lang w:val="en-US"/>
              </w:rPr>
              <w:t xml:space="preserve">) a </w:t>
            </w:r>
            <w:r w:rsidR="00CE6F46">
              <w:rPr>
                <w:spacing w:val="-2"/>
                <w:lang w:val="en-US"/>
              </w:rPr>
              <w:t xml:space="preserve">Bidder </w:t>
            </w:r>
            <w:r w:rsidR="00CE6F46" w:rsidRPr="00CE6F46">
              <w:rPr>
                <w:spacing w:val="-2"/>
                <w:lang w:val="en-US"/>
              </w:rPr>
              <w:t xml:space="preserve">proposes to associate with a disqualified </w:t>
            </w:r>
            <w:r w:rsidR="00CE6F46">
              <w:rPr>
                <w:spacing w:val="-2"/>
                <w:lang w:val="en-US"/>
              </w:rPr>
              <w:t xml:space="preserve">Bidder </w:t>
            </w:r>
            <w:r w:rsidR="00CE6F46" w:rsidRPr="00CE6F46">
              <w:rPr>
                <w:spacing w:val="-2"/>
                <w:lang w:val="en-US"/>
              </w:rPr>
              <w:t xml:space="preserve">or in case of a disqualified joint venture, any of its members; (ii) as a consequence of the change, the </w:t>
            </w:r>
            <w:r w:rsidR="00CE6F46">
              <w:rPr>
                <w:spacing w:val="-2"/>
                <w:lang w:val="en-US"/>
              </w:rPr>
              <w:t xml:space="preserve">Bidder </w:t>
            </w:r>
            <w:r w:rsidR="00CE6F46" w:rsidRPr="00CE6F46">
              <w:rPr>
                <w:spacing w:val="-2"/>
                <w:lang w:val="en-US"/>
              </w:rPr>
              <w:t>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r>
              <w:rPr>
                <w:spacing w:val="-2"/>
                <w:lang w:val="en-US"/>
              </w:rPr>
              <w:t>.</w:t>
            </w:r>
          </w:p>
        </w:tc>
      </w:tr>
      <w:tr w:rsidR="006309F7" w:rsidRPr="00D20367" w14:paraId="1247C5D5" w14:textId="77777777">
        <w:trPr>
          <w:cantSplit/>
        </w:trPr>
        <w:tc>
          <w:tcPr>
            <w:tcW w:w="2610" w:type="dxa"/>
          </w:tcPr>
          <w:p w14:paraId="4CDAF4E7" w14:textId="21E37CA4" w:rsidR="006309F7" w:rsidRPr="00D20367" w:rsidRDefault="006309F7" w:rsidP="006428D4">
            <w:pPr>
              <w:pStyle w:val="Section1Header2"/>
            </w:pPr>
            <w:bookmarkStart w:id="170" w:name="_Toc438438841"/>
            <w:bookmarkStart w:id="171" w:name="_Toc438532604"/>
            <w:bookmarkStart w:id="172" w:name="_Toc438733985"/>
            <w:bookmarkStart w:id="173" w:name="_Toc438907024"/>
            <w:bookmarkStart w:id="174" w:name="_Toc438907223"/>
            <w:bookmarkStart w:id="175" w:name="_Toc100032308"/>
            <w:bookmarkStart w:id="176" w:name="_Toc63601151"/>
            <w:r w:rsidRPr="00D20367">
              <w:lastRenderedPageBreak/>
              <w:t>Period of Validity of Bids</w:t>
            </w:r>
            <w:bookmarkEnd w:id="170"/>
            <w:bookmarkEnd w:id="171"/>
            <w:bookmarkEnd w:id="172"/>
            <w:bookmarkEnd w:id="173"/>
            <w:bookmarkEnd w:id="174"/>
            <w:bookmarkEnd w:id="175"/>
            <w:bookmarkEnd w:id="176"/>
          </w:p>
        </w:tc>
        <w:tc>
          <w:tcPr>
            <w:tcW w:w="6660" w:type="dxa"/>
          </w:tcPr>
          <w:p w14:paraId="06F2237A" w14:textId="77777777" w:rsidR="006309F7" w:rsidRPr="009E1404" w:rsidRDefault="0032719F" w:rsidP="0032719F">
            <w:pPr>
              <w:pStyle w:val="StyleHeader1-ClausesAfter0pt"/>
              <w:tabs>
                <w:tab w:val="left" w:pos="576"/>
              </w:tabs>
              <w:ind w:left="576" w:hanging="576"/>
              <w:rPr>
                <w:lang w:val="en-US"/>
              </w:rPr>
            </w:pPr>
            <w:r w:rsidRPr="009E1404">
              <w:rPr>
                <w:lang w:val="en-US"/>
              </w:rPr>
              <w:t>18.1</w:t>
            </w:r>
            <w:r w:rsidRPr="009E1404">
              <w:rPr>
                <w:lang w:val="en-US"/>
              </w:rPr>
              <w:tab/>
            </w:r>
            <w:r w:rsidR="006309F7" w:rsidRPr="009E1404">
              <w:rPr>
                <w:lang w:val="en-US"/>
              </w:rPr>
              <w:t xml:space="preserve">Bids shall remain valid for the period </w:t>
            </w:r>
            <w:r w:rsidR="006309F7" w:rsidRPr="00D20367">
              <w:rPr>
                <w:rStyle w:val="StyleHeader2-SubClausesBoldChar"/>
                <w:lang w:val="en-US"/>
              </w:rPr>
              <w:t>specified in the BDS</w:t>
            </w:r>
            <w:r w:rsidR="006309F7" w:rsidRPr="009E1404">
              <w:rPr>
                <w:lang w:val="en-US"/>
              </w:rPr>
              <w:t xml:space="preserve"> after the bid submission deadline date prescribed by the Employer</w:t>
            </w:r>
            <w:r w:rsidR="00874666">
              <w:rPr>
                <w:lang w:val="en-US"/>
              </w:rPr>
              <w:t xml:space="preserve"> in accordance with ITB 22.1</w:t>
            </w:r>
            <w:r w:rsidR="006309F7" w:rsidRPr="009E1404">
              <w:rPr>
                <w:lang w:val="en-US"/>
              </w:rPr>
              <w:t xml:space="preserve">.  A bid valid for a shorter period shall be rejected by the Employer as </w:t>
            </w:r>
            <w:proofErr w:type="spellStart"/>
            <w:proofErr w:type="gramStart"/>
            <w:r w:rsidR="006309F7" w:rsidRPr="009E1404">
              <w:rPr>
                <w:lang w:val="en-US"/>
              </w:rPr>
              <w:t>non responsive</w:t>
            </w:r>
            <w:proofErr w:type="spellEnd"/>
            <w:proofErr w:type="gramEnd"/>
            <w:r w:rsidR="006309F7" w:rsidRPr="009E1404">
              <w:rPr>
                <w:lang w:val="en-US"/>
              </w:rPr>
              <w:t>.</w:t>
            </w:r>
          </w:p>
        </w:tc>
      </w:tr>
      <w:tr w:rsidR="006309F7" w:rsidRPr="00D20367" w14:paraId="691EAD16" w14:textId="77777777">
        <w:tc>
          <w:tcPr>
            <w:tcW w:w="2610" w:type="dxa"/>
          </w:tcPr>
          <w:p w14:paraId="667D2CEE" w14:textId="77777777" w:rsidR="006309F7" w:rsidRPr="00D20367" w:rsidRDefault="006309F7">
            <w:pPr>
              <w:spacing w:before="120" w:after="120"/>
            </w:pPr>
          </w:p>
        </w:tc>
        <w:tc>
          <w:tcPr>
            <w:tcW w:w="6660" w:type="dxa"/>
          </w:tcPr>
          <w:p w14:paraId="6B319B46" w14:textId="77777777" w:rsidR="006309F7" w:rsidRPr="009E1404" w:rsidRDefault="0032719F" w:rsidP="0032719F">
            <w:pPr>
              <w:pStyle w:val="StyleHeader1-ClausesAfter0pt"/>
              <w:tabs>
                <w:tab w:val="left" w:pos="576"/>
              </w:tabs>
              <w:ind w:left="576" w:hanging="576"/>
              <w:rPr>
                <w:lang w:val="en-US"/>
              </w:rPr>
            </w:pPr>
            <w:r>
              <w:rPr>
                <w:lang w:val="en-US"/>
              </w:rPr>
              <w:t>18.</w:t>
            </w:r>
            <w:r w:rsidR="00120205">
              <w:rPr>
                <w:lang w:val="en-US"/>
              </w:rPr>
              <w:t>2</w:t>
            </w:r>
            <w:r>
              <w:rPr>
                <w:lang w:val="en-US"/>
              </w:rPr>
              <w:tab/>
            </w:r>
            <w:r w:rsidR="006309F7" w:rsidRPr="0032719F">
              <w:rPr>
                <w:lang w:val="en-US"/>
              </w:rPr>
              <w:t xml:space="preserve">In exceptional circumstances, prior to the expiration of the bid validity period, the Employer may request Bidders to extend the period of validity of their bids. </w:t>
            </w:r>
            <w:r w:rsidR="006309F7" w:rsidRPr="009E1404">
              <w:rPr>
                <w:lang w:val="en-US"/>
              </w:rPr>
              <w:t xml:space="preserve">The request and the responses shall be made in writing. If a bid security is requested in accordance with ITB 19, it shall also be extended for twenty-eight </w:t>
            </w:r>
            <w:r w:rsidR="008A1D28" w:rsidRPr="009E1404">
              <w:rPr>
                <w:lang w:val="en-US"/>
              </w:rPr>
              <w:t>(</w:t>
            </w:r>
            <w:proofErr w:type="gramStart"/>
            <w:r w:rsidR="008A1D28" w:rsidRPr="009E1404">
              <w:rPr>
                <w:lang w:val="en-US"/>
              </w:rPr>
              <w:t>28)</w:t>
            </w:r>
            <w:r w:rsidR="00B043B2">
              <w:rPr>
                <w:lang w:val="en-US"/>
              </w:rPr>
              <w:t>days</w:t>
            </w:r>
            <w:proofErr w:type="gramEnd"/>
            <w:r w:rsidR="00B043B2">
              <w:rPr>
                <w:lang w:val="en-US"/>
              </w:rPr>
              <w:t xml:space="preserve"> </w:t>
            </w:r>
            <w:r w:rsidR="006309F7" w:rsidRPr="009E1404">
              <w:rPr>
                <w:lang w:val="en-US"/>
              </w:rPr>
              <w:t xml:space="preserve">beyond the deadline of the extended validity period. A Bidder may refuse the request without forfeiting its bid security. A Bidder granting the request shall not be required or permitted to modify its bid, </w:t>
            </w:r>
            <w:r w:rsidR="006309F7" w:rsidRPr="009E1404">
              <w:rPr>
                <w:iCs/>
                <w:lang w:val="en-US"/>
              </w:rPr>
              <w:t>except as provided in ITB 18.</w:t>
            </w:r>
            <w:r w:rsidR="00120205">
              <w:rPr>
                <w:iCs/>
                <w:lang w:val="en-US"/>
              </w:rPr>
              <w:t>3</w:t>
            </w:r>
            <w:r w:rsidR="006309F7" w:rsidRPr="009E1404">
              <w:rPr>
                <w:iCs/>
                <w:lang w:val="en-US"/>
              </w:rPr>
              <w:t>.</w:t>
            </w:r>
          </w:p>
        </w:tc>
      </w:tr>
      <w:tr w:rsidR="006309F7" w:rsidRPr="00D20367" w14:paraId="05EF28DB" w14:textId="77777777">
        <w:tc>
          <w:tcPr>
            <w:tcW w:w="2610" w:type="dxa"/>
          </w:tcPr>
          <w:p w14:paraId="58E30B1E" w14:textId="77777777" w:rsidR="006309F7" w:rsidRPr="00D20367" w:rsidRDefault="006309F7">
            <w:pPr>
              <w:spacing w:before="120" w:after="120"/>
            </w:pPr>
          </w:p>
        </w:tc>
        <w:tc>
          <w:tcPr>
            <w:tcW w:w="6660" w:type="dxa"/>
          </w:tcPr>
          <w:p w14:paraId="192E6DD8" w14:textId="77777777" w:rsidR="00874666" w:rsidRDefault="0032719F" w:rsidP="0069221D">
            <w:pPr>
              <w:pStyle w:val="StyleHeader1-ClausesAfter0pt"/>
              <w:tabs>
                <w:tab w:val="left" w:pos="612"/>
              </w:tabs>
              <w:ind w:left="612" w:hanging="612"/>
              <w:rPr>
                <w:lang w:val="en-US"/>
              </w:rPr>
            </w:pPr>
            <w:r w:rsidRPr="0032719F">
              <w:rPr>
                <w:lang w:val="en-US"/>
              </w:rPr>
              <w:t>18.</w:t>
            </w:r>
            <w:r w:rsidR="00120205">
              <w:rPr>
                <w:lang w:val="en-US"/>
              </w:rPr>
              <w:t>3</w:t>
            </w:r>
            <w:r w:rsidRPr="0032719F">
              <w:rPr>
                <w:lang w:val="en-US"/>
              </w:rPr>
              <w:tab/>
            </w:r>
            <w:r w:rsidR="00874666" w:rsidRPr="0069221D">
              <w:rPr>
                <w:lang w:val="en-US"/>
              </w:rPr>
              <w:t>If the award is delayed by a period exceeding fifty-six (56) days beyond the expiry of the initial bid validity, the Contract price shall be determined as follows:</w:t>
            </w:r>
          </w:p>
          <w:p w14:paraId="2538B92F" w14:textId="77777777" w:rsidR="006309F7" w:rsidRDefault="006309F7" w:rsidP="00EC0E95">
            <w:pPr>
              <w:pStyle w:val="StyleHeader1-ClausesAfter0pt"/>
              <w:numPr>
                <w:ilvl w:val="2"/>
                <w:numId w:val="13"/>
              </w:numPr>
              <w:tabs>
                <w:tab w:val="left" w:pos="576"/>
                <w:tab w:val="left" w:pos="1062"/>
              </w:tabs>
              <w:ind w:left="1062" w:hanging="450"/>
              <w:rPr>
                <w:lang w:val="en-US"/>
              </w:rPr>
            </w:pPr>
            <w:r w:rsidRPr="0032719F">
              <w:rPr>
                <w:lang w:val="en-US"/>
              </w:rPr>
              <w:t xml:space="preserve">In the case of fixed price contracts, the Contract price shall be </w:t>
            </w:r>
            <w:r w:rsidR="0069221D">
              <w:rPr>
                <w:lang w:val="en-US"/>
              </w:rPr>
              <w:t xml:space="preserve">the bid price </w:t>
            </w:r>
            <w:r w:rsidRPr="0032719F">
              <w:rPr>
                <w:lang w:val="en-US"/>
              </w:rPr>
              <w:t xml:space="preserve">adjusted by </w:t>
            </w:r>
            <w:r w:rsidR="0069221D">
              <w:rPr>
                <w:lang w:val="en-US"/>
              </w:rPr>
              <w:t>the</w:t>
            </w:r>
            <w:r w:rsidR="006B6046">
              <w:rPr>
                <w:lang w:val="en-US"/>
              </w:rPr>
              <w:t xml:space="preserve"> </w:t>
            </w:r>
            <w:r w:rsidRPr="0032719F">
              <w:rPr>
                <w:lang w:val="en-US"/>
              </w:rPr>
              <w:t xml:space="preserve">factor </w:t>
            </w:r>
            <w:r w:rsidRPr="0069221D">
              <w:rPr>
                <w:b/>
                <w:lang w:val="en-US"/>
              </w:rPr>
              <w:t>specified in the</w:t>
            </w:r>
            <w:r w:rsidR="006B6046">
              <w:rPr>
                <w:b/>
                <w:lang w:val="en-US"/>
              </w:rPr>
              <w:t xml:space="preserve"> </w:t>
            </w:r>
            <w:r w:rsidR="0069221D" w:rsidRPr="0069221D">
              <w:rPr>
                <w:b/>
                <w:lang w:val="en-US"/>
              </w:rPr>
              <w:t>BDS</w:t>
            </w:r>
            <w:r w:rsidRPr="0032719F">
              <w:rPr>
                <w:lang w:val="en-US"/>
              </w:rPr>
              <w:t xml:space="preserve">. </w:t>
            </w:r>
          </w:p>
          <w:p w14:paraId="0C24FF04" w14:textId="77777777" w:rsidR="0069221D" w:rsidRDefault="0069221D" w:rsidP="00EC0E95">
            <w:pPr>
              <w:pStyle w:val="StyleHeader1-ClausesAfter0pt"/>
              <w:numPr>
                <w:ilvl w:val="2"/>
                <w:numId w:val="13"/>
              </w:numPr>
              <w:tabs>
                <w:tab w:val="left" w:pos="576"/>
                <w:tab w:val="left" w:pos="1062"/>
              </w:tabs>
              <w:ind w:left="1062" w:hanging="450"/>
              <w:rPr>
                <w:lang w:val="en-US"/>
              </w:rPr>
            </w:pPr>
            <w:r w:rsidRPr="0069221D">
              <w:rPr>
                <w:lang w:val="en-US"/>
              </w:rPr>
              <w:lastRenderedPageBreak/>
              <w:t xml:space="preserve">In the case of adjustable price contracts, to determine the Contract price, the fixed portion of the bid price shall be adjusted by the factor </w:t>
            </w:r>
            <w:r w:rsidRPr="0069221D">
              <w:rPr>
                <w:b/>
                <w:lang w:val="en-US"/>
              </w:rPr>
              <w:t>specified in the BDS</w:t>
            </w:r>
            <w:r w:rsidRPr="0069221D">
              <w:rPr>
                <w:lang w:val="en-US"/>
              </w:rPr>
              <w:t>.</w:t>
            </w:r>
          </w:p>
          <w:p w14:paraId="0258061D" w14:textId="77777777" w:rsidR="0069221D" w:rsidRPr="009E1404" w:rsidRDefault="0069221D" w:rsidP="00EC0E95">
            <w:pPr>
              <w:pStyle w:val="StyleHeader1-ClausesAfter0pt"/>
              <w:numPr>
                <w:ilvl w:val="2"/>
                <w:numId w:val="13"/>
              </w:numPr>
              <w:tabs>
                <w:tab w:val="left" w:pos="576"/>
                <w:tab w:val="left" w:pos="1062"/>
              </w:tabs>
              <w:ind w:left="1062" w:hanging="450"/>
              <w:rPr>
                <w:lang w:val="en-US"/>
              </w:rPr>
            </w:pPr>
            <w:r w:rsidRPr="0069221D">
              <w:rPr>
                <w:lang w:val="en-US"/>
              </w:rPr>
              <w:t>In any case, bid evaluation shall be based on the bid price without taking into consideration the applicable correction from those indicated above.</w:t>
            </w:r>
          </w:p>
        </w:tc>
      </w:tr>
      <w:tr w:rsidR="00430118" w:rsidRPr="00D20367" w14:paraId="5DD31382" w14:textId="77777777">
        <w:trPr>
          <w:cantSplit/>
        </w:trPr>
        <w:tc>
          <w:tcPr>
            <w:tcW w:w="2610" w:type="dxa"/>
          </w:tcPr>
          <w:p w14:paraId="42FF1461" w14:textId="289065B2" w:rsidR="00430118" w:rsidRPr="00D20367" w:rsidRDefault="00430118" w:rsidP="006428D4">
            <w:pPr>
              <w:pStyle w:val="Section1Header2"/>
            </w:pPr>
            <w:bookmarkStart w:id="177" w:name="_Toc63601152"/>
            <w:r w:rsidRPr="00D20367">
              <w:lastRenderedPageBreak/>
              <w:t>Bid Security</w:t>
            </w:r>
            <w:bookmarkEnd w:id="177"/>
          </w:p>
        </w:tc>
        <w:tc>
          <w:tcPr>
            <w:tcW w:w="6660" w:type="dxa"/>
          </w:tcPr>
          <w:p w14:paraId="4EBDAE43" w14:textId="77777777" w:rsidR="00430118" w:rsidRPr="0032719F" w:rsidRDefault="00430118" w:rsidP="00430118">
            <w:pPr>
              <w:pStyle w:val="StyleHeader1-ClausesAfter0pt"/>
              <w:tabs>
                <w:tab w:val="left" w:pos="576"/>
              </w:tabs>
              <w:ind w:left="576" w:hanging="576"/>
              <w:rPr>
                <w:lang w:val="en-US"/>
              </w:rPr>
            </w:pPr>
            <w:r>
              <w:rPr>
                <w:rStyle w:val="StyleHeader2-SubClausesBoldChar"/>
                <w:b w:val="0"/>
                <w:lang w:val="en-US"/>
              </w:rPr>
              <w:t>19.1</w:t>
            </w:r>
            <w:r>
              <w:rPr>
                <w:rStyle w:val="StyleHeader2-SubClausesBoldChar"/>
                <w:b w:val="0"/>
                <w:lang w:val="en-US"/>
              </w:rPr>
              <w:tab/>
            </w:r>
            <w:r w:rsidR="002C30C7">
              <w:rPr>
                <w:lang w:val="en-US"/>
              </w:rPr>
              <w:t>T</w:t>
            </w:r>
            <w:r w:rsidRPr="0032719F">
              <w:rPr>
                <w:lang w:val="en-US"/>
              </w:rPr>
              <w:t xml:space="preserve">he Bidder shall furnish as part of its bid, </w:t>
            </w:r>
            <w:r>
              <w:rPr>
                <w:lang w:val="en-US"/>
              </w:rPr>
              <w:t xml:space="preserve">either a Bid-Securing Declaration or </w:t>
            </w:r>
            <w:r w:rsidRPr="0032719F">
              <w:rPr>
                <w:lang w:val="en-US"/>
              </w:rPr>
              <w:t xml:space="preserve">a bid security </w:t>
            </w:r>
            <w:r w:rsidRPr="00F87D33">
              <w:rPr>
                <w:b/>
                <w:bCs w:val="0"/>
                <w:lang w:val="en-US"/>
              </w:rPr>
              <w:t>as specified in the BDS</w:t>
            </w:r>
            <w:r>
              <w:rPr>
                <w:lang w:val="en-US"/>
              </w:rPr>
              <w:t xml:space="preserve">, </w:t>
            </w:r>
            <w:r w:rsidRPr="0032719F">
              <w:rPr>
                <w:lang w:val="en-US"/>
              </w:rPr>
              <w:t>in original form and</w:t>
            </w:r>
            <w:r>
              <w:rPr>
                <w:lang w:val="en-US"/>
              </w:rPr>
              <w:t>, in the case of a bid security,</w:t>
            </w:r>
            <w:r w:rsidRPr="0032719F">
              <w:rPr>
                <w:lang w:val="en-US"/>
              </w:rPr>
              <w:t xml:space="preserve"> in the amount and currency </w:t>
            </w:r>
            <w:r w:rsidRPr="00D20367">
              <w:rPr>
                <w:rStyle w:val="StyleHeader2-SubClausesBoldChar"/>
                <w:lang w:val="en-US"/>
              </w:rPr>
              <w:t>specified in the BDS</w:t>
            </w:r>
            <w:r w:rsidRPr="0032719F">
              <w:rPr>
                <w:lang w:val="en-US"/>
              </w:rPr>
              <w:t>.</w:t>
            </w:r>
          </w:p>
        </w:tc>
      </w:tr>
      <w:tr w:rsidR="00430118" w:rsidRPr="00D20367" w14:paraId="2E22CC74" w14:textId="77777777">
        <w:tc>
          <w:tcPr>
            <w:tcW w:w="2610" w:type="dxa"/>
          </w:tcPr>
          <w:p w14:paraId="05A053E6" w14:textId="77777777" w:rsidR="00430118" w:rsidRPr="00D20367" w:rsidRDefault="00430118" w:rsidP="00430118">
            <w:pPr>
              <w:spacing w:before="120" w:after="120"/>
            </w:pPr>
          </w:p>
        </w:tc>
        <w:tc>
          <w:tcPr>
            <w:tcW w:w="6660" w:type="dxa"/>
          </w:tcPr>
          <w:p w14:paraId="72BF40B8" w14:textId="77777777" w:rsidR="00430118" w:rsidRPr="0032719F" w:rsidRDefault="00430118" w:rsidP="00FD2F94">
            <w:pPr>
              <w:pStyle w:val="StyleHeader1-ClausesAfter0pt"/>
              <w:tabs>
                <w:tab w:val="left" w:pos="576"/>
              </w:tabs>
              <w:ind w:left="576" w:hanging="576"/>
              <w:rPr>
                <w:lang w:val="en-US"/>
              </w:rPr>
            </w:pPr>
            <w:r>
              <w:rPr>
                <w:lang w:val="en-US"/>
              </w:rPr>
              <w:t>19.2</w:t>
            </w:r>
            <w:r w:rsidR="009B5F48">
              <w:rPr>
                <w:lang w:val="en-US"/>
              </w:rPr>
              <w:tab/>
            </w:r>
            <w:r>
              <w:rPr>
                <w:lang w:val="en-US"/>
              </w:rPr>
              <w:t xml:space="preserve">A Bid-Securing Declaration shall use the form included in Section IV, Bidding </w:t>
            </w:r>
            <w:proofErr w:type="gramStart"/>
            <w:r>
              <w:rPr>
                <w:lang w:val="en-US"/>
              </w:rPr>
              <w:t>Forms.</w:t>
            </w:r>
            <w:r w:rsidR="00FD2F94" w:rsidRPr="00FD2F94">
              <w:rPr>
                <w:lang w:val="en-US"/>
              </w:rPr>
              <w:t>.</w:t>
            </w:r>
            <w:proofErr w:type="gramEnd"/>
            <w:r w:rsidR="00FD2F94" w:rsidRPr="00FD2F94">
              <w:rPr>
                <w:i/>
                <w:iCs/>
                <w:u w:val="single"/>
                <w:lang w:val="en-US"/>
              </w:rPr>
              <w:t>(It is not applicable)</w:t>
            </w:r>
          </w:p>
        </w:tc>
      </w:tr>
      <w:tr w:rsidR="00430118" w:rsidRPr="00D20367" w14:paraId="12504DB0" w14:textId="77777777">
        <w:tc>
          <w:tcPr>
            <w:tcW w:w="2610" w:type="dxa"/>
          </w:tcPr>
          <w:p w14:paraId="080A507E" w14:textId="77777777" w:rsidR="00430118" w:rsidRPr="00D20367" w:rsidRDefault="00430118" w:rsidP="00430118">
            <w:pPr>
              <w:spacing w:before="120" w:after="120"/>
            </w:pPr>
          </w:p>
        </w:tc>
        <w:tc>
          <w:tcPr>
            <w:tcW w:w="6660" w:type="dxa"/>
          </w:tcPr>
          <w:p w14:paraId="0EBE96CB"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3</w:t>
            </w:r>
            <w:r w:rsidRPr="0032719F">
              <w:rPr>
                <w:lang w:val="en-US"/>
              </w:rPr>
              <w:tab/>
            </w:r>
            <w:r>
              <w:rPr>
                <w:lang w:val="en-US"/>
              </w:rPr>
              <w:t>If a bid security is specified pursuant to ITB 19.1, t</w:t>
            </w:r>
            <w:r w:rsidRPr="0032719F">
              <w:rPr>
                <w:lang w:val="en-US"/>
              </w:rPr>
              <w:t xml:space="preserve">he bid security shall be </w:t>
            </w:r>
            <w:r w:rsidRPr="0032719F">
              <w:rPr>
                <w:iCs/>
                <w:lang w:val="en-US"/>
              </w:rPr>
              <w:t>a demand guarantee</w:t>
            </w:r>
            <w:r w:rsidRPr="0032719F">
              <w:rPr>
                <w:lang w:val="en-US"/>
              </w:rPr>
              <w:t xml:space="preserve"> in any of the following forms</w:t>
            </w:r>
            <w:r>
              <w:rPr>
                <w:lang w:val="en-US"/>
              </w:rPr>
              <w:t xml:space="preserve"> at the Bidder’s option</w:t>
            </w:r>
            <w:r w:rsidRPr="0032719F">
              <w:rPr>
                <w:lang w:val="en-US"/>
              </w:rPr>
              <w:t>:</w:t>
            </w:r>
          </w:p>
          <w:p w14:paraId="40AB92E2" w14:textId="77777777" w:rsidR="00430118" w:rsidRPr="00F87D33" w:rsidRDefault="002C30C7" w:rsidP="00F97FBE">
            <w:pPr>
              <w:pStyle w:val="P3Header1-Clauses"/>
              <w:tabs>
                <w:tab w:val="clear" w:pos="864"/>
              </w:tabs>
              <w:spacing w:after="180"/>
              <w:ind w:left="972" w:hanging="454"/>
              <w:rPr>
                <w:lang w:val="en-US"/>
              </w:rPr>
            </w:pPr>
            <w:r>
              <w:rPr>
                <w:lang w:val="en-US"/>
              </w:rPr>
              <w:t>(a)</w:t>
            </w:r>
            <w:r w:rsidR="009B0C38">
              <w:rPr>
                <w:lang w:val="en-US"/>
              </w:rPr>
              <w:tab/>
            </w:r>
            <w:r w:rsidR="00430118" w:rsidRPr="00F87D33">
              <w:rPr>
                <w:lang w:val="en-US"/>
              </w:rPr>
              <w:t xml:space="preserve">an unconditional guarantee issued by a </w:t>
            </w:r>
            <w:r w:rsidR="00CE1603">
              <w:rPr>
                <w:lang w:val="en-US"/>
              </w:rPr>
              <w:t>Fund</w:t>
            </w:r>
            <w:r w:rsidR="00430118" w:rsidRPr="00F87D33">
              <w:rPr>
                <w:lang w:val="en-US"/>
              </w:rPr>
              <w:t xml:space="preserve"> or </w:t>
            </w:r>
            <w:r w:rsidR="00A70731">
              <w:rPr>
                <w:lang w:val="en-US"/>
              </w:rPr>
              <w:t>financial institution (such as an insurance, bonding or surety company)</w:t>
            </w:r>
            <w:r w:rsidR="00430118" w:rsidRPr="00F87D33">
              <w:rPr>
                <w:lang w:val="en-US"/>
              </w:rPr>
              <w:t xml:space="preserve">; </w:t>
            </w:r>
          </w:p>
          <w:p w14:paraId="112EB73B" w14:textId="77777777" w:rsidR="00430118" w:rsidRPr="009E1404" w:rsidRDefault="002C30C7" w:rsidP="00F97FBE">
            <w:pPr>
              <w:pStyle w:val="P3Header1-Clauses"/>
              <w:tabs>
                <w:tab w:val="clear" w:pos="864"/>
              </w:tabs>
              <w:spacing w:after="180"/>
              <w:ind w:left="972" w:hanging="454"/>
              <w:rPr>
                <w:lang w:val="en-US"/>
              </w:rPr>
            </w:pPr>
            <w:r>
              <w:rPr>
                <w:lang w:val="en-US"/>
              </w:rPr>
              <w:t>(b)</w:t>
            </w:r>
            <w:r w:rsidR="009B0C38">
              <w:rPr>
                <w:lang w:val="en-US"/>
              </w:rPr>
              <w:tab/>
            </w:r>
            <w:r w:rsidR="00430118" w:rsidRPr="009E1404">
              <w:rPr>
                <w:lang w:val="en-US"/>
              </w:rPr>
              <w:t xml:space="preserve">an irrevocable letter of credit; </w:t>
            </w:r>
          </w:p>
          <w:p w14:paraId="4837FEB7" w14:textId="77777777" w:rsidR="00430118" w:rsidRPr="009E1404" w:rsidRDefault="009B0C38" w:rsidP="00F97FBE">
            <w:pPr>
              <w:pStyle w:val="P3Header1-Clauses"/>
              <w:tabs>
                <w:tab w:val="clear" w:pos="864"/>
              </w:tabs>
              <w:spacing w:after="180"/>
              <w:ind w:left="972" w:hanging="454"/>
              <w:rPr>
                <w:lang w:val="en-US"/>
              </w:rPr>
            </w:pPr>
            <w:r>
              <w:rPr>
                <w:lang w:val="en-US"/>
              </w:rPr>
              <w:t>(c)</w:t>
            </w:r>
            <w:r>
              <w:rPr>
                <w:lang w:val="en-US"/>
              </w:rPr>
              <w:tab/>
            </w:r>
            <w:r w:rsidR="00430118" w:rsidRPr="009E1404">
              <w:rPr>
                <w:lang w:val="en-US"/>
              </w:rPr>
              <w:t>a cashier’s or certified check; or</w:t>
            </w:r>
          </w:p>
          <w:p w14:paraId="273399BC" w14:textId="77777777" w:rsidR="00430118" w:rsidRPr="009E1404" w:rsidRDefault="009B0C38" w:rsidP="00F97FBE">
            <w:pPr>
              <w:pStyle w:val="P3Header1-Clauses"/>
              <w:tabs>
                <w:tab w:val="clear" w:pos="864"/>
              </w:tabs>
              <w:spacing w:after="180"/>
              <w:ind w:left="972" w:hanging="454"/>
              <w:rPr>
                <w:lang w:val="en-US"/>
              </w:rPr>
            </w:pPr>
            <w:r>
              <w:rPr>
                <w:lang w:val="en-US"/>
              </w:rPr>
              <w:t>(d)</w:t>
            </w:r>
            <w:r>
              <w:rPr>
                <w:lang w:val="en-US"/>
              </w:rPr>
              <w:tab/>
            </w:r>
            <w:r w:rsidR="00430118" w:rsidRPr="009E1404">
              <w:rPr>
                <w:lang w:val="en-US"/>
              </w:rPr>
              <w:t xml:space="preserve">another security </w:t>
            </w:r>
            <w:r w:rsidR="0082153D">
              <w:rPr>
                <w:b/>
                <w:bCs/>
                <w:lang w:val="en-US"/>
              </w:rPr>
              <w:t>specified</w:t>
            </w:r>
            <w:r w:rsidR="00430118" w:rsidRPr="00F87D33">
              <w:rPr>
                <w:b/>
                <w:bCs/>
                <w:lang w:val="en-US"/>
              </w:rPr>
              <w:t xml:space="preserve"> in the BDS</w:t>
            </w:r>
            <w:r w:rsidR="00430118" w:rsidRPr="009E1404">
              <w:rPr>
                <w:lang w:val="en-US"/>
              </w:rPr>
              <w:t xml:space="preserve">, </w:t>
            </w:r>
          </w:p>
          <w:p w14:paraId="019D8051" w14:textId="77777777" w:rsidR="00430118" w:rsidRPr="00641FB2" w:rsidRDefault="00430118" w:rsidP="00F97FBE">
            <w:pPr>
              <w:pStyle w:val="Header2-SubClauses"/>
              <w:tabs>
                <w:tab w:val="clear" w:pos="576"/>
                <w:tab w:val="left" w:pos="522"/>
              </w:tabs>
              <w:spacing w:after="180"/>
              <w:ind w:left="522"/>
              <w:rPr>
                <w:lang w:val="en-US"/>
              </w:rPr>
            </w:pPr>
            <w:r w:rsidRPr="0025716C">
              <w:rPr>
                <w:lang w:val="en-US"/>
              </w:rPr>
              <w:t>fro</w:t>
            </w:r>
            <w:r w:rsidRPr="009B0C38">
              <w:rPr>
                <w:bCs/>
                <w:lang w:val="en-US"/>
              </w:rPr>
              <w:t xml:space="preserve">m a reputable source from an eligible country.  If the unconditional guarantee is issued by a </w:t>
            </w:r>
            <w:r w:rsidR="00652063">
              <w:rPr>
                <w:bCs/>
                <w:lang w:val="en-US"/>
              </w:rPr>
              <w:t xml:space="preserve">financial institution </w:t>
            </w:r>
            <w:r w:rsidRPr="009B0C38">
              <w:rPr>
                <w:bCs/>
                <w:lang w:val="en-US"/>
              </w:rPr>
              <w:t xml:space="preserve">located outside the Employer’s Country, the </w:t>
            </w:r>
            <w:r w:rsidR="00652063">
              <w:rPr>
                <w:bCs/>
                <w:lang w:val="en-US"/>
              </w:rPr>
              <w:t xml:space="preserve">issuing financial institution </w:t>
            </w:r>
            <w:r w:rsidRPr="009B0C38">
              <w:rPr>
                <w:bCs/>
                <w:lang w:val="en-US"/>
              </w:rPr>
              <w:t>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641FB2">
              <w:rPr>
                <w:lang w:val="en-US"/>
              </w:rPr>
              <w:t>.2.</w:t>
            </w:r>
          </w:p>
        </w:tc>
      </w:tr>
      <w:tr w:rsidR="00430118" w:rsidRPr="00D20367" w14:paraId="56171952" w14:textId="77777777">
        <w:tc>
          <w:tcPr>
            <w:tcW w:w="2610" w:type="dxa"/>
          </w:tcPr>
          <w:p w14:paraId="2DC11D80" w14:textId="77777777" w:rsidR="00430118" w:rsidRPr="00D20367" w:rsidRDefault="00430118" w:rsidP="00430118">
            <w:pPr>
              <w:spacing w:before="120" w:after="120"/>
            </w:pPr>
          </w:p>
        </w:tc>
        <w:tc>
          <w:tcPr>
            <w:tcW w:w="6660" w:type="dxa"/>
          </w:tcPr>
          <w:p w14:paraId="64957E3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4</w:t>
            </w:r>
            <w:r w:rsidRPr="0032719F">
              <w:rPr>
                <w:lang w:val="en-US"/>
              </w:rPr>
              <w:tab/>
            </w:r>
            <w:r>
              <w:rPr>
                <w:lang w:val="en-US"/>
              </w:rPr>
              <w:t>If a bid security is specified pursuant to ITB 19.1, a</w:t>
            </w:r>
            <w:r w:rsidRPr="0032719F">
              <w:rPr>
                <w:lang w:val="en-US"/>
              </w:rPr>
              <w:t xml:space="preserve">ny bid not accompanied by </w:t>
            </w:r>
            <w:r>
              <w:rPr>
                <w:lang w:val="en-US"/>
              </w:rPr>
              <w:t>a substantially responsive</w:t>
            </w:r>
            <w:r w:rsidRPr="0032719F">
              <w:rPr>
                <w:lang w:val="en-US"/>
              </w:rPr>
              <w:t xml:space="preserve"> bid security</w:t>
            </w:r>
            <w:r>
              <w:rPr>
                <w:lang w:val="en-US"/>
              </w:rPr>
              <w:t xml:space="preserve"> or Bid-Securing Declaration</w:t>
            </w:r>
            <w:r w:rsidRPr="0032719F">
              <w:rPr>
                <w:lang w:val="en-US"/>
              </w:rPr>
              <w:t xml:space="preserve"> shall be rejected by the Employer as </w:t>
            </w:r>
            <w:proofErr w:type="spellStart"/>
            <w:proofErr w:type="gramStart"/>
            <w:r w:rsidRPr="0032719F">
              <w:rPr>
                <w:lang w:val="en-US"/>
              </w:rPr>
              <w:t>non responsive</w:t>
            </w:r>
            <w:proofErr w:type="spellEnd"/>
            <w:proofErr w:type="gramEnd"/>
            <w:r w:rsidRPr="0032719F">
              <w:rPr>
                <w:lang w:val="en-US"/>
              </w:rPr>
              <w:t>.</w:t>
            </w:r>
          </w:p>
        </w:tc>
      </w:tr>
      <w:tr w:rsidR="00430118" w:rsidRPr="00D20367" w14:paraId="03E639E5" w14:textId="77777777">
        <w:tc>
          <w:tcPr>
            <w:tcW w:w="2610" w:type="dxa"/>
          </w:tcPr>
          <w:p w14:paraId="4F333628" w14:textId="77777777" w:rsidR="00430118" w:rsidRPr="00D20367" w:rsidRDefault="00430118" w:rsidP="00430118">
            <w:pPr>
              <w:spacing w:before="120" w:after="120"/>
            </w:pPr>
          </w:p>
        </w:tc>
        <w:tc>
          <w:tcPr>
            <w:tcW w:w="6660" w:type="dxa"/>
          </w:tcPr>
          <w:p w14:paraId="7AB16E6D" w14:textId="77777777" w:rsidR="00430118" w:rsidRPr="0032719F" w:rsidRDefault="00430118" w:rsidP="00F97FBE">
            <w:pPr>
              <w:pStyle w:val="StyleHeader1-ClausesAfter0pt"/>
              <w:tabs>
                <w:tab w:val="left" w:pos="576"/>
              </w:tabs>
              <w:spacing w:after="180"/>
              <w:ind w:left="576" w:hanging="576"/>
              <w:rPr>
                <w:lang w:val="en-US"/>
              </w:rPr>
            </w:pPr>
            <w:r>
              <w:rPr>
                <w:lang w:val="en-US"/>
              </w:rPr>
              <w:t>19.5</w:t>
            </w:r>
            <w:r w:rsidRPr="0032719F">
              <w:rPr>
                <w:lang w:val="en-US"/>
              </w:rPr>
              <w:tab/>
            </w:r>
            <w:r>
              <w:rPr>
                <w:lang w:val="en-US"/>
              </w:rPr>
              <w:t>If a bid security is specified pursuant to ITB 19.1, t</w:t>
            </w:r>
            <w:r w:rsidRPr="0032719F">
              <w:rPr>
                <w:lang w:val="en-US"/>
              </w:rPr>
              <w:t xml:space="preserve">he bid security of unsuccessful Bidders shall be returned as promptly </w:t>
            </w:r>
            <w:r w:rsidRPr="0032719F">
              <w:rPr>
                <w:lang w:val="en-US"/>
              </w:rPr>
              <w:lastRenderedPageBreak/>
              <w:t>as possible upon the successful Bidder’s</w:t>
            </w:r>
            <w:r w:rsidR="006B6046">
              <w:rPr>
                <w:lang w:val="en-US"/>
              </w:rPr>
              <w:t xml:space="preserve"> </w:t>
            </w:r>
            <w:r w:rsidR="007356CB">
              <w:rPr>
                <w:lang w:val="en-US"/>
              </w:rPr>
              <w:t>signing</w:t>
            </w:r>
            <w:r w:rsidR="007356CB" w:rsidRPr="007356CB">
              <w:rPr>
                <w:lang w:val="en-US"/>
              </w:rPr>
              <w:t xml:space="preserve"> the Contract and</w:t>
            </w:r>
            <w:r w:rsidRPr="0032719F">
              <w:rPr>
                <w:lang w:val="en-US"/>
              </w:rPr>
              <w:t xml:space="preserve"> furnishing the performance security pursuant to ITB 4</w:t>
            </w:r>
            <w:r w:rsidR="00951EE5">
              <w:rPr>
                <w:lang w:val="en-US"/>
              </w:rPr>
              <w:t>2</w:t>
            </w:r>
            <w:r w:rsidRPr="0032719F">
              <w:rPr>
                <w:lang w:val="en-US"/>
              </w:rPr>
              <w:t>.</w:t>
            </w:r>
          </w:p>
        </w:tc>
      </w:tr>
      <w:tr w:rsidR="00430118" w:rsidRPr="00D20367" w14:paraId="569CFE24" w14:textId="77777777">
        <w:tc>
          <w:tcPr>
            <w:tcW w:w="2610" w:type="dxa"/>
          </w:tcPr>
          <w:p w14:paraId="3247C80E" w14:textId="77777777" w:rsidR="00430118" w:rsidRPr="00D20367" w:rsidRDefault="00430118" w:rsidP="00430118">
            <w:pPr>
              <w:spacing w:before="120" w:after="120"/>
            </w:pPr>
          </w:p>
        </w:tc>
        <w:tc>
          <w:tcPr>
            <w:tcW w:w="6660" w:type="dxa"/>
          </w:tcPr>
          <w:p w14:paraId="06D28DF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6</w:t>
            </w:r>
            <w:r w:rsidRPr="0032719F">
              <w:rPr>
                <w:lang w:val="en-US"/>
              </w:rPr>
              <w:tab/>
              <w:t xml:space="preserve">The bid security of the successful Bidder shall be returned </w:t>
            </w:r>
            <w:r>
              <w:rPr>
                <w:lang w:val="en-US"/>
              </w:rPr>
              <w:t>as promptly as possible</w:t>
            </w:r>
            <w:r w:rsidRPr="0032719F">
              <w:rPr>
                <w:lang w:val="en-US"/>
              </w:rPr>
              <w:t xml:space="preserve"> once the successful Bidder has signed the Contract and furnished the required performance security.</w:t>
            </w:r>
          </w:p>
        </w:tc>
      </w:tr>
      <w:tr w:rsidR="00430118" w:rsidRPr="00D20367" w14:paraId="05DF08EB" w14:textId="77777777">
        <w:tc>
          <w:tcPr>
            <w:tcW w:w="2610" w:type="dxa"/>
            <w:tcBorders>
              <w:bottom w:val="nil"/>
            </w:tcBorders>
          </w:tcPr>
          <w:p w14:paraId="5FCE9ADF" w14:textId="77777777" w:rsidR="00430118" w:rsidRPr="00D20367" w:rsidRDefault="00430118" w:rsidP="00430118">
            <w:pPr>
              <w:spacing w:before="120" w:after="120"/>
            </w:pPr>
          </w:p>
        </w:tc>
        <w:tc>
          <w:tcPr>
            <w:tcW w:w="6660" w:type="dxa"/>
          </w:tcPr>
          <w:p w14:paraId="1418372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7</w:t>
            </w:r>
            <w:r w:rsidRPr="0032719F">
              <w:rPr>
                <w:lang w:val="en-US"/>
              </w:rPr>
              <w:tab/>
              <w:t>The bid security may be forfeited</w:t>
            </w:r>
            <w:r>
              <w:rPr>
                <w:lang w:val="en-US"/>
              </w:rPr>
              <w:t xml:space="preserve"> or the Bid-Securing Declaration executed</w:t>
            </w:r>
            <w:r w:rsidRPr="0032719F">
              <w:rPr>
                <w:lang w:val="en-US"/>
              </w:rPr>
              <w:t>:</w:t>
            </w:r>
          </w:p>
          <w:p w14:paraId="26F07271" w14:textId="77777777" w:rsidR="00576E7C" w:rsidRDefault="00430118" w:rsidP="00EC0E95">
            <w:pPr>
              <w:pStyle w:val="P3Header1-Clauses"/>
              <w:numPr>
                <w:ilvl w:val="2"/>
                <w:numId w:val="16"/>
              </w:numPr>
              <w:tabs>
                <w:tab w:val="clear" w:pos="864"/>
                <w:tab w:val="clear" w:pos="972"/>
                <w:tab w:val="clear" w:pos="1710"/>
              </w:tabs>
              <w:spacing w:after="180"/>
              <w:ind w:left="1230" w:hanging="360"/>
              <w:rPr>
                <w:lang w:val="en-US"/>
              </w:rPr>
            </w:pPr>
            <w:r w:rsidRPr="00BA0CF6">
              <w:rPr>
                <w:lang w:val="en-US"/>
              </w:rPr>
              <w:t>if a Bidder withdraws its bid during the period of bid validity specified by the Bidder on the Letter of Bid</w:t>
            </w:r>
            <w:r w:rsidR="009C2066" w:rsidRPr="009C2066">
              <w:rPr>
                <w:lang w:val="en-US"/>
              </w:rPr>
              <w:t xml:space="preserve">, or any extension thereto provided by the </w:t>
            </w:r>
            <w:r w:rsidR="009C2066">
              <w:rPr>
                <w:lang w:val="en-US"/>
              </w:rPr>
              <w:t xml:space="preserve">Bidder; </w:t>
            </w:r>
            <w:r w:rsidRPr="00BA0CF6">
              <w:rPr>
                <w:lang w:val="en-US"/>
              </w:rPr>
              <w:t>or</w:t>
            </w:r>
          </w:p>
          <w:p w14:paraId="65163799" w14:textId="71633090" w:rsidR="00430118" w:rsidRPr="00576E7C" w:rsidRDefault="00430118" w:rsidP="00EC0E95">
            <w:pPr>
              <w:pStyle w:val="P3Header1-Clauses"/>
              <w:numPr>
                <w:ilvl w:val="2"/>
                <w:numId w:val="16"/>
              </w:numPr>
              <w:tabs>
                <w:tab w:val="clear" w:pos="864"/>
                <w:tab w:val="clear" w:pos="972"/>
                <w:tab w:val="clear" w:pos="1710"/>
              </w:tabs>
              <w:spacing w:after="180"/>
              <w:ind w:left="1230" w:hanging="360"/>
              <w:rPr>
                <w:lang w:val="en-US"/>
              </w:rPr>
            </w:pPr>
            <w:r w:rsidRPr="00576E7C">
              <w:rPr>
                <w:lang w:val="en-US"/>
              </w:rPr>
              <w:t xml:space="preserve">if the successful Bidder fails to: </w:t>
            </w:r>
          </w:p>
          <w:p w14:paraId="205FDEAC" w14:textId="77777777" w:rsidR="00430118" w:rsidRPr="00774B26" w:rsidRDefault="00430118" w:rsidP="00F97FBE">
            <w:pPr>
              <w:pStyle w:val="Heading4"/>
              <w:tabs>
                <w:tab w:val="left" w:pos="1692"/>
              </w:tabs>
              <w:spacing w:after="180"/>
              <w:ind w:left="1692" w:hanging="547"/>
              <w:rPr>
                <w:b w:val="0"/>
              </w:rPr>
            </w:pPr>
            <w:r w:rsidRPr="00774B26">
              <w:rPr>
                <w:b w:val="0"/>
              </w:rPr>
              <w:t>(</w:t>
            </w:r>
            <w:proofErr w:type="spellStart"/>
            <w:r w:rsidRPr="00774B26">
              <w:rPr>
                <w:b w:val="0"/>
              </w:rPr>
              <w:t>i</w:t>
            </w:r>
            <w:proofErr w:type="spellEnd"/>
            <w:r w:rsidRPr="00774B26">
              <w:rPr>
                <w:b w:val="0"/>
              </w:rPr>
              <w:t>)</w:t>
            </w:r>
            <w:r w:rsidRPr="00774B26">
              <w:rPr>
                <w:b w:val="0"/>
              </w:rPr>
              <w:tab/>
              <w:t>sign the Contract in accordance with ITB 4</w:t>
            </w:r>
            <w:r w:rsidR="00951EE5">
              <w:rPr>
                <w:b w:val="0"/>
              </w:rPr>
              <w:t>1</w:t>
            </w:r>
            <w:r w:rsidRPr="00774B26">
              <w:rPr>
                <w:b w:val="0"/>
              </w:rPr>
              <w:t>; or</w:t>
            </w:r>
          </w:p>
          <w:p w14:paraId="18EE37CA" w14:textId="77777777" w:rsidR="00430118" w:rsidRPr="00D20367" w:rsidRDefault="00430118" w:rsidP="00F97FBE">
            <w:pPr>
              <w:pStyle w:val="Heading4"/>
              <w:tabs>
                <w:tab w:val="left" w:pos="1692"/>
              </w:tabs>
              <w:spacing w:after="180"/>
              <w:ind w:left="1692" w:right="14" w:hanging="540"/>
            </w:pPr>
            <w:r w:rsidRPr="00774B26">
              <w:rPr>
                <w:b w:val="0"/>
              </w:rPr>
              <w:t>(ii)</w:t>
            </w:r>
            <w:r w:rsidRPr="00774B26">
              <w:rPr>
                <w:b w:val="0"/>
              </w:rPr>
              <w:tab/>
              <w:t>furnish a performance security in accordance with ITB 4</w:t>
            </w:r>
            <w:r w:rsidR="00951EE5">
              <w:rPr>
                <w:b w:val="0"/>
              </w:rPr>
              <w:t>2</w:t>
            </w:r>
            <w:r w:rsidRPr="00774B26">
              <w:rPr>
                <w:b w:val="0"/>
              </w:rPr>
              <w:t>.</w:t>
            </w:r>
          </w:p>
        </w:tc>
      </w:tr>
      <w:tr w:rsidR="00430118" w:rsidRPr="00D20367" w14:paraId="30B2C1B7" w14:textId="77777777">
        <w:tc>
          <w:tcPr>
            <w:tcW w:w="2610" w:type="dxa"/>
          </w:tcPr>
          <w:p w14:paraId="5865CC41" w14:textId="77777777" w:rsidR="00430118" w:rsidRPr="00D20367" w:rsidRDefault="00430118" w:rsidP="00430118"/>
        </w:tc>
        <w:tc>
          <w:tcPr>
            <w:tcW w:w="6660" w:type="dxa"/>
          </w:tcPr>
          <w:p w14:paraId="5459ABE2" w14:textId="77777777" w:rsidR="00430118" w:rsidRPr="009E1404" w:rsidRDefault="00430118" w:rsidP="00F97FBE">
            <w:pPr>
              <w:pStyle w:val="StyleHeader1-ClausesAfter0pt"/>
              <w:tabs>
                <w:tab w:val="left" w:pos="576"/>
              </w:tabs>
              <w:spacing w:after="180"/>
              <w:ind w:left="576" w:hanging="576"/>
              <w:rPr>
                <w:lang w:val="en-US"/>
              </w:rPr>
            </w:pPr>
            <w:r w:rsidRPr="0032719F">
              <w:rPr>
                <w:lang w:val="en-US"/>
              </w:rPr>
              <w:t>19.</w:t>
            </w:r>
            <w:r>
              <w:rPr>
                <w:lang w:val="en-US"/>
              </w:rPr>
              <w:t>8</w:t>
            </w:r>
            <w:r w:rsidRPr="0032719F">
              <w:rPr>
                <w:lang w:val="en-US"/>
              </w:rPr>
              <w:tab/>
              <w:t xml:space="preserve">The bid security </w:t>
            </w:r>
            <w:r>
              <w:rPr>
                <w:lang w:val="en-US"/>
              </w:rPr>
              <w:t xml:space="preserve">or the Bid-Securing Declaration </w:t>
            </w:r>
            <w:r w:rsidRPr="0032719F">
              <w:rPr>
                <w:lang w:val="en-US"/>
              </w:rPr>
              <w:t xml:space="preserve">of a JV shall be in the name of the JV that submits the bid. </w:t>
            </w:r>
            <w:r w:rsidRPr="009E1404">
              <w:rPr>
                <w:lang w:val="en-US"/>
              </w:rPr>
              <w:t xml:space="preserve">If the JV has not been legally constituted </w:t>
            </w:r>
            <w:r>
              <w:rPr>
                <w:lang w:val="en-US"/>
              </w:rPr>
              <w:t xml:space="preserve">into a legally enforceable JV </w:t>
            </w:r>
            <w:r w:rsidRPr="009E1404">
              <w:rPr>
                <w:lang w:val="en-US"/>
              </w:rPr>
              <w:t xml:space="preserve">at the time of bidding, </w:t>
            </w:r>
            <w:r w:rsidRPr="009E1404">
              <w:rPr>
                <w:iCs/>
                <w:lang w:val="en-US"/>
              </w:rPr>
              <w:t xml:space="preserve">the </w:t>
            </w:r>
            <w:r>
              <w:rPr>
                <w:iCs/>
                <w:lang w:val="en-US"/>
              </w:rPr>
              <w:t>b</w:t>
            </w:r>
            <w:r w:rsidRPr="009E1404">
              <w:rPr>
                <w:iCs/>
                <w:lang w:val="en-US"/>
              </w:rPr>
              <w:t xml:space="preserve">id </w:t>
            </w:r>
            <w:r>
              <w:rPr>
                <w:iCs/>
                <w:lang w:val="en-US"/>
              </w:rPr>
              <w:t>s</w:t>
            </w:r>
            <w:r w:rsidRPr="009E1404">
              <w:rPr>
                <w:iCs/>
                <w:lang w:val="en-US"/>
              </w:rPr>
              <w:t>ecurity</w:t>
            </w:r>
            <w:r>
              <w:rPr>
                <w:iCs/>
                <w:lang w:val="en-US"/>
              </w:rPr>
              <w:t xml:space="preserve"> or the Bid-Securing Declaration</w:t>
            </w:r>
            <w:r w:rsidRPr="009E1404">
              <w:rPr>
                <w:iCs/>
                <w:lang w:val="en-US"/>
              </w:rPr>
              <w:t xml:space="preserve"> shall be in the names of all future </w:t>
            </w:r>
            <w:r w:rsidR="008F708E">
              <w:rPr>
                <w:iCs/>
                <w:lang w:val="en-US"/>
              </w:rPr>
              <w:t>member</w:t>
            </w:r>
            <w:r w:rsidRPr="009E1404">
              <w:rPr>
                <w:iCs/>
                <w:lang w:val="en-US"/>
              </w:rPr>
              <w:t>s as named in the letter of intent referred to in ITB 4.</w:t>
            </w:r>
            <w:r w:rsidR="003F115F">
              <w:rPr>
                <w:iCs/>
                <w:lang w:val="en-US"/>
              </w:rPr>
              <w:t>1 and ITB 11.2</w:t>
            </w:r>
            <w:r w:rsidRPr="009E1404">
              <w:rPr>
                <w:i/>
                <w:lang w:val="en-US"/>
              </w:rPr>
              <w:t>.</w:t>
            </w:r>
          </w:p>
          <w:p w14:paraId="0F23E7E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9</w:t>
            </w:r>
            <w:r w:rsidRPr="0032719F">
              <w:rPr>
                <w:lang w:val="en-US"/>
              </w:rPr>
              <w:tab/>
              <w:t xml:space="preserve">If a bid security is </w:t>
            </w:r>
            <w:r w:rsidRPr="00D20367">
              <w:rPr>
                <w:rStyle w:val="StyleHeader2-SubClausesBoldChar"/>
                <w:lang w:val="en-US"/>
              </w:rPr>
              <w:t>not required in the BDS</w:t>
            </w:r>
            <w:r w:rsidR="002C30C7" w:rsidRPr="002C30C7">
              <w:rPr>
                <w:rStyle w:val="StyleHeader2-SubClausesBoldChar"/>
                <w:b w:val="0"/>
                <w:lang w:val="en-US"/>
              </w:rPr>
              <w:t xml:space="preserve"> pursuant to ITB 19.1</w:t>
            </w:r>
            <w:r w:rsidRPr="0032719F">
              <w:rPr>
                <w:lang w:val="en-US"/>
              </w:rPr>
              <w:t xml:space="preserve">, and </w:t>
            </w:r>
          </w:p>
          <w:p w14:paraId="6F834FFE" w14:textId="77777777" w:rsidR="00430118" w:rsidRPr="009E1404" w:rsidRDefault="00430118" w:rsidP="00EC0E95">
            <w:pPr>
              <w:pStyle w:val="P3Header1-Clauses"/>
              <w:numPr>
                <w:ilvl w:val="1"/>
                <w:numId w:val="7"/>
              </w:numPr>
              <w:tabs>
                <w:tab w:val="clear" w:pos="936"/>
                <w:tab w:val="clear" w:pos="972"/>
                <w:tab w:val="num" w:pos="1152"/>
              </w:tabs>
              <w:spacing w:after="180"/>
              <w:ind w:left="1152" w:hanging="540"/>
              <w:rPr>
                <w:lang w:val="en-US"/>
              </w:rPr>
            </w:pPr>
            <w:r w:rsidRPr="009E1404">
              <w:rPr>
                <w:lang w:val="en-US"/>
              </w:rPr>
              <w:t>if a Bidder withdraws its bid during the period of bid validity specified by the Bidder on the Letter of Bid, or</w:t>
            </w:r>
          </w:p>
          <w:p w14:paraId="1BA0B864" w14:textId="77777777" w:rsidR="00430118" w:rsidRPr="00756D1F" w:rsidRDefault="00430118" w:rsidP="00EC0E95">
            <w:pPr>
              <w:pStyle w:val="P3Header1-Clauses"/>
              <w:numPr>
                <w:ilvl w:val="1"/>
                <w:numId w:val="7"/>
              </w:numPr>
              <w:tabs>
                <w:tab w:val="clear" w:pos="936"/>
                <w:tab w:val="clear" w:pos="972"/>
                <w:tab w:val="num" w:pos="1152"/>
              </w:tabs>
              <w:spacing w:after="180"/>
              <w:ind w:left="1152" w:hanging="540"/>
              <w:rPr>
                <w:lang w:val="en-US"/>
              </w:rPr>
            </w:pPr>
            <w:r w:rsidRPr="009E1404">
              <w:rPr>
                <w:lang w:val="en-US"/>
              </w:rPr>
              <w:t>if the successful Bidder fails to</w:t>
            </w:r>
            <w:r>
              <w:rPr>
                <w:lang w:val="en-US"/>
              </w:rPr>
              <w:t xml:space="preserve"> sign</w:t>
            </w:r>
            <w:r w:rsidR="006B6046">
              <w:rPr>
                <w:lang w:val="en-US"/>
              </w:rPr>
              <w:t xml:space="preserve"> </w:t>
            </w:r>
            <w:r w:rsidRPr="00756D1F">
              <w:rPr>
                <w:lang w:val="en-US"/>
              </w:rPr>
              <w:t>the Contract in accordance with ITB 4</w:t>
            </w:r>
            <w:r w:rsidR="0012397D">
              <w:rPr>
                <w:lang w:val="en-US"/>
              </w:rPr>
              <w:t>1</w:t>
            </w:r>
            <w:r w:rsidRPr="00756D1F">
              <w:rPr>
                <w:lang w:val="en-US"/>
              </w:rPr>
              <w:t xml:space="preserve">; or furnish </w:t>
            </w:r>
            <w:r>
              <w:rPr>
                <w:lang w:val="en-US"/>
              </w:rPr>
              <w:t>a performance security in accordance with ITB 4</w:t>
            </w:r>
            <w:r w:rsidR="0012397D">
              <w:rPr>
                <w:lang w:val="en-US"/>
              </w:rPr>
              <w:t>2</w:t>
            </w:r>
            <w:r>
              <w:rPr>
                <w:lang w:val="en-US"/>
              </w:rPr>
              <w:t>;</w:t>
            </w:r>
          </w:p>
          <w:p w14:paraId="7FCE8434" w14:textId="77777777" w:rsidR="00430118" w:rsidRPr="0025716C" w:rsidRDefault="00430118" w:rsidP="00F97FBE">
            <w:pPr>
              <w:pStyle w:val="Header2-SubClauses"/>
              <w:spacing w:after="180"/>
              <w:rPr>
                <w:lang w:val="en-US"/>
              </w:rPr>
            </w:pPr>
            <w:r w:rsidRPr="00FF22F7">
              <w:rPr>
                <w:lang w:val="en-US"/>
              </w:rPr>
              <w:t xml:space="preserve">the </w:t>
            </w:r>
            <w:r w:rsidR="00573292" w:rsidRPr="00FF22F7">
              <w:rPr>
                <w:lang w:val="en-US"/>
              </w:rPr>
              <w:t>Beneficiary</w:t>
            </w:r>
            <w:r w:rsidRPr="0025716C">
              <w:rPr>
                <w:lang w:val="en-US"/>
              </w:rPr>
              <w:t xml:space="preserve"> may, </w:t>
            </w:r>
            <w:r w:rsidRPr="00D20367">
              <w:rPr>
                <w:rStyle w:val="StyleHeader2-SubClausesBoldChar"/>
                <w:lang w:val="en-US"/>
              </w:rPr>
              <w:t>if provided for in the BDS</w:t>
            </w:r>
            <w:r w:rsidRPr="0025716C">
              <w:rPr>
                <w:lang w:val="en-US"/>
              </w:rPr>
              <w:t xml:space="preserve">, declare the Bidder </w:t>
            </w:r>
            <w:r w:rsidR="00D15579">
              <w:rPr>
                <w:lang w:val="en-US"/>
              </w:rPr>
              <w:t xml:space="preserve">ineligible </w:t>
            </w:r>
            <w:r w:rsidRPr="0025716C">
              <w:rPr>
                <w:lang w:val="en-US"/>
              </w:rPr>
              <w:t xml:space="preserve">to be awarded a contract by the Employer for a period of time </w:t>
            </w:r>
            <w:r w:rsidRPr="00D20367">
              <w:rPr>
                <w:rStyle w:val="StyleHeader2-SubClausesBoldChar"/>
                <w:lang w:val="en-US"/>
              </w:rPr>
              <w:t>as stated in the BDS</w:t>
            </w:r>
            <w:r w:rsidRPr="0025716C">
              <w:rPr>
                <w:lang w:val="en-US"/>
              </w:rPr>
              <w:t>.</w:t>
            </w:r>
          </w:p>
        </w:tc>
      </w:tr>
      <w:tr w:rsidR="006309F7" w:rsidRPr="00D20367" w14:paraId="5FB981F2" w14:textId="77777777">
        <w:tc>
          <w:tcPr>
            <w:tcW w:w="2610" w:type="dxa"/>
          </w:tcPr>
          <w:p w14:paraId="54BE6903" w14:textId="6B81E061" w:rsidR="006309F7" w:rsidRPr="00D20367" w:rsidRDefault="006309F7" w:rsidP="006428D4">
            <w:pPr>
              <w:pStyle w:val="Section1Header2"/>
            </w:pPr>
            <w:bookmarkStart w:id="178" w:name="_Toc438438843"/>
            <w:bookmarkStart w:id="179" w:name="_Toc438532612"/>
            <w:bookmarkStart w:id="180" w:name="_Toc438733987"/>
            <w:bookmarkStart w:id="181" w:name="_Toc438907026"/>
            <w:bookmarkStart w:id="182" w:name="_Toc438907225"/>
            <w:bookmarkStart w:id="183" w:name="_Toc100032310"/>
            <w:bookmarkStart w:id="184" w:name="_Toc63601153"/>
            <w:r w:rsidRPr="00D20367">
              <w:t>Format and Signing of Bid</w:t>
            </w:r>
            <w:bookmarkEnd w:id="178"/>
            <w:bookmarkEnd w:id="179"/>
            <w:bookmarkEnd w:id="180"/>
            <w:bookmarkEnd w:id="181"/>
            <w:bookmarkEnd w:id="182"/>
            <w:bookmarkEnd w:id="183"/>
            <w:bookmarkEnd w:id="184"/>
          </w:p>
        </w:tc>
        <w:tc>
          <w:tcPr>
            <w:tcW w:w="6660" w:type="dxa"/>
          </w:tcPr>
          <w:p w14:paraId="27CF88A2" w14:textId="77777777" w:rsidR="006309F7" w:rsidRPr="009E1404" w:rsidRDefault="0032719F" w:rsidP="00F97FBE">
            <w:pPr>
              <w:pStyle w:val="StyleHeader1-ClausesAfter0pt"/>
              <w:tabs>
                <w:tab w:val="left" w:pos="576"/>
              </w:tabs>
              <w:spacing w:after="180"/>
              <w:ind w:left="576" w:hanging="576"/>
              <w:rPr>
                <w:lang w:val="en-US"/>
              </w:rPr>
            </w:pPr>
            <w:r w:rsidRPr="0032719F">
              <w:rPr>
                <w:lang w:val="en-US"/>
              </w:rPr>
              <w:t>20.1</w:t>
            </w:r>
            <w:r w:rsidRPr="0032719F">
              <w:rPr>
                <w:lang w:val="en-US"/>
              </w:rPr>
              <w:tab/>
            </w:r>
            <w:r w:rsidR="006309F7" w:rsidRPr="0032719F">
              <w:rPr>
                <w:lang w:val="en-US"/>
              </w:rPr>
              <w:t>The Bidder shall prepare one original of the documents comprising the bid as described in ITB 11 and clearly mark it “</w:t>
            </w:r>
            <w:r w:rsidR="00AE20EA" w:rsidRPr="00AE20EA">
              <w:rPr>
                <w:smallCaps/>
                <w:szCs w:val="24"/>
                <w:lang w:val="en-US"/>
              </w:rPr>
              <w:t>Original</w:t>
            </w:r>
            <w:r w:rsidR="006309F7" w:rsidRPr="0032719F">
              <w:rPr>
                <w:lang w:val="en-US"/>
              </w:rPr>
              <w:t xml:space="preserve">.” </w:t>
            </w:r>
            <w:r w:rsidR="006309F7" w:rsidRPr="00774B26">
              <w:rPr>
                <w:lang w:val="en-US"/>
              </w:rPr>
              <w:t>Alternative bids, if permitted in accordance with ITB 13, shall be clearly marked “</w:t>
            </w:r>
            <w:r w:rsidR="00AE20EA" w:rsidRPr="00AE20EA">
              <w:rPr>
                <w:smallCaps/>
                <w:szCs w:val="24"/>
                <w:lang w:val="en-US"/>
              </w:rPr>
              <w:t>Alternative</w:t>
            </w:r>
            <w:r w:rsidR="00774B26" w:rsidRPr="00774B26">
              <w:rPr>
                <w:lang w:val="en-US"/>
              </w:rPr>
              <w:t>.</w:t>
            </w:r>
            <w:r w:rsidR="006309F7" w:rsidRPr="00774B26">
              <w:rPr>
                <w:lang w:val="en-US"/>
              </w:rPr>
              <w:t xml:space="preserve">” </w:t>
            </w:r>
            <w:r w:rsidR="006309F7" w:rsidRPr="009E1404">
              <w:rPr>
                <w:lang w:val="en-US"/>
              </w:rPr>
              <w:t xml:space="preserve">In addition, the Bidder shall submit copies of the bid, in the number </w:t>
            </w:r>
            <w:r w:rsidR="006309F7" w:rsidRPr="00D20367">
              <w:rPr>
                <w:rStyle w:val="StyleHeader2-SubClausesBoldChar"/>
                <w:lang w:val="en-US"/>
              </w:rPr>
              <w:t>specified in the BDS</w:t>
            </w:r>
            <w:r w:rsidR="006309F7" w:rsidRPr="009E1404">
              <w:rPr>
                <w:lang w:val="en-US"/>
              </w:rPr>
              <w:t xml:space="preserve"> and clearly mark them “</w:t>
            </w:r>
            <w:r w:rsidR="00AE20EA" w:rsidRPr="00AE20EA">
              <w:rPr>
                <w:smallCaps/>
                <w:szCs w:val="24"/>
                <w:lang w:val="en-US"/>
              </w:rPr>
              <w:t>Copy</w:t>
            </w:r>
            <w:r w:rsidR="006309F7" w:rsidRPr="009E1404">
              <w:rPr>
                <w:lang w:val="en-US"/>
              </w:rPr>
              <w:t xml:space="preserve">.”  In the </w:t>
            </w:r>
            <w:r w:rsidR="006309F7" w:rsidRPr="009E1404">
              <w:rPr>
                <w:lang w:val="en-US"/>
              </w:rPr>
              <w:lastRenderedPageBreak/>
              <w:t>event of any discrepancy between the original and the copies, the original shall prevail.</w:t>
            </w:r>
          </w:p>
        </w:tc>
      </w:tr>
      <w:tr w:rsidR="006309F7" w:rsidRPr="00D20367" w14:paraId="74A5FCCE" w14:textId="77777777">
        <w:tc>
          <w:tcPr>
            <w:tcW w:w="2610" w:type="dxa"/>
          </w:tcPr>
          <w:p w14:paraId="6ABB0B9C" w14:textId="77777777" w:rsidR="006309F7" w:rsidRPr="00D20367" w:rsidRDefault="006309F7">
            <w:pPr>
              <w:spacing w:before="120" w:after="120"/>
            </w:pPr>
          </w:p>
        </w:tc>
        <w:tc>
          <w:tcPr>
            <w:tcW w:w="6660" w:type="dxa"/>
          </w:tcPr>
          <w:p w14:paraId="24B952B0"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20.2</w:t>
            </w:r>
            <w:r w:rsidRPr="009E1404">
              <w:rPr>
                <w:lang w:val="en-US"/>
              </w:rPr>
              <w:tab/>
            </w:r>
            <w:r w:rsidR="006309F7" w:rsidRPr="009E1404">
              <w:rPr>
                <w:spacing w:val="-4"/>
                <w:szCs w:val="24"/>
                <w:lang w:val="en-US"/>
              </w:rPr>
              <w:t xml:space="preserve">The original and all copies of the bid shall be typed or written in indelible ink and shall be signed by a person duly authorized to sign on behalf of the Bidder.  This authorization shall consist of a written confirmation </w:t>
            </w:r>
            <w:r w:rsidR="006309F7" w:rsidRPr="0032719F">
              <w:rPr>
                <w:rStyle w:val="StyleHeader2-SubClausesBoldChar"/>
                <w:spacing w:val="-4"/>
                <w:szCs w:val="24"/>
                <w:lang w:val="en-US"/>
              </w:rPr>
              <w:t>as specified in the BDS</w:t>
            </w:r>
            <w:r w:rsidR="006309F7" w:rsidRPr="009E1404">
              <w:rPr>
                <w:spacing w:val="-4"/>
                <w:szCs w:val="24"/>
                <w:lang w:val="en-US"/>
              </w:rPr>
              <w:t xml:space="preserve"> and shall be attached to the bid.  The name and position held by each person signing the authorization must be typed or printed below the signature.  </w:t>
            </w:r>
            <w:r w:rsidR="006309F7" w:rsidRPr="009E1404">
              <w:rPr>
                <w:iCs/>
                <w:spacing w:val="-4"/>
                <w:szCs w:val="24"/>
                <w:lang w:val="en-US"/>
              </w:rPr>
              <w:t>All pages of the bid where entries or amendments have been made shall be signed or initialed by the person signing the bid.</w:t>
            </w:r>
          </w:p>
        </w:tc>
      </w:tr>
      <w:tr w:rsidR="00430118" w:rsidRPr="00D20367" w14:paraId="0EAD8381" w14:textId="77777777">
        <w:tc>
          <w:tcPr>
            <w:tcW w:w="2610" w:type="dxa"/>
          </w:tcPr>
          <w:p w14:paraId="1EE066FF" w14:textId="77777777" w:rsidR="00430118" w:rsidRPr="00D20367" w:rsidRDefault="00430118" w:rsidP="00430118">
            <w:pPr>
              <w:spacing w:before="120" w:after="120"/>
            </w:pPr>
          </w:p>
        </w:tc>
        <w:tc>
          <w:tcPr>
            <w:tcW w:w="6660" w:type="dxa"/>
          </w:tcPr>
          <w:p w14:paraId="21DBF75E" w14:textId="77777777" w:rsidR="00430118" w:rsidRPr="0032719F" w:rsidRDefault="00430118" w:rsidP="00F97FBE">
            <w:pPr>
              <w:pStyle w:val="StyleHeader1-ClausesAfter0pt"/>
              <w:tabs>
                <w:tab w:val="left" w:pos="576"/>
              </w:tabs>
              <w:spacing w:after="180"/>
              <w:ind w:left="576" w:hanging="576"/>
              <w:rPr>
                <w:lang w:val="en-US"/>
              </w:rPr>
            </w:pPr>
            <w:r>
              <w:rPr>
                <w:lang w:val="en-US"/>
              </w:rPr>
              <w:t>20.3</w:t>
            </w:r>
            <w:r>
              <w:rPr>
                <w:lang w:val="en-US"/>
              </w:rPr>
              <w:tab/>
            </w:r>
            <w:r w:rsidR="00C263E9" w:rsidRPr="00C263E9">
              <w:rPr>
                <w:lang w:val="en-US"/>
              </w:rPr>
              <w:t xml:space="preserve">In case the </w:t>
            </w:r>
            <w:r w:rsidR="00C263E9">
              <w:rPr>
                <w:lang w:val="en-US"/>
              </w:rPr>
              <w:t xml:space="preserve">Bidder </w:t>
            </w:r>
            <w:r w:rsidR="00C263E9" w:rsidRPr="00C263E9">
              <w:rPr>
                <w:lang w:val="en-US"/>
              </w:rPr>
              <w:t xml:space="preserve">is a JV, the </w:t>
            </w:r>
            <w:r w:rsidR="00C263E9">
              <w:rPr>
                <w:lang w:val="en-US"/>
              </w:rPr>
              <w:t xml:space="preserve">Bid </w:t>
            </w:r>
            <w:r w:rsidR="00C263E9" w:rsidRPr="00C263E9">
              <w:rPr>
                <w:lang w:val="en-US"/>
              </w:rPr>
              <w:t xml:space="preserve">shall be signed by an </w:t>
            </w:r>
            <w:r w:rsidR="00C263E9" w:rsidRPr="00D14B64">
              <w:rPr>
                <w:lang w:val="en-US"/>
              </w:rPr>
              <w:t xml:space="preserve">authorized representative of the JV on behalf of the JV, and so as to be legally binding on all the members as evidenced by a power of attorney signed by their legally authorized </w:t>
            </w:r>
            <w:r w:rsidR="00030045" w:rsidRPr="00D14B64">
              <w:rPr>
                <w:lang w:val="en-US"/>
              </w:rPr>
              <w:t>representatives</w:t>
            </w:r>
            <w:r w:rsidR="00C263E9" w:rsidRPr="00D14B64">
              <w:rPr>
                <w:lang w:val="en-US"/>
              </w:rPr>
              <w:t>.</w:t>
            </w:r>
          </w:p>
        </w:tc>
      </w:tr>
      <w:tr w:rsidR="006309F7" w:rsidRPr="00D20367" w14:paraId="4D951FAF" w14:textId="77777777">
        <w:tc>
          <w:tcPr>
            <w:tcW w:w="2610" w:type="dxa"/>
          </w:tcPr>
          <w:p w14:paraId="319AA1BD" w14:textId="77777777" w:rsidR="006309F7" w:rsidRPr="00D20367" w:rsidRDefault="006309F7">
            <w:pPr>
              <w:spacing w:before="120" w:after="120"/>
            </w:pPr>
          </w:p>
        </w:tc>
        <w:tc>
          <w:tcPr>
            <w:tcW w:w="6660" w:type="dxa"/>
          </w:tcPr>
          <w:p w14:paraId="143B9A24"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20.</w:t>
            </w:r>
            <w:r w:rsidR="00430118">
              <w:rPr>
                <w:lang w:val="en-US"/>
              </w:rPr>
              <w:t>4</w:t>
            </w:r>
            <w:r w:rsidRPr="0032719F">
              <w:rPr>
                <w:lang w:val="en-US"/>
              </w:rPr>
              <w:tab/>
            </w:r>
            <w:r w:rsidR="006309F7" w:rsidRPr="0032719F">
              <w:rPr>
                <w:spacing w:val="-4"/>
                <w:szCs w:val="24"/>
                <w:lang w:val="en-US"/>
              </w:rPr>
              <w:t>Any inter-lineation, erasures, or overwriting shall be valid only if they are signed or initialed by the person signing the bid.</w:t>
            </w:r>
          </w:p>
        </w:tc>
      </w:tr>
      <w:tr w:rsidR="006309F7" w:rsidRPr="00D20367" w14:paraId="476FB9A1" w14:textId="77777777">
        <w:tc>
          <w:tcPr>
            <w:tcW w:w="2610" w:type="dxa"/>
          </w:tcPr>
          <w:p w14:paraId="6CED56C9" w14:textId="77777777" w:rsidR="006309F7" w:rsidRPr="00D20367" w:rsidRDefault="006309F7">
            <w:pPr>
              <w:spacing w:before="120" w:after="120"/>
            </w:pPr>
          </w:p>
        </w:tc>
        <w:tc>
          <w:tcPr>
            <w:tcW w:w="6660" w:type="dxa"/>
          </w:tcPr>
          <w:p w14:paraId="68275188" w14:textId="77777777" w:rsidR="006309F7" w:rsidRPr="00D20367" w:rsidRDefault="006309F7" w:rsidP="006428D4">
            <w:pPr>
              <w:pStyle w:val="Section1Header1"/>
            </w:pPr>
            <w:bookmarkStart w:id="185" w:name="_Toc438438844"/>
            <w:bookmarkStart w:id="186" w:name="_Toc438532613"/>
            <w:bookmarkStart w:id="187" w:name="_Toc438733988"/>
            <w:bookmarkStart w:id="188" w:name="_Toc438962070"/>
            <w:bookmarkStart w:id="189" w:name="_Toc461939619"/>
            <w:bookmarkStart w:id="190" w:name="_Toc100032311"/>
            <w:bookmarkStart w:id="191" w:name="_Toc164491531"/>
            <w:bookmarkStart w:id="192" w:name="_Toc63601154"/>
            <w:r w:rsidRPr="00D20367">
              <w:t>D.  Submission and Opening of Bids</w:t>
            </w:r>
            <w:bookmarkEnd w:id="185"/>
            <w:bookmarkEnd w:id="186"/>
            <w:bookmarkEnd w:id="187"/>
            <w:bookmarkEnd w:id="188"/>
            <w:bookmarkEnd w:id="189"/>
            <w:bookmarkEnd w:id="190"/>
            <w:bookmarkEnd w:id="191"/>
            <w:bookmarkEnd w:id="192"/>
          </w:p>
        </w:tc>
      </w:tr>
      <w:tr w:rsidR="006309F7" w:rsidRPr="00D20367" w14:paraId="13E26BE0" w14:textId="77777777">
        <w:tc>
          <w:tcPr>
            <w:tcW w:w="2610" w:type="dxa"/>
          </w:tcPr>
          <w:p w14:paraId="24312C8F" w14:textId="24641E5F" w:rsidR="006309F7" w:rsidRPr="00D20367" w:rsidRDefault="006309F7" w:rsidP="006428D4">
            <w:pPr>
              <w:pStyle w:val="Section1Header2"/>
            </w:pPr>
            <w:bookmarkStart w:id="193" w:name="_Toc438438845"/>
            <w:bookmarkStart w:id="194" w:name="_Toc438532614"/>
            <w:bookmarkStart w:id="195" w:name="_Toc438733989"/>
            <w:bookmarkStart w:id="196" w:name="_Toc438907027"/>
            <w:bookmarkStart w:id="197" w:name="_Toc438907226"/>
            <w:bookmarkStart w:id="198" w:name="_Toc100032312"/>
            <w:bookmarkStart w:id="199" w:name="_Toc63601155"/>
            <w:r w:rsidRPr="00D20367">
              <w:t>Sealing and Marking of Bids</w:t>
            </w:r>
            <w:bookmarkEnd w:id="193"/>
            <w:bookmarkEnd w:id="194"/>
            <w:bookmarkEnd w:id="195"/>
            <w:bookmarkEnd w:id="196"/>
            <w:bookmarkEnd w:id="197"/>
            <w:bookmarkEnd w:id="198"/>
            <w:bookmarkEnd w:id="199"/>
          </w:p>
        </w:tc>
        <w:tc>
          <w:tcPr>
            <w:tcW w:w="6660" w:type="dxa"/>
          </w:tcPr>
          <w:p w14:paraId="0D871FFA"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21.1</w:t>
            </w:r>
            <w:r w:rsidRPr="009E1404">
              <w:rPr>
                <w:lang w:val="en-US"/>
              </w:rPr>
              <w:tab/>
            </w:r>
            <w:r w:rsidR="006309F7" w:rsidRPr="009E1404">
              <w:rPr>
                <w:lang w:val="en-US"/>
              </w:rPr>
              <w:t>The Bidder shall enclose the original and all copies of the bid, including alternative bids, if permitted in accordance with ITB 13, in separate sealed envelopes, duly marking the envelopes as “</w:t>
            </w:r>
            <w:r w:rsidR="00774B26" w:rsidRPr="009E1404">
              <w:rPr>
                <w:smallCaps/>
                <w:szCs w:val="24"/>
                <w:lang w:val="en-US"/>
              </w:rPr>
              <w:t>Original</w:t>
            </w:r>
            <w:r w:rsidR="006309F7" w:rsidRPr="009E1404">
              <w:rPr>
                <w:lang w:val="en-US"/>
              </w:rPr>
              <w:t>”, “</w:t>
            </w:r>
            <w:r w:rsidR="00774B26" w:rsidRPr="00024F5A">
              <w:rPr>
                <w:smallCaps/>
                <w:szCs w:val="24"/>
                <w:lang w:val="en-US"/>
              </w:rPr>
              <w:t>Alternative</w:t>
            </w:r>
            <w:r w:rsidR="006309F7" w:rsidRPr="009E1404">
              <w:rPr>
                <w:lang w:val="en-US"/>
              </w:rPr>
              <w:t>” and “</w:t>
            </w:r>
            <w:r w:rsidR="00BE751E">
              <w:rPr>
                <w:smallCaps/>
                <w:szCs w:val="24"/>
                <w:lang w:val="en-US"/>
              </w:rPr>
              <w:t>Copy</w:t>
            </w:r>
            <w:r w:rsidR="006309F7" w:rsidRPr="009E1404">
              <w:rPr>
                <w:lang w:val="en-US"/>
              </w:rPr>
              <w:t>.”  These envelopes containing the original and the copies shall then be enclosed in one single envelope.</w:t>
            </w:r>
          </w:p>
        </w:tc>
      </w:tr>
      <w:tr w:rsidR="006309F7" w:rsidRPr="00D20367" w14:paraId="2BA1C20B" w14:textId="77777777">
        <w:tc>
          <w:tcPr>
            <w:tcW w:w="2610" w:type="dxa"/>
          </w:tcPr>
          <w:p w14:paraId="705130BC" w14:textId="77777777" w:rsidR="006309F7" w:rsidRPr="00D20367" w:rsidRDefault="006309F7">
            <w:pPr>
              <w:spacing w:before="120" w:after="120"/>
            </w:pPr>
            <w:bookmarkStart w:id="200" w:name="_Toc438532615"/>
            <w:bookmarkEnd w:id="200"/>
          </w:p>
        </w:tc>
        <w:tc>
          <w:tcPr>
            <w:tcW w:w="6660" w:type="dxa"/>
          </w:tcPr>
          <w:p w14:paraId="75C79D9F"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21.2</w:t>
            </w:r>
            <w:r w:rsidRPr="0032719F">
              <w:rPr>
                <w:lang w:val="en-US"/>
              </w:rPr>
              <w:tab/>
            </w:r>
            <w:r w:rsidR="006309F7" w:rsidRPr="0032719F">
              <w:rPr>
                <w:lang w:val="en-US"/>
              </w:rPr>
              <w:t>The inner and outer envelopes shall:</w:t>
            </w:r>
          </w:p>
          <w:p w14:paraId="05F6CA63" w14:textId="77777777" w:rsidR="006309F7" w:rsidRPr="009E1404" w:rsidRDefault="006309F7" w:rsidP="00EC0E95">
            <w:pPr>
              <w:pStyle w:val="P3Header1-Clauses"/>
              <w:numPr>
                <w:ilvl w:val="0"/>
                <w:numId w:val="8"/>
              </w:numPr>
              <w:tabs>
                <w:tab w:val="clear" w:pos="576"/>
              </w:tabs>
              <w:spacing w:after="180"/>
              <w:ind w:left="972" w:hanging="396"/>
              <w:rPr>
                <w:lang w:val="en-US"/>
              </w:rPr>
            </w:pPr>
            <w:r w:rsidRPr="009E1404">
              <w:rPr>
                <w:lang w:val="en-US"/>
              </w:rPr>
              <w:t>bear the name and address of the Bidder;</w:t>
            </w:r>
          </w:p>
          <w:p w14:paraId="67BEE18C" w14:textId="77777777" w:rsidR="006309F7" w:rsidRPr="009E1404" w:rsidRDefault="006309F7" w:rsidP="00EC0E95">
            <w:pPr>
              <w:pStyle w:val="P3Header1-Clauses"/>
              <w:numPr>
                <w:ilvl w:val="0"/>
                <w:numId w:val="8"/>
              </w:numPr>
              <w:tabs>
                <w:tab w:val="clear" w:pos="576"/>
              </w:tabs>
              <w:spacing w:after="180"/>
              <w:ind w:left="972" w:hanging="396"/>
              <w:rPr>
                <w:lang w:val="en-US"/>
              </w:rPr>
            </w:pPr>
            <w:r w:rsidRPr="009E1404">
              <w:rPr>
                <w:lang w:val="en-US"/>
              </w:rPr>
              <w:t>be addressed to the Employer in accordance with ITB 22.1;</w:t>
            </w:r>
          </w:p>
          <w:p w14:paraId="20DFB0CC" w14:textId="77777777" w:rsidR="006309F7" w:rsidRPr="009E1404" w:rsidRDefault="006309F7" w:rsidP="00EC0E95">
            <w:pPr>
              <w:pStyle w:val="P3Header1-Clauses"/>
              <w:numPr>
                <w:ilvl w:val="0"/>
                <w:numId w:val="8"/>
              </w:numPr>
              <w:tabs>
                <w:tab w:val="clear" w:pos="576"/>
              </w:tabs>
              <w:spacing w:after="180"/>
              <w:ind w:left="972" w:hanging="396"/>
              <w:rPr>
                <w:lang w:val="en-US"/>
              </w:rPr>
            </w:pPr>
            <w:r w:rsidRPr="009E1404">
              <w:rPr>
                <w:lang w:val="en-US"/>
              </w:rPr>
              <w:t xml:space="preserve">bear the specific identification of this bidding process </w:t>
            </w:r>
            <w:r w:rsidR="0082153D">
              <w:rPr>
                <w:bCs/>
                <w:lang w:val="en-US"/>
              </w:rPr>
              <w:t>specified</w:t>
            </w:r>
            <w:r w:rsidRPr="009E1404">
              <w:rPr>
                <w:bCs/>
                <w:lang w:val="en-US"/>
              </w:rPr>
              <w:t xml:space="preserve"> in the BDS 1.1</w:t>
            </w:r>
            <w:r w:rsidRPr="009E1404">
              <w:rPr>
                <w:lang w:val="en-US"/>
              </w:rPr>
              <w:t>; and</w:t>
            </w:r>
          </w:p>
          <w:p w14:paraId="408E3C07" w14:textId="77777777" w:rsidR="006309F7" w:rsidRPr="009E1404" w:rsidRDefault="006309F7" w:rsidP="00EC0E95">
            <w:pPr>
              <w:pStyle w:val="P3Header1-Clauses"/>
              <w:numPr>
                <w:ilvl w:val="0"/>
                <w:numId w:val="8"/>
              </w:numPr>
              <w:tabs>
                <w:tab w:val="clear" w:pos="576"/>
              </w:tabs>
              <w:spacing w:after="180"/>
              <w:ind w:left="972" w:hanging="396"/>
              <w:rPr>
                <w:lang w:val="en-US"/>
              </w:rPr>
            </w:pPr>
            <w:r w:rsidRPr="009E1404">
              <w:rPr>
                <w:lang w:val="en-US"/>
              </w:rPr>
              <w:t>bear a warning not to open before the time and date for bid opening.</w:t>
            </w:r>
          </w:p>
        </w:tc>
      </w:tr>
      <w:tr w:rsidR="006309F7" w:rsidRPr="00D20367" w14:paraId="53C5C20B" w14:textId="77777777">
        <w:tc>
          <w:tcPr>
            <w:tcW w:w="2610" w:type="dxa"/>
          </w:tcPr>
          <w:p w14:paraId="779DF03E" w14:textId="77777777" w:rsidR="006309F7" w:rsidRPr="00D20367" w:rsidRDefault="006309F7">
            <w:pPr>
              <w:spacing w:before="100" w:after="80"/>
            </w:pPr>
            <w:bookmarkStart w:id="201" w:name="_Toc438532616"/>
            <w:bookmarkStart w:id="202" w:name="_Toc438532617"/>
            <w:bookmarkEnd w:id="201"/>
            <w:bookmarkEnd w:id="202"/>
          </w:p>
        </w:tc>
        <w:tc>
          <w:tcPr>
            <w:tcW w:w="6660" w:type="dxa"/>
          </w:tcPr>
          <w:p w14:paraId="011668F9" w14:textId="77777777" w:rsidR="006309F7" w:rsidRPr="0032719F" w:rsidRDefault="0032719F" w:rsidP="0032719F">
            <w:pPr>
              <w:pStyle w:val="StyleHeader1-ClausesAfter0pt"/>
              <w:tabs>
                <w:tab w:val="left" w:pos="576"/>
              </w:tabs>
              <w:ind w:left="576" w:hanging="576"/>
              <w:rPr>
                <w:lang w:val="en-US"/>
              </w:rPr>
            </w:pPr>
            <w:r w:rsidRPr="0032719F">
              <w:rPr>
                <w:lang w:val="en-US"/>
              </w:rPr>
              <w:t>21.3</w:t>
            </w:r>
            <w:r w:rsidRPr="0032719F">
              <w:rPr>
                <w:lang w:val="en-US"/>
              </w:rPr>
              <w:tab/>
            </w:r>
            <w:r w:rsidR="006309F7" w:rsidRPr="0032719F">
              <w:rPr>
                <w:lang w:val="en-US"/>
              </w:rPr>
              <w:t>If all envelopes are not sealed and marked as required, the Employer will assume no responsibility for the misplacement or premature opening of the bid.</w:t>
            </w:r>
          </w:p>
        </w:tc>
      </w:tr>
      <w:tr w:rsidR="006309F7" w:rsidRPr="00D20367" w14:paraId="18B860B8" w14:textId="77777777">
        <w:trPr>
          <w:trHeight w:val="1035"/>
        </w:trPr>
        <w:tc>
          <w:tcPr>
            <w:tcW w:w="2610" w:type="dxa"/>
          </w:tcPr>
          <w:p w14:paraId="64B1F291" w14:textId="131D8D82" w:rsidR="006309F7" w:rsidRPr="00D20367" w:rsidRDefault="006309F7" w:rsidP="006428D4">
            <w:pPr>
              <w:pStyle w:val="Section1Header2"/>
            </w:pPr>
            <w:bookmarkStart w:id="203" w:name="_Toc424009124"/>
            <w:bookmarkStart w:id="204" w:name="_Toc438438846"/>
            <w:bookmarkStart w:id="205" w:name="_Toc438532618"/>
            <w:bookmarkStart w:id="206" w:name="_Toc438733990"/>
            <w:bookmarkStart w:id="207" w:name="_Toc438907028"/>
            <w:bookmarkStart w:id="208" w:name="_Toc438907227"/>
            <w:bookmarkStart w:id="209" w:name="_Toc100032313"/>
            <w:bookmarkStart w:id="210" w:name="_Toc63601156"/>
            <w:r w:rsidRPr="00D20367">
              <w:lastRenderedPageBreak/>
              <w:t>Deadline for Submission of Bids</w:t>
            </w:r>
            <w:bookmarkEnd w:id="203"/>
            <w:bookmarkEnd w:id="204"/>
            <w:bookmarkEnd w:id="205"/>
            <w:bookmarkEnd w:id="206"/>
            <w:bookmarkEnd w:id="207"/>
            <w:bookmarkEnd w:id="208"/>
            <w:bookmarkEnd w:id="209"/>
            <w:bookmarkEnd w:id="210"/>
          </w:p>
        </w:tc>
        <w:tc>
          <w:tcPr>
            <w:tcW w:w="6660" w:type="dxa"/>
          </w:tcPr>
          <w:p w14:paraId="19B3906D" w14:textId="77777777" w:rsidR="006309F7" w:rsidRPr="009E1404" w:rsidRDefault="0032719F" w:rsidP="0032719F">
            <w:pPr>
              <w:pStyle w:val="StyleHeader1-ClausesAfter0pt"/>
              <w:tabs>
                <w:tab w:val="left" w:pos="576"/>
              </w:tabs>
              <w:ind w:left="576" w:hanging="576"/>
              <w:rPr>
                <w:lang w:val="en-US"/>
              </w:rPr>
            </w:pPr>
            <w:r w:rsidRPr="009E1404">
              <w:rPr>
                <w:lang w:val="en-US"/>
              </w:rPr>
              <w:t>22.1</w:t>
            </w:r>
            <w:r w:rsidRPr="009E1404">
              <w:rPr>
                <w:lang w:val="en-US"/>
              </w:rPr>
              <w:tab/>
            </w:r>
            <w:r w:rsidR="006309F7" w:rsidRPr="009E1404">
              <w:rPr>
                <w:lang w:val="en-US"/>
              </w:rPr>
              <w:t xml:space="preserve">Bids must be received by the Employer at the address and no later than the date and time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w:t>
            </w:r>
            <w:r w:rsidR="006309F7" w:rsidRPr="00D20367">
              <w:rPr>
                <w:rStyle w:val="StyleHeader2-SubClausesBoldChar"/>
                <w:lang w:val="en-US"/>
              </w:rPr>
              <w:t>When so specified in the BDS</w:t>
            </w:r>
            <w:r w:rsidR="006309F7" w:rsidRPr="009E1404">
              <w:rPr>
                <w:lang w:val="en-US"/>
              </w:rPr>
              <w:t xml:space="preserve">, bidders shall have the option of submitting their bids electronically. Bidders submitting bids electronically shall follow the electronic bid </w:t>
            </w:r>
            <w:proofErr w:type="gramStart"/>
            <w:r w:rsidR="006309F7" w:rsidRPr="009E1404">
              <w:rPr>
                <w:lang w:val="en-US"/>
              </w:rPr>
              <w:t>submission  procedures</w:t>
            </w:r>
            <w:proofErr w:type="gramEnd"/>
            <w:r w:rsidR="006309F7" w:rsidRPr="009E1404">
              <w:rPr>
                <w:lang w:val="en-US"/>
              </w:rPr>
              <w:t xml:space="preserve"> </w:t>
            </w:r>
            <w:r w:rsidR="006309F7" w:rsidRPr="00D20367">
              <w:rPr>
                <w:rStyle w:val="StyleHeader2-SubClausesBoldChar"/>
                <w:lang w:val="en-US"/>
              </w:rPr>
              <w:t>specified in the BDS</w:t>
            </w:r>
            <w:r w:rsidR="006309F7" w:rsidRPr="009E1404">
              <w:rPr>
                <w:lang w:val="en-US"/>
              </w:rPr>
              <w:t>.</w:t>
            </w:r>
          </w:p>
        </w:tc>
      </w:tr>
      <w:tr w:rsidR="006309F7" w:rsidRPr="00D20367" w14:paraId="766EC5BA" w14:textId="77777777">
        <w:tc>
          <w:tcPr>
            <w:tcW w:w="2610" w:type="dxa"/>
          </w:tcPr>
          <w:p w14:paraId="74633261" w14:textId="77777777" w:rsidR="006309F7" w:rsidRPr="00D20367" w:rsidRDefault="006309F7" w:rsidP="007864CC"/>
        </w:tc>
        <w:tc>
          <w:tcPr>
            <w:tcW w:w="6660" w:type="dxa"/>
          </w:tcPr>
          <w:p w14:paraId="1C90B4A4" w14:textId="77777777" w:rsidR="006309F7" w:rsidRPr="0032719F" w:rsidRDefault="0032719F" w:rsidP="0032719F">
            <w:pPr>
              <w:pStyle w:val="StyleHeader1-ClausesAfter0pt"/>
              <w:tabs>
                <w:tab w:val="left" w:pos="576"/>
              </w:tabs>
              <w:ind w:left="576" w:hanging="576"/>
              <w:rPr>
                <w:lang w:val="en-US"/>
              </w:rPr>
            </w:pPr>
            <w:r w:rsidRPr="0032719F">
              <w:rPr>
                <w:lang w:val="en-US"/>
              </w:rPr>
              <w:t>22.2</w:t>
            </w:r>
            <w:r w:rsidRPr="0032719F">
              <w:rPr>
                <w:lang w:val="en-US"/>
              </w:rPr>
              <w:tab/>
            </w:r>
            <w:r w:rsidR="006309F7" w:rsidRPr="0032719F">
              <w:rPr>
                <w:lang w:val="en-US"/>
              </w:rPr>
              <w:t>The Employer may, at its discretion, extend the deadline for the submission of bids by amending the Bidding Document</w:t>
            </w:r>
            <w:r w:rsidR="0069221D">
              <w:rPr>
                <w:lang w:val="en-US"/>
              </w:rPr>
              <w:t>s</w:t>
            </w:r>
            <w:r w:rsidR="006309F7" w:rsidRPr="0032719F">
              <w:rPr>
                <w:lang w:val="en-US"/>
              </w:rPr>
              <w:t xml:space="preserve"> in accordance with ITB 8, in which case all rights and obligations of the Employer and Bidders previously subject to the deadline shall thereafter be subject to the deadline as extended.</w:t>
            </w:r>
          </w:p>
        </w:tc>
      </w:tr>
      <w:tr w:rsidR="006309F7" w:rsidRPr="00D20367" w14:paraId="56A8CACC" w14:textId="77777777">
        <w:tc>
          <w:tcPr>
            <w:tcW w:w="2610" w:type="dxa"/>
          </w:tcPr>
          <w:p w14:paraId="12A45BB9" w14:textId="7D9B887D" w:rsidR="006309F7" w:rsidRPr="00D20367" w:rsidRDefault="006309F7" w:rsidP="006428D4">
            <w:pPr>
              <w:pStyle w:val="Section1Header2"/>
            </w:pPr>
            <w:bookmarkStart w:id="211" w:name="_Toc438438847"/>
            <w:bookmarkStart w:id="212" w:name="_Toc438532619"/>
            <w:bookmarkStart w:id="213" w:name="_Toc438733991"/>
            <w:bookmarkStart w:id="214" w:name="_Toc438907029"/>
            <w:bookmarkStart w:id="215" w:name="_Toc438907228"/>
            <w:bookmarkStart w:id="216" w:name="_Toc100032314"/>
            <w:bookmarkStart w:id="217" w:name="_Toc63601157"/>
            <w:r w:rsidRPr="00D20367">
              <w:t>Late Bids</w:t>
            </w:r>
            <w:bookmarkEnd w:id="211"/>
            <w:bookmarkEnd w:id="212"/>
            <w:bookmarkEnd w:id="213"/>
            <w:bookmarkEnd w:id="214"/>
            <w:bookmarkEnd w:id="215"/>
            <w:bookmarkEnd w:id="216"/>
            <w:bookmarkEnd w:id="217"/>
          </w:p>
        </w:tc>
        <w:tc>
          <w:tcPr>
            <w:tcW w:w="6660" w:type="dxa"/>
          </w:tcPr>
          <w:p w14:paraId="465F7218" w14:textId="77777777" w:rsidR="006309F7" w:rsidRPr="009E1404" w:rsidRDefault="0032719F" w:rsidP="003A3C6D">
            <w:pPr>
              <w:pStyle w:val="StyleHeader1-ClausesAfter0pt"/>
              <w:tabs>
                <w:tab w:val="left" w:pos="576"/>
              </w:tabs>
              <w:ind w:left="576" w:hanging="576"/>
              <w:rPr>
                <w:lang w:val="en-US"/>
              </w:rPr>
            </w:pPr>
            <w:r w:rsidRPr="009E1404">
              <w:rPr>
                <w:lang w:val="en-US"/>
              </w:rPr>
              <w:t>23.1</w:t>
            </w:r>
            <w:r w:rsidRPr="009E1404">
              <w:rPr>
                <w:lang w:val="en-US"/>
              </w:rPr>
              <w:tab/>
            </w:r>
            <w:r w:rsidR="006309F7" w:rsidRPr="009E1404">
              <w:rPr>
                <w:lang w:val="en-US"/>
              </w:rPr>
              <w:t xml:space="preserve">The Employer shall not consider any bid that arrives after the deadline for submission of bids, in accordance with ITB 22.  </w:t>
            </w:r>
            <w:r w:rsidR="006309F7" w:rsidRPr="00576E7C">
              <w:rPr>
                <w:b/>
                <w:bCs w:val="0"/>
                <w:lang w:val="en-US"/>
              </w:rPr>
              <w:t>Any bid received by the Employer after the deadline for submission of bids shall be declared late, rejected, and returned unopened to the Bidder.</w:t>
            </w:r>
          </w:p>
        </w:tc>
      </w:tr>
      <w:tr w:rsidR="006309F7" w:rsidRPr="00D20367" w14:paraId="4B2F3891" w14:textId="77777777">
        <w:tc>
          <w:tcPr>
            <w:tcW w:w="2610" w:type="dxa"/>
          </w:tcPr>
          <w:p w14:paraId="2478EA46" w14:textId="6C03E26E" w:rsidR="006309F7" w:rsidRPr="00D20367" w:rsidRDefault="006309F7" w:rsidP="006428D4">
            <w:pPr>
              <w:pStyle w:val="Section1Header2"/>
            </w:pPr>
            <w:bookmarkStart w:id="218" w:name="_Toc424009126"/>
            <w:bookmarkStart w:id="219" w:name="_Toc438438848"/>
            <w:bookmarkStart w:id="220" w:name="_Toc438532620"/>
            <w:bookmarkStart w:id="221" w:name="_Toc438733992"/>
            <w:bookmarkStart w:id="222" w:name="_Toc438907030"/>
            <w:bookmarkStart w:id="223" w:name="_Toc438907229"/>
            <w:bookmarkStart w:id="224" w:name="_Toc100032315"/>
            <w:bookmarkStart w:id="225" w:name="_Toc63601158"/>
            <w:r w:rsidRPr="00D20367">
              <w:t>Withdrawal, Substitution, and Modification of Bids</w:t>
            </w:r>
            <w:bookmarkEnd w:id="218"/>
            <w:bookmarkEnd w:id="219"/>
            <w:bookmarkEnd w:id="220"/>
            <w:bookmarkEnd w:id="221"/>
            <w:bookmarkEnd w:id="222"/>
            <w:bookmarkEnd w:id="223"/>
            <w:bookmarkEnd w:id="224"/>
            <w:bookmarkEnd w:id="225"/>
          </w:p>
        </w:tc>
        <w:tc>
          <w:tcPr>
            <w:tcW w:w="6660" w:type="dxa"/>
          </w:tcPr>
          <w:p w14:paraId="4DC04410" w14:textId="77777777" w:rsidR="006309F7" w:rsidRPr="00D20367" w:rsidRDefault="0032719F" w:rsidP="0032719F">
            <w:pPr>
              <w:pStyle w:val="StyleHeader1-ClausesAfter0pt"/>
              <w:tabs>
                <w:tab w:val="left" w:pos="576"/>
              </w:tabs>
              <w:ind w:left="576" w:hanging="576"/>
            </w:pPr>
            <w:r w:rsidRPr="0032719F">
              <w:rPr>
                <w:lang w:val="en-US"/>
              </w:rPr>
              <w:t>24.1</w:t>
            </w:r>
            <w:r w:rsidRPr="0032719F">
              <w:rPr>
                <w:lang w:val="en-US"/>
              </w:rPr>
              <w:tab/>
            </w:r>
            <w:r w:rsidR="006309F7" w:rsidRPr="004106C9">
              <w:rPr>
                <w:spacing w:val="-4"/>
                <w:szCs w:val="24"/>
                <w:lang w:val="en-US"/>
              </w:rPr>
              <w:t xml:space="preserve">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w:t>
            </w:r>
            <w:proofErr w:type="spellStart"/>
            <w:r w:rsidR="006309F7" w:rsidRPr="004106C9">
              <w:rPr>
                <w:spacing w:val="-4"/>
                <w:szCs w:val="24"/>
              </w:rPr>
              <w:t>All</w:t>
            </w:r>
            <w:proofErr w:type="spellEnd"/>
            <w:r w:rsidR="006B6046">
              <w:rPr>
                <w:spacing w:val="-4"/>
                <w:szCs w:val="24"/>
              </w:rPr>
              <w:t xml:space="preserve"> </w:t>
            </w:r>
            <w:proofErr w:type="spellStart"/>
            <w:r w:rsidR="006309F7" w:rsidRPr="004106C9">
              <w:rPr>
                <w:spacing w:val="-4"/>
                <w:szCs w:val="24"/>
              </w:rPr>
              <w:t>notices</w:t>
            </w:r>
            <w:proofErr w:type="spellEnd"/>
            <w:r w:rsidR="006B6046">
              <w:rPr>
                <w:spacing w:val="-4"/>
                <w:szCs w:val="24"/>
              </w:rPr>
              <w:t xml:space="preserve"> </w:t>
            </w:r>
            <w:proofErr w:type="spellStart"/>
            <w:r w:rsidR="006309F7" w:rsidRPr="004106C9">
              <w:rPr>
                <w:spacing w:val="-4"/>
                <w:szCs w:val="24"/>
              </w:rPr>
              <w:t>must</w:t>
            </w:r>
            <w:proofErr w:type="spellEnd"/>
            <w:r w:rsidR="006309F7" w:rsidRPr="004106C9">
              <w:rPr>
                <w:spacing w:val="-4"/>
                <w:szCs w:val="24"/>
              </w:rPr>
              <w:t xml:space="preserve"> be:</w:t>
            </w:r>
          </w:p>
          <w:p w14:paraId="64000256" w14:textId="77777777" w:rsidR="006309F7" w:rsidRPr="009E1404" w:rsidRDefault="006309F7" w:rsidP="00EC0E95">
            <w:pPr>
              <w:pStyle w:val="P3Header1-Clauses"/>
              <w:numPr>
                <w:ilvl w:val="0"/>
                <w:numId w:val="9"/>
              </w:numPr>
              <w:tabs>
                <w:tab w:val="clear" w:pos="576"/>
                <w:tab w:val="clear" w:pos="972"/>
                <w:tab w:val="left" w:pos="1008"/>
              </w:tabs>
              <w:ind w:left="1008" w:hanging="432"/>
              <w:rPr>
                <w:lang w:val="en-US"/>
              </w:rPr>
            </w:pPr>
            <w:r w:rsidRPr="009E1404">
              <w:rPr>
                <w:lang w:val="en-US"/>
              </w:rPr>
              <w:t>prepared and submitted in accordance with ITB 20 and ITB 21 (except that withdrawals notices do not require copies), and in addition, the respective envelopes shall be clearly marked “</w:t>
            </w:r>
            <w:r w:rsidRPr="009E1404">
              <w:rPr>
                <w:smallCaps/>
                <w:lang w:val="en-US"/>
              </w:rPr>
              <w:t>Withdrawal</w:t>
            </w:r>
            <w:r w:rsidRPr="009E1404">
              <w:rPr>
                <w:lang w:val="en-US"/>
              </w:rPr>
              <w:t>,” “</w:t>
            </w:r>
            <w:r w:rsidRPr="009E1404">
              <w:rPr>
                <w:smallCaps/>
                <w:lang w:val="en-US"/>
              </w:rPr>
              <w:t>Substitution</w:t>
            </w:r>
            <w:r w:rsidRPr="009E1404">
              <w:rPr>
                <w:lang w:val="en-US"/>
              </w:rPr>
              <w:t>,” “</w:t>
            </w:r>
            <w:r w:rsidRPr="009E1404">
              <w:rPr>
                <w:smallCaps/>
                <w:lang w:val="en-US"/>
              </w:rPr>
              <w:t>Modification</w:t>
            </w:r>
            <w:r w:rsidRPr="009E1404">
              <w:rPr>
                <w:lang w:val="en-US"/>
              </w:rPr>
              <w:t>;” and</w:t>
            </w:r>
          </w:p>
          <w:p w14:paraId="6F6685FD" w14:textId="77777777" w:rsidR="006309F7" w:rsidRPr="009E1404" w:rsidRDefault="006309F7" w:rsidP="00EC0E95">
            <w:pPr>
              <w:pStyle w:val="P3Header1-Clauses"/>
              <w:numPr>
                <w:ilvl w:val="0"/>
                <w:numId w:val="9"/>
              </w:numPr>
              <w:tabs>
                <w:tab w:val="clear" w:pos="576"/>
                <w:tab w:val="clear" w:pos="972"/>
                <w:tab w:val="left" w:pos="1008"/>
              </w:tabs>
              <w:ind w:left="1008" w:hanging="432"/>
              <w:rPr>
                <w:lang w:val="en-US"/>
              </w:rPr>
            </w:pPr>
            <w:r w:rsidRPr="009E1404">
              <w:rPr>
                <w:lang w:val="en-US"/>
              </w:rPr>
              <w:t>received by the Employer prior to the deadline prescribed for submission of bids, in accordance with ITB 22.</w:t>
            </w:r>
          </w:p>
        </w:tc>
      </w:tr>
      <w:tr w:rsidR="006309F7" w:rsidRPr="00D20367" w14:paraId="4752CE2A" w14:textId="77777777">
        <w:tc>
          <w:tcPr>
            <w:tcW w:w="2610" w:type="dxa"/>
          </w:tcPr>
          <w:p w14:paraId="6D99DDAD" w14:textId="77777777" w:rsidR="006309F7" w:rsidRPr="00D20367" w:rsidRDefault="006309F7">
            <w:pPr>
              <w:spacing w:before="120" w:after="120"/>
            </w:pPr>
            <w:bookmarkStart w:id="226" w:name="_Toc438532621"/>
            <w:bookmarkEnd w:id="226"/>
          </w:p>
        </w:tc>
        <w:tc>
          <w:tcPr>
            <w:tcW w:w="6660" w:type="dxa"/>
          </w:tcPr>
          <w:p w14:paraId="42DA2F3B" w14:textId="77777777" w:rsidR="006309F7" w:rsidRPr="0032719F" w:rsidRDefault="0032719F" w:rsidP="0032719F">
            <w:pPr>
              <w:pStyle w:val="StyleHeader1-ClausesAfter0pt"/>
              <w:tabs>
                <w:tab w:val="left" w:pos="576"/>
              </w:tabs>
              <w:ind w:left="576" w:hanging="576"/>
              <w:rPr>
                <w:lang w:val="en-US"/>
              </w:rPr>
            </w:pPr>
            <w:r w:rsidRPr="0032719F">
              <w:rPr>
                <w:lang w:val="en-US"/>
              </w:rPr>
              <w:t>24.2</w:t>
            </w:r>
            <w:r w:rsidRPr="0032719F">
              <w:rPr>
                <w:lang w:val="en-US"/>
              </w:rPr>
              <w:tab/>
            </w:r>
            <w:r w:rsidR="006309F7" w:rsidRPr="0032719F">
              <w:rPr>
                <w:lang w:val="en-US"/>
              </w:rPr>
              <w:t>Bids requested to be withdrawn in accordance with ITB 24.1 shall be returned unopened to the Bidders.</w:t>
            </w:r>
          </w:p>
        </w:tc>
      </w:tr>
      <w:tr w:rsidR="006309F7" w:rsidRPr="00D20367" w14:paraId="252D1BBC" w14:textId="77777777">
        <w:tc>
          <w:tcPr>
            <w:tcW w:w="2610" w:type="dxa"/>
          </w:tcPr>
          <w:p w14:paraId="4EBBF208" w14:textId="77777777" w:rsidR="006309F7" w:rsidRPr="00D20367" w:rsidRDefault="006309F7">
            <w:pPr>
              <w:spacing w:before="120" w:after="120"/>
            </w:pPr>
            <w:bookmarkStart w:id="227" w:name="_Toc438532622"/>
            <w:bookmarkEnd w:id="227"/>
          </w:p>
        </w:tc>
        <w:tc>
          <w:tcPr>
            <w:tcW w:w="6660" w:type="dxa"/>
          </w:tcPr>
          <w:p w14:paraId="1B40EF68" w14:textId="77777777" w:rsidR="006309F7" w:rsidRPr="009E1404" w:rsidRDefault="0032719F" w:rsidP="0032719F">
            <w:pPr>
              <w:pStyle w:val="StyleHeader1-ClausesAfter0pt"/>
              <w:tabs>
                <w:tab w:val="left" w:pos="576"/>
              </w:tabs>
              <w:ind w:left="576" w:hanging="576"/>
              <w:rPr>
                <w:lang w:val="en-US"/>
              </w:rPr>
            </w:pPr>
            <w:r w:rsidRPr="009E1404">
              <w:rPr>
                <w:lang w:val="en-US"/>
              </w:rPr>
              <w:t>24.3</w:t>
            </w:r>
            <w:r w:rsidRPr="009E1404">
              <w:rPr>
                <w:lang w:val="en-US"/>
              </w:rPr>
              <w:tab/>
            </w:r>
            <w:r w:rsidR="006309F7" w:rsidRPr="009E1404">
              <w:rPr>
                <w:lang w:val="en-US"/>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6309F7" w:rsidRPr="00D20367" w14:paraId="19722779" w14:textId="77777777">
        <w:tc>
          <w:tcPr>
            <w:tcW w:w="2610" w:type="dxa"/>
          </w:tcPr>
          <w:p w14:paraId="4E8DC28E" w14:textId="3D205B16" w:rsidR="006309F7" w:rsidRPr="00D20367" w:rsidRDefault="006309F7" w:rsidP="006428D4">
            <w:pPr>
              <w:pStyle w:val="Section1Header2"/>
            </w:pPr>
            <w:bookmarkStart w:id="228" w:name="_Toc438438849"/>
            <w:bookmarkStart w:id="229" w:name="_Toc438532623"/>
            <w:bookmarkStart w:id="230" w:name="_Toc438733993"/>
            <w:bookmarkStart w:id="231" w:name="_Toc438907031"/>
            <w:bookmarkStart w:id="232" w:name="_Toc438907230"/>
            <w:bookmarkStart w:id="233" w:name="_Toc100032316"/>
            <w:bookmarkStart w:id="234" w:name="_Toc63601159"/>
            <w:r w:rsidRPr="00D20367">
              <w:t>Bid Opening</w:t>
            </w:r>
            <w:bookmarkEnd w:id="228"/>
            <w:bookmarkEnd w:id="229"/>
            <w:bookmarkEnd w:id="230"/>
            <w:bookmarkEnd w:id="231"/>
            <w:bookmarkEnd w:id="232"/>
            <w:bookmarkEnd w:id="233"/>
            <w:bookmarkEnd w:id="234"/>
          </w:p>
        </w:tc>
        <w:tc>
          <w:tcPr>
            <w:tcW w:w="6660" w:type="dxa"/>
          </w:tcPr>
          <w:p w14:paraId="2F6D9176" w14:textId="77777777" w:rsidR="006309F7" w:rsidRPr="009E1404" w:rsidRDefault="0032719F" w:rsidP="00C263E9">
            <w:pPr>
              <w:pStyle w:val="StyleHeader1-ClausesAfter0pt"/>
              <w:tabs>
                <w:tab w:val="left" w:pos="576"/>
              </w:tabs>
              <w:ind w:left="576" w:hanging="576"/>
              <w:rPr>
                <w:lang w:val="en-US"/>
              </w:rPr>
            </w:pPr>
            <w:r w:rsidRPr="009E1404">
              <w:rPr>
                <w:lang w:val="en-US"/>
              </w:rPr>
              <w:t>25.1</w:t>
            </w:r>
            <w:r w:rsidRPr="009E1404">
              <w:rPr>
                <w:lang w:val="en-US"/>
              </w:rPr>
              <w:tab/>
            </w:r>
            <w:r w:rsidR="00495DBC">
              <w:rPr>
                <w:lang w:val="en-US"/>
              </w:rPr>
              <w:t>Except in the cases specified in ITB 23 and 24, t</w:t>
            </w:r>
            <w:r w:rsidR="006309F7" w:rsidRPr="009E1404">
              <w:rPr>
                <w:lang w:val="en-US"/>
              </w:rPr>
              <w:t xml:space="preserve">he Employer shall </w:t>
            </w:r>
            <w:r w:rsidR="00C263E9">
              <w:rPr>
                <w:lang w:val="en-US"/>
              </w:rPr>
              <w:t xml:space="preserve">publicly </w:t>
            </w:r>
            <w:r w:rsidR="006309F7" w:rsidRPr="009E1404">
              <w:rPr>
                <w:lang w:val="en-US"/>
              </w:rPr>
              <w:t xml:space="preserve">open </w:t>
            </w:r>
            <w:r w:rsidR="00C263E9">
              <w:rPr>
                <w:lang w:val="en-US"/>
              </w:rPr>
              <w:t xml:space="preserve">and read out in accordance with ITB 25.3 </w:t>
            </w:r>
            <w:r w:rsidR="00314F66">
              <w:rPr>
                <w:lang w:val="en-US"/>
              </w:rPr>
              <w:t xml:space="preserve">all </w:t>
            </w:r>
            <w:r w:rsidR="006309F7" w:rsidRPr="009E1404">
              <w:rPr>
                <w:lang w:val="en-US"/>
              </w:rPr>
              <w:t xml:space="preserve">bids </w:t>
            </w:r>
            <w:r w:rsidR="00495DBC">
              <w:rPr>
                <w:lang w:val="en-US"/>
              </w:rPr>
              <w:t>received by the deadline</w:t>
            </w:r>
            <w:r w:rsidR="006309F7" w:rsidRPr="009E1404">
              <w:rPr>
                <w:lang w:val="en-US"/>
              </w:rPr>
              <w:t xml:space="preserve">, </w:t>
            </w:r>
            <w:r w:rsidR="004371CA" w:rsidRPr="004371CA">
              <w:rPr>
                <w:lang w:val="en-US"/>
              </w:rPr>
              <w:t xml:space="preserve">at the date, time and place </w:t>
            </w:r>
            <w:r w:rsidR="00030045" w:rsidRPr="00030045">
              <w:rPr>
                <w:b/>
                <w:lang w:val="en-US"/>
              </w:rPr>
              <w:t>specified in the BDS</w:t>
            </w:r>
            <w:r w:rsidR="00314F66">
              <w:rPr>
                <w:lang w:val="en-US"/>
              </w:rPr>
              <w:t xml:space="preserve">, </w:t>
            </w:r>
            <w:r w:rsidR="006309F7" w:rsidRPr="009E1404">
              <w:rPr>
                <w:lang w:val="en-US"/>
              </w:rPr>
              <w:t xml:space="preserve">in the presence of Bidders` designated </w:t>
            </w:r>
            <w:r w:rsidR="006309F7" w:rsidRPr="009E1404">
              <w:rPr>
                <w:lang w:val="en-US"/>
              </w:rPr>
              <w:lastRenderedPageBreak/>
              <w:t xml:space="preserve">representatives and anyone who choose to attend.  Any specific electronic bid opening procedures required if electronic bidding is permitted in accordance with ITB 22.1, shall be </w:t>
            </w:r>
            <w:r w:rsidR="006309F7" w:rsidRPr="00D20367">
              <w:rPr>
                <w:rStyle w:val="StyleHeader2-SubClausesBoldChar"/>
                <w:lang w:val="en-US"/>
              </w:rPr>
              <w:t>as</w:t>
            </w:r>
            <w:r w:rsidR="006B6046">
              <w:rPr>
                <w:rStyle w:val="StyleHeader2-SubClausesBoldChar"/>
                <w:lang w:val="en-US"/>
              </w:rPr>
              <w:t xml:space="preserve"> </w:t>
            </w:r>
            <w:r w:rsidR="006309F7" w:rsidRPr="00D20367">
              <w:rPr>
                <w:rStyle w:val="StyleHeader2-SubClausesBoldChar"/>
                <w:lang w:val="en-US"/>
              </w:rPr>
              <w:t>specified in the BDS.</w:t>
            </w:r>
          </w:p>
        </w:tc>
      </w:tr>
      <w:tr w:rsidR="006309F7" w:rsidRPr="00D20367" w14:paraId="5CE9299C" w14:textId="77777777">
        <w:tc>
          <w:tcPr>
            <w:tcW w:w="2610" w:type="dxa"/>
          </w:tcPr>
          <w:p w14:paraId="4B610AFF" w14:textId="77777777" w:rsidR="006309F7" w:rsidRPr="00D20367" w:rsidRDefault="006309F7">
            <w:pPr>
              <w:spacing w:before="120" w:after="120"/>
            </w:pPr>
            <w:bookmarkStart w:id="235" w:name="_Toc438532624"/>
            <w:bookmarkStart w:id="236" w:name="_Toc438532625"/>
            <w:bookmarkEnd w:id="235"/>
            <w:bookmarkEnd w:id="236"/>
          </w:p>
        </w:tc>
        <w:tc>
          <w:tcPr>
            <w:tcW w:w="6660" w:type="dxa"/>
          </w:tcPr>
          <w:p w14:paraId="64EFC1C2" w14:textId="77777777" w:rsidR="006309F7" w:rsidRPr="009E1404" w:rsidRDefault="0032719F" w:rsidP="003833E7">
            <w:pPr>
              <w:pStyle w:val="StyleHeader1-ClausesAfter0pt"/>
              <w:tabs>
                <w:tab w:val="left" w:pos="576"/>
              </w:tabs>
              <w:ind w:left="576" w:hanging="576"/>
              <w:rPr>
                <w:lang w:val="en-US"/>
              </w:rPr>
            </w:pPr>
            <w:r w:rsidRPr="009E1404">
              <w:rPr>
                <w:lang w:val="en-US"/>
              </w:rPr>
              <w:t>25.2</w:t>
            </w:r>
            <w:r w:rsidRPr="009E1404">
              <w:rPr>
                <w:lang w:val="en-US"/>
              </w:rPr>
              <w:tab/>
            </w:r>
            <w:r w:rsidR="006309F7" w:rsidRPr="009E1404">
              <w:rPr>
                <w:lang w:val="en-US"/>
              </w:rPr>
              <w:t>First, envelopes marked “</w:t>
            </w:r>
            <w:r w:rsidR="00774B26" w:rsidRPr="009E1404">
              <w:rPr>
                <w:smallCaps/>
                <w:szCs w:val="24"/>
                <w:lang w:val="en-US"/>
              </w:rPr>
              <w:t>Withdrawal</w:t>
            </w:r>
            <w:r w:rsidR="006309F7" w:rsidRPr="009E1404">
              <w:rPr>
                <w:lang w:val="en-US"/>
              </w:rPr>
              <w:t xml:space="preserve">” shall be opened and read out and the envelope with the corresponding bid shall not be opened, but returned to </w:t>
            </w:r>
            <w:r w:rsidR="00EC7D62">
              <w:rPr>
                <w:lang w:val="en-US"/>
              </w:rPr>
              <w:t xml:space="preserve">the Bidder.  No bid withdrawal </w:t>
            </w:r>
            <w:r w:rsidR="006309F7" w:rsidRPr="009E1404">
              <w:rPr>
                <w:lang w:val="en-US"/>
              </w:rPr>
              <w:t xml:space="preserve">shall be permitted unless the corresponding withdrawal notice contains a valid authorization to request the withdrawal and is read out at bid opening.  </w:t>
            </w:r>
            <w:r w:rsidR="006309F7" w:rsidRPr="00774B26">
              <w:rPr>
                <w:lang w:val="en-US"/>
              </w:rPr>
              <w:t>Next, envelopes marked “</w:t>
            </w:r>
            <w:r w:rsidR="00774B26" w:rsidRPr="00774B26">
              <w:rPr>
                <w:smallCaps/>
                <w:szCs w:val="24"/>
                <w:lang w:val="en-US"/>
              </w:rPr>
              <w:t>Substitution</w:t>
            </w:r>
            <w:r w:rsidR="006309F7" w:rsidRPr="00774B26">
              <w:rPr>
                <w:lang w:val="en-US"/>
              </w:rPr>
              <w:t xml:space="preserve">” shall be opened and read out and exchanged with the corresponding bid being substituted, and the substituted bid shall not be opened, but returned to the Bidder. </w:t>
            </w:r>
            <w:r w:rsidR="006309F7" w:rsidRPr="009E1404">
              <w:rPr>
                <w:lang w:val="en-US"/>
              </w:rPr>
              <w:t xml:space="preserve">No bid substitution shall be permitted unless the corresponding substitution notice contains a valid authorization to request the substitution and is read out at bid opening. </w:t>
            </w:r>
            <w:r w:rsidR="006309F7" w:rsidRPr="00774B26">
              <w:rPr>
                <w:lang w:val="en-US"/>
              </w:rPr>
              <w:t>Envelopes marked “</w:t>
            </w:r>
            <w:r w:rsidR="00774B26" w:rsidRPr="00774B26">
              <w:rPr>
                <w:smallCaps/>
                <w:szCs w:val="24"/>
                <w:lang w:val="en-US"/>
              </w:rPr>
              <w:t>Modification</w:t>
            </w:r>
            <w:r w:rsidR="006309F7" w:rsidRPr="00774B26">
              <w:rPr>
                <w:lang w:val="en-US"/>
              </w:rPr>
              <w:t xml:space="preserve">” shall be opened and read out with the corresponding bid. </w:t>
            </w:r>
            <w:r w:rsidR="006309F7" w:rsidRPr="009E1404">
              <w:rPr>
                <w:lang w:val="en-US"/>
              </w:rPr>
              <w:t xml:space="preserve">No bid modification shall be permitted unless the corresponding modification notice contains a valid authorization to request the modification and is read out at bid opening. Only </w:t>
            </w:r>
            <w:r w:rsidR="00430118">
              <w:rPr>
                <w:lang w:val="en-US"/>
              </w:rPr>
              <w:t>bids</w:t>
            </w:r>
            <w:r w:rsidR="006309F7" w:rsidRPr="009E1404">
              <w:rPr>
                <w:lang w:val="en-US"/>
              </w:rPr>
              <w:t xml:space="preserve"> that are opened and read out at bid opening shall be considered further.</w:t>
            </w:r>
          </w:p>
        </w:tc>
      </w:tr>
      <w:tr w:rsidR="006309F7" w:rsidRPr="00D20367" w14:paraId="3D3FB993" w14:textId="77777777">
        <w:tc>
          <w:tcPr>
            <w:tcW w:w="2610" w:type="dxa"/>
          </w:tcPr>
          <w:p w14:paraId="77EE225B" w14:textId="77777777" w:rsidR="006309F7" w:rsidRPr="00D20367" w:rsidRDefault="006309F7">
            <w:pPr>
              <w:spacing w:before="120" w:after="120"/>
            </w:pPr>
            <w:bookmarkStart w:id="237" w:name="_Toc438532626"/>
            <w:bookmarkEnd w:id="237"/>
          </w:p>
        </w:tc>
        <w:tc>
          <w:tcPr>
            <w:tcW w:w="6660" w:type="dxa"/>
          </w:tcPr>
          <w:p w14:paraId="05A8F15A" w14:textId="77777777" w:rsidR="006309F7" w:rsidRPr="009E1404" w:rsidRDefault="0032719F" w:rsidP="00AB4818">
            <w:pPr>
              <w:pStyle w:val="StyleHeader1-ClausesAfter0pt"/>
              <w:tabs>
                <w:tab w:val="left" w:pos="576"/>
              </w:tabs>
              <w:ind w:left="576" w:hanging="576"/>
              <w:rPr>
                <w:lang w:val="en-US"/>
              </w:rPr>
            </w:pPr>
            <w:r w:rsidRPr="009E1404">
              <w:rPr>
                <w:lang w:val="en-US"/>
              </w:rPr>
              <w:t>25.3</w:t>
            </w:r>
            <w:r w:rsidRPr="009E1404">
              <w:rPr>
                <w:lang w:val="en-US"/>
              </w:rPr>
              <w:tab/>
            </w:r>
            <w:r w:rsidR="006309F7" w:rsidRPr="009E1404">
              <w:rPr>
                <w:lang w:val="en-US"/>
              </w:rPr>
              <w:t xml:space="preserve">All other envelopes shall be opened one at a time, reading out: the name of the Bidder and whether there is a modification; the </w:t>
            </w:r>
            <w:r w:rsidR="00F2623B">
              <w:rPr>
                <w:lang w:val="en-US"/>
              </w:rPr>
              <w:t xml:space="preserve">total </w:t>
            </w:r>
            <w:r w:rsidR="006309F7" w:rsidRPr="009E1404">
              <w:rPr>
                <w:lang w:val="en-US"/>
              </w:rPr>
              <w:t>Bid Price</w:t>
            </w:r>
            <w:r w:rsidR="00426501">
              <w:rPr>
                <w:lang w:val="en-US"/>
              </w:rPr>
              <w:t>, per lot (contract) if applicable</w:t>
            </w:r>
            <w:r w:rsidR="006309F7" w:rsidRPr="009E1404">
              <w:rPr>
                <w:lang w:val="en-US"/>
              </w:rPr>
              <w:t xml:space="preserve">, including any discounts and alternative </w:t>
            </w:r>
            <w:r w:rsidR="00AB4818">
              <w:rPr>
                <w:lang w:val="en-US"/>
              </w:rPr>
              <w:t>bids</w:t>
            </w:r>
            <w:r w:rsidR="006309F7" w:rsidRPr="009E1404">
              <w:rPr>
                <w:lang w:val="en-US"/>
              </w:rPr>
              <w:t xml:space="preserve">; the presence </w:t>
            </w:r>
            <w:r w:rsidR="00430118">
              <w:rPr>
                <w:lang w:val="en-US"/>
              </w:rPr>
              <w:t xml:space="preserve">or absence </w:t>
            </w:r>
            <w:r w:rsidR="006309F7" w:rsidRPr="009E1404">
              <w:rPr>
                <w:lang w:val="en-US"/>
              </w:rPr>
              <w:t xml:space="preserve">of a bid security, if required; and any other details as the Employer may consider appropriate.  Only discounts and alternative </w:t>
            </w:r>
            <w:r w:rsidR="00AB4818">
              <w:rPr>
                <w:lang w:val="en-US"/>
              </w:rPr>
              <w:t xml:space="preserve">bids </w:t>
            </w:r>
            <w:r w:rsidR="006309F7" w:rsidRPr="009E1404">
              <w:rPr>
                <w:lang w:val="en-US"/>
              </w:rPr>
              <w:t xml:space="preserve">read out at bid opening shall be considered for evaluation.  </w:t>
            </w:r>
            <w:r w:rsidR="008F15B9">
              <w:rPr>
                <w:iCs/>
                <w:lang w:val="en-US"/>
              </w:rPr>
              <w:t>T</w:t>
            </w:r>
            <w:r w:rsidR="006309F7" w:rsidRPr="009E1404">
              <w:rPr>
                <w:iCs/>
                <w:lang w:val="en-US"/>
              </w:rPr>
              <w:t>he Letter of Bid and</w:t>
            </w:r>
            <w:r w:rsidR="006B6046">
              <w:rPr>
                <w:iCs/>
                <w:lang w:val="en-US"/>
              </w:rPr>
              <w:t xml:space="preserve"> </w:t>
            </w:r>
            <w:r w:rsidR="008A1D28" w:rsidRPr="008A1D28">
              <w:rPr>
                <w:lang w:val="en-US"/>
              </w:rPr>
              <w:t>the</w:t>
            </w:r>
            <w:r w:rsidR="006B6046">
              <w:rPr>
                <w:lang w:val="en-US"/>
              </w:rPr>
              <w:t xml:space="preserve"> </w:t>
            </w:r>
            <w:r w:rsidR="006309F7" w:rsidRPr="009E1404">
              <w:rPr>
                <w:lang w:val="en-US"/>
              </w:rPr>
              <w:t>Bill of Quantities</w:t>
            </w:r>
            <w:r w:rsidR="006B6046">
              <w:rPr>
                <w:lang w:val="en-US"/>
              </w:rPr>
              <w:t xml:space="preserve"> </w:t>
            </w:r>
            <w:r w:rsidR="006309F7" w:rsidRPr="009E1404">
              <w:rPr>
                <w:iCs/>
                <w:lang w:val="en-US"/>
              </w:rPr>
              <w:t xml:space="preserve">are to be initialed by representatives of the Employer attending bid opening in the manner </w:t>
            </w:r>
            <w:r w:rsidR="00030045" w:rsidRPr="00030045">
              <w:rPr>
                <w:b/>
                <w:iCs/>
                <w:lang w:val="en-US"/>
              </w:rPr>
              <w:t>specified in the BDS</w:t>
            </w:r>
            <w:r w:rsidR="006309F7" w:rsidRPr="009E1404">
              <w:rPr>
                <w:iCs/>
                <w:lang w:val="en-US"/>
              </w:rPr>
              <w:t>.</w:t>
            </w:r>
            <w:r w:rsidR="006B6046">
              <w:rPr>
                <w:iCs/>
                <w:lang w:val="en-US"/>
              </w:rPr>
              <w:t xml:space="preserve"> </w:t>
            </w:r>
            <w:r w:rsidR="00030045" w:rsidRPr="00030045">
              <w:rPr>
                <w:lang w:val="en-US"/>
              </w:rPr>
              <w:t>The Employer shall neither discuss the merits of any bid nor reject any bid (except for late bids, in accordance with ITB 23.1)</w:t>
            </w:r>
            <w:r w:rsidR="006309F7" w:rsidRPr="009E1404">
              <w:rPr>
                <w:lang w:val="en-US"/>
              </w:rPr>
              <w:t>.</w:t>
            </w:r>
          </w:p>
        </w:tc>
      </w:tr>
      <w:tr w:rsidR="006309F7" w:rsidRPr="00D20367" w14:paraId="312B43BA" w14:textId="77777777">
        <w:tc>
          <w:tcPr>
            <w:tcW w:w="2610" w:type="dxa"/>
          </w:tcPr>
          <w:p w14:paraId="50BF18DD" w14:textId="77777777" w:rsidR="006309F7" w:rsidRPr="00D20367" w:rsidRDefault="006309F7">
            <w:pPr>
              <w:spacing w:before="120" w:after="120"/>
            </w:pPr>
            <w:bookmarkStart w:id="238" w:name="_Toc438532627"/>
            <w:bookmarkEnd w:id="238"/>
          </w:p>
        </w:tc>
        <w:tc>
          <w:tcPr>
            <w:tcW w:w="6660" w:type="dxa"/>
          </w:tcPr>
          <w:p w14:paraId="4E29B5AB" w14:textId="77777777" w:rsidR="006309F7" w:rsidRPr="009E1404" w:rsidRDefault="0032719F" w:rsidP="00AB4818">
            <w:pPr>
              <w:pStyle w:val="StyleHeader1-ClausesAfter0pt"/>
              <w:tabs>
                <w:tab w:val="left" w:pos="576"/>
              </w:tabs>
              <w:ind w:left="576" w:hanging="576"/>
              <w:rPr>
                <w:lang w:val="en-US"/>
              </w:rPr>
            </w:pPr>
            <w:r w:rsidRPr="009E1404">
              <w:rPr>
                <w:lang w:val="en-US"/>
              </w:rPr>
              <w:t>25.4</w:t>
            </w:r>
            <w:r w:rsidRPr="009E1404">
              <w:rPr>
                <w:lang w:val="en-US"/>
              </w:rPr>
              <w:tab/>
            </w:r>
            <w:r w:rsidR="006309F7" w:rsidRPr="009E1404">
              <w:rPr>
                <w:lang w:val="en-US"/>
              </w:rPr>
              <w:t xml:space="preserve">The Employer shall prepare a record of the bid opening that shall include, as a minimum: the name of the Bidder and whether there is a withdrawal, substitution, or modification; the Bid Price, per lot </w:t>
            </w:r>
            <w:r w:rsidR="005B3B2F">
              <w:rPr>
                <w:lang w:val="en-US"/>
              </w:rPr>
              <w:t xml:space="preserve">(contract) </w:t>
            </w:r>
            <w:r w:rsidR="006309F7" w:rsidRPr="009E1404">
              <w:rPr>
                <w:lang w:val="en-US"/>
              </w:rPr>
              <w:t xml:space="preserve">if applicable, including any discounts and alternative </w:t>
            </w:r>
            <w:r w:rsidR="00AB4818">
              <w:rPr>
                <w:lang w:val="en-US"/>
              </w:rPr>
              <w:t>bids</w:t>
            </w:r>
            <w:r w:rsidR="006309F7" w:rsidRPr="009E1404">
              <w:rPr>
                <w:lang w:val="en-US"/>
              </w:rPr>
              <w:t xml:space="preserve">; and the presence or absence of a bid security, if one was required.  The Bidders’ representatives who are present shall be requested to sign the record.  The omission of a Bidder’s signature on the record </w:t>
            </w:r>
            <w:r w:rsidR="006309F7" w:rsidRPr="009E1404">
              <w:rPr>
                <w:lang w:val="en-US"/>
              </w:rPr>
              <w:lastRenderedPageBreak/>
              <w:t>shall not invalidate the contents and effect of the record.  A copy of the record shall be distributed to all Bidders.</w:t>
            </w:r>
          </w:p>
        </w:tc>
      </w:tr>
      <w:tr w:rsidR="006309F7" w:rsidRPr="00D20367" w14:paraId="34B83A21" w14:textId="77777777">
        <w:tc>
          <w:tcPr>
            <w:tcW w:w="2610" w:type="dxa"/>
          </w:tcPr>
          <w:p w14:paraId="63D211E8" w14:textId="77777777" w:rsidR="006309F7" w:rsidRPr="00D20367" w:rsidRDefault="006309F7">
            <w:pPr>
              <w:spacing w:before="120" w:after="120"/>
            </w:pPr>
          </w:p>
        </w:tc>
        <w:tc>
          <w:tcPr>
            <w:tcW w:w="6660" w:type="dxa"/>
          </w:tcPr>
          <w:p w14:paraId="0D05DB3C" w14:textId="77777777" w:rsidR="006309F7" w:rsidRPr="00D20367" w:rsidRDefault="006309F7" w:rsidP="006428D4">
            <w:pPr>
              <w:pStyle w:val="Section1Header1"/>
            </w:pPr>
            <w:bookmarkStart w:id="239" w:name="_Toc438438850"/>
            <w:bookmarkStart w:id="240" w:name="_Toc438532629"/>
            <w:bookmarkStart w:id="241" w:name="_Toc438733994"/>
            <w:bookmarkStart w:id="242" w:name="_Toc438962076"/>
            <w:bookmarkStart w:id="243" w:name="_Toc461939620"/>
            <w:bookmarkStart w:id="244" w:name="_Toc100032317"/>
            <w:bookmarkStart w:id="245" w:name="_Toc164491532"/>
            <w:bookmarkStart w:id="246" w:name="_Toc63601160"/>
            <w:r w:rsidRPr="00D20367">
              <w:t>E.  Evaluation and Comparison of Bids</w:t>
            </w:r>
            <w:bookmarkEnd w:id="239"/>
            <w:bookmarkEnd w:id="240"/>
            <w:bookmarkEnd w:id="241"/>
            <w:bookmarkEnd w:id="242"/>
            <w:bookmarkEnd w:id="243"/>
            <w:bookmarkEnd w:id="244"/>
            <w:bookmarkEnd w:id="245"/>
            <w:bookmarkEnd w:id="246"/>
          </w:p>
        </w:tc>
      </w:tr>
      <w:tr w:rsidR="006309F7" w:rsidRPr="00D20367" w14:paraId="033D7C58" w14:textId="77777777">
        <w:tc>
          <w:tcPr>
            <w:tcW w:w="2610" w:type="dxa"/>
          </w:tcPr>
          <w:p w14:paraId="1A9AD9B5" w14:textId="1434AEEF" w:rsidR="006309F7" w:rsidRPr="00D20367" w:rsidRDefault="006309F7" w:rsidP="006428D4">
            <w:pPr>
              <w:pStyle w:val="Section1Header2"/>
            </w:pPr>
            <w:bookmarkStart w:id="247" w:name="_Toc438532628"/>
            <w:bookmarkStart w:id="248" w:name="_Toc438438851"/>
            <w:bookmarkStart w:id="249" w:name="_Toc438532630"/>
            <w:bookmarkStart w:id="250" w:name="_Toc438733995"/>
            <w:bookmarkStart w:id="251" w:name="_Toc438907032"/>
            <w:bookmarkStart w:id="252" w:name="_Toc438907231"/>
            <w:bookmarkStart w:id="253" w:name="_Toc100032318"/>
            <w:bookmarkStart w:id="254" w:name="_Toc63601161"/>
            <w:bookmarkEnd w:id="247"/>
            <w:r w:rsidRPr="00D20367">
              <w:t>Confidentiality</w:t>
            </w:r>
            <w:bookmarkEnd w:id="248"/>
            <w:bookmarkEnd w:id="249"/>
            <w:bookmarkEnd w:id="250"/>
            <w:bookmarkEnd w:id="251"/>
            <w:bookmarkEnd w:id="252"/>
            <w:bookmarkEnd w:id="253"/>
            <w:bookmarkEnd w:id="254"/>
          </w:p>
        </w:tc>
        <w:tc>
          <w:tcPr>
            <w:tcW w:w="6660" w:type="dxa"/>
          </w:tcPr>
          <w:p w14:paraId="419EC6CD" w14:textId="77777777" w:rsidR="006309F7" w:rsidRPr="0032719F" w:rsidRDefault="0032719F" w:rsidP="00F15117">
            <w:pPr>
              <w:pStyle w:val="StyleHeader1-ClausesAfter0pt"/>
              <w:tabs>
                <w:tab w:val="left" w:pos="576"/>
              </w:tabs>
              <w:ind w:left="576" w:hanging="576"/>
              <w:rPr>
                <w:lang w:val="en-US"/>
              </w:rPr>
            </w:pPr>
            <w:r w:rsidRPr="0032719F">
              <w:rPr>
                <w:lang w:val="en-US"/>
              </w:rPr>
              <w:t>26.1</w:t>
            </w:r>
            <w:r w:rsidRPr="0032719F">
              <w:rPr>
                <w:lang w:val="en-US"/>
              </w:rPr>
              <w:tab/>
            </w:r>
            <w:r w:rsidR="006309F7" w:rsidRPr="0032719F">
              <w:rPr>
                <w:lang w:val="en-US"/>
              </w:rPr>
              <w:t xml:space="preserve">Information relating to the evaluation of bids and recommendation of contract award shall not be disclosed to Bidders or any other persons not officially concerned with </w:t>
            </w:r>
            <w:r w:rsidR="00F15117">
              <w:rPr>
                <w:lang w:val="en-US"/>
              </w:rPr>
              <w:t xml:space="preserve">the bidding </w:t>
            </w:r>
            <w:r w:rsidR="006309F7" w:rsidRPr="0032719F">
              <w:rPr>
                <w:lang w:val="en-US"/>
              </w:rPr>
              <w:t>process until information on Contract award is communicated to all Bidders</w:t>
            </w:r>
            <w:r w:rsidR="00F15117">
              <w:rPr>
                <w:lang w:val="en-US"/>
              </w:rPr>
              <w:t xml:space="preserve"> in accordance with ITB </w:t>
            </w:r>
            <w:r w:rsidR="005C5267">
              <w:rPr>
                <w:lang w:val="en-US"/>
              </w:rPr>
              <w:t>40</w:t>
            </w:r>
            <w:r w:rsidR="006309F7" w:rsidRPr="0032719F">
              <w:rPr>
                <w:lang w:val="en-US"/>
              </w:rPr>
              <w:t>.</w:t>
            </w:r>
          </w:p>
        </w:tc>
      </w:tr>
      <w:tr w:rsidR="006309F7" w:rsidRPr="00D20367" w14:paraId="45C2B96B" w14:textId="77777777">
        <w:tc>
          <w:tcPr>
            <w:tcW w:w="2610" w:type="dxa"/>
          </w:tcPr>
          <w:p w14:paraId="68D7F596" w14:textId="77777777" w:rsidR="006309F7" w:rsidRPr="00D20367" w:rsidRDefault="006309F7">
            <w:pPr>
              <w:spacing w:before="100" w:after="80"/>
            </w:pPr>
          </w:p>
        </w:tc>
        <w:tc>
          <w:tcPr>
            <w:tcW w:w="6660" w:type="dxa"/>
          </w:tcPr>
          <w:p w14:paraId="3FF56F7C" w14:textId="77777777" w:rsidR="006309F7" w:rsidRPr="0032719F" w:rsidRDefault="0032719F" w:rsidP="003833E7">
            <w:pPr>
              <w:pStyle w:val="StyleHeader1-ClausesAfter0pt"/>
              <w:tabs>
                <w:tab w:val="left" w:pos="576"/>
              </w:tabs>
              <w:ind w:left="576" w:hanging="576"/>
              <w:rPr>
                <w:lang w:val="en-US"/>
              </w:rPr>
            </w:pPr>
            <w:r w:rsidRPr="0032719F">
              <w:rPr>
                <w:lang w:val="en-US"/>
              </w:rPr>
              <w:t>26.2</w:t>
            </w:r>
            <w:r w:rsidRPr="0032719F">
              <w:rPr>
                <w:lang w:val="en-US"/>
              </w:rPr>
              <w:tab/>
            </w:r>
            <w:r w:rsidR="006309F7" w:rsidRPr="0032719F">
              <w:rPr>
                <w:lang w:val="en-US"/>
              </w:rPr>
              <w:t>Any attempt by a Bidder to influence the Employer in the evaluation of the bids or Contract award decisions may result in the rejection of its bid.</w:t>
            </w:r>
          </w:p>
        </w:tc>
      </w:tr>
      <w:tr w:rsidR="006309F7" w:rsidRPr="00D20367" w14:paraId="57DDF61F" w14:textId="77777777">
        <w:tc>
          <w:tcPr>
            <w:tcW w:w="2610" w:type="dxa"/>
          </w:tcPr>
          <w:p w14:paraId="5A5021C0" w14:textId="77777777" w:rsidR="006309F7" w:rsidRPr="00D20367" w:rsidRDefault="006309F7">
            <w:pPr>
              <w:spacing w:before="100" w:after="80"/>
            </w:pPr>
          </w:p>
        </w:tc>
        <w:tc>
          <w:tcPr>
            <w:tcW w:w="6660" w:type="dxa"/>
          </w:tcPr>
          <w:p w14:paraId="4F2BA175" w14:textId="77777777" w:rsidR="006309F7" w:rsidRPr="0032719F" w:rsidRDefault="0032719F" w:rsidP="00C263E9">
            <w:pPr>
              <w:pStyle w:val="StyleHeader1-ClausesAfter0pt"/>
              <w:tabs>
                <w:tab w:val="left" w:pos="576"/>
              </w:tabs>
              <w:ind w:left="576" w:hanging="576"/>
              <w:rPr>
                <w:lang w:val="en-US"/>
              </w:rPr>
            </w:pPr>
            <w:r w:rsidRPr="0032719F">
              <w:rPr>
                <w:lang w:val="en-US"/>
              </w:rPr>
              <w:t>26.3</w:t>
            </w:r>
            <w:r w:rsidRPr="0032719F">
              <w:rPr>
                <w:lang w:val="en-US"/>
              </w:rPr>
              <w:tab/>
            </w:r>
            <w:r w:rsidR="006309F7" w:rsidRPr="0032719F">
              <w:rPr>
                <w:lang w:val="en-US"/>
              </w:rPr>
              <w:t xml:space="preserve">Notwithstanding ITB 26.2, from the time of bid opening to the time of Contract award, if a Bidder wishes to contact the Employer on any matter related to the bidding process, it </w:t>
            </w:r>
            <w:r w:rsidR="00C263E9">
              <w:rPr>
                <w:lang w:val="en-US"/>
              </w:rPr>
              <w:t xml:space="preserve">shall </w:t>
            </w:r>
            <w:r w:rsidR="006309F7" w:rsidRPr="0032719F">
              <w:rPr>
                <w:lang w:val="en-US"/>
              </w:rPr>
              <w:t>do so in writing.</w:t>
            </w:r>
          </w:p>
        </w:tc>
      </w:tr>
      <w:tr w:rsidR="006309F7" w:rsidRPr="00D20367" w14:paraId="0426960A" w14:textId="77777777">
        <w:tc>
          <w:tcPr>
            <w:tcW w:w="2610" w:type="dxa"/>
          </w:tcPr>
          <w:p w14:paraId="7937DD53" w14:textId="003298F4" w:rsidR="006309F7" w:rsidRPr="00D20367" w:rsidRDefault="006309F7" w:rsidP="006428D4">
            <w:pPr>
              <w:pStyle w:val="Section1Header2"/>
            </w:pPr>
            <w:bookmarkStart w:id="255" w:name="_Toc424009129"/>
            <w:bookmarkStart w:id="256" w:name="_Toc438438852"/>
            <w:bookmarkStart w:id="257" w:name="_Toc438532631"/>
            <w:bookmarkStart w:id="258" w:name="_Toc438733996"/>
            <w:bookmarkStart w:id="259" w:name="_Toc438907033"/>
            <w:bookmarkStart w:id="260" w:name="_Toc438907232"/>
            <w:bookmarkStart w:id="261" w:name="_Toc100032319"/>
            <w:bookmarkStart w:id="262" w:name="_Toc63601162"/>
            <w:r w:rsidRPr="00D20367">
              <w:t>Clarification of Bids</w:t>
            </w:r>
            <w:bookmarkEnd w:id="255"/>
            <w:bookmarkEnd w:id="256"/>
            <w:bookmarkEnd w:id="257"/>
            <w:bookmarkEnd w:id="258"/>
            <w:bookmarkEnd w:id="259"/>
            <w:bookmarkEnd w:id="260"/>
            <w:bookmarkEnd w:id="261"/>
            <w:bookmarkEnd w:id="262"/>
          </w:p>
        </w:tc>
        <w:tc>
          <w:tcPr>
            <w:tcW w:w="6660" w:type="dxa"/>
          </w:tcPr>
          <w:p w14:paraId="6F329FBA" w14:textId="77777777" w:rsidR="006309F7" w:rsidRPr="009E1404" w:rsidRDefault="0032719F" w:rsidP="00195150">
            <w:pPr>
              <w:pStyle w:val="StyleHeader1-ClausesAfter0pt"/>
              <w:tabs>
                <w:tab w:val="left" w:pos="576"/>
              </w:tabs>
              <w:ind w:left="576" w:hanging="576"/>
              <w:rPr>
                <w:lang w:val="en-US"/>
              </w:rPr>
            </w:pPr>
            <w:r w:rsidRPr="009E1404">
              <w:rPr>
                <w:lang w:val="en-US"/>
              </w:rPr>
              <w:t>27.1</w:t>
            </w:r>
            <w:r w:rsidRPr="009E1404">
              <w:rPr>
                <w:lang w:val="en-US"/>
              </w:rPr>
              <w:tab/>
            </w:r>
            <w:r w:rsidR="006309F7" w:rsidRPr="009E1404">
              <w:rPr>
                <w:lang w:val="en-US"/>
              </w:rPr>
              <w:t>To assist in the examination, evaluation, and comparison of the bids, and qualification of the Bidders, the Employer may, at its discretion, ask any Bidder for a clarification of its bid</w:t>
            </w:r>
            <w:r w:rsidR="00195150">
              <w:rPr>
                <w:lang w:val="en-US"/>
              </w:rPr>
              <w:t>, given a reasonable time for a response</w:t>
            </w:r>
            <w:r w:rsidR="006309F7" w:rsidRPr="009E1404">
              <w:rPr>
                <w:lang w:val="en-US"/>
              </w:rPr>
              <w:t>. Any clarification submitted by a Bidder that is not in response to a request by the Employer shall not be considered.  The Employer’s request for clarification and the response shall be in writing.  No change</w:t>
            </w:r>
            <w:r w:rsidR="00030045" w:rsidRPr="00030045">
              <w:rPr>
                <w:lang w:val="en-US"/>
              </w:rPr>
              <w:t>, including any voluntary increase or decrease,</w:t>
            </w:r>
            <w:r w:rsidR="006309F7" w:rsidRPr="009E1404">
              <w:rPr>
                <w:lang w:val="en-US"/>
              </w:rPr>
              <w:t xml:space="preserve"> in the prices or substance of the bid shall be sought, offered, or permitted, except to confirm the correction of arithmetic errors discovered by the Employer in the evaluation of the bids, in accordance with ITB 31.</w:t>
            </w:r>
          </w:p>
        </w:tc>
      </w:tr>
      <w:tr w:rsidR="006309F7" w:rsidRPr="00D20367" w14:paraId="48E440E3" w14:textId="77777777">
        <w:tc>
          <w:tcPr>
            <w:tcW w:w="2610" w:type="dxa"/>
          </w:tcPr>
          <w:p w14:paraId="5756ADA9" w14:textId="77777777" w:rsidR="006309F7" w:rsidRPr="00D20367" w:rsidRDefault="006309F7" w:rsidP="00EC655B"/>
        </w:tc>
        <w:tc>
          <w:tcPr>
            <w:tcW w:w="6660" w:type="dxa"/>
          </w:tcPr>
          <w:p w14:paraId="335116CB" w14:textId="77777777" w:rsidR="006309F7" w:rsidRPr="0032719F" w:rsidRDefault="0032719F" w:rsidP="00195150">
            <w:pPr>
              <w:pStyle w:val="StyleHeader1-ClausesAfter0pt"/>
              <w:tabs>
                <w:tab w:val="left" w:pos="576"/>
              </w:tabs>
              <w:ind w:left="576" w:hanging="576"/>
              <w:rPr>
                <w:lang w:val="en-US"/>
              </w:rPr>
            </w:pPr>
            <w:r w:rsidRPr="0032719F">
              <w:rPr>
                <w:lang w:val="en-US"/>
              </w:rPr>
              <w:t>27.2</w:t>
            </w:r>
            <w:r w:rsidRPr="0032719F">
              <w:rPr>
                <w:lang w:val="en-US"/>
              </w:rPr>
              <w:tab/>
            </w:r>
            <w:r w:rsidR="006309F7" w:rsidRPr="0032719F">
              <w:rPr>
                <w:lang w:val="en-US"/>
              </w:rPr>
              <w:t xml:space="preserve">If a Bidder does not provide clarifications of its bid by the date and time set in the </w:t>
            </w:r>
            <w:r w:rsidR="0069221D">
              <w:rPr>
                <w:lang w:val="en-US"/>
              </w:rPr>
              <w:t>Employer</w:t>
            </w:r>
            <w:r w:rsidR="006309F7" w:rsidRPr="0032719F">
              <w:rPr>
                <w:lang w:val="en-US"/>
              </w:rPr>
              <w:t>’s request for clarification, its bid may be rejected.</w:t>
            </w:r>
          </w:p>
        </w:tc>
      </w:tr>
      <w:tr w:rsidR="006309F7" w:rsidRPr="00D20367" w14:paraId="089D366E" w14:textId="77777777">
        <w:tc>
          <w:tcPr>
            <w:tcW w:w="2610" w:type="dxa"/>
          </w:tcPr>
          <w:p w14:paraId="779A27D1" w14:textId="7EBB911F" w:rsidR="006309F7" w:rsidRPr="00D20367" w:rsidRDefault="006309F7" w:rsidP="006428D4">
            <w:pPr>
              <w:pStyle w:val="Section1Header2"/>
            </w:pPr>
            <w:bookmarkStart w:id="263" w:name="_Toc100032320"/>
            <w:bookmarkStart w:id="264" w:name="_Toc63601163"/>
            <w:r w:rsidRPr="00D20367">
              <w:t>Deviations, Reservations, and Omissions</w:t>
            </w:r>
            <w:bookmarkEnd w:id="263"/>
            <w:bookmarkEnd w:id="264"/>
          </w:p>
        </w:tc>
        <w:tc>
          <w:tcPr>
            <w:tcW w:w="6660" w:type="dxa"/>
          </w:tcPr>
          <w:p w14:paraId="6FF67795" w14:textId="77777777" w:rsidR="006309F7" w:rsidRPr="0032719F" w:rsidRDefault="0032719F" w:rsidP="0032719F">
            <w:pPr>
              <w:pStyle w:val="StyleHeader1-ClausesAfter0pt"/>
              <w:tabs>
                <w:tab w:val="left" w:pos="522"/>
              </w:tabs>
              <w:ind w:left="522" w:hanging="522"/>
              <w:rPr>
                <w:lang w:val="en-US"/>
              </w:rPr>
            </w:pPr>
            <w:r w:rsidRPr="0032719F">
              <w:rPr>
                <w:lang w:val="en-US"/>
              </w:rPr>
              <w:t>28.1</w:t>
            </w:r>
            <w:r w:rsidRPr="0032719F">
              <w:rPr>
                <w:lang w:val="en-US"/>
              </w:rPr>
              <w:tab/>
            </w:r>
            <w:r w:rsidR="006309F7" w:rsidRPr="0032719F">
              <w:rPr>
                <w:lang w:val="en-US"/>
              </w:rPr>
              <w:t>During the evaluation of bids, the following definitions apply:</w:t>
            </w:r>
          </w:p>
          <w:p w14:paraId="5D56764E" w14:textId="77777777" w:rsidR="006309F7" w:rsidRPr="009E1404" w:rsidRDefault="00EC655B" w:rsidP="00EC0E95">
            <w:pPr>
              <w:pStyle w:val="P3Header1-Clauses"/>
              <w:numPr>
                <w:ilvl w:val="0"/>
                <w:numId w:val="10"/>
              </w:numPr>
              <w:rPr>
                <w:lang w:val="en-US"/>
              </w:rPr>
            </w:pPr>
            <w:r w:rsidRPr="009E1404">
              <w:rPr>
                <w:lang w:val="en-US"/>
              </w:rPr>
              <w:t>“</w:t>
            </w:r>
            <w:r w:rsidR="006309F7" w:rsidRPr="009E1404">
              <w:rPr>
                <w:lang w:val="en-US"/>
              </w:rPr>
              <w:t>Deviation” is a departure from the requirements specified in the Bidding Document</w:t>
            </w:r>
            <w:r w:rsidR="00900BF8">
              <w:rPr>
                <w:lang w:val="en-US"/>
              </w:rPr>
              <w:t>s</w:t>
            </w:r>
            <w:r w:rsidR="006309F7" w:rsidRPr="009E1404">
              <w:rPr>
                <w:lang w:val="en-US"/>
              </w:rPr>
              <w:t xml:space="preserve">; </w:t>
            </w:r>
          </w:p>
          <w:p w14:paraId="59056CD2" w14:textId="77777777" w:rsidR="006309F7" w:rsidRPr="009E1404" w:rsidRDefault="006309F7" w:rsidP="00EC0E95">
            <w:pPr>
              <w:pStyle w:val="P3Header1-Clauses"/>
              <w:numPr>
                <w:ilvl w:val="0"/>
                <w:numId w:val="10"/>
              </w:numPr>
              <w:rPr>
                <w:lang w:val="en-US"/>
              </w:rPr>
            </w:pPr>
            <w:r w:rsidRPr="009E1404">
              <w:rPr>
                <w:lang w:val="en-US"/>
              </w:rPr>
              <w:t>“Reservation” is the setting of limiting conditions or withholding from complete acceptance of the requirements specified in the Bidding Document</w:t>
            </w:r>
            <w:r w:rsidR="00900BF8">
              <w:rPr>
                <w:lang w:val="en-US"/>
              </w:rPr>
              <w:t>s</w:t>
            </w:r>
            <w:r w:rsidRPr="009E1404">
              <w:rPr>
                <w:lang w:val="en-US"/>
              </w:rPr>
              <w:t>; and</w:t>
            </w:r>
          </w:p>
          <w:p w14:paraId="402C9000" w14:textId="77777777" w:rsidR="006309F7" w:rsidRPr="009E1404" w:rsidRDefault="006309F7" w:rsidP="00EC0E95">
            <w:pPr>
              <w:pStyle w:val="P3Header1-Clauses"/>
              <w:numPr>
                <w:ilvl w:val="0"/>
                <w:numId w:val="10"/>
              </w:numPr>
              <w:rPr>
                <w:lang w:val="en-US"/>
              </w:rPr>
            </w:pPr>
            <w:r w:rsidRPr="009E1404">
              <w:rPr>
                <w:lang w:val="en-US"/>
              </w:rPr>
              <w:lastRenderedPageBreak/>
              <w:t>“Omission” is the failure to submit part or all of the information or documentation required in the Bidding Document</w:t>
            </w:r>
            <w:r w:rsidR="00900BF8">
              <w:rPr>
                <w:lang w:val="en-US"/>
              </w:rPr>
              <w:t>s</w:t>
            </w:r>
            <w:r w:rsidRPr="009E1404">
              <w:rPr>
                <w:lang w:val="en-US"/>
              </w:rPr>
              <w:t>.</w:t>
            </w:r>
          </w:p>
        </w:tc>
      </w:tr>
      <w:tr w:rsidR="006309F7" w:rsidRPr="00D20367" w14:paraId="0438A6DE" w14:textId="77777777">
        <w:tc>
          <w:tcPr>
            <w:tcW w:w="2610" w:type="dxa"/>
          </w:tcPr>
          <w:p w14:paraId="123DD90E" w14:textId="2F171333" w:rsidR="006309F7" w:rsidRPr="00D20367" w:rsidRDefault="006309F7" w:rsidP="006428D4">
            <w:pPr>
              <w:pStyle w:val="Section1Header2"/>
            </w:pPr>
            <w:bookmarkStart w:id="265" w:name="_Toc424009130"/>
            <w:bookmarkStart w:id="266" w:name="_Toc100032321"/>
            <w:bookmarkStart w:id="267" w:name="_Toc438438853"/>
            <w:bookmarkStart w:id="268" w:name="_Toc438532632"/>
            <w:bookmarkStart w:id="269" w:name="_Toc438733997"/>
            <w:bookmarkStart w:id="270" w:name="_Toc438907034"/>
            <w:bookmarkStart w:id="271" w:name="_Toc438907233"/>
            <w:bookmarkStart w:id="272" w:name="_Toc63601164"/>
            <w:r w:rsidRPr="00D20367">
              <w:lastRenderedPageBreak/>
              <w:t>Determination of Responsiveness</w:t>
            </w:r>
            <w:bookmarkEnd w:id="265"/>
            <w:bookmarkEnd w:id="266"/>
            <w:bookmarkEnd w:id="267"/>
            <w:bookmarkEnd w:id="268"/>
            <w:bookmarkEnd w:id="269"/>
            <w:bookmarkEnd w:id="270"/>
            <w:bookmarkEnd w:id="271"/>
            <w:bookmarkEnd w:id="272"/>
          </w:p>
        </w:tc>
        <w:tc>
          <w:tcPr>
            <w:tcW w:w="6660" w:type="dxa"/>
          </w:tcPr>
          <w:p w14:paraId="69BC9F50" w14:textId="77777777" w:rsidR="006309F7" w:rsidRPr="003F56A8" w:rsidRDefault="003F56A8" w:rsidP="004C70D7">
            <w:pPr>
              <w:pStyle w:val="StyleHeader1-ClausesAfter0pt"/>
              <w:tabs>
                <w:tab w:val="left" w:pos="576"/>
              </w:tabs>
              <w:ind w:left="576" w:hanging="576"/>
              <w:rPr>
                <w:lang w:val="en-US"/>
              </w:rPr>
            </w:pPr>
            <w:r w:rsidRPr="003F56A8">
              <w:rPr>
                <w:lang w:val="en-US"/>
              </w:rPr>
              <w:t>29.1</w:t>
            </w:r>
            <w:r w:rsidRPr="003F56A8">
              <w:rPr>
                <w:lang w:val="en-US"/>
              </w:rPr>
              <w:tab/>
            </w:r>
            <w:r w:rsidR="006309F7" w:rsidRPr="003F56A8">
              <w:rPr>
                <w:lang w:val="en-US"/>
              </w:rPr>
              <w:t>The Employer’s determination of a bid’s responsiveness is to be based on the contents of the bid itself, as defined in ITB11.</w:t>
            </w:r>
          </w:p>
        </w:tc>
      </w:tr>
      <w:tr w:rsidR="006309F7" w:rsidRPr="00D20367" w14:paraId="562AF20D" w14:textId="77777777">
        <w:tc>
          <w:tcPr>
            <w:tcW w:w="2610" w:type="dxa"/>
          </w:tcPr>
          <w:p w14:paraId="0C664E38" w14:textId="77777777" w:rsidR="006309F7" w:rsidRPr="00D20367" w:rsidRDefault="006309F7">
            <w:pPr>
              <w:pStyle w:val="explanatorynotes"/>
              <w:suppressAutoHyphens w:val="0"/>
              <w:spacing w:before="120" w:after="120" w:line="240" w:lineRule="auto"/>
              <w:rPr>
                <w:rFonts w:ascii="Times New Roman" w:hAnsi="Times New Roman"/>
              </w:rPr>
            </w:pPr>
            <w:bookmarkStart w:id="273" w:name="_Toc438532633"/>
            <w:bookmarkEnd w:id="273"/>
          </w:p>
        </w:tc>
        <w:tc>
          <w:tcPr>
            <w:tcW w:w="6660" w:type="dxa"/>
          </w:tcPr>
          <w:p w14:paraId="4BD37D54" w14:textId="77777777" w:rsidR="006309F7" w:rsidRPr="009E1404" w:rsidRDefault="003F56A8" w:rsidP="003F56A8">
            <w:pPr>
              <w:pStyle w:val="StyleHeader1-ClausesAfter0pt"/>
              <w:tabs>
                <w:tab w:val="left" w:pos="576"/>
              </w:tabs>
              <w:ind w:left="576" w:hanging="576"/>
              <w:rPr>
                <w:lang w:val="en-US"/>
              </w:rPr>
            </w:pPr>
            <w:r w:rsidRPr="009E1404">
              <w:rPr>
                <w:lang w:val="en-US"/>
              </w:rPr>
              <w:t>29.2</w:t>
            </w:r>
            <w:r w:rsidRPr="009E1404">
              <w:rPr>
                <w:lang w:val="en-US"/>
              </w:rPr>
              <w:tab/>
            </w:r>
            <w:r w:rsidR="006309F7" w:rsidRPr="009E1404">
              <w:rPr>
                <w:lang w:val="en-US"/>
              </w:rPr>
              <w:t>A substantially responsive bid is one that meets the requirements of the Bidding Document</w:t>
            </w:r>
            <w:r w:rsidR="00900BF8">
              <w:rPr>
                <w:lang w:val="en-US"/>
              </w:rPr>
              <w:t>s</w:t>
            </w:r>
            <w:r w:rsidR="006309F7" w:rsidRPr="009E1404">
              <w:rPr>
                <w:lang w:val="en-US"/>
              </w:rPr>
              <w:t xml:space="preserve"> without material deviation, reservation, or omission.  A material deviation, reservation, or omission is one that,</w:t>
            </w:r>
          </w:p>
          <w:p w14:paraId="0B7BE832" w14:textId="77777777" w:rsidR="006309F7" w:rsidRPr="009E1404" w:rsidRDefault="0032719F" w:rsidP="0032719F">
            <w:pPr>
              <w:pStyle w:val="P3Header1-Clauses"/>
              <w:tabs>
                <w:tab w:val="clear" w:pos="864"/>
              </w:tabs>
              <w:ind w:left="972" w:hanging="450"/>
              <w:rPr>
                <w:lang w:val="en-US"/>
              </w:rPr>
            </w:pPr>
            <w:r w:rsidRPr="009E1404">
              <w:rPr>
                <w:lang w:val="en-US"/>
              </w:rPr>
              <w:t>(a)</w:t>
            </w:r>
            <w:r w:rsidRPr="009E1404">
              <w:rPr>
                <w:lang w:val="en-US"/>
              </w:rPr>
              <w:tab/>
            </w:r>
            <w:r w:rsidR="006309F7" w:rsidRPr="009E1404">
              <w:rPr>
                <w:lang w:val="en-US"/>
              </w:rPr>
              <w:t>if accepted, would</w:t>
            </w:r>
          </w:p>
          <w:p w14:paraId="2B877020" w14:textId="77777777" w:rsidR="006309F7" w:rsidRPr="00774B26" w:rsidRDefault="00EC655B" w:rsidP="00774B26">
            <w:pPr>
              <w:pStyle w:val="Heading4"/>
              <w:rPr>
                <w:b w:val="0"/>
              </w:rPr>
            </w:pPr>
            <w:r w:rsidRPr="00774B26">
              <w:rPr>
                <w:b w:val="0"/>
              </w:rPr>
              <w:t>(</w:t>
            </w:r>
            <w:proofErr w:type="spellStart"/>
            <w:r w:rsidRPr="00774B26">
              <w:rPr>
                <w:b w:val="0"/>
              </w:rPr>
              <w:t>i</w:t>
            </w:r>
            <w:proofErr w:type="spellEnd"/>
            <w:r w:rsidRPr="00774B26">
              <w:rPr>
                <w:b w:val="0"/>
              </w:rPr>
              <w:t>)</w:t>
            </w:r>
            <w:r w:rsidRPr="00774B26">
              <w:rPr>
                <w:b w:val="0"/>
              </w:rPr>
              <w:tab/>
            </w:r>
            <w:r w:rsidR="006309F7" w:rsidRPr="00774B26">
              <w:rPr>
                <w:b w:val="0"/>
              </w:rPr>
              <w:t>affect in any substantial way the scope, quality, or performance of the Works specified in the Contract; or</w:t>
            </w:r>
          </w:p>
          <w:p w14:paraId="05E54AAE" w14:textId="77777777" w:rsidR="006309F7" w:rsidRPr="00774B26" w:rsidRDefault="00EC655B" w:rsidP="00774B26">
            <w:pPr>
              <w:pStyle w:val="Heading4"/>
              <w:rPr>
                <w:b w:val="0"/>
              </w:rPr>
            </w:pPr>
            <w:r w:rsidRPr="00774B26">
              <w:rPr>
                <w:b w:val="0"/>
              </w:rPr>
              <w:t>(ii)</w:t>
            </w:r>
            <w:r w:rsidRPr="00774B26">
              <w:rPr>
                <w:b w:val="0"/>
              </w:rPr>
              <w:tab/>
            </w:r>
            <w:r w:rsidR="006309F7" w:rsidRPr="003833E7">
              <w:rPr>
                <w:b w:val="0"/>
                <w:spacing w:val="-4"/>
                <w:szCs w:val="24"/>
              </w:rPr>
              <w:t>limit in any substantial way, inconsistent with the Bidding Document</w:t>
            </w:r>
            <w:r w:rsidR="00900BF8">
              <w:rPr>
                <w:b w:val="0"/>
                <w:spacing w:val="-4"/>
                <w:szCs w:val="24"/>
              </w:rPr>
              <w:t>s</w:t>
            </w:r>
            <w:r w:rsidR="006309F7" w:rsidRPr="003833E7">
              <w:rPr>
                <w:b w:val="0"/>
                <w:spacing w:val="-4"/>
                <w:szCs w:val="24"/>
              </w:rPr>
              <w:t>, the Employer’s rights or the Bidder’s obligations under the proposed Contract; or</w:t>
            </w:r>
          </w:p>
          <w:p w14:paraId="486E9A86" w14:textId="77777777" w:rsidR="006309F7" w:rsidRPr="0032719F" w:rsidRDefault="0032719F" w:rsidP="0032719F">
            <w:pPr>
              <w:pStyle w:val="P3Header1-Clauses"/>
              <w:tabs>
                <w:tab w:val="clear" w:pos="864"/>
              </w:tabs>
              <w:ind w:left="972" w:hanging="450"/>
              <w:rPr>
                <w:lang w:val="en-US"/>
              </w:rPr>
            </w:pPr>
            <w:r w:rsidRPr="0032719F">
              <w:rPr>
                <w:lang w:val="en-US"/>
              </w:rPr>
              <w:t>(b)</w:t>
            </w:r>
            <w:r w:rsidRPr="0032719F">
              <w:rPr>
                <w:lang w:val="en-US"/>
              </w:rPr>
              <w:tab/>
            </w:r>
            <w:r w:rsidR="006309F7" w:rsidRPr="0032719F">
              <w:rPr>
                <w:lang w:val="en-US"/>
              </w:rPr>
              <w:t>if rectified, would unfairly affect the competitive position of other Bidders presenting substantially responsive bids.</w:t>
            </w:r>
          </w:p>
        </w:tc>
      </w:tr>
      <w:tr w:rsidR="006309F7" w:rsidRPr="00D20367" w14:paraId="51CBD5A5" w14:textId="77777777">
        <w:tc>
          <w:tcPr>
            <w:tcW w:w="2610" w:type="dxa"/>
          </w:tcPr>
          <w:p w14:paraId="4894C1BA" w14:textId="77777777" w:rsidR="006309F7" w:rsidRPr="00D20367" w:rsidRDefault="006309F7" w:rsidP="00EC655B"/>
        </w:tc>
        <w:tc>
          <w:tcPr>
            <w:tcW w:w="6660" w:type="dxa"/>
          </w:tcPr>
          <w:p w14:paraId="0DD8D0B8" w14:textId="77777777" w:rsidR="006309F7" w:rsidRPr="009E1404" w:rsidRDefault="003F56A8" w:rsidP="003F56A8">
            <w:pPr>
              <w:pStyle w:val="StyleHeader1-ClausesAfter0pt"/>
              <w:tabs>
                <w:tab w:val="left" w:pos="576"/>
              </w:tabs>
              <w:ind w:left="576" w:hanging="576"/>
              <w:rPr>
                <w:lang w:val="en-US"/>
              </w:rPr>
            </w:pPr>
            <w:r w:rsidRPr="009E1404">
              <w:rPr>
                <w:lang w:val="en-US"/>
              </w:rPr>
              <w:t>29.3</w:t>
            </w:r>
            <w:r w:rsidRPr="009E1404">
              <w:rPr>
                <w:lang w:val="en-US"/>
              </w:rPr>
              <w:tab/>
            </w:r>
            <w:r w:rsidR="006309F7" w:rsidRPr="009E1404">
              <w:rPr>
                <w:lang w:val="en-US"/>
              </w:rPr>
              <w:t>The Employer shall examine the technical aspects of the bid submitted in accordance with ITB 16, Technical Proposal, in particular, to confirm that all requirements of Section VI, Works Requirements have been met without any material deviation</w:t>
            </w:r>
            <w:r w:rsidR="0069221D">
              <w:rPr>
                <w:lang w:val="en-US"/>
              </w:rPr>
              <w:t>,</w:t>
            </w:r>
            <w:r w:rsidR="006309F7" w:rsidRPr="009E1404">
              <w:rPr>
                <w:lang w:val="en-US"/>
              </w:rPr>
              <w:t xml:space="preserve"> reservation</w:t>
            </w:r>
            <w:r w:rsidR="0069221D">
              <w:rPr>
                <w:lang w:val="en-US"/>
              </w:rPr>
              <w:t xml:space="preserve"> or omission</w:t>
            </w:r>
            <w:r w:rsidR="006309F7" w:rsidRPr="009E1404">
              <w:rPr>
                <w:lang w:val="en-US"/>
              </w:rPr>
              <w:t xml:space="preserve">. </w:t>
            </w:r>
          </w:p>
        </w:tc>
      </w:tr>
      <w:tr w:rsidR="006309F7" w:rsidRPr="00D20367" w14:paraId="0E7FA961" w14:textId="77777777">
        <w:tc>
          <w:tcPr>
            <w:tcW w:w="2610" w:type="dxa"/>
          </w:tcPr>
          <w:p w14:paraId="13CFFAA1" w14:textId="77777777" w:rsidR="006309F7" w:rsidRPr="00D20367" w:rsidRDefault="006309F7">
            <w:pPr>
              <w:spacing w:before="120" w:after="120"/>
            </w:pPr>
            <w:bookmarkStart w:id="274" w:name="_Toc438532634"/>
            <w:bookmarkStart w:id="275" w:name="_Toc438532635"/>
            <w:bookmarkEnd w:id="274"/>
            <w:bookmarkEnd w:id="275"/>
          </w:p>
        </w:tc>
        <w:tc>
          <w:tcPr>
            <w:tcW w:w="6660" w:type="dxa"/>
          </w:tcPr>
          <w:p w14:paraId="2CCEA43E" w14:textId="77777777" w:rsidR="006309F7" w:rsidRPr="003F56A8" w:rsidRDefault="003F56A8" w:rsidP="00BD6F95">
            <w:pPr>
              <w:pStyle w:val="StyleHeader1-ClausesAfter0pt"/>
              <w:tabs>
                <w:tab w:val="left" w:pos="576"/>
              </w:tabs>
              <w:ind w:left="576" w:hanging="576"/>
              <w:rPr>
                <w:lang w:val="en-US"/>
              </w:rPr>
            </w:pPr>
            <w:r w:rsidRPr="003F56A8">
              <w:rPr>
                <w:lang w:val="en-US"/>
              </w:rPr>
              <w:t>29.4</w:t>
            </w:r>
            <w:r w:rsidRPr="003F56A8">
              <w:rPr>
                <w:lang w:val="en-US"/>
              </w:rPr>
              <w:tab/>
            </w:r>
            <w:r w:rsidR="006309F7" w:rsidRPr="003F56A8">
              <w:rPr>
                <w:lang w:val="en-US"/>
              </w:rPr>
              <w:t>If a bid is not substantially responsive to the requirements of the Bidding Document</w:t>
            </w:r>
            <w:r w:rsidR="00900BF8">
              <w:rPr>
                <w:lang w:val="en-US"/>
              </w:rPr>
              <w:t>s</w:t>
            </w:r>
            <w:r w:rsidR="006309F7" w:rsidRPr="003F56A8">
              <w:rPr>
                <w:lang w:val="en-US"/>
              </w:rPr>
              <w:t>, it shall be rejected by the Employer and may not subsequently be made responsive by correction of the material deviation, reservation, or omission.</w:t>
            </w:r>
          </w:p>
        </w:tc>
      </w:tr>
      <w:tr w:rsidR="006309F7" w:rsidRPr="00D20367" w14:paraId="23BCD4DE" w14:textId="77777777">
        <w:tc>
          <w:tcPr>
            <w:tcW w:w="2610" w:type="dxa"/>
          </w:tcPr>
          <w:p w14:paraId="5291B352" w14:textId="77777777" w:rsidR="006309F7" w:rsidRPr="00D20367" w:rsidRDefault="006309F7" w:rsidP="006428D4">
            <w:pPr>
              <w:pStyle w:val="Section1Header2"/>
            </w:pPr>
            <w:bookmarkStart w:id="276" w:name="_Toc100032322"/>
            <w:bookmarkStart w:id="277" w:name="_Toc438438854"/>
            <w:bookmarkStart w:id="278" w:name="_Toc438532636"/>
            <w:bookmarkStart w:id="279" w:name="_Toc438733998"/>
            <w:bookmarkStart w:id="280" w:name="_Toc438907035"/>
            <w:bookmarkStart w:id="281" w:name="_Toc438907234"/>
            <w:bookmarkStart w:id="282" w:name="_Toc63601165"/>
            <w:r w:rsidRPr="00D20367">
              <w:t>Nonmaterial Nonconformities</w:t>
            </w:r>
            <w:bookmarkStart w:id="283" w:name="_Hlt438533232"/>
            <w:bookmarkEnd w:id="276"/>
            <w:bookmarkEnd w:id="277"/>
            <w:bookmarkEnd w:id="278"/>
            <w:bookmarkEnd w:id="279"/>
            <w:bookmarkEnd w:id="280"/>
            <w:bookmarkEnd w:id="281"/>
            <w:bookmarkEnd w:id="282"/>
            <w:bookmarkEnd w:id="283"/>
          </w:p>
        </w:tc>
        <w:tc>
          <w:tcPr>
            <w:tcW w:w="6660" w:type="dxa"/>
          </w:tcPr>
          <w:p w14:paraId="3A993CC3" w14:textId="77777777" w:rsidR="006309F7" w:rsidRPr="003F56A8" w:rsidRDefault="003F56A8" w:rsidP="00AC71B2">
            <w:pPr>
              <w:pStyle w:val="StyleHeader1-ClausesAfter0pt"/>
              <w:tabs>
                <w:tab w:val="left" w:pos="576"/>
              </w:tabs>
              <w:ind w:left="576" w:hanging="576"/>
              <w:rPr>
                <w:lang w:val="en-US"/>
              </w:rPr>
            </w:pPr>
            <w:r w:rsidRPr="003F56A8">
              <w:rPr>
                <w:lang w:val="en-US"/>
              </w:rPr>
              <w:t>30.1</w:t>
            </w:r>
            <w:r w:rsidRPr="003F56A8">
              <w:rPr>
                <w:lang w:val="en-US"/>
              </w:rPr>
              <w:tab/>
            </w:r>
            <w:r w:rsidR="006309F7" w:rsidRPr="003F56A8">
              <w:rPr>
                <w:lang w:val="en-US"/>
              </w:rPr>
              <w:t xml:space="preserve">Provided that a bid is substantially responsive, the Employer may waive any nonconformities in the </w:t>
            </w:r>
            <w:r w:rsidR="00AC71B2">
              <w:rPr>
                <w:lang w:val="en-US"/>
              </w:rPr>
              <w:t>B</w:t>
            </w:r>
            <w:r w:rsidR="006309F7" w:rsidRPr="003F56A8">
              <w:rPr>
                <w:lang w:val="en-US"/>
              </w:rPr>
              <w:t>id</w:t>
            </w:r>
            <w:r w:rsidR="006309F7" w:rsidRPr="003F56A8">
              <w:rPr>
                <w:i/>
                <w:lang w:val="en-US"/>
              </w:rPr>
              <w:t>.</w:t>
            </w:r>
          </w:p>
        </w:tc>
      </w:tr>
      <w:tr w:rsidR="006309F7" w:rsidRPr="00D20367" w14:paraId="18327A70" w14:textId="77777777">
        <w:tc>
          <w:tcPr>
            <w:tcW w:w="2610" w:type="dxa"/>
          </w:tcPr>
          <w:p w14:paraId="1E3EFBD4" w14:textId="77777777" w:rsidR="006309F7" w:rsidRPr="00D20367" w:rsidRDefault="006309F7">
            <w:pPr>
              <w:pStyle w:val="explanatorynotes"/>
              <w:suppressAutoHyphens w:val="0"/>
              <w:spacing w:before="120" w:after="120" w:line="240" w:lineRule="auto"/>
              <w:rPr>
                <w:rFonts w:ascii="Times New Roman" w:hAnsi="Times New Roman"/>
              </w:rPr>
            </w:pPr>
            <w:bookmarkStart w:id="284" w:name="_Toc438532637"/>
            <w:bookmarkEnd w:id="284"/>
          </w:p>
        </w:tc>
        <w:tc>
          <w:tcPr>
            <w:tcW w:w="6660" w:type="dxa"/>
          </w:tcPr>
          <w:p w14:paraId="714FA9D0" w14:textId="77777777" w:rsidR="006309F7" w:rsidRPr="009E1404" w:rsidRDefault="003F56A8" w:rsidP="003F56A8">
            <w:pPr>
              <w:pStyle w:val="StyleHeader1-ClausesAfter0pt"/>
              <w:tabs>
                <w:tab w:val="left" w:pos="576"/>
              </w:tabs>
              <w:ind w:left="576" w:hanging="576"/>
              <w:rPr>
                <w:lang w:val="en-US"/>
              </w:rPr>
            </w:pPr>
            <w:r w:rsidRPr="009E1404">
              <w:rPr>
                <w:lang w:val="en-US"/>
              </w:rPr>
              <w:t>30.2</w:t>
            </w:r>
            <w:r w:rsidRPr="009E1404">
              <w:rPr>
                <w:lang w:val="en-US"/>
              </w:rPr>
              <w:tab/>
            </w:r>
            <w:r w:rsidR="006309F7" w:rsidRPr="009E1404">
              <w:rPr>
                <w:lang w:val="en-US"/>
              </w:rPr>
              <w:t xml:space="preserve">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AC71B2">
              <w:rPr>
                <w:lang w:val="en-US"/>
              </w:rPr>
              <w:t>B</w:t>
            </w:r>
            <w:r w:rsidR="006309F7" w:rsidRPr="009E1404">
              <w:rPr>
                <w:lang w:val="en-US"/>
              </w:rPr>
              <w:t xml:space="preserve">id.  Failure of the Bidder to comply with the request may result in the rejection of its </w:t>
            </w:r>
            <w:r w:rsidR="00AC71B2">
              <w:rPr>
                <w:lang w:val="en-US"/>
              </w:rPr>
              <w:t>B</w:t>
            </w:r>
            <w:r w:rsidR="006309F7" w:rsidRPr="009E1404">
              <w:rPr>
                <w:lang w:val="en-US"/>
              </w:rPr>
              <w:t>id.</w:t>
            </w:r>
          </w:p>
        </w:tc>
      </w:tr>
      <w:tr w:rsidR="006309F7" w:rsidRPr="00D20367" w14:paraId="69403CE4" w14:textId="77777777">
        <w:tc>
          <w:tcPr>
            <w:tcW w:w="2610" w:type="dxa"/>
          </w:tcPr>
          <w:p w14:paraId="638FE77D" w14:textId="77777777" w:rsidR="006309F7" w:rsidRPr="00D20367" w:rsidRDefault="006309F7" w:rsidP="00EC655B">
            <w:pPr>
              <w:spacing w:before="120" w:after="120"/>
            </w:pPr>
            <w:bookmarkStart w:id="285" w:name="_Toc438532638"/>
            <w:bookmarkEnd w:id="285"/>
          </w:p>
        </w:tc>
        <w:tc>
          <w:tcPr>
            <w:tcW w:w="6660" w:type="dxa"/>
          </w:tcPr>
          <w:p w14:paraId="22B08738" w14:textId="77777777" w:rsidR="006309F7" w:rsidRPr="009E1404" w:rsidRDefault="003F56A8" w:rsidP="003F56A8">
            <w:pPr>
              <w:pStyle w:val="StyleHeader1-ClausesAfter0pt"/>
              <w:tabs>
                <w:tab w:val="left" w:pos="576"/>
              </w:tabs>
              <w:ind w:left="576" w:hanging="576"/>
              <w:rPr>
                <w:i/>
                <w:lang w:val="en-US"/>
              </w:rPr>
            </w:pPr>
            <w:r w:rsidRPr="009E1404">
              <w:rPr>
                <w:lang w:val="en-US"/>
              </w:rPr>
              <w:t>30.3</w:t>
            </w:r>
            <w:r w:rsidRPr="009E1404">
              <w:rPr>
                <w:lang w:val="en-US"/>
              </w:rPr>
              <w:tab/>
            </w:r>
            <w:r w:rsidR="006309F7" w:rsidRPr="009E1404">
              <w:rPr>
                <w:lang w:val="en-US"/>
              </w:rPr>
              <w:t xml:space="preserve">Provided that a bid is substantially responsive, the </w:t>
            </w:r>
            <w:r w:rsidR="006309F7" w:rsidRPr="009E1404">
              <w:rPr>
                <w:iCs/>
                <w:lang w:val="en-US"/>
              </w:rPr>
              <w:t>Employer</w:t>
            </w:r>
            <w:r w:rsidR="006309F7" w:rsidRPr="009E1404">
              <w:rPr>
                <w:lang w:val="en-US"/>
              </w:rPr>
              <w:t xml:space="preserve"> shall rectify </w:t>
            </w:r>
            <w:r w:rsidR="00430118">
              <w:rPr>
                <w:lang w:val="en-US"/>
              </w:rPr>
              <w:t xml:space="preserve">quantifiable </w:t>
            </w:r>
            <w:r w:rsidR="006309F7" w:rsidRPr="009E1404">
              <w:rPr>
                <w:lang w:val="en-US"/>
              </w:rPr>
              <w:t>nonmaterial nonconformities related to the Bid Price.  To this effect, the Bid Price shall be adjusted, for comparison purposes only, to reflect the price of a missing or non-conforming item or component.</w:t>
            </w:r>
            <w:r w:rsidR="006B6046">
              <w:rPr>
                <w:lang w:val="en-US"/>
              </w:rPr>
              <w:t xml:space="preserve"> </w:t>
            </w:r>
            <w:r w:rsidR="006309F7" w:rsidRPr="009E1404">
              <w:rPr>
                <w:iCs/>
                <w:lang w:val="en-US"/>
              </w:rPr>
              <w:t xml:space="preserve">The adjustment shall be made using the method </w:t>
            </w:r>
            <w:r w:rsidR="0082153D">
              <w:rPr>
                <w:iCs/>
                <w:lang w:val="en-US"/>
              </w:rPr>
              <w:t>specified</w:t>
            </w:r>
            <w:r w:rsidR="006309F7" w:rsidRPr="009E1404">
              <w:rPr>
                <w:iCs/>
                <w:lang w:val="en-US"/>
              </w:rPr>
              <w:t xml:space="preserve"> in Section III, Evaluation and Qualification Criteria</w:t>
            </w:r>
            <w:r w:rsidR="006309F7" w:rsidRPr="009E1404">
              <w:rPr>
                <w:i/>
                <w:lang w:val="en-US"/>
              </w:rPr>
              <w:t>.</w:t>
            </w:r>
          </w:p>
        </w:tc>
      </w:tr>
      <w:tr w:rsidR="006309F7" w:rsidRPr="00D20367" w14:paraId="4EB04481" w14:textId="77777777">
        <w:tc>
          <w:tcPr>
            <w:tcW w:w="2610" w:type="dxa"/>
          </w:tcPr>
          <w:p w14:paraId="606CF6F4" w14:textId="0FC60FB1" w:rsidR="006309F7" w:rsidRPr="00D20367" w:rsidRDefault="006309F7" w:rsidP="006428D4">
            <w:pPr>
              <w:pStyle w:val="Section1Header2"/>
            </w:pPr>
            <w:bookmarkStart w:id="286" w:name="_Toc438532639"/>
            <w:bookmarkStart w:id="287" w:name="_Toc100032323"/>
            <w:bookmarkStart w:id="288" w:name="_Toc63601166"/>
            <w:bookmarkEnd w:id="286"/>
            <w:r w:rsidRPr="00D20367">
              <w:t>Correction of Arithmetical Errors</w:t>
            </w:r>
            <w:bookmarkEnd w:id="287"/>
            <w:bookmarkEnd w:id="288"/>
          </w:p>
        </w:tc>
        <w:tc>
          <w:tcPr>
            <w:tcW w:w="6660" w:type="dxa"/>
          </w:tcPr>
          <w:p w14:paraId="4F4ADFB5" w14:textId="77777777" w:rsidR="006309F7" w:rsidRPr="003F56A8" w:rsidRDefault="003F56A8" w:rsidP="003F56A8">
            <w:pPr>
              <w:pStyle w:val="StyleHeader1-ClausesAfter0pt"/>
              <w:tabs>
                <w:tab w:val="left" w:pos="576"/>
              </w:tabs>
              <w:ind w:left="576" w:hanging="576"/>
              <w:rPr>
                <w:lang w:val="en-US"/>
              </w:rPr>
            </w:pPr>
            <w:r>
              <w:rPr>
                <w:lang w:val="en-US"/>
              </w:rPr>
              <w:t>31.1</w:t>
            </w:r>
            <w:r>
              <w:rPr>
                <w:lang w:val="en-US"/>
              </w:rPr>
              <w:tab/>
            </w:r>
            <w:r w:rsidR="006309F7" w:rsidRPr="003F56A8">
              <w:rPr>
                <w:lang w:val="en-US"/>
              </w:rPr>
              <w:t>Provided that the bid is substantially responsive, the Employer shall correct arithmetical errors on the following basis:</w:t>
            </w:r>
          </w:p>
          <w:p w14:paraId="06750045"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(a)</w:t>
            </w:r>
            <w:r w:rsidRPr="00822C1E">
              <w:rPr>
                <w:lang w:val="en-US"/>
              </w:rPr>
              <w:tab/>
            </w:r>
            <w:r w:rsidR="006309F7" w:rsidRPr="00822C1E">
              <w:rPr>
                <w:lang w:val="en-US"/>
              </w:rPr>
              <w:t>if there is a discrepancy between the unit price and the total price that is obtained by multiplying the unit price and quantity, the unit price shall prevail and the total price shall be corrected, unless in the opinion of the</w:t>
            </w:r>
            <w:r w:rsidR="006B6046">
              <w:rPr>
                <w:lang w:val="en-US"/>
              </w:rPr>
              <w:t xml:space="preserve"> </w:t>
            </w:r>
            <w:r w:rsidR="006309F7" w:rsidRPr="00822C1E">
              <w:rPr>
                <w:iCs/>
                <w:lang w:val="en-US"/>
              </w:rPr>
              <w:t>Employer</w:t>
            </w:r>
            <w:r w:rsidR="006309F7" w:rsidRPr="00822C1E">
              <w:rPr>
                <w:lang w:val="en-US"/>
              </w:rPr>
              <w:t xml:space="preserve"> there is an obvious misplacement of the decimal point in the unit price, in which case the total price as quoted shall govern and the unit price shall be corrected;</w:t>
            </w:r>
          </w:p>
          <w:p w14:paraId="5197FE8E"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(b)</w:t>
            </w:r>
            <w:r w:rsidRPr="00822C1E">
              <w:rPr>
                <w:lang w:val="en-US"/>
              </w:rPr>
              <w:tab/>
            </w:r>
            <w:r w:rsidR="006309F7" w:rsidRPr="00822C1E">
              <w:rPr>
                <w:lang w:val="en-US"/>
              </w:rPr>
              <w:t>if there is an error in a total corresponding to the addition or subtraction of subtotals, the subtotals shall prevail and the total shall be corrected; and</w:t>
            </w:r>
          </w:p>
          <w:p w14:paraId="4F0D5CDC"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(c)</w:t>
            </w:r>
            <w:r>
              <w:rPr>
                <w:lang w:val="en-US"/>
              </w:rPr>
              <w:tab/>
            </w:r>
            <w:r w:rsidR="006309F7" w:rsidRPr="00822C1E">
              <w:rPr>
                <w:lang w:val="en-US"/>
              </w:rPr>
              <w:t>if there is a discrepancy between words and figures, the amount in words shall prevail, unless the amount expressed in words is related to an arithmetic error, in which case the amount in figures shall prevail subject to (a) and (b) above.</w:t>
            </w:r>
          </w:p>
        </w:tc>
      </w:tr>
      <w:tr w:rsidR="006309F7" w:rsidRPr="00D20367" w14:paraId="446BFAA8" w14:textId="77777777">
        <w:tc>
          <w:tcPr>
            <w:tcW w:w="2610" w:type="dxa"/>
          </w:tcPr>
          <w:p w14:paraId="5B40E7DF" w14:textId="77777777" w:rsidR="006309F7" w:rsidRPr="00D20367" w:rsidRDefault="006309F7" w:rsidP="00EC655B"/>
        </w:tc>
        <w:tc>
          <w:tcPr>
            <w:tcW w:w="6660" w:type="dxa"/>
          </w:tcPr>
          <w:p w14:paraId="640C3C23" w14:textId="77777777" w:rsidR="006309F7" w:rsidRPr="003F56A8" w:rsidRDefault="003F56A8" w:rsidP="00A263D0">
            <w:pPr>
              <w:pStyle w:val="StyleHeader1-ClausesAfter0pt"/>
              <w:tabs>
                <w:tab w:val="left" w:pos="576"/>
              </w:tabs>
              <w:spacing w:after="240"/>
              <w:ind w:left="576" w:hanging="576"/>
              <w:rPr>
                <w:lang w:val="en-US"/>
              </w:rPr>
            </w:pPr>
            <w:r>
              <w:rPr>
                <w:lang w:val="en-US"/>
              </w:rPr>
              <w:t>31.2</w:t>
            </w:r>
            <w:r>
              <w:rPr>
                <w:lang w:val="en-US"/>
              </w:rPr>
              <w:tab/>
            </w:r>
            <w:r w:rsidR="00A263D0">
              <w:rPr>
                <w:lang w:val="en-US"/>
              </w:rPr>
              <w:t xml:space="preserve">Bidders shall be requested to accept correction of </w:t>
            </w:r>
            <w:r w:rsidR="0068538B">
              <w:rPr>
                <w:lang w:val="en-US"/>
              </w:rPr>
              <w:t xml:space="preserve">arithmetical </w:t>
            </w:r>
            <w:r w:rsidR="00A263D0">
              <w:rPr>
                <w:lang w:val="en-US"/>
              </w:rPr>
              <w:t xml:space="preserve">errors. Failure to accept the correction </w:t>
            </w:r>
            <w:r w:rsidR="00253CB9">
              <w:rPr>
                <w:lang w:val="en-US"/>
              </w:rPr>
              <w:t xml:space="preserve">in accordance with ITB 31.1, </w:t>
            </w:r>
            <w:r w:rsidR="00A263D0">
              <w:rPr>
                <w:lang w:val="en-US"/>
              </w:rPr>
              <w:t>shall result in the rejection of the Bid</w:t>
            </w:r>
            <w:r w:rsidR="006309F7" w:rsidRPr="003F56A8">
              <w:rPr>
                <w:lang w:val="en-US"/>
              </w:rPr>
              <w:t>.</w:t>
            </w:r>
          </w:p>
        </w:tc>
      </w:tr>
      <w:tr w:rsidR="006309F7" w:rsidRPr="00D20367" w14:paraId="4CD20E30" w14:textId="77777777" w:rsidTr="009A2D96">
        <w:trPr>
          <w:cantSplit/>
        </w:trPr>
        <w:tc>
          <w:tcPr>
            <w:tcW w:w="2610" w:type="dxa"/>
          </w:tcPr>
          <w:p w14:paraId="7D7BE71A" w14:textId="28A01EE1" w:rsidR="006309F7" w:rsidRPr="00D20367" w:rsidRDefault="006309F7" w:rsidP="006428D4">
            <w:pPr>
              <w:pStyle w:val="Section1Header2"/>
            </w:pPr>
            <w:bookmarkStart w:id="289" w:name="_Toc100032324"/>
            <w:bookmarkStart w:id="290" w:name="_Toc63601167"/>
            <w:r w:rsidRPr="00D20367">
              <w:t>Conversion to Single Currency</w:t>
            </w:r>
            <w:bookmarkEnd w:id="289"/>
            <w:bookmarkEnd w:id="290"/>
          </w:p>
        </w:tc>
        <w:tc>
          <w:tcPr>
            <w:tcW w:w="6660" w:type="dxa"/>
          </w:tcPr>
          <w:p w14:paraId="155DDC1D" w14:textId="77777777" w:rsidR="006309F7" w:rsidRPr="009E1404" w:rsidRDefault="003F56A8" w:rsidP="00822C1E">
            <w:pPr>
              <w:pStyle w:val="StyleHeader1-ClausesAfter0pt"/>
              <w:tabs>
                <w:tab w:val="left" w:pos="576"/>
              </w:tabs>
              <w:spacing w:after="240"/>
              <w:ind w:left="576" w:hanging="576"/>
              <w:rPr>
                <w:lang w:val="en-US"/>
              </w:rPr>
            </w:pPr>
            <w:r w:rsidRPr="009E1404">
              <w:rPr>
                <w:lang w:val="en-US"/>
              </w:rPr>
              <w:t>32.1</w:t>
            </w:r>
            <w:r w:rsidRPr="009E1404">
              <w:rPr>
                <w:lang w:val="en-US"/>
              </w:rPr>
              <w:tab/>
            </w:r>
            <w:r w:rsidR="006309F7" w:rsidRPr="009E1404">
              <w:rPr>
                <w:lang w:val="en-US"/>
              </w:rPr>
              <w:t>For evaluation and comparison purposes, the currency(</w:t>
            </w:r>
            <w:proofErr w:type="spellStart"/>
            <w:r w:rsidR="006309F7" w:rsidRPr="009E1404">
              <w:rPr>
                <w:lang w:val="en-US"/>
              </w:rPr>
              <w:t>ies</w:t>
            </w:r>
            <w:proofErr w:type="spellEnd"/>
            <w:r w:rsidR="006309F7" w:rsidRPr="009E1404">
              <w:rPr>
                <w:lang w:val="en-US"/>
              </w:rPr>
              <w:t xml:space="preserve">) of the </w:t>
            </w:r>
            <w:r w:rsidR="009C06CC">
              <w:rPr>
                <w:lang w:val="en-US"/>
              </w:rPr>
              <w:t>B</w:t>
            </w:r>
            <w:r w:rsidR="006309F7" w:rsidRPr="009E1404">
              <w:rPr>
                <w:lang w:val="en-US"/>
              </w:rPr>
              <w:t>id shall be converted into a single currency</w:t>
            </w:r>
            <w:r w:rsidR="00584E1B" w:rsidRPr="00D20367">
              <w:rPr>
                <w:rStyle w:val="StyleHeader2-SubClausesBoldChar"/>
                <w:lang w:val="en-US"/>
              </w:rPr>
              <w:t xml:space="preserve"> as specified in the BDS</w:t>
            </w:r>
            <w:r w:rsidR="009B13DF">
              <w:rPr>
                <w:lang w:val="en-US"/>
              </w:rPr>
              <w:t>.</w:t>
            </w:r>
          </w:p>
        </w:tc>
      </w:tr>
      <w:tr w:rsidR="006309F7" w:rsidRPr="00D20367" w14:paraId="3EBF27AE" w14:textId="77777777">
        <w:tc>
          <w:tcPr>
            <w:tcW w:w="2610" w:type="dxa"/>
          </w:tcPr>
          <w:p w14:paraId="3177367C" w14:textId="589BA300" w:rsidR="006309F7" w:rsidRPr="00D20367" w:rsidRDefault="006309F7" w:rsidP="006428D4">
            <w:pPr>
              <w:pStyle w:val="Section1Header2"/>
            </w:pPr>
            <w:bookmarkStart w:id="291" w:name="_Toc438438858"/>
            <w:bookmarkStart w:id="292" w:name="_Toc438532647"/>
            <w:bookmarkStart w:id="293" w:name="_Toc438734002"/>
            <w:bookmarkStart w:id="294" w:name="_Toc438907039"/>
            <w:bookmarkStart w:id="295" w:name="_Toc438907238"/>
            <w:bookmarkStart w:id="296" w:name="_Toc100032325"/>
            <w:bookmarkStart w:id="297" w:name="_Toc63601168"/>
            <w:r w:rsidRPr="00D20367">
              <w:t>Margin of Preference</w:t>
            </w:r>
            <w:bookmarkEnd w:id="291"/>
            <w:bookmarkEnd w:id="292"/>
            <w:bookmarkEnd w:id="293"/>
            <w:bookmarkEnd w:id="294"/>
            <w:bookmarkEnd w:id="295"/>
            <w:bookmarkEnd w:id="296"/>
            <w:bookmarkEnd w:id="297"/>
          </w:p>
        </w:tc>
        <w:tc>
          <w:tcPr>
            <w:tcW w:w="6660" w:type="dxa"/>
          </w:tcPr>
          <w:p w14:paraId="4571EDDE" w14:textId="77777777" w:rsidR="006309F7" w:rsidRPr="00AA316E" w:rsidRDefault="003F56A8" w:rsidP="006B6046">
            <w:pPr>
              <w:pStyle w:val="StyleHeader1-ClausesAfter0pt"/>
              <w:tabs>
                <w:tab w:val="left" w:pos="576"/>
              </w:tabs>
              <w:spacing w:after="240"/>
              <w:ind w:left="576" w:hanging="576"/>
            </w:pPr>
            <w:r>
              <w:rPr>
                <w:rStyle w:val="StyleHeader2-SubClausesBoldChar"/>
                <w:b w:val="0"/>
                <w:lang w:val="en-US"/>
              </w:rPr>
              <w:t>33.1</w:t>
            </w:r>
            <w:r>
              <w:rPr>
                <w:rStyle w:val="StyleHeader2-SubClausesBoldChar"/>
                <w:b w:val="0"/>
                <w:lang w:val="en-US"/>
              </w:rPr>
              <w:tab/>
            </w:r>
            <w:r w:rsidR="00030045" w:rsidRPr="00030045">
              <w:rPr>
                <w:b/>
                <w:spacing w:val="-2"/>
                <w:lang w:val="en-US"/>
              </w:rPr>
              <w:t>Unless otherwise specified in the</w:t>
            </w:r>
            <w:r w:rsidR="006B6046">
              <w:rPr>
                <w:b/>
                <w:spacing w:val="-2"/>
                <w:lang w:val="en-US"/>
              </w:rPr>
              <w:t xml:space="preserve"> </w:t>
            </w:r>
            <w:r w:rsidR="00030045" w:rsidRPr="00030045">
              <w:rPr>
                <w:b/>
                <w:bCs w:val="0"/>
                <w:spacing w:val="-2"/>
                <w:lang w:val="en-US"/>
              </w:rPr>
              <w:t xml:space="preserve">BDS, </w:t>
            </w:r>
            <w:r w:rsidR="00030045" w:rsidRPr="00030045">
              <w:rPr>
                <w:spacing w:val="-2"/>
                <w:lang w:val="en-US"/>
              </w:rPr>
              <w:t>a margin of preference for domestic bidders</w:t>
            </w:r>
            <w:r w:rsidR="00F93BEF">
              <w:rPr>
                <w:rStyle w:val="FootnoteReference"/>
                <w:spacing w:val="-2"/>
              </w:rPr>
              <w:footnoteReference w:id="1"/>
            </w:r>
            <w:r w:rsidR="00030045" w:rsidRPr="00030045">
              <w:rPr>
                <w:spacing w:val="-2"/>
                <w:lang w:val="en-US"/>
              </w:rPr>
              <w:t xml:space="preserve"> shall not apply</w:t>
            </w:r>
            <w:r w:rsidR="006309F7" w:rsidRPr="009E1404">
              <w:rPr>
                <w:lang w:val="en-US"/>
              </w:rPr>
              <w:t>.</w:t>
            </w:r>
          </w:p>
        </w:tc>
      </w:tr>
      <w:tr w:rsidR="00F93BEF" w:rsidRPr="00D20367" w14:paraId="276BA2DD" w14:textId="77777777">
        <w:tc>
          <w:tcPr>
            <w:tcW w:w="2610" w:type="dxa"/>
          </w:tcPr>
          <w:p w14:paraId="4662035F" w14:textId="75546D36" w:rsidR="00F93BEF" w:rsidRPr="00D20367" w:rsidRDefault="00F93BEF" w:rsidP="006428D4">
            <w:pPr>
              <w:pStyle w:val="Section1Header2"/>
            </w:pPr>
            <w:bookmarkStart w:id="298" w:name="_Toc63601169"/>
            <w:r>
              <w:lastRenderedPageBreak/>
              <w:t>Subcontractors</w:t>
            </w:r>
            <w:bookmarkEnd w:id="298"/>
          </w:p>
        </w:tc>
        <w:tc>
          <w:tcPr>
            <w:tcW w:w="6660" w:type="dxa"/>
          </w:tcPr>
          <w:p w14:paraId="39282017" w14:textId="77777777" w:rsidR="00F93BEF" w:rsidRPr="00EC062B" w:rsidRDefault="00F93BEF" w:rsidP="00F93BEF">
            <w:pPr>
              <w:pStyle w:val="StyleHeader1-ClausesAfter0pt"/>
              <w:tabs>
                <w:tab w:val="left" w:pos="576"/>
              </w:tabs>
              <w:spacing w:after="240"/>
              <w:ind w:left="576" w:hanging="576"/>
              <w:rPr>
                <w:bCs w:val="0"/>
                <w:lang w:val="en-US"/>
              </w:rPr>
            </w:pPr>
            <w:proofErr w:type="gramStart"/>
            <w:r>
              <w:rPr>
                <w:rStyle w:val="StyleHeader2-SubClausesBoldChar"/>
                <w:b w:val="0"/>
                <w:lang w:val="en-US"/>
              </w:rPr>
              <w:t xml:space="preserve">34.1  </w:t>
            </w:r>
            <w:r w:rsidR="00030045" w:rsidRPr="00030045">
              <w:rPr>
                <w:b/>
                <w:bCs w:val="0"/>
                <w:lang w:val="en-US"/>
              </w:rPr>
              <w:t>Unless</w:t>
            </w:r>
            <w:proofErr w:type="gramEnd"/>
            <w:r w:rsidR="00030045" w:rsidRPr="00030045">
              <w:rPr>
                <w:b/>
                <w:bCs w:val="0"/>
                <w:lang w:val="en-US"/>
              </w:rPr>
              <w:t xml:space="preserve"> otherwise stated in the</w:t>
            </w:r>
            <w:r w:rsidR="006B6046">
              <w:rPr>
                <w:b/>
                <w:bCs w:val="0"/>
                <w:lang w:val="en-US"/>
              </w:rPr>
              <w:t xml:space="preserve"> </w:t>
            </w:r>
            <w:r w:rsidR="00AC5097">
              <w:rPr>
                <w:b/>
                <w:bCs w:val="0"/>
                <w:lang w:val="en-US"/>
              </w:rPr>
              <w:t>B</w:t>
            </w:r>
            <w:r w:rsidRPr="00F93BEF">
              <w:rPr>
                <w:b/>
                <w:bCs w:val="0"/>
                <w:lang w:val="en-US"/>
              </w:rPr>
              <w:t xml:space="preserve">DS, </w:t>
            </w:r>
            <w:r w:rsidRPr="00F93BEF">
              <w:rPr>
                <w:bCs w:val="0"/>
                <w:lang w:val="en-US"/>
              </w:rPr>
              <w:t xml:space="preserve">the Employer does not intend to execute any specific elements of the Works by sub-contractors </w:t>
            </w:r>
            <w:r w:rsidRPr="00EC062B">
              <w:rPr>
                <w:bCs w:val="0"/>
                <w:lang w:val="en-US"/>
              </w:rPr>
              <w:t>selected in advance by the Employer.</w:t>
            </w:r>
          </w:p>
          <w:p w14:paraId="5363DE42" w14:textId="77777777" w:rsidR="008C34A7" w:rsidRPr="00EC062B" w:rsidRDefault="006150FD" w:rsidP="00F93BEF">
            <w:pPr>
              <w:pStyle w:val="StyleHeader1-ClausesAfter0pt"/>
              <w:tabs>
                <w:tab w:val="left" w:pos="576"/>
              </w:tabs>
              <w:spacing w:after="240"/>
              <w:ind w:left="576" w:hanging="576"/>
              <w:rPr>
                <w:bCs w:val="0"/>
                <w:lang w:val="en-US"/>
              </w:rPr>
            </w:pPr>
            <w:r w:rsidRPr="00EC062B">
              <w:rPr>
                <w:bCs w:val="0"/>
                <w:lang w:val="en-US"/>
              </w:rPr>
              <w:t xml:space="preserve">34.2 </w:t>
            </w:r>
            <w:r w:rsidR="00253CB9" w:rsidRPr="00EC062B">
              <w:rPr>
                <w:bCs w:val="0"/>
                <w:lang w:val="en-US"/>
              </w:rPr>
              <w:t>In case of Prequalification, t</w:t>
            </w:r>
            <w:r w:rsidR="008C34A7" w:rsidRPr="00EC062B">
              <w:rPr>
                <w:bCs w:val="0"/>
                <w:lang w:val="en-US"/>
              </w:rPr>
              <w:t>he Bidder</w:t>
            </w:r>
            <w:r w:rsidR="00253CB9" w:rsidRPr="00EC062B">
              <w:rPr>
                <w:bCs w:val="0"/>
                <w:lang w:val="en-US"/>
              </w:rPr>
              <w:t xml:space="preserve">’s Bid </w:t>
            </w:r>
            <w:r w:rsidR="008C34A7" w:rsidRPr="00EC062B">
              <w:rPr>
                <w:bCs w:val="0"/>
                <w:lang w:val="en-US"/>
              </w:rPr>
              <w:t xml:space="preserve">shall </w:t>
            </w:r>
            <w:r w:rsidR="00253CB9" w:rsidRPr="00EC062B">
              <w:rPr>
                <w:bCs w:val="0"/>
                <w:lang w:val="en-US"/>
              </w:rPr>
              <w:t xml:space="preserve">name </w:t>
            </w:r>
            <w:r w:rsidR="00FB126B" w:rsidRPr="00EC062B">
              <w:rPr>
                <w:bCs w:val="0"/>
                <w:lang w:val="en-US"/>
              </w:rPr>
              <w:t xml:space="preserve">the same </w:t>
            </w:r>
            <w:r w:rsidR="008C34A7" w:rsidRPr="00EC062B">
              <w:rPr>
                <w:bCs w:val="0"/>
                <w:lang w:val="en-US"/>
              </w:rPr>
              <w:t xml:space="preserve">specialized subcontractor </w:t>
            </w:r>
            <w:r w:rsidR="00AB4818" w:rsidRPr="00EC062B">
              <w:rPr>
                <w:bCs w:val="0"/>
                <w:lang w:val="en-US"/>
              </w:rPr>
              <w:t xml:space="preserve">as </w:t>
            </w:r>
            <w:r w:rsidR="00030045" w:rsidRPr="00EC062B">
              <w:rPr>
                <w:bCs w:val="0"/>
                <w:lang w:val="en-US"/>
              </w:rPr>
              <w:t>submitted in the prequalification</w:t>
            </w:r>
            <w:r w:rsidR="008C34A7" w:rsidRPr="00EC062B">
              <w:rPr>
                <w:bCs w:val="0"/>
                <w:lang w:val="en-US"/>
              </w:rPr>
              <w:t xml:space="preserve"> application and approved by the Employer.</w:t>
            </w:r>
          </w:p>
          <w:p w14:paraId="395263E4" w14:textId="77777777" w:rsidR="006150FD" w:rsidRDefault="008C34A7" w:rsidP="00F93BEF">
            <w:pPr>
              <w:pStyle w:val="StyleHeader1-ClausesAfter0pt"/>
              <w:tabs>
                <w:tab w:val="left" w:pos="576"/>
              </w:tabs>
              <w:spacing w:after="240"/>
              <w:ind w:left="576" w:hanging="576"/>
              <w:rPr>
                <w:bCs w:val="0"/>
                <w:lang w:val="en-US"/>
              </w:rPr>
            </w:pPr>
            <w:r w:rsidRPr="00EC062B">
              <w:rPr>
                <w:bCs w:val="0"/>
                <w:lang w:val="en-US"/>
              </w:rPr>
              <w:t>34</w:t>
            </w:r>
            <w:r w:rsidR="00FB126B" w:rsidRPr="00EC062B">
              <w:rPr>
                <w:bCs w:val="0"/>
                <w:lang w:val="en-US"/>
              </w:rPr>
              <w:t>.3 In case of Post</w:t>
            </w:r>
            <w:r w:rsidR="006B6046">
              <w:rPr>
                <w:bCs w:val="0"/>
                <w:lang w:val="en-US"/>
              </w:rPr>
              <w:t xml:space="preserve"> </w:t>
            </w:r>
            <w:r w:rsidR="00FB126B" w:rsidRPr="00EC062B">
              <w:rPr>
                <w:bCs w:val="0"/>
                <w:lang w:val="en-US"/>
              </w:rPr>
              <w:t>qualification,</w:t>
            </w:r>
            <w:r w:rsidR="006B6046">
              <w:rPr>
                <w:bCs w:val="0"/>
                <w:lang w:val="en-US"/>
              </w:rPr>
              <w:t xml:space="preserve"> </w:t>
            </w:r>
            <w:r w:rsidR="00FB126B" w:rsidRPr="00EC062B">
              <w:rPr>
                <w:bCs w:val="0"/>
                <w:lang w:val="en-US"/>
              </w:rPr>
              <w:t>t</w:t>
            </w:r>
            <w:r w:rsidR="006150FD" w:rsidRPr="00EC062B">
              <w:rPr>
                <w:bCs w:val="0"/>
                <w:lang w:val="en-US"/>
              </w:rPr>
              <w:t xml:space="preserve">he Employer may </w:t>
            </w:r>
            <w:r w:rsidR="00FB126B" w:rsidRPr="00EC062B">
              <w:rPr>
                <w:bCs w:val="0"/>
                <w:lang w:val="en-US"/>
              </w:rPr>
              <w:t xml:space="preserve">permit </w:t>
            </w:r>
            <w:r w:rsidR="006150FD" w:rsidRPr="00EC062B">
              <w:rPr>
                <w:bCs w:val="0"/>
                <w:lang w:val="en-US"/>
              </w:rPr>
              <w:t xml:space="preserve">subcontracting for certain specialized works as indicated in </w:t>
            </w:r>
            <w:r w:rsidR="00FB126B" w:rsidRPr="00EC062B">
              <w:rPr>
                <w:bCs w:val="0"/>
                <w:lang w:val="en-US"/>
              </w:rPr>
              <w:t>Section III 4.2</w:t>
            </w:r>
            <w:r w:rsidR="006150FD" w:rsidRPr="00EC062B">
              <w:rPr>
                <w:bCs w:val="0"/>
                <w:lang w:val="en-US"/>
              </w:rPr>
              <w:t xml:space="preserve">. When subcontracting is permitted by the Employer, the specialized </w:t>
            </w:r>
            <w:r w:rsidR="00030045" w:rsidRPr="00EC062B">
              <w:rPr>
                <w:bCs w:val="0"/>
                <w:lang w:val="en-US"/>
              </w:rPr>
              <w:t>sub-contractor’s</w:t>
            </w:r>
            <w:r w:rsidR="006150FD" w:rsidRPr="00EC062B">
              <w:rPr>
                <w:bCs w:val="0"/>
                <w:lang w:val="en-US"/>
              </w:rPr>
              <w:t xml:space="preserve"> experience shall be considered for evaluation. Section III describes the qualification criteria for sub-contractors</w:t>
            </w:r>
            <w:r w:rsidR="006150FD">
              <w:rPr>
                <w:bCs w:val="0"/>
                <w:lang w:val="en-US"/>
              </w:rPr>
              <w:t>.</w:t>
            </w:r>
          </w:p>
          <w:p w14:paraId="28CEFA78" w14:textId="77777777" w:rsidR="00AC5097" w:rsidRDefault="006150FD" w:rsidP="00DB7158">
            <w:pPr>
              <w:pStyle w:val="StyleHeader1-ClausesAfter0pt"/>
              <w:tabs>
                <w:tab w:val="left" w:pos="576"/>
              </w:tabs>
              <w:spacing w:after="240"/>
              <w:ind w:left="576" w:hanging="576"/>
              <w:rPr>
                <w:rStyle w:val="StyleHeader2-SubClausesBoldChar"/>
                <w:b w:val="0"/>
                <w:lang w:val="en-US"/>
              </w:rPr>
            </w:pPr>
            <w:r>
              <w:rPr>
                <w:bCs w:val="0"/>
                <w:lang w:val="en-US"/>
              </w:rPr>
              <w:t>34.</w:t>
            </w:r>
            <w:r w:rsidR="008C34A7">
              <w:rPr>
                <w:bCs w:val="0"/>
                <w:lang w:val="en-US"/>
              </w:rPr>
              <w:t>4</w:t>
            </w:r>
            <w:r w:rsidR="00AC5097">
              <w:rPr>
                <w:bCs w:val="0"/>
                <w:lang w:val="en-US"/>
              </w:rPr>
              <w:t xml:space="preserve">Bidders </w:t>
            </w:r>
            <w:r w:rsidR="00AC5097" w:rsidRPr="00AC5097">
              <w:rPr>
                <w:bCs w:val="0"/>
                <w:lang w:val="en-US"/>
              </w:rPr>
              <w:t xml:space="preserve">may propose subcontracting up to the percentage of total value of contracts or the volume of works </w:t>
            </w:r>
            <w:r w:rsidR="00DB7158">
              <w:rPr>
                <w:bCs w:val="0"/>
                <w:lang w:val="en-US"/>
              </w:rPr>
              <w:t xml:space="preserve">as </w:t>
            </w:r>
            <w:r w:rsidR="00030045" w:rsidRPr="00030045">
              <w:rPr>
                <w:b/>
                <w:bCs w:val="0"/>
                <w:lang w:val="en-US"/>
              </w:rPr>
              <w:t>specified in the</w:t>
            </w:r>
            <w:r w:rsidR="006B6046">
              <w:rPr>
                <w:b/>
                <w:bCs w:val="0"/>
                <w:lang w:val="en-US"/>
              </w:rPr>
              <w:t xml:space="preserve"> </w:t>
            </w:r>
            <w:r w:rsidR="00030045" w:rsidRPr="00030045">
              <w:rPr>
                <w:b/>
                <w:bCs w:val="0"/>
                <w:lang w:val="en-US"/>
              </w:rPr>
              <w:t>BDS</w:t>
            </w:r>
            <w:r w:rsidR="00AC5097">
              <w:rPr>
                <w:bCs w:val="0"/>
                <w:lang w:val="en-US"/>
              </w:rPr>
              <w:t>.</w:t>
            </w:r>
          </w:p>
        </w:tc>
      </w:tr>
      <w:tr w:rsidR="006309F7" w:rsidRPr="00D20367" w14:paraId="23651EFE" w14:textId="77777777" w:rsidTr="009B13DF">
        <w:tc>
          <w:tcPr>
            <w:tcW w:w="2610" w:type="dxa"/>
            <w:tcBorders>
              <w:bottom w:val="nil"/>
            </w:tcBorders>
          </w:tcPr>
          <w:p w14:paraId="6753C6E2" w14:textId="595BE6BD" w:rsidR="006309F7" w:rsidRPr="00D20367" w:rsidRDefault="006309F7" w:rsidP="006428D4">
            <w:pPr>
              <w:pStyle w:val="Section1Header2"/>
            </w:pPr>
            <w:bookmarkStart w:id="299" w:name="_Hlt438533055"/>
            <w:bookmarkStart w:id="300" w:name="_Toc438532649"/>
            <w:bookmarkStart w:id="301" w:name="_Toc438438859"/>
            <w:bookmarkStart w:id="302" w:name="_Toc438532648"/>
            <w:bookmarkStart w:id="303" w:name="_Toc438734003"/>
            <w:bookmarkStart w:id="304" w:name="_Toc438907040"/>
            <w:bookmarkStart w:id="305" w:name="_Toc438907239"/>
            <w:bookmarkStart w:id="306" w:name="_Toc100032326"/>
            <w:bookmarkStart w:id="307" w:name="_Toc63601170"/>
            <w:bookmarkEnd w:id="299"/>
            <w:bookmarkEnd w:id="300"/>
            <w:r w:rsidRPr="00D20367">
              <w:t>Evaluation of Bids</w:t>
            </w:r>
            <w:bookmarkEnd w:id="301"/>
            <w:bookmarkEnd w:id="302"/>
            <w:bookmarkEnd w:id="303"/>
            <w:bookmarkEnd w:id="304"/>
            <w:bookmarkEnd w:id="305"/>
            <w:bookmarkEnd w:id="306"/>
            <w:bookmarkEnd w:id="307"/>
          </w:p>
        </w:tc>
        <w:tc>
          <w:tcPr>
            <w:tcW w:w="6660" w:type="dxa"/>
          </w:tcPr>
          <w:p w14:paraId="1401BAB3" w14:textId="77777777" w:rsidR="006309F7" w:rsidRPr="009E1404"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.1</w:t>
            </w:r>
            <w:r w:rsidRPr="003F56A8">
              <w:rPr>
                <w:lang w:val="en-US"/>
              </w:rPr>
              <w:tab/>
            </w:r>
            <w:r w:rsidR="006309F7" w:rsidRPr="003F56A8">
              <w:rPr>
                <w:lang w:val="en-US"/>
              </w:rPr>
              <w:t xml:space="preserve">The Employer shall use the criteria and methodologies listed in this Clause. </w:t>
            </w:r>
            <w:r w:rsidR="006309F7" w:rsidRPr="009E1404">
              <w:rPr>
                <w:lang w:val="en-US"/>
              </w:rPr>
              <w:t xml:space="preserve">No other evaluation criteria or methodologies shall be permitted. </w:t>
            </w:r>
          </w:p>
          <w:p w14:paraId="21641C67" w14:textId="77777777" w:rsidR="006309F7" w:rsidRPr="003F56A8"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.2</w:t>
            </w:r>
            <w:r w:rsidRPr="003F56A8">
              <w:rPr>
                <w:lang w:val="en-US"/>
              </w:rPr>
              <w:tab/>
            </w:r>
            <w:r w:rsidR="006309F7" w:rsidRPr="003F56A8">
              <w:rPr>
                <w:lang w:val="en-US"/>
              </w:rPr>
              <w:t>To evaluate a bid, the Employer shall consider the following:</w:t>
            </w:r>
          </w:p>
          <w:p w14:paraId="18A257D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(a)</w:t>
            </w:r>
            <w:r w:rsidRPr="00822C1E">
              <w:rPr>
                <w:lang w:val="en-US"/>
              </w:rPr>
              <w:tab/>
            </w:r>
            <w:r w:rsidR="006309F7" w:rsidRPr="00822C1E">
              <w:rPr>
                <w:lang w:val="en-US"/>
              </w:rPr>
              <w:t>the bid price, excluding Provisional Sums and the provision, if any, for contingencies in the Summary Bill of Quantities, but including Daywork items, where priced competitively;</w:t>
            </w:r>
          </w:p>
          <w:p w14:paraId="270F897A"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(b)</w:t>
            </w:r>
            <w:r w:rsidRPr="00822C1E">
              <w:rPr>
                <w:lang w:val="en-US"/>
              </w:rPr>
              <w:tab/>
            </w:r>
            <w:r w:rsidR="006309F7" w:rsidRPr="00822C1E">
              <w:rPr>
                <w:lang w:val="en-US"/>
              </w:rPr>
              <w:t>price adjustment for correction of arithmetic errors in accordance with ITB 31.1;</w:t>
            </w:r>
          </w:p>
          <w:p w14:paraId="1A19C8AB"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(c)</w:t>
            </w:r>
            <w:r>
              <w:rPr>
                <w:lang w:val="en-US"/>
              </w:rPr>
              <w:tab/>
            </w:r>
            <w:r w:rsidR="006309F7" w:rsidRPr="00822C1E">
              <w:rPr>
                <w:lang w:val="en-US"/>
              </w:rPr>
              <w:t>price adjustment due to discounts offered in accordance with ITB 14.</w:t>
            </w:r>
            <w:r w:rsidR="009B13DF">
              <w:rPr>
                <w:lang w:val="en-US"/>
              </w:rPr>
              <w:t>3</w:t>
            </w:r>
            <w:r w:rsidR="006309F7" w:rsidRPr="00822C1E">
              <w:rPr>
                <w:lang w:val="en-US"/>
              </w:rPr>
              <w:t>;</w:t>
            </w:r>
          </w:p>
          <w:p w14:paraId="6A33F633"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(d)</w:t>
            </w:r>
            <w:r w:rsidRPr="00822C1E">
              <w:rPr>
                <w:lang w:val="en-US"/>
              </w:rPr>
              <w:tab/>
            </w:r>
            <w:r w:rsidR="006309F7" w:rsidRPr="00822C1E">
              <w:rPr>
                <w:lang w:val="en-US"/>
              </w:rPr>
              <w:t>converting the amount resulting from applying (a) to (c) above, if relevant, to a single currency in accordance with ITB 32;</w:t>
            </w:r>
          </w:p>
          <w:p w14:paraId="6678F79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(e)</w:t>
            </w:r>
            <w:r w:rsidRPr="00822C1E">
              <w:rPr>
                <w:lang w:val="en-US"/>
              </w:rPr>
              <w:tab/>
            </w:r>
            <w:r w:rsidR="00430118">
              <w:rPr>
                <w:lang w:val="en-US"/>
              </w:rPr>
              <w:t xml:space="preserve">price </w:t>
            </w:r>
            <w:r w:rsidR="00430118" w:rsidRPr="00822C1E">
              <w:rPr>
                <w:lang w:val="en-US"/>
              </w:rPr>
              <w:t xml:space="preserve">adjustment </w:t>
            </w:r>
            <w:r w:rsidR="00430118">
              <w:rPr>
                <w:lang w:val="en-US"/>
              </w:rPr>
              <w:t>due to quantifiable nonmaterial</w:t>
            </w:r>
            <w:r w:rsidR="00430118" w:rsidRPr="00822C1E">
              <w:rPr>
                <w:lang w:val="en-US"/>
              </w:rPr>
              <w:t xml:space="preserve"> nonconformities in accordance with ITB 30.3;</w:t>
            </w:r>
          </w:p>
          <w:p w14:paraId="49BE44E0" w14:textId="77777777" w:rsidR="00D14B64" w:rsidRDefault="00822C1E" w:rsidP="00EC062B">
            <w:pPr>
              <w:pStyle w:val="P3Header1-Clauses"/>
              <w:tabs>
                <w:tab w:val="clear" w:pos="864"/>
              </w:tabs>
              <w:spacing w:after="240"/>
              <w:ind w:left="1008" w:hanging="432"/>
              <w:rPr>
                <w:rFonts w:ascii="Times New Roman Bold" w:hAnsi="Times New Roman Bold"/>
                <w:sz w:val="28"/>
                <w:lang w:val="en-US"/>
              </w:rPr>
            </w:pPr>
            <w:r w:rsidRPr="00822C1E">
              <w:rPr>
                <w:lang w:val="en-US"/>
              </w:rPr>
              <w:t>(f)</w:t>
            </w:r>
            <w:r w:rsidRPr="00822C1E">
              <w:rPr>
                <w:lang w:val="en-US"/>
              </w:rPr>
              <w:tab/>
            </w:r>
            <w:r w:rsidR="006309F7" w:rsidRPr="00822C1E">
              <w:rPr>
                <w:lang w:val="en-US"/>
              </w:rPr>
              <w:t xml:space="preserve">the </w:t>
            </w:r>
            <w:r w:rsidR="00BA10EF">
              <w:rPr>
                <w:lang w:val="en-US"/>
              </w:rPr>
              <w:t xml:space="preserve">additional </w:t>
            </w:r>
            <w:r w:rsidR="006309F7" w:rsidRPr="00822C1E">
              <w:rPr>
                <w:lang w:val="en-US"/>
              </w:rPr>
              <w:t xml:space="preserve">evaluation factors </w:t>
            </w:r>
            <w:r w:rsidR="00BA10EF">
              <w:rPr>
                <w:lang w:val="en-US"/>
              </w:rPr>
              <w:t xml:space="preserve">are </w:t>
            </w:r>
            <w:r w:rsidR="0082153D">
              <w:rPr>
                <w:lang w:val="en-US"/>
              </w:rPr>
              <w:t>specified</w:t>
            </w:r>
            <w:r w:rsidR="006309F7" w:rsidRPr="00822C1E">
              <w:rPr>
                <w:lang w:val="en-US"/>
              </w:rPr>
              <w:t xml:space="preserve"> in Section III, Evaluation and Qualification Criteria</w:t>
            </w:r>
            <w:r w:rsidR="005120A9">
              <w:rPr>
                <w:lang w:val="en-US"/>
              </w:rPr>
              <w:t>;</w:t>
            </w:r>
          </w:p>
        </w:tc>
      </w:tr>
      <w:tr w:rsidR="006309F7" w:rsidRPr="00D20367" w14:paraId="4BF9DF37" w14:textId="77777777">
        <w:tc>
          <w:tcPr>
            <w:tcW w:w="2610" w:type="dxa"/>
          </w:tcPr>
          <w:p w14:paraId="7962B309" w14:textId="77777777" w:rsidR="006309F7" w:rsidRPr="00D20367" w:rsidRDefault="006309F7">
            <w:pPr>
              <w:spacing w:before="120" w:after="120"/>
            </w:pPr>
          </w:p>
        </w:tc>
        <w:tc>
          <w:tcPr>
            <w:tcW w:w="6660" w:type="dxa"/>
          </w:tcPr>
          <w:p w14:paraId="5A7B6C62" w14:textId="77777777" w:rsidR="006309F7" w:rsidRPr="003F56A8" w:rsidRDefault="003F56A8" w:rsidP="00F732BF">
            <w:pPr>
              <w:pStyle w:val="StyleHeader1-ClausesAfter0pt"/>
              <w:tabs>
                <w:tab w:val="left" w:pos="612"/>
              </w:tabs>
              <w:ind w:left="576" w:hanging="576"/>
              <w:rPr>
                <w:lang w:val="en-US"/>
              </w:rPr>
            </w:pPr>
            <w:r w:rsidRPr="003F56A8">
              <w:rPr>
                <w:lang w:val="en-US"/>
              </w:rPr>
              <w:t>3</w:t>
            </w:r>
            <w:r w:rsidR="00AC5097">
              <w:rPr>
                <w:lang w:val="en-US"/>
              </w:rPr>
              <w:t>5</w:t>
            </w:r>
            <w:r w:rsidRPr="003F56A8">
              <w:rPr>
                <w:lang w:val="en-US"/>
              </w:rPr>
              <w:t>.3</w:t>
            </w:r>
            <w:r w:rsidRPr="003F56A8">
              <w:rPr>
                <w:lang w:val="en-US"/>
              </w:rPr>
              <w:tab/>
            </w:r>
            <w:r w:rsidR="006309F7" w:rsidRPr="003F56A8">
              <w:rPr>
                <w:lang w:val="en-US"/>
              </w:rPr>
              <w:t xml:space="preserve">The estimated effect of the price adjustment provisions of the Conditions of Contract, applied over the period of execution </w:t>
            </w:r>
            <w:r w:rsidR="006309F7" w:rsidRPr="003F56A8">
              <w:rPr>
                <w:lang w:val="en-US"/>
              </w:rPr>
              <w:lastRenderedPageBreak/>
              <w:t>of the Contract, shall not be taken into account in bid evaluation.</w:t>
            </w:r>
          </w:p>
        </w:tc>
      </w:tr>
      <w:tr w:rsidR="006309F7" w:rsidRPr="00D20367" w14:paraId="6AFD248E" w14:textId="77777777">
        <w:tc>
          <w:tcPr>
            <w:tcW w:w="2610" w:type="dxa"/>
          </w:tcPr>
          <w:p w14:paraId="4BF5253C" w14:textId="77777777" w:rsidR="006309F7" w:rsidRPr="00D20367" w:rsidRDefault="006309F7">
            <w:pPr>
              <w:spacing w:before="120" w:after="120"/>
            </w:pPr>
          </w:p>
        </w:tc>
        <w:tc>
          <w:tcPr>
            <w:tcW w:w="6660" w:type="dxa"/>
          </w:tcPr>
          <w:p w14:paraId="16A249FD" w14:textId="77777777" w:rsidR="006309F7" w:rsidRPr="003F56A8" w:rsidRDefault="003F56A8" w:rsidP="00AB4818">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.4</w:t>
            </w:r>
            <w:r w:rsidRPr="003F56A8">
              <w:rPr>
                <w:lang w:val="en-US"/>
              </w:rPr>
              <w:tab/>
            </w:r>
            <w:r w:rsidR="006309F7" w:rsidRPr="003F56A8">
              <w:rPr>
                <w:lang w:val="en-US"/>
              </w:rPr>
              <w:t xml:space="preserve">If these Bidding Documents allows Bidders to quote separate prices for different </w:t>
            </w:r>
            <w:r w:rsidR="006309F7" w:rsidRPr="003F56A8">
              <w:rPr>
                <w:iCs/>
                <w:lang w:val="en-US"/>
              </w:rPr>
              <w:t>lots (contracts)</w:t>
            </w:r>
            <w:r w:rsidR="006309F7" w:rsidRPr="003F56A8">
              <w:rPr>
                <w:lang w:val="en-US"/>
              </w:rPr>
              <w:t>, the methodology to determine the lowest evaluated price of the lot (contract) combinations, including any discounts offered in the Letter of Bid Form, is specified in Section III, Evaluation and Qualification Criteria.</w:t>
            </w:r>
          </w:p>
        </w:tc>
      </w:tr>
      <w:tr w:rsidR="006309F7" w:rsidRPr="00D20367" w14:paraId="0B3D354A" w14:textId="77777777">
        <w:tc>
          <w:tcPr>
            <w:tcW w:w="2610" w:type="dxa"/>
          </w:tcPr>
          <w:p w14:paraId="0C705DE4" w14:textId="77777777" w:rsidR="006309F7" w:rsidRPr="00D20367" w:rsidRDefault="006309F7">
            <w:pPr>
              <w:spacing w:before="120" w:after="120"/>
            </w:pPr>
            <w:bookmarkStart w:id="308" w:name="_Toc438532651"/>
            <w:bookmarkStart w:id="309" w:name="_Toc438532652"/>
            <w:bookmarkStart w:id="310" w:name="_Toc438532653"/>
            <w:bookmarkEnd w:id="308"/>
            <w:bookmarkEnd w:id="309"/>
            <w:bookmarkEnd w:id="310"/>
          </w:p>
        </w:tc>
        <w:tc>
          <w:tcPr>
            <w:tcW w:w="6660" w:type="dxa"/>
          </w:tcPr>
          <w:p w14:paraId="4DCEA282" w14:textId="77777777" w:rsidR="005120A9" w:rsidRPr="009E1404" w:rsidRDefault="003F56A8" w:rsidP="00AD52D7">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.5</w:t>
            </w:r>
            <w:r w:rsidRPr="003F56A8">
              <w:rPr>
                <w:lang w:val="en-US"/>
              </w:rPr>
              <w:tab/>
            </w:r>
            <w:r w:rsidR="006309F7" w:rsidRPr="003F56A8">
              <w:rPr>
                <w:lang w:val="en-US"/>
              </w:rPr>
              <w:t xml:space="preserve">If the bid, which results in the lowest Evaluated Bid Price, is seriously unbalanced or front loaded </w:t>
            </w:r>
            <w:r w:rsidR="006309F7" w:rsidRPr="003F56A8">
              <w:rPr>
                <w:iCs/>
                <w:lang w:val="en-US"/>
              </w:rPr>
              <w:t>in the opinion of the</w:t>
            </w:r>
            <w:r w:rsidR="006309F7" w:rsidRPr="003F56A8">
              <w:rPr>
                <w:lang w:val="en-US"/>
              </w:rPr>
              <w:t xml:space="preserve"> Employer, the Employer may require the Bidder to produce detailed price analyses for any or all items of the Bill of Quantities, </w:t>
            </w:r>
            <w:r w:rsidR="006309F7" w:rsidRPr="003F56A8">
              <w:rPr>
                <w:iCs/>
                <w:lang w:val="en-US"/>
              </w:rPr>
              <w:t xml:space="preserve">to demonstrate the internal consistency of those prices with the construction methods and schedule proposed. </w:t>
            </w:r>
            <w:r w:rsidR="006309F7" w:rsidRPr="009E1404">
              <w:rPr>
                <w:iCs/>
                <w:lang w:val="en-US"/>
              </w:rPr>
              <w:t>After evaluation of the price analyses, taking into consideration the schedule of estimated Contract payments, the</w:t>
            </w:r>
            <w:r w:rsidR="00241FD8">
              <w:rPr>
                <w:iCs/>
                <w:lang w:val="en-US"/>
              </w:rPr>
              <w:t xml:space="preserve"> </w:t>
            </w:r>
            <w:r w:rsidR="006309F7" w:rsidRPr="009E1404">
              <w:rPr>
                <w:iCs/>
                <w:lang w:val="en-US"/>
              </w:rPr>
              <w:t>Employer</w:t>
            </w:r>
            <w:r w:rsidR="00241FD8">
              <w:rPr>
                <w:iCs/>
                <w:lang w:val="en-US"/>
              </w:rPr>
              <w:t xml:space="preserve"> </w:t>
            </w:r>
            <w:r w:rsidR="006309F7" w:rsidRPr="009E1404">
              <w:rPr>
                <w:lang w:val="en-US"/>
              </w:rPr>
              <w:t>may require that the amount of the performance security be increased at the expense of the Bidder to a level sufficient to protect the</w:t>
            </w:r>
            <w:r w:rsidR="00241FD8">
              <w:rPr>
                <w:lang w:val="en-US"/>
              </w:rPr>
              <w:t xml:space="preserve"> </w:t>
            </w:r>
            <w:r w:rsidR="006309F7" w:rsidRPr="009E1404">
              <w:rPr>
                <w:iCs/>
                <w:lang w:val="en-US"/>
              </w:rPr>
              <w:t>Employer</w:t>
            </w:r>
            <w:r w:rsidR="00241FD8">
              <w:rPr>
                <w:iCs/>
                <w:lang w:val="en-US"/>
              </w:rPr>
              <w:t xml:space="preserve"> </w:t>
            </w:r>
            <w:r w:rsidR="006309F7" w:rsidRPr="009E1404">
              <w:rPr>
                <w:lang w:val="en-US"/>
              </w:rPr>
              <w:t>against</w:t>
            </w:r>
            <w:r w:rsidR="00241FD8">
              <w:rPr>
                <w:lang w:val="en-US"/>
              </w:rPr>
              <w:t xml:space="preserve"> </w:t>
            </w:r>
            <w:r w:rsidR="006309F7" w:rsidRPr="009E1404">
              <w:rPr>
                <w:lang w:val="en-US"/>
              </w:rPr>
              <w:t>financial loss in the event of default of the successful Bidder under the Contract.</w:t>
            </w:r>
          </w:p>
        </w:tc>
      </w:tr>
      <w:tr w:rsidR="006309F7" w:rsidRPr="00D20367" w14:paraId="03E56FC4" w14:textId="77777777">
        <w:tc>
          <w:tcPr>
            <w:tcW w:w="2610" w:type="dxa"/>
          </w:tcPr>
          <w:p w14:paraId="4632061D" w14:textId="21FFDB45" w:rsidR="006309F7" w:rsidRPr="00D20367" w:rsidRDefault="006309F7" w:rsidP="006428D4">
            <w:pPr>
              <w:pStyle w:val="Section1Header2"/>
            </w:pPr>
            <w:bookmarkStart w:id="311" w:name="_Toc438438860"/>
            <w:bookmarkStart w:id="312" w:name="_Toc438532654"/>
            <w:bookmarkStart w:id="313" w:name="_Toc438734004"/>
            <w:bookmarkStart w:id="314" w:name="_Toc438907041"/>
            <w:bookmarkStart w:id="315" w:name="_Toc438907240"/>
            <w:bookmarkStart w:id="316" w:name="_Toc100032327"/>
            <w:bookmarkStart w:id="317" w:name="_Toc63601171"/>
            <w:r w:rsidRPr="00D20367">
              <w:t>Comparison of Bids</w:t>
            </w:r>
            <w:bookmarkEnd w:id="311"/>
            <w:bookmarkEnd w:id="312"/>
            <w:bookmarkEnd w:id="313"/>
            <w:bookmarkEnd w:id="314"/>
            <w:bookmarkEnd w:id="315"/>
            <w:bookmarkEnd w:id="316"/>
            <w:bookmarkEnd w:id="317"/>
          </w:p>
        </w:tc>
        <w:tc>
          <w:tcPr>
            <w:tcW w:w="6660" w:type="dxa"/>
          </w:tcPr>
          <w:p w14:paraId="08216326"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6</w:t>
            </w:r>
            <w:r w:rsidRPr="003F56A8">
              <w:rPr>
                <w:lang w:val="en-US"/>
              </w:rPr>
              <w:t>.1</w:t>
            </w:r>
            <w:r w:rsidRPr="003F56A8">
              <w:rPr>
                <w:lang w:val="en-US"/>
              </w:rPr>
              <w:tab/>
            </w:r>
            <w:r w:rsidR="006309F7" w:rsidRPr="003F56A8">
              <w:rPr>
                <w:lang w:val="en-US"/>
              </w:rPr>
              <w:t xml:space="preserve">The Employer shall compare </w:t>
            </w:r>
            <w:r w:rsidR="009F1113">
              <w:rPr>
                <w:lang w:val="en-US"/>
              </w:rPr>
              <w:t xml:space="preserve">the evaluated prices of </w:t>
            </w:r>
            <w:r w:rsidR="006309F7" w:rsidRPr="003F56A8">
              <w:rPr>
                <w:lang w:val="en-US"/>
              </w:rPr>
              <w:t xml:space="preserve">all substantially responsive bids </w:t>
            </w:r>
            <w:r w:rsidR="009F1113">
              <w:rPr>
                <w:lang w:val="en-US"/>
              </w:rPr>
              <w:t xml:space="preserve">established </w:t>
            </w:r>
            <w:r w:rsidR="00430118" w:rsidRPr="003F56A8">
              <w:rPr>
                <w:lang w:val="en-US"/>
              </w:rPr>
              <w:t>in accordance with ITB 3</w:t>
            </w:r>
            <w:r w:rsidR="00AC5097">
              <w:rPr>
                <w:lang w:val="en-US"/>
              </w:rPr>
              <w:t>5</w:t>
            </w:r>
            <w:r w:rsidR="00430118" w:rsidRPr="003F56A8">
              <w:rPr>
                <w:lang w:val="en-US"/>
              </w:rPr>
              <w:t>.2</w:t>
            </w:r>
            <w:r w:rsidR="006309F7" w:rsidRPr="003F56A8">
              <w:rPr>
                <w:lang w:val="en-US"/>
              </w:rPr>
              <w:t>to det</w:t>
            </w:r>
            <w:r w:rsidR="00430118">
              <w:rPr>
                <w:lang w:val="en-US"/>
              </w:rPr>
              <w:t>ermine the lowest evaluated bid</w:t>
            </w:r>
            <w:r w:rsidR="006309F7" w:rsidRPr="003F56A8">
              <w:rPr>
                <w:i/>
                <w:lang w:val="en-US"/>
              </w:rPr>
              <w:t>.</w:t>
            </w:r>
          </w:p>
        </w:tc>
      </w:tr>
      <w:tr w:rsidR="006309F7" w:rsidRPr="00D20367" w14:paraId="6299BDB9" w14:textId="77777777">
        <w:tc>
          <w:tcPr>
            <w:tcW w:w="2610" w:type="dxa"/>
          </w:tcPr>
          <w:p w14:paraId="13FD6635" w14:textId="1B88B221" w:rsidR="006309F7" w:rsidRPr="00D20367" w:rsidRDefault="006309F7" w:rsidP="006428D4">
            <w:pPr>
              <w:pStyle w:val="Section1Header2"/>
            </w:pPr>
            <w:bookmarkStart w:id="318" w:name="_Toc438438861"/>
            <w:bookmarkStart w:id="319" w:name="_Toc438532655"/>
            <w:bookmarkStart w:id="320" w:name="_Toc438734005"/>
            <w:bookmarkStart w:id="321" w:name="_Toc438907042"/>
            <w:bookmarkStart w:id="322" w:name="_Toc438907241"/>
            <w:bookmarkStart w:id="323" w:name="_Toc100032328"/>
            <w:bookmarkStart w:id="324" w:name="_Toc63601172"/>
            <w:r w:rsidRPr="00D20367">
              <w:t>Qualification of the Bidder</w:t>
            </w:r>
            <w:bookmarkEnd w:id="318"/>
            <w:bookmarkEnd w:id="319"/>
            <w:bookmarkEnd w:id="320"/>
            <w:bookmarkEnd w:id="321"/>
            <w:bookmarkEnd w:id="322"/>
            <w:bookmarkEnd w:id="323"/>
            <w:bookmarkEnd w:id="324"/>
          </w:p>
        </w:tc>
        <w:tc>
          <w:tcPr>
            <w:tcW w:w="6660" w:type="dxa"/>
          </w:tcPr>
          <w:p w14:paraId="7B46B4F9"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7</w:t>
            </w:r>
            <w:r w:rsidRPr="003F56A8">
              <w:rPr>
                <w:lang w:val="en-US"/>
              </w:rPr>
              <w:t>.1</w:t>
            </w:r>
            <w:r w:rsidRPr="003F56A8">
              <w:rPr>
                <w:lang w:val="en-US"/>
              </w:rPr>
              <w:tab/>
            </w:r>
            <w:r w:rsidR="006309F7" w:rsidRPr="003F56A8">
              <w:rPr>
                <w:lang w:val="en-US"/>
              </w:rPr>
              <w:t>The Employer shall determine to its satisfaction whether the Bidder that is selected as having submitted the lowest evaluated and substantially responsive bid</w:t>
            </w:r>
            <w:r w:rsidR="0012177D">
              <w:rPr>
                <w:lang w:val="en-US"/>
              </w:rPr>
              <w:t xml:space="preserve"> either continues to meet (if prequalification applies) or</w:t>
            </w:r>
            <w:r w:rsidR="00241FD8">
              <w:rPr>
                <w:lang w:val="en-US"/>
              </w:rPr>
              <w:t xml:space="preserve"> </w:t>
            </w:r>
            <w:r w:rsidR="006309F7" w:rsidRPr="003F56A8">
              <w:rPr>
                <w:iCs/>
                <w:lang w:val="en-US"/>
              </w:rPr>
              <w:t xml:space="preserve">meets </w:t>
            </w:r>
            <w:r w:rsidR="0012177D">
              <w:rPr>
                <w:iCs/>
                <w:lang w:val="en-US"/>
              </w:rPr>
              <w:t>(if post</w:t>
            </w:r>
            <w:r w:rsidR="00241FD8">
              <w:rPr>
                <w:iCs/>
                <w:lang w:val="en-US"/>
              </w:rPr>
              <w:t xml:space="preserve">  </w:t>
            </w:r>
            <w:r w:rsidR="0012177D">
              <w:rPr>
                <w:iCs/>
                <w:lang w:val="en-US"/>
              </w:rPr>
              <w:t xml:space="preserve">qualification applies) </w:t>
            </w:r>
            <w:r w:rsidR="006309F7" w:rsidRPr="003F56A8">
              <w:rPr>
                <w:iCs/>
                <w:lang w:val="en-US"/>
              </w:rPr>
              <w:t>the qualifying criteria specified in Section III, Evaluation and Qualification Criteria</w:t>
            </w:r>
            <w:r w:rsidR="006309F7" w:rsidRPr="003F56A8">
              <w:rPr>
                <w:lang w:val="en-US"/>
              </w:rPr>
              <w:t>.</w:t>
            </w:r>
          </w:p>
        </w:tc>
      </w:tr>
      <w:tr w:rsidR="006309F7" w:rsidRPr="00D20367" w14:paraId="5B269764" w14:textId="77777777">
        <w:tc>
          <w:tcPr>
            <w:tcW w:w="2610" w:type="dxa"/>
          </w:tcPr>
          <w:p w14:paraId="3F10596B" w14:textId="77777777" w:rsidR="006309F7" w:rsidRPr="00D20367" w:rsidRDefault="006309F7">
            <w:pPr>
              <w:spacing w:before="120" w:after="120"/>
            </w:pPr>
          </w:p>
        </w:tc>
        <w:tc>
          <w:tcPr>
            <w:tcW w:w="6660" w:type="dxa"/>
          </w:tcPr>
          <w:p w14:paraId="71433755" w14:textId="77777777" w:rsidR="006309F7" w:rsidRPr="003F56A8" w:rsidRDefault="003F56A8" w:rsidP="009E1404">
            <w:pPr>
              <w:pStyle w:val="StyleHeader1-ClausesAfter0pt"/>
              <w:tabs>
                <w:tab w:val="left" w:pos="576"/>
              </w:tabs>
              <w:spacing w:after="240"/>
              <w:ind w:left="576" w:hanging="576"/>
              <w:rPr>
                <w:lang w:val="en-US"/>
              </w:rPr>
            </w:pPr>
            <w:r w:rsidRPr="003F56A8">
              <w:rPr>
                <w:lang w:val="en-US"/>
              </w:rPr>
              <w:t>3</w:t>
            </w:r>
            <w:r w:rsidR="00AC5097">
              <w:rPr>
                <w:lang w:val="en-US"/>
              </w:rPr>
              <w:t>7</w:t>
            </w:r>
            <w:r w:rsidRPr="003F56A8">
              <w:rPr>
                <w:lang w:val="en-US"/>
              </w:rPr>
              <w:t>.2</w:t>
            </w:r>
            <w:r w:rsidRPr="003F56A8">
              <w:rPr>
                <w:lang w:val="en-US"/>
              </w:rPr>
              <w:tab/>
            </w:r>
            <w:r w:rsidR="006309F7" w:rsidRPr="003F56A8">
              <w:rPr>
                <w:lang w:val="en-US"/>
              </w:rPr>
              <w:t>The determination shall be based upon an examination of the documentary evidence of the Bidder’s qualifications submitted by the Bidder, pursuant to ITB 17.1.</w:t>
            </w:r>
          </w:p>
          <w:p w14:paraId="3AAEB370" w14:textId="77777777" w:rsidR="006E735D" w:rsidRPr="006E735D" w:rsidRDefault="00822C1E" w:rsidP="00AE2916">
            <w:pPr>
              <w:pStyle w:val="StyleHeader1-ClausesAfter0pt"/>
              <w:tabs>
                <w:tab w:val="left" w:pos="576"/>
              </w:tabs>
              <w:spacing w:after="240"/>
              <w:ind w:left="576" w:hanging="576"/>
              <w:rPr>
                <w:lang w:val="en-US"/>
              </w:rPr>
            </w:pPr>
            <w:r w:rsidRPr="009E1404">
              <w:rPr>
                <w:lang w:val="en-US"/>
              </w:rPr>
              <w:t>3</w:t>
            </w:r>
            <w:r w:rsidR="00AC5097">
              <w:rPr>
                <w:lang w:val="en-US"/>
              </w:rPr>
              <w:t>7</w:t>
            </w:r>
            <w:r w:rsidRPr="009E1404">
              <w:rPr>
                <w:lang w:val="en-US"/>
              </w:rPr>
              <w:t>.3</w:t>
            </w:r>
            <w:r w:rsidRPr="009E1404">
              <w:rPr>
                <w:lang w:val="en-US"/>
              </w:rPr>
              <w:tab/>
            </w:r>
            <w:r w:rsidR="006309F7" w:rsidRPr="009E1404">
              <w:rPr>
                <w:lang w:val="en-US"/>
              </w:rPr>
              <w:t>An affirmative determination shall be a prerequisite for award of the Contract to the Bidder.  A negative determination shall result in disqualification of the bid, in which event the Employer shall proceed to the next lowest evaluated bid to make a similar determination of that Bidder’s qualifications to perform satisfactorily.</w:t>
            </w:r>
          </w:p>
        </w:tc>
      </w:tr>
      <w:tr w:rsidR="006309F7" w:rsidRPr="00D20367" w14:paraId="4281323E" w14:textId="77777777">
        <w:trPr>
          <w:trHeight w:val="1629"/>
        </w:trPr>
        <w:tc>
          <w:tcPr>
            <w:tcW w:w="2610" w:type="dxa"/>
          </w:tcPr>
          <w:p w14:paraId="728AD102" w14:textId="11B03BBE" w:rsidR="006309F7" w:rsidRPr="00D20367" w:rsidRDefault="006309F7" w:rsidP="006428D4">
            <w:pPr>
              <w:pStyle w:val="Section1Header2"/>
            </w:pPr>
            <w:bookmarkStart w:id="325" w:name="_Toc438438862"/>
            <w:bookmarkStart w:id="326" w:name="_Toc438532656"/>
            <w:bookmarkStart w:id="327" w:name="_Toc438734006"/>
            <w:bookmarkStart w:id="328" w:name="_Toc438907043"/>
            <w:bookmarkStart w:id="329" w:name="_Toc438907242"/>
            <w:bookmarkStart w:id="330" w:name="_Toc100032329"/>
            <w:bookmarkStart w:id="331" w:name="_Toc63601173"/>
            <w:r w:rsidRPr="00D20367">
              <w:lastRenderedPageBreak/>
              <w:t>Employer’s Right to Accept Any Bid, and to Reject Any or All Bids</w:t>
            </w:r>
            <w:bookmarkEnd w:id="325"/>
            <w:bookmarkEnd w:id="326"/>
            <w:bookmarkEnd w:id="327"/>
            <w:bookmarkEnd w:id="328"/>
            <w:bookmarkEnd w:id="329"/>
            <w:bookmarkEnd w:id="330"/>
            <w:bookmarkEnd w:id="331"/>
          </w:p>
        </w:tc>
        <w:tc>
          <w:tcPr>
            <w:tcW w:w="6660" w:type="dxa"/>
          </w:tcPr>
          <w:p w14:paraId="06968D23" w14:textId="672E1550" w:rsidR="006309F7"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8</w:t>
            </w:r>
            <w:r w:rsidRPr="00822C1E">
              <w:rPr>
                <w:lang w:val="en-US"/>
              </w:rPr>
              <w:t>.1</w:t>
            </w:r>
            <w:r w:rsidRPr="00822C1E">
              <w:rPr>
                <w:lang w:val="en-US"/>
              </w:rPr>
              <w:tab/>
            </w:r>
            <w:r w:rsidR="006309F7" w:rsidRPr="00822C1E">
              <w:rPr>
                <w:lang w:val="en-US"/>
              </w:rPr>
              <w:t xml:space="preserve">The Employer reserves the right to accept or reject any bid, and to annul the bidding process and reject all bids at any time prior to contract award, without thereby incurring any liability to Bidders. </w:t>
            </w:r>
            <w:r w:rsidR="006309F7" w:rsidRPr="009E1404">
              <w:rPr>
                <w:lang w:val="en-US"/>
              </w:rPr>
              <w:t>In case of annulment, all bids submitted and specifically, bid securities, shall be promptly returned to the Bidders.</w:t>
            </w:r>
          </w:p>
          <w:p w14:paraId="52813954" w14:textId="189E28F9" w:rsidR="001F07DB" w:rsidRPr="009E1404" w:rsidRDefault="001F07DB" w:rsidP="009E1404">
            <w:pPr>
              <w:pStyle w:val="StyleHeader1-ClausesAfter0pt"/>
              <w:tabs>
                <w:tab w:val="left" w:pos="576"/>
              </w:tabs>
              <w:spacing w:after="240"/>
              <w:ind w:left="576" w:hanging="576"/>
              <w:rPr>
                <w:lang w:val="en-US"/>
              </w:rPr>
            </w:pPr>
          </w:p>
        </w:tc>
      </w:tr>
      <w:tr w:rsidR="001F07DB" w:rsidRPr="00D20367" w14:paraId="6B558451" w14:textId="77777777" w:rsidTr="007626C5">
        <w:trPr>
          <w:trHeight w:val="2196"/>
        </w:trPr>
        <w:tc>
          <w:tcPr>
            <w:tcW w:w="2610" w:type="dxa"/>
          </w:tcPr>
          <w:p w14:paraId="4AC1F96F" w14:textId="72DCB41D" w:rsidR="001F07DB" w:rsidRPr="00CD07D0" w:rsidRDefault="001F07DB" w:rsidP="001F07DB">
            <w:pPr>
              <w:pStyle w:val="StyleHeader1-ClausesLeft0Hanging03After0pt"/>
              <w:rPr>
                <w:color w:val="000000" w:themeColor="text1"/>
                <w:highlight w:val="yellow"/>
              </w:rPr>
            </w:pPr>
            <w:proofErr w:type="spellStart"/>
            <w:r w:rsidRPr="00CD07D0">
              <w:rPr>
                <w:color w:val="000000" w:themeColor="text1"/>
                <w:highlight w:val="yellow"/>
              </w:rPr>
              <w:t>Standstill</w:t>
            </w:r>
            <w:proofErr w:type="spellEnd"/>
            <w:r w:rsidRPr="00CD07D0">
              <w:rPr>
                <w:color w:val="000000" w:themeColor="text1"/>
                <w:highlight w:val="yellow"/>
              </w:rPr>
              <w:t xml:space="preserve"> </w:t>
            </w:r>
            <w:proofErr w:type="spellStart"/>
            <w:r w:rsidRPr="00CD07D0">
              <w:rPr>
                <w:color w:val="000000" w:themeColor="text1"/>
                <w:highlight w:val="yellow"/>
              </w:rPr>
              <w:t>period</w:t>
            </w:r>
            <w:proofErr w:type="spellEnd"/>
            <w:r w:rsidRPr="00CD07D0">
              <w:rPr>
                <w:color w:val="000000" w:themeColor="text1"/>
                <w:highlight w:val="yellow"/>
              </w:rPr>
              <w:t xml:space="preserve"> </w:t>
            </w:r>
          </w:p>
          <w:p w14:paraId="2D350258" w14:textId="72DCB41D" w:rsidR="001F07DB" w:rsidRPr="00CD07D0" w:rsidRDefault="001F07DB" w:rsidP="001F07DB">
            <w:pPr>
              <w:pStyle w:val="StyleHeader1-ClausesLeft0Hanging03After0pt"/>
              <w:numPr>
                <w:ilvl w:val="0"/>
                <w:numId w:val="0"/>
              </w:numPr>
              <w:ind w:left="342"/>
              <w:rPr>
                <w:color w:val="000000" w:themeColor="text1"/>
                <w:highlight w:val="yellow"/>
              </w:rPr>
            </w:pPr>
          </w:p>
        </w:tc>
        <w:tc>
          <w:tcPr>
            <w:tcW w:w="6660" w:type="dxa"/>
          </w:tcPr>
          <w:p w14:paraId="27BADD22" w14:textId="14CF8A2D" w:rsidR="001F07DB" w:rsidRPr="00CD07D0" w:rsidRDefault="001F07DB" w:rsidP="001F07DB">
            <w:pPr>
              <w:pStyle w:val="Header2-SubClauses"/>
              <w:tabs>
                <w:tab w:val="clear" w:pos="576"/>
              </w:tabs>
              <w:ind w:left="590" w:hanging="540"/>
              <w:rPr>
                <w:color w:val="000000" w:themeColor="text1"/>
                <w:sz w:val="22"/>
                <w:szCs w:val="22"/>
                <w:highlight w:val="yellow"/>
              </w:rPr>
            </w:pPr>
            <w:r w:rsidRPr="00CD07D0">
              <w:rPr>
                <w:color w:val="000000" w:themeColor="text1"/>
                <w:highlight w:val="yellow"/>
                <w:lang w:val="en-US"/>
              </w:rPr>
              <w:t xml:space="preserve">39.1 </w:t>
            </w:r>
            <w:proofErr w:type="spellStart"/>
            <w:r w:rsidRPr="00CD07D0">
              <w:rPr>
                <w:color w:val="000000" w:themeColor="text1"/>
                <w:sz w:val="22"/>
                <w:szCs w:val="22"/>
                <w:highlight w:val="yellow"/>
              </w:rPr>
              <w:t>The</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Contract</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shall</w:t>
            </w:r>
            <w:proofErr w:type="spellEnd"/>
            <w:r w:rsidRPr="00CD07D0">
              <w:rPr>
                <w:color w:val="000000" w:themeColor="text1"/>
                <w:sz w:val="22"/>
                <w:szCs w:val="22"/>
                <w:highlight w:val="yellow"/>
              </w:rPr>
              <w:t xml:space="preserve"> be </w:t>
            </w:r>
            <w:proofErr w:type="spellStart"/>
            <w:r w:rsidRPr="00CD07D0">
              <w:rPr>
                <w:color w:val="000000" w:themeColor="text1"/>
                <w:sz w:val="22"/>
                <w:szCs w:val="22"/>
                <w:highlight w:val="yellow"/>
              </w:rPr>
              <w:t>awarded</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not</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earlier</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than</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the</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expiry</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of</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the</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Standstill</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Period</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The</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duration</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of</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the</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Standstill</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Period</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is</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specified</w:t>
            </w:r>
            <w:proofErr w:type="spellEnd"/>
            <w:r w:rsidRPr="00CD07D0">
              <w:rPr>
                <w:color w:val="000000" w:themeColor="text1"/>
                <w:sz w:val="22"/>
                <w:szCs w:val="22"/>
                <w:highlight w:val="yellow"/>
              </w:rPr>
              <w:t xml:space="preserve"> in </w:t>
            </w:r>
            <w:proofErr w:type="spellStart"/>
            <w:r w:rsidRPr="00CD07D0">
              <w:rPr>
                <w:color w:val="000000" w:themeColor="text1"/>
                <w:sz w:val="22"/>
                <w:szCs w:val="22"/>
                <w:highlight w:val="yellow"/>
              </w:rPr>
              <w:t>the</w:t>
            </w:r>
            <w:proofErr w:type="spellEnd"/>
            <w:r w:rsidRPr="00CD07D0">
              <w:rPr>
                <w:color w:val="000000" w:themeColor="text1"/>
                <w:sz w:val="22"/>
                <w:szCs w:val="22"/>
                <w:highlight w:val="yellow"/>
              </w:rPr>
              <w:t xml:space="preserve"> BDS</w:t>
            </w:r>
            <w:proofErr w:type="gramStart"/>
            <w:r w:rsidRPr="00CD07D0">
              <w:rPr>
                <w:color w:val="000000" w:themeColor="text1"/>
                <w:sz w:val="22"/>
                <w:szCs w:val="22"/>
                <w:highlight w:val="yellow"/>
              </w:rPr>
              <w:t>. .</w:t>
            </w:r>
            <w:proofErr w:type="gram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The</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Standstill</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Period</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commences</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the</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day</w:t>
            </w:r>
            <w:proofErr w:type="spellEnd"/>
            <w:r w:rsidRPr="00CD07D0">
              <w:rPr>
                <w:color w:val="000000" w:themeColor="text1"/>
                <w:sz w:val="22"/>
                <w:szCs w:val="22"/>
                <w:highlight w:val="yellow"/>
              </w:rPr>
              <w:t xml:space="preserve"> after </w:t>
            </w:r>
            <w:proofErr w:type="spellStart"/>
            <w:r w:rsidRPr="00CD07D0">
              <w:rPr>
                <w:color w:val="000000" w:themeColor="text1"/>
                <w:sz w:val="22"/>
                <w:szCs w:val="22"/>
                <w:highlight w:val="yellow"/>
              </w:rPr>
              <w:t>the</w:t>
            </w:r>
            <w:proofErr w:type="spellEnd"/>
            <w:r w:rsidRPr="00CD07D0">
              <w:rPr>
                <w:color w:val="000000" w:themeColor="text1"/>
                <w:sz w:val="22"/>
                <w:szCs w:val="22"/>
                <w:highlight w:val="yellow"/>
              </w:rPr>
              <w:t xml:space="preserve"> date </w:t>
            </w:r>
            <w:proofErr w:type="spellStart"/>
            <w:r w:rsidRPr="00CD07D0">
              <w:rPr>
                <w:color w:val="000000" w:themeColor="text1"/>
                <w:sz w:val="22"/>
                <w:szCs w:val="22"/>
                <w:highlight w:val="yellow"/>
              </w:rPr>
              <w:t>the</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Employer</w:t>
            </w:r>
            <w:proofErr w:type="spellEnd"/>
            <w:r w:rsidRPr="00CD07D0">
              <w:rPr>
                <w:color w:val="000000" w:themeColor="text1"/>
                <w:sz w:val="22"/>
                <w:szCs w:val="22"/>
                <w:highlight w:val="yellow"/>
              </w:rPr>
              <w:t xml:space="preserve"> has </w:t>
            </w:r>
            <w:proofErr w:type="spellStart"/>
            <w:r w:rsidRPr="00CD07D0">
              <w:rPr>
                <w:color w:val="000000" w:themeColor="text1"/>
                <w:sz w:val="22"/>
                <w:szCs w:val="22"/>
                <w:highlight w:val="yellow"/>
              </w:rPr>
              <w:t>transmitted</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to</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each</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Bidder</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that</w:t>
            </w:r>
            <w:proofErr w:type="spellEnd"/>
            <w:r w:rsidRPr="00CD07D0">
              <w:rPr>
                <w:color w:val="000000" w:themeColor="text1"/>
                <w:sz w:val="22"/>
                <w:szCs w:val="22"/>
                <w:highlight w:val="yellow"/>
              </w:rPr>
              <w:t xml:space="preserve"> has </w:t>
            </w:r>
            <w:proofErr w:type="spellStart"/>
            <w:r w:rsidRPr="00CD07D0">
              <w:rPr>
                <w:color w:val="000000" w:themeColor="text1"/>
                <w:sz w:val="22"/>
                <w:szCs w:val="22"/>
                <w:highlight w:val="yellow"/>
              </w:rPr>
              <w:t>not</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already</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been</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notified</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that</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it</w:t>
            </w:r>
            <w:proofErr w:type="spellEnd"/>
            <w:r w:rsidRPr="00CD07D0">
              <w:rPr>
                <w:color w:val="000000" w:themeColor="text1"/>
                <w:sz w:val="22"/>
                <w:szCs w:val="22"/>
                <w:highlight w:val="yellow"/>
              </w:rPr>
              <w:t xml:space="preserve"> has </w:t>
            </w:r>
            <w:proofErr w:type="spellStart"/>
            <w:r w:rsidRPr="00CD07D0">
              <w:rPr>
                <w:color w:val="000000" w:themeColor="text1"/>
                <w:sz w:val="22"/>
                <w:szCs w:val="22"/>
                <w:highlight w:val="yellow"/>
              </w:rPr>
              <w:t>been</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unsuccessful</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the</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Notification</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of</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Intention</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to</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Award</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the</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Contract</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Where</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only</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one</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Bid</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is</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submitted</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the</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Standstill</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Period</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shall</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not</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apply</w:t>
            </w:r>
            <w:proofErr w:type="spellEnd"/>
            <w:r w:rsidRPr="00CD07D0">
              <w:rPr>
                <w:color w:val="000000" w:themeColor="text1"/>
                <w:sz w:val="22"/>
                <w:szCs w:val="22"/>
                <w:highlight w:val="yellow"/>
              </w:rPr>
              <w:t>.</w:t>
            </w:r>
          </w:p>
          <w:p w14:paraId="65A7A443" w14:textId="77777777" w:rsidR="001F07DB" w:rsidRPr="00CD07D0" w:rsidRDefault="001F07DB" w:rsidP="009E1404">
            <w:pPr>
              <w:pStyle w:val="StyleHeader1-ClausesAfter0pt"/>
              <w:tabs>
                <w:tab w:val="left" w:pos="576"/>
              </w:tabs>
              <w:spacing w:after="240"/>
              <w:ind w:left="576" w:hanging="576"/>
              <w:rPr>
                <w:color w:val="000000" w:themeColor="text1"/>
                <w:highlight w:val="yellow"/>
                <w:lang w:val="en-US"/>
              </w:rPr>
            </w:pPr>
          </w:p>
        </w:tc>
      </w:tr>
      <w:tr w:rsidR="001F07DB" w:rsidRPr="00D20367" w14:paraId="0B1D6C5B" w14:textId="77777777">
        <w:trPr>
          <w:trHeight w:val="1629"/>
        </w:trPr>
        <w:tc>
          <w:tcPr>
            <w:tcW w:w="2610" w:type="dxa"/>
          </w:tcPr>
          <w:p w14:paraId="68592926" w14:textId="772F9FD0" w:rsidR="001F07DB" w:rsidRPr="00CD07D0" w:rsidRDefault="001F07DB" w:rsidP="001F07DB">
            <w:pPr>
              <w:pStyle w:val="StyleHeader1-ClausesLeft0Hanging03After0pt"/>
              <w:rPr>
                <w:bCs w:val="0"/>
                <w:color w:val="000000" w:themeColor="text1"/>
                <w:highlight w:val="yellow"/>
              </w:rPr>
            </w:pPr>
            <w:proofErr w:type="spellStart"/>
            <w:r w:rsidRPr="00CD07D0">
              <w:rPr>
                <w:bCs w:val="0"/>
                <w:color w:val="000000" w:themeColor="text1"/>
                <w:sz w:val="22"/>
                <w:szCs w:val="22"/>
                <w:highlight w:val="yellow"/>
              </w:rPr>
              <w:t>Notice</w:t>
            </w:r>
            <w:proofErr w:type="spellEnd"/>
            <w:r w:rsidRPr="00CD07D0">
              <w:rPr>
                <w:bCs w:val="0"/>
                <w:color w:val="000000" w:themeColor="text1"/>
                <w:sz w:val="22"/>
                <w:szCs w:val="22"/>
                <w:highlight w:val="yellow"/>
              </w:rPr>
              <w:t xml:space="preserve"> </w:t>
            </w:r>
            <w:proofErr w:type="spellStart"/>
            <w:r w:rsidRPr="00CD07D0">
              <w:rPr>
                <w:bCs w:val="0"/>
                <w:color w:val="000000" w:themeColor="text1"/>
                <w:sz w:val="22"/>
                <w:szCs w:val="22"/>
                <w:highlight w:val="yellow"/>
              </w:rPr>
              <w:t>of</w:t>
            </w:r>
            <w:proofErr w:type="spellEnd"/>
            <w:r w:rsidRPr="00CD07D0">
              <w:rPr>
                <w:bCs w:val="0"/>
                <w:color w:val="000000" w:themeColor="text1"/>
                <w:sz w:val="22"/>
                <w:szCs w:val="22"/>
                <w:highlight w:val="yellow"/>
              </w:rPr>
              <w:t xml:space="preserve"> </w:t>
            </w:r>
            <w:proofErr w:type="spellStart"/>
            <w:r w:rsidRPr="00CD07D0">
              <w:rPr>
                <w:bCs w:val="0"/>
                <w:color w:val="000000" w:themeColor="text1"/>
                <w:sz w:val="22"/>
                <w:szCs w:val="22"/>
                <w:highlight w:val="yellow"/>
              </w:rPr>
              <w:t>Intention</w:t>
            </w:r>
            <w:proofErr w:type="spellEnd"/>
            <w:r w:rsidRPr="00CD07D0">
              <w:rPr>
                <w:bCs w:val="0"/>
                <w:color w:val="000000" w:themeColor="text1"/>
                <w:sz w:val="22"/>
                <w:szCs w:val="22"/>
                <w:highlight w:val="yellow"/>
              </w:rPr>
              <w:t xml:space="preserve"> </w:t>
            </w:r>
            <w:proofErr w:type="spellStart"/>
            <w:r w:rsidRPr="00CD07D0">
              <w:rPr>
                <w:bCs w:val="0"/>
                <w:color w:val="000000" w:themeColor="text1"/>
                <w:sz w:val="22"/>
                <w:szCs w:val="22"/>
                <w:highlight w:val="yellow"/>
              </w:rPr>
              <w:t>to</w:t>
            </w:r>
            <w:proofErr w:type="spellEnd"/>
            <w:r w:rsidRPr="00CD07D0">
              <w:rPr>
                <w:bCs w:val="0"/>
                <w:color w:val="000000" w:themeColor="text1"/>
                <w:sz w:val="22"/>
                <w:szCs w:val="22"/>
                <w:highlight w:val="yellow"/>
              </w:rPr>
              <w:t xml:space="preserve"> </w:t>
            </w:r>
            <w:proofErr w:type="spellStart"/>
            <w:r w:rsidRPr="00CD07D0">
              <w:rPr>
                <w:bCs w:val="0"/>
                <w:color w:val="000000" w:themeColor="text1"/>
                <w:sz w:val="22"/>
                <w:szCs w:val="22"/>
                <w:highlight w:val="yellow"/>
              </w:rPr>
              <w:t>Award</w:t>
            </w:r>
            <w:proofErr w:type="spellEnd"/>
          </w:p>
        </w:tc>
        <w:tc>
          <w:tcPr>
            <w:tcW w:w="6660" w:type="dxa"/>
          </w:tcPr>
          <w:p w14:paraId="40BAEDD0" w14:textId="4C6337B4" w:rsidR="001F07DB" w:rsidRPr="00CD07D0" w:rsidRDefault="007626C5" w:rsidP="007626C5">
            <w:pPr>
              <w:pBdr>
                <w:top w:val="nil"/>
                <w:left w:val="nil"/>
                <w:bottom w:val="nil"/>
                <w:right w:val="nil"/>
                <w:between w:val="nil"/>
              </w:pBdr>
              <w:spacing w:before="120" w:after="120"/>
              <w:ind w:left="590" w:hanging="540"/>
              <w:rPr>
                <w:color w:val="000000" w:themeColor="text1"/>
                <w:sz w:val="22"/>
                <w:szCs w:val="22"/>
                <w:highlight w:val="yellow"/>
              </w:rPr>
            </w:pPr>
            <w:r w:rsidRPr="00CD07D0">
              <w:rPr>
                <w:color w:val="000000" w:themeColor="text1"/>
                <w:sz w:val="22"/>
                <w:szCs w:val="22"/>
                <w:highlight w:val="yellow"/>
              </w:rPr>
              <w:t>40</w:t>
            </w:r>
            <w:r w:rsidR="001F07DB" w:rsidRPr="00CD07D0">
              <w:rPr>
                <w:color w:val="000000" w:themeColor="text1"/>
                <w:sz w:val="22"/>
                <w:szCs w:val="22"/>
                <w:highlight w:val="yellow"/>
              </w:rPr>
              <w:t>.1</w:t>
            </w:r>
            <w:r w:rsidRPr="00CD07D0">
              <w:rPr>
                <w:color w:val="000000" w:themeColor="text1"/>
                <w:sz w:val="22"/>
                <w:szCs w:val="22"/>
                <w:highlight w:val="yellow"/>
              </w:rPr>
              <w:t xml:space="preserve"> </w:t>
            </w:r>
            <w:r w:rsidR="001F07DB" w:rsidRPr="00CD07D0">
              <w:rPr>
                <w:color w:val="000000" w:themeColor="text1"/>
                <w:sz w:val="22"/>
                <w:szCs w:val="22"/>
                <w:highlight w:val="yellow"/>
              </w:rPr>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5E4213D6" w14:textId="77777777" w:rsidR="001F07DB" w:rsidRPr="00CD07D0" w:rsidRDefault="001F07DB" w:rsidP="007626C5">
            <w:pPr>
              <w:pBdr>
                <w:top w:val="nil"/>
                <w:left w:val="nil"/>
                <w:bottom w:val="nil"/>
                <w:right w:val="nil"/>
                <w:between w:val="nil"/>
              </w:pBdr>
              <w:spacing w:before="120" w:after="120"/>
              <w:ind w:left="1130" w:hanging="37"/>
              <w:rPr>
                <w:color w:val="000000" w:themeColor="text1"/>
                <w:sz w:val="22"/>
                <w:szCs w:val="22"/>
                <w:highlight w:val="yellow"/>
              </w:rPr>
            </w:pPr>
            <w:r w:rsidRPr="00CD07D0">
              <w:rPr>
                <w:color w:val="000000" w:themeColor="text1"/>
                <w:sz w:val="22"/>
                <w:szCs w:val="22"/>
                <w:highlight w:val="yellow"/>
              </w:rPr>
              <w:t xml:space="preserve">(a) the name and address of the Bidder submitting the successful Bid; </w:t>
            </w:r>
          </w:p>
          <w:p w14:paraId="27FFD954" w14:textId="77777777" w:rsidR="001F07DB" w:rsidRPr="00CD07D0" w:rsidRDefault="001F07DB" w:rsidP="007626C5">
            <w:pPr>
              <w:pBdr>
                <w:top w:val="nil"/>
                <w:left w:val="nil"/>
                <w:bottom w:val="nil"/>
                <w:right w:val="nil"/>
                <w:between w:val="nil"/>
              </w:pBdr>
              <w:spacing w:before="120" w:after="120"/>
              <w:ind w:left="1130" w:hanging="37"/>
              <w:rPr>
                <w:color w:val="000000" w:themeColor="text1"/>
                <w:sz w:val="22"/>
                <w:szCs w:val="22"/>
                <w:highlight w:val="yellow"/>
              </w:rPr>
            </w:pPr>
            <w:r w:rsidRPr="00CD07D0">
              <w:rPr>
                <w:color w:val="000000" w:themeColor="text1"/>
                <w:sz w:val="22"/>
                <w:szCs w:val="22"/>
                <w:highlight w:val="yellow"/>
              </w:rPr>
              <w:t xml:space="preserve">(b) the Contract price of the successful Bid; </w:t>
            </w:r>
          </w:p>
          <w:p w14:paraId="1D41242A" w14:textId="77777777" w:rsidR="001F07DB" w:rsidRPr="00CD07D0" w:rsidRDefault="001F07DB" w:rsidP="007626C5">
            <w:pPr>
              <w:pBdr>
                <w:top w:val="nil"/>
                <w:left w:val="nil"/>
                <w:bottom w:val="nil"/>
                <w:right w:val="nil"/>
                <w:between w:val="nil"/>
              </w:pBdr>
              <w:spacing w:before="120" w:after="120"/>
              <w:ind w:left="1130" w:hanging="37"/>
              <w:rPr>
                <w:color w:val="000000" w:themeColor="text1"/>
                <w:sz w:val="22"/>
                <w:szCs w:val="22"/>
                <w:highlight w:val="yellow"/>
              </w:rPr>
            </w:pPr>
            <w:r w:rsidRPr="00CD07D0">
              <w:rPr>
                <w:color w:val="000000" w:themeColor="text1"/>
                <w:sz w:val="22"/>
                <w:szCs w:val="22"/>
                <w:highlight w:val="yellow"/>
              </w:rPr>
              <w:t>(c) the names of all Bidders who submitted Bids, and their Bid prices as readout, and as evaluated;</w:t>
            </w:r>
          </w:p>
          <w:p w14:paraId="67151F05" w14:textId="77777777" w:rsidR="001F07DB" w:rsidRPr="00CD07D0" w:rsidRDefault="001F07DB" w:rsidP="007626C5">
            <w:pPr>
              <w:pBdr>
                <w:top w:val="nil"/>
                <w:left w:val="nil"/>
                <w:bottom w:val="nil"/>
                <w:right w:val="nil"/>
                <w:between w:val="nil"/>
              </w:pBdr>
              <w:spacing w:before="120" w:after="120"/>
              <w:ind w:left="1130" w:hanging="37"/>
              <w:rPr>
                <w:color w:val="000000" w:themeColor="text1"/>
                <w:sz w:val="22"/>
                <w:szCs w:val="22"/>
                <w:highlight w:val="yellow"/>
              </w:rPr>
            </w:pPr>
            <w:r w:rsidRPr="00CD07D0">
              <w:rPr>
                <w:color w:val="000000" w:themeColor="text1"/>
                <w:sz w:val="22"/>
                <w:szCs w:val="22"/>
                <w:highlight w:val="yellow"/>
              </w:rPr>
              <w:t>(d) a statement of the reason(s) the Bid (of the unsuccessful Bidder to whom the letter is addressed) was unsuccessful, unless the price information in c) above already reveals the reason;</w:t>
            </w:r>
          </w:p>
          <w:p w14:paraId="3053F2C3" w14:textId="77777777" w:rsidR="001F07DB" w:rsidRPr="00CD07D0" w:rsidRDefault="001F07DB" w:rsidP="007626C5">
            <w:pPr>
              <w:pBdr>
                <w:top w:val="nil"/>
                <w:left w:val="nil"/>
                <w:bottom w:val="nil"/>
                <w:right w:val="nil"/>
                <w:between w:val="nil"/>
              </w:pBdr>
              <w:spacing w:before="120" w:after="120"/>
              <w:ind w:left="1130" w:hanging="37"/>
              <w:rPr>
                <w:color w:val="000000" w:themeColor="text1"/>
                <w:sz w:val="22"/>
                <w:szCs w:val="22"/>
                <w:highlight w:val="yellow"/>
              </w:rPr>
            </w:pPr>
            <w:r w:rsidRPr="00CD07D0">
              <w:rPr>
                <w:color w:val="000000" w:themeColor="text1"/>
                <w:sz w:val="22"/>
                <w:szCs w:val="22"/>
                <w:highlight w:val="yellow"/>
              </w:rPr>
              <w:t>(e) the expiry date of the Standstill Period;</w:t>
            </w:r>
          </w:p>
          <w:p w14:paraId="3F8C797C" w14:textId="1F94E48E" w:rsidR="001F07DB" w:rsidRPr="00CD07D0" w:rsidRDefault="001F07DB" w:rsidP="007626C5">
            <w:pPr>
              <w:pStyle w:val="Header2-SubClauses"/>
              <w:tabs>
                <w:tab w:val="clear" w:pos="576"/>
              </w:tabs>
              <w:ind w:left="1130" w:hanging="37"/>
              <w:rPr>
                <w:color w:val="000000" w:themeColor="text1"/>
                <w:highlight w:val="yellow"/>
                <w:lang w:val="en-US"/>
              </w:rPr>
            </w:pPr>
            <w:r w:rsidRPr="00CD07D0">
              <w:rPr>
                <w:color w:val="000000" w:themeColor="text1"/>
                <w:sz w:val="22"/>
                <w:szCs w:val="22"/>
                <w:highlight w:val="yellow"/>
              </w:rPr>
              <w:t xml:space="preserve">(f) </w:t>
            </w:r>
            <w:proofErr w:type="spellStart"/>
            <w:r w:rsidRPr="00CD07D0">
              <w:rPr>
                <w:color w:val="000000" w:themeColor="text1"/>
                <w:sz w:val="22"/>
                <w:szCs w:val="22"/>
                <w:highlight w:val="yellow"/>
              </w:rPr>
              <w:t>instructions</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on</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how</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to</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request</w:t>
            </w:r>
            <w:proofErr w:type="spellEnd"/>
            <w:r w:rsidRPr="00CD07D0">
              <w:rPr>
                <w:color w:val="000000" w:themeColor="text1"/>
                <w:sz w:val="22"/>
                <w:szCs w:val="22"/>
                <w:highlight w:val="yellow"/>
              </w:rPr>
              <w:t xml:space="preserve"> a </w:t>
            </w:r>
            <w:proofErr w:type="spellStart"/>
            <w:r w:rsidRPr="00CD07D0">
              <w:rPr>
                <w:color w:val="000000" w:themeColor="text1"/>
                <w:sz w:val="22"/>
                <w:szCs w:val="22"/>
                <w:highlight w:val="yellow"/>
              </w:rPr>
              <w:t>debriefing</w:t>
            </w:r>
            <w:proofErr w:type="spellEnd"/>
            <w:r w:rsidRPr="00CD07D0">
              <w:rPr>
                <w:color w:val="000000" w:themeColor="text1"/>
                <w:sz w:val="22"/>
                <w:szCs w:val="22"/>
                <w:highlight w:val="yellow"/>
              </w:rPr>
              <w:t xml:space="preserve"> and/</w:t>
            </w:r>
            <w:proofErr w:type="spellStart"/>
            <w:r w:rsidRPr="00CD07D0">
              <w:rPr>
                <w:color w:val="000000" w:themeColor="text1"/>
                <w:sz w:val="22"/>
                <w:szCs w:val="22"/>
                <w:highlight w:val="yellow"/>
              </w:rPr>
              <w:t>or</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submit</w:t>
            </w:r>
            <w:proofErr w:type="spellEnd"/>
            <w:r w:rsidRPr="00CD07D0">
              <w:rPr>
                <w:color w:val="000000" w:themeColor="text1"/>
                <w:sz w:val="22"/>
                <w:szCs w:val="22"/>
                <w:highlight w:val="yellow"/>
              </w:rPr>
              <w:t xml:space="preserve"> a </w:t>
            </w:r>
            <w:proofErr w:type="spellStart"/>
            <w:r w:rsidRPr="00CD07D0">
              <w:rPr>
                <w:color w:val="000000" w:themeColor="text1"/>
                <w:sz w:val="22"/>
                <w:szCs w:val="22"/>
                <w:highlight w:val="yellow"/>
              </w:rPr>
              <w:t>complaint</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during</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the</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standstill</w:t>
            </w:r>
            <w:proofErr w:type="spellEnd"/>
            <w:r w:rsidRPr="00CD07D0">
              <w:rPr>
                <w:color w:val="000000" w:themeColor="text1"/>
                <w:sz w:val="22"/>
                <w:szCs w:val="22"/>
                <w:highlight w:val="yellow"/>
              </w:rPr>
              <w:t xml:space="preserve"> </w:t>
            </w:r>
            <w:proofErr w:type="spellStart"/>
            <w:r w:rsidRPr="00CD07D0">
              <w:rPr>
                <w:color w:val="000000" w:themeColor="text1"/>
                <w:sz w:val="22"/>
                <w:szCs w:val="22"/>
                <w:highlight w:val="yellow"/>
              </w:rPr>
              <w:t>period</w:t>
            </w:r>
            <w:proofErr w:type="spellEnd"/>
            <w:r w:rsidRPr="00CD07D0">
              <w:rPr>
                <w:color w:val="000000" w:themeColor="text1"/>
                <w:sz w:val="22"/>
                <w:szCs w:val="22"/>
                <w:highlight w:val="yellow"/>
              </w:rPr>
              <w:t>.</w:t>
            </w:r>
          </w:p>
        </w:tc>
      </w:tr>
      <w:tr w:rsidR="006309F7" w:rsidRPr="00D20367" w14:paraId="4D28F154" w14:textId="77777777">
        <w:tc>
          <w:tcPr>
            <w:tcW w:w="2610" w:type="dxa"/>
          </w:tcPr>
          <w:p w14:paraId="71714F7C" w14:textId="77777777" w:rsidR="006309F7" w:rsidRPr="00D20367" w:rsidRDefault="006309F7">
            <w:pPr>
              <w:spacing w:before="120" w:after="120"/>
            </w:pPr>
          </w:p>
        </w:tc>
        <w:tc>
          <w:tcPr>
            <w:tcW w:w="6660" w:type="dxa"/>
          </w:tcPr>
          <w:p w14:paraId="23033585" w14:textId="77777777" w:rsidR="006309F7" w:rsidRPr="00D20367" w:rsidRDefault="006309F7" w:rsidP="006428D4">
            <w:pPr>
              <w:pStyle w:val="Section1Header1"/>
            </w:pPr>
            <w:bookmarkStart w:id="332" w:name="_Toc438438863"/>
            <w:bookmarkStart w:id="333" w:name="_Toc438532657"/>
            <w:bookmarkStart w:id="334" w:name="_Toc438734007"/>
            <w:bookmarkStart w:id="335" w:name="_Toc438962089"/>
            <w:bookmarkStart w:id="336" w:name="_Toc461939621"/>
            <w:bookmarkStart w:id="337" w:name="_Toc100032330"/>
            <w:bookmarkStart w:id="338" w:name="_Toc164491533"/>
            <w:bookmarkStart w:id="339" w:name="_Toc63601174"/>
            <w:r w:rsidRPr="00D20367">
              <w:t>F.  Award of Contract</w:t>
            </w:r>
            <w:bookmarkEnd w:id="332"/>
            <w:bookmarkEnd w:id="333"/>
            <w:bookmarkEnd w:id="334"/>
            <w:bookmarkEnd w:id="335"/>
            <w:bookmarkEnd w:id="336"/>
            <w:bookmarkEnd w:id="337"/>
            <w:bookmarkEnd w:id="338"/>
            <w:bookmarkEnd w:id="339"/>
          </w:p>
        </w:tc>
      </w:tr>
      <w:tr w:rsidR="006309F7" w:rsidRPr="00D20367" w14:paraId="5EB85903" w14:textId="77777777">
        <w:tc>
          <w:tcPr>
            <w:tcW w:w="2610" w:type="dxa"/>
          </w:tcPr>
          <w:p w14:paraId="36BEFE54" w14:textId="32AA128D" w:rsidR="006309F7" w:rsidRPr="00D20367" w:rsidRDefault="006309F7" w:rsidP="006428D4">
            <w:pPr>
              <w:pStyle w:val="Section1Header2"/>
            </w:pPr>
            <w:bookmarkStart w:id="340" w:name="_Toc438438864"/>
            <w:bookmarkStart w:id="341" w:name="_Toc438532658"/>
            <w:bookmarkStart w:id="342" w:name="_Toc438734008"/>
            <w:bookmarkStart w:id="343" w:name="_Toc438907044"/>
            <w:bookmarkStart w:id="344" w:name="_Toc438907243"/>
            <w:bookmarkStart w:id="345" w:name="_Toc100032331"/>
            <w:bookmarkStart w:id="346" w:name="_Toc63601175"/>
            <w:r w:rsidRPr="00D20367">
              <w:t>Award Criteria</w:t>
            </w:r>
            <w:bookmarkEnd w:id="340"/>
            <w:bookmarkEnd w:id="341"/>
            <w:bookmarkEnd w:id="342"/>
            <w:bookmarkEnd w:id="343"/>
            <w:bookmarkEnd w:id="344"/>
            <w:bookmarkEnd w:id="345"/>
            <w:bookmarkEnd w:id="346"/>
          </w:p>
        </w:tc>
        <w:tc>
          <w:tcPr>
            <w:tcW w:w="6660" w:type="dxa"/>
          </w:tcPr>
          <w:p w14:paraId="582FBC0C" w14:textId="751ED2FA" w:rsidR="006309F7" w:rsidRDefault="001F07DB" w:rsidP="009E1404">
            <w:pPr>
              <w:pStyle w:val="StyleHeader1-ClausesAfter0pt"/>
              <w:tabs>
                <w:tab w:val="left" w:pos="576"/>
              </w:tabs>
              <w:spacing w:after="240"/>
              <w:ind w:left="576" w:hanging="576"/>
              <w:rPr>
                <w:lang w:val="en-US"/>
              </w:rPr>
            </w:pPr>
            <w:r>
              <w:rPr>
                <w:lang w:val="en-US"/>
              </w:rPr>
              <w:t>4</w:t>
            </w:r>
            <w:r w:rsidR="007626C5">
              <w:rPr>
                <w:lang w:val="en-US"/>
              </w:rPr>
              <w:t>1</w:t>
            </w:r>
            <w:r w:rsidR="00822C1E" w:rsidRPr="00822C1E">
              <w:rPr>
                <w:lang w:val="en-US"/>
              </w:rPr>
              <w:t>.1</w:t>
            </w:r>
            <w:r w:rsidR="00822C1E" w:rsidRPr="00822C1E">
              <w:rPr>
                <w:lang w:val="en-US"/>
              </w:rPr>
              <w:tab/>
            </w:r>
            <w:r w:rsidR="00430118">
              <w:rPr>
                <w:lang w:val="en-US"/>
              </w:rPr>
              <w:t>Subject to ITB 3</w:t>
            </w:r>
            <w:r w:rsidR="00AC5097">
              <w:rPr>
                <w:lang w:val="en-US"/>
              </w:rPr>
              <w:t>8</w:t>
            </w:r>
            <w:r w:rsidR="00430118">
              <w:rPr>
                <w:lang w:val="en-US"/>
              </w:rPr>
              <w:t>.1, t</w:t>
            </w:r>
            <w:r w:rsidR="006309F7" w:rsidRPr="00822C1E">
              <w:rPr>
                <w:lang w:val="en-US"/>
              </w:rPr>
              <w:t>he Employer shall award the Contract to the Bidder whose offer has been determined to be the lowest evaluated bid and is substantially responsive to the Bidding Document</w:t>
            </w:r>
            <w:r w:rsidR="00900BF8">
              <w:rPr>
                <w:lang w:val="en-US"/>
              </w:rPr>
              <w:t>s</w:t>
            </w:r>
            <w:r w:rsidR="006309F7" w:rsidRPr="00822C1E">
              <w:rPr>
                <w:lang w:val="en-US"/>
              </w:rPr>
              <w:t xml:space="preserve">, provided further that the Bidder is </w:t>
            </w:r>
            <w:r w:rsidR="006309F7" w:rsidRPr="00822C1E">
              <w:rPr>
                <w:lang w:val="en-US"/>
              </w:rPr>
              <w:lastRenderedPageBreak/>
              <w:t>determined to be qualified to perform the Contract satisfactorily.</w:t>
            </w:r>
          </w:p>
          <w:p w14:paraId="3A4E08E7" w14:textId="77777777" w:rsidR="00B640B8" w:rsidRPr="00822C1E" w:rsidRDefault="00B640B8" w:rsidP="009E1404">
            <w:pPr>
              <w:pStyle w:val="StyleHeader1-ClausesAfter0pt"/>
              <w:tabs>
                <w:tab w:val="left" w:pos="576"/>
              </w:tabs>
              <w:spacing w:after="240"/>
              <w:ind w:left="576" w:hanging="576"/>
              <w:rPr>
                <w:lang w:val="en-US"/>
              </w:rPr>
            </w:pPr>
          </w:p>
        </w:tc>
      </w:tr>
      <w:tr w:rsidR="006309F7" w:rsidRPr="00D20367" w14:paraId="4893E3A1" w14:textId="77777777">
        <w:trPr>
          <w:trHeight w:val="720"/>
        </w:trPr>
        <w:tc>
          <w:tcPr>
            <w:tcW w:w="2610" w:type="dxa"/>
          </w:tcPr>
          <w:p w14:paraId="613BB2C9" w14:textId="7CEA4C26" w:rsidR="006309F7" w:rsidRPr="00D20367" w:rsidRDefault="006309F7" w:rsidP="006428D4">
            <w:pPr>
              <w:pStyle w:val="Section1Header2"/>
            </w:pPr>
            <w:bookmarkStart w:id="347" w:name="_Toc438438866"/>
            <w:bookmarkStart w:id="348" w:name="_Toc438532660"/>
            <w:bookmarkStart w:id="349" w:name="_Toc438734010"/>
            <w:bookmarkStart w:id="350" w:name="_Toc438907046"/>
            <w:bookmarkStart w:id="351" w:name="_Toc438907245"/>
            <w:bookmarkStart w:id="352" w:name="_Toc100032332"/>
            <w:bookmarkStart w:id="353" w:name="_Toc63601176"/>
            <w:r w:rsidRPr="00D20367">
              <w:lastRenderedPageBreak/>
              <w:t>Notification of Award</w:t>
            </w:r>
            <w:bookmarkEnd w:id="347"/>
            <w:bookmarkEnd w:id="348"/>
            <w:bookmarkEnd w:id="349"/>
            <w:bookmarkEnd w:id="350"/>
            <w:bookmarkEnd w:id="351"/>
            <w:bookmarkEnd w:id="352"/>
            <w:bookmarkEnd w:id="353"/>
          </w:p>
        </w:tc>
        <w:tc>
          <w:tcPr>
            <w:tcW w:w="6660" w:type="dxa"/>
          </w:tcPr>
          <w:p w14:paraId="4A46BC09" w14:textId="5BDFD0A8" w:rsidR="0012177D" w:rsidRDefault="00AC5097" w:rsidP="00EC7F21">
            <w:pPr>
              <w:pStyle w:val="StyleHeader1-ClausesAfter0pt"/>
              <w:tabs>
                <w:tab w:val="left" w:pos="576"/>
              </w:tabs>
              <w:spacing w:after="240"/>
              <w:ind w:left="576" w:hanging="576"/>
              <w:rPr>
                <w:spacing w:val="-4"/>
                <w:lang w:val="en-US"/>
              </w:rPr>
            </w:pPr>
            <w:r>
              <w:rPr>
                <w:lang w:val="en-US"/>
              </w:rPr>
              <w:t>4</w:t>
            </w:r>
            <w:r w:rsidR="007626C5">
              <w:rPr>
                <w:lang w:val="en-US"/>
              </w:rPr>
              <w:t>2</w:t>
            </w:r>
            <w:r w:rsidR="00822C1E" w:rsidRPr="009E1404">
              <w:rPr>
                <w:lang w:val="en-US"/>
              </w:rPr>
              <w:t>.1</w:t>
            </w:r>
            <w:r w:rsidR="00822C1E" w:rsidRPr="009E1404">
              <w:rPr>
                <w:lang w:val="en-US"/>
              </w:rPr>
              <w:tab/>
            </w:r>
            <w:r w:rsidR="006309F7" w:rsidRPr="009E1404">
              <w:rPr>
                <w:lang w:val="en-US"/>
              </w:rPr>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w:t>
            </w:r>
            <w:r w:rsidR="00EC5D2E" w:rsidRPr="009E1404">
              <w:rPr>
                <w:lang w:val="en-US"/>
              </w:rPr>
              <w:t xml:space="preserve"> (hereinafter and in the Conditions of Contract and Contract Forms called “the Contract Price”</w:t>
            </w:r>
            <w:r w:rsidR="00321190" w:rsidRPr="009E1404">
              <w:rPr>
                <w:lang w:val="en-US"/>
              </w:rPr>
              <w:t>)</w:t>
            </w:r>
            <w:r w:rsidR="006309F7" w:rsidRPr="009E1404">
              <w:rPr>
                <w:lang w:val="en-US"/>
              </w:rPr>
              <w:t>.  At the same time, the Employer shall also notify all other Bidders of the results of the bidding and shall</w:t>
            </w:r>
            <w:r w:rsidR="006309F7" w:rsidRPr="009E1404">
              <w:rPr>
                <w:spacing w:val="-4"/>
                <w:lang w:val="en-US"/>
              </w:rPr>
              <w:t xml:space="preserve"> publish in </w:t>
            </w:r>
            <w:r w:rsidR="00EC7F21" w:rsidRPr="00EC7F21">
              <w:rPr>
                <w:spacing w:val="-4"/>
                <w:lang w:val="en-US"/>
              </w:rPr>
              <w:t xml:space="preserve">an appropriate newspaper or Gazette and </w:t>
            </w:r>
            <w:r w:rsidR="007F5A3D">
              <w:rPr>
                <w:spacing w:val="-4"/>
                <w:lang w:val="en-US"/>
              </w:rPr>
              <w:t>OFID</w:t>
            </w:r>
            <w:r w:rsidR="00EC7F21" w:rsidRPr="00EC7F21">
              <w:rPr>
                <w:spacing w:val="-4"/>
                <w:lang w:val="en-US"/>
              </w:rPr>
              <w:t xml:space="preserve"> website online</w:t>
            </w:r>
            <w:r w:rsidR="00241FD8">
              <w:rPr>
                <w:spacing w:val="-4"/>
                <w:lang w:val="en-US"/>
              </w:rPr>
              <w:t xml:space="preserve"> </w:t>
            </w:r>
            <w:r w:rsidR="006309F7" w:rsidRPr="009E1404">
              <w:rPr>
                <w:spacing w:val="-4"/>
                <w:lang w:val="en-US"/>
              </w:rPr>
              <w:t>the results identifying the bid and lot</w:t>
            </w:r>
            <w:r w:rsidR="005B0046">
              <w:rPr>
                <w:spacing w:val="-4"/>
                <w:lang w:val="en-US"/>
              </w:rPr>
              <w:t xml:space="preserve"> (contract)</w:t>
            </w:r>
            <w:r w:rsidR="006309F7" w:rsidRPr="009E1404">
              <w:rPr>
                <w:spacing w:val="-4"/>
                <w:lang w:val="en-US"/>
              </w:rPr>
              <w:t xml:space="preserve">numbers and the following information: </w:t>
            </w:r>
          </w:p>
          <w:p w14:paraId="16A87825"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w:t>
            </w:r>
            <w:proofErr w:type="spellStart"/>
            <w:r w:rsidRPr="009E1404">
              <w:rPr>
                <w:spacing w:val="-4"/>
                <w:lang w:val="en-US"/>
              </w:rPr>
              <w:t>i</w:t>
            </w:r>
            <w:proofErr w:type="spellEnd"/>
            <w:r w:rsidRPr="009E1404">
              <w:rPr>
                <w:spacing w:val="-4"/>
                <w:lang w:val="en-US"/>
              </w:rPr>
              <w:t>)</w:t>
            </w:r>
            <w:r w:rsidR="0010103B">
              <w:rPr>
                <w:spacing w:val="-4"/>
                <w:lang w:val="en-US"/>
              </w:rPr>
              <w:tab/>
            </w:r>
            <w:r w:rsidRPr="009E1404">
              <w:rPr>
                <w:spacing w:val="-4"/>
                <w:lang w:val="en-US"/>
              </w:rPr>
              <w:t xml:space="preserve">name of each Bidder who submitted a Bid; </w:t>
            </w:r>
          </w:p>
          <w:p w14:paraId="5815D2DF"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w:t>
            </w:r>
            <w:r w:rsidR="0010103B">
              <w:rPr>
                <w:spacing w:val="-4"/>
                <w:lang w:val="en-US"/>
              </w:rPr>
              <w:tab/>
            </w:r>
            <w:r w:rsidRPr="009E1404">
              <w:rPr>
                <w:spacing w:val="-4"/>
                <w:lang w:val="en-US"/>
              </w:rPr>
              <w:t xml:space="preserve">bid prices as read out at Bid Opening; </w:t>
            </w:r>
          </w:p>
          <w:p w14:paraId="58478E06"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(iii)</w:t>
            </w:r>
            <w:r w:rsidR="0010103B">
              <w:rPr>
                <w:spacing w:val="-4"/>
                <w:lang w:val="en-US"/>
              </w:rPr>
              <w:tab/>
            </w:r>
            <w:r w:rsidRPr="009E1404">
              <w:rPr>
                <w:spacing w:val="-4"/>
                <w:lang w:val="en-US"/>
              </w:rPr>
              <w:t xml:space="preserve">name and evaluated prices of each Bid that was evaluated; </w:t>
            </w:r>
          </w:p>
          <w:p w14:paraId="4C20744A"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(iv)</w:t>
            </w:r>
            <w:r w:rsidR="0010103B">
              <w:rPr>
                <w:spacing w:val="-4"/>
                <w:lang w:val="en-US"/>
              </w:rPr>
              <w:tab/>
            </w:r>
            <w:r w:rsidRPr="009E1404">
              <w:rPr>
                <w:spacing w:val="-4"/>
                <w:lang w:val="en-US"/>
              </w:rPr>
              <w:t xml:space="preserve">name of bidders whose bids were rejected and the reasons for their rejection; and </w:t>
            </w:r>
          </w:p>
          <w:p w14:paraId="141A1B3E" w14:textId="77777777" w:rsidR="006309F7" w:rsidRPr="009E1404" w:rsidRDefault="006309F7" w:rsidP="0010103B">
            <w:pPr>
              <w:pStyle w:val="StyleHeader1-ClausesAfter0pt"/>
              <w:tabs>
                <w:tab w:val="left" w:pos="1062"/>
              </w:tabs>
              <w:spacing w:after="240"/>
              <w:ind w:left="1062" w:hanging="450"/>
              <w:rPr>
                <w:lang w:val="en-US"/>
              </w:rPr>
            </w:pPr>
            <w:r w:rsidRPr="009E1404">
              <w:rPr>
                <w:spacing w:val="-4"/>
                <w:lang w:val="en-US"/>
              </w:rPr>
              <w:t>(v)</w:t>
            </w:r>
            <w:r w:rsidR="0010103B">
              <w:rPr>
                <w:spacing w:val="-4"/>
                <w:lang w:val="en-US"/>
              </w:rPr>
              <w:tab/>
            </w:r>
            <w:r w:rsidRPr="009E1404">
              <w:rPr>
                <w:spacing w:val="-4"/>
                <w:lang w:val="en-US"/>
              </w:rPr>
              <w:t xml:space="preserve">name of the </w:t>
            </w:r>
            <w:r w:rsidR="0012177D">
              <w:rPr>
                <w:spacing w:val="-4"/>
                <w:lang w:val="en-US"/>
              </w:rPr>
              <w:t>successful</w:t>
            </w:r>
            <w:r w:rsidR="00241FD8">
              <w:rPr>
                <w:spacing w:val="-4"/>
                <w:lang w:val="en-US"/>
              </w:rPr>
              <w:t xml:space="preserve"> </w:t>
            </w:r>
            <w:r w:rsidRPr="009E1404">
              <w:rPr>
                <w:spacing w:val="-4"/>
                <w:lang w:val="en-US"/>
              </w:rPr>
              <w:t>Bidder, and the Price it offered, as well as the duration and summary scope of the contract awarded.</w:t>
            </w:r>
          </w:p>
        </w:tc>
      </w:tr>
      <w:tr w:rsidR="006309F7" w:rsidRPr="00D20367" w14:paraId="143ED9EA" w14:textId="77777777">
        <w:tc>
          <w:tcPr>
            <w:tcW w:w="2610" w:type="dxa"/>
          </w:tcPr>
          <w:p w14:paraId="6C90639D" w14:textId="77777777" w:rsidR="006309F7" w:rsidRPr="00D20367" w:rsidRDefault="006309F7" w:rsidP="00485357"/>
        </w:tc>
        <w:tc>
          <w:tcPr>
            <w:tcW w:w="6660" w:type="dxa"/>
          </w:tcPr>
          <w:p w14:paraId="7A4A6CDA" w14:textId="2CA85520" w:rsidR="006309F7" w:rsidRPr="00822C1E" w:rsidRDefault="00AC5097" w:rsidP="009E1404">
            <w:pPr>
              <w:pStyle w:val="StyleHeader1-ClausesAfter0pt"/>
              <w:tabs>
                <w:tab w:val="left" w:pos="576"/>
              </w:tabs>
              <w:spacing w:after="240"/>
              <w:ind w:left="576" w:hanging="576"/>
              <w:rPr>
                <w:lang w:val="en-US"/>
              </w:rPr>
            </w:pPr>
            <w:r>
              <w:rPr>
                <w:lang w:val="en-US"/>
              </w:rPr>
              <w:t>4</w:t>
            </w:r>
            <w:r w:rsidR="007626C5">
              <w:rPr>
                <w:lang w:val="en-US"/>
              </w:rPr>
              <w:t>2</w:t>
            </w:r>
            <w:r w:rsidR="00822C1E" w:rsidRPr="00822C1E">
              <w:rPr>
                <w:lang w:val="en-US"/>
              </w:rPr>
              <w:t>.2</w:t>
            </w:r>
            <w:r w:rsidR="00822C1E" w:rsidRPr="00822C1E">
              <w:rPr>
                <w:lang w:val="en-US"/>
              </w:rPr>
              <w:tab/>
            </w:r>
            <w:r w:rsidR="006309F7" w:rsidRPr="00822C1E">
              <w:rPr>
                <w:lang w:val="en-US"/>
              </w:rPr>
              <w:t>Until a formal contract is prepared and executed, the notification of award shall constitute a binding Contract.</w:t>
            </w:r>
          </w:p>
        </w:tc>
      </w:tr>
      <w:tr w:rsidR="006309F7" w:rsidRPr="00D20367" w14:paraId="00BE24C2" w14:textId="77777777">
        <w:tc>
          <w:tcPr>
            <w:tcW w:w="2610" w:type="dxa"/>
          </w:tcPr>
          <w:p w14:paraId="4A3A9D14" w14:textId="77777777" w:rsidR="006309F7" w:rsidRPr="00D20367" w:rsidRDefault="006309F7" w:rsidP="00485357"/>
        </w:tc>
        <w:tc>
          <w:tcPr>
            <w:tcW w:w="6660" w:type="dxa"/>
          </w:tcPr>
          <w:p w14:paraId="45A8F583" w14:textId="4D50DEAD" w:rsidR="006309F7" w:rsidRDefault="00AC5097" w:rsidP="003F56A8">
            <w:pPr>
              <w:pStyle w:val="StyleHeader1-ClausesAfter0pt"/>
              <w:tabs>
                <w:tab w:val="left" w:pos="576"/>
              </w:tabs>
              <w:ind w:left="576" w:hanging="576"/>
              <w:rPr>
                <w:lang w:val="en-US"/>
              </w:rPr>
            </w:pPr>
            <w:r>
              <w:rPr>
                <w:lang w:val="en-US"/>
              </w:rPr>
              <w:t>4</w:t>
            </w:r>
            <w:r w:rsidR="007626C5">
              <w:rPr>
                <w:lang w:val="en-US"/>
              </w:rPr>
              <w:t>2</w:t>
            </w:r>
            <w:r w:rsidR="00822C1E" w:rsidRPr="00822C1E">
              <w:rPr>
                <w:lang w:val="en-US"/>
              </w:rPr>
              <w:t>.3</w:t>
            </w:r>
            <w:r w:rsidR="00822C1E" w:rsidRPr="00822C1E">
              <w:rPr>
                <w:lang w:val="en-US"/>
              </w:rPr>
              <w:tab/>
            </w:r>
            <w:r w:rsidR="006309F7" w:rsidRPr="00822C1E">
              <w:rPr>
                <w:lang w:val="en-US"/>
              </w:rPr>
              <w:t xml:space="preserve">The Employer shall promptly respond in writing to any unsuccessful Bidder who, after notification of award in accordance with ITB </w:t>
            </w:r>
            <w:r>
              <w:rPr>
                <w:lang w:val="en-US"/>
              </w:rPr>
              <w:t>40</w:t>
            </w:r>
            <w:r w:rsidR="006309F7" w:rsidRPr="00822C1E">
              <w:rPr>
                <w:lang w:val="en-US"/>
              </w:rPr>
              <w:t xml:space="preserve">.1, requests in writing the grounds on which its </w:t>
            </w:r>
            <w:r w:rsidR="0012177D">
              <w:rPr>
                <w:lang w:val="en-US"/>
              </w:rPr>
              <w:t xml:space="preserve">bid </w:t>
            </w:r>
            <w:r w:rsidR="006309F7" w:rsidRPr="00822C1E">
              <w:rPr>
                <w:lang w:val="en-US"/>
              </w:rPr>
              <w:t>was not selected.</w:t>
            </w:r>
          </w:p>
          <w:p w14:paraId="7DDF75FB" w14:textId="77777777" w:rsidR="00B640B8" w:rsidRPr="00822C1E" w:rsidRDefault="00B640B8" w:rsidP="003F56A8">
            <w:pPr>
              <w:pStyle w:val="StyleHeader1-ClausesAfter0pt"/>
              <w:tabs>
                <w:tab w:val="left" w:pos="576"/>
              </w:tabs>
              <w:ind w:left="576" w:hanging="576"/>
              <w:rPr>
                <w:lang w:val="en-US"/>
              </w:rPr>
            </w:pPr>
          </w:p>
        </w:tc>
      </w:tr>
      <w:tr w:rsidR="006309F7" w:rsidRPr="00D20367" w14:paraId="2990D846" w14:textId="77777777">
        <w:tc>
          <w:tcPr>
            <w:tcW w:w="2610" w:type="dxa"/>
          </w:tcPr>
          <w:p w14:paraId="1994E2A6" w14:textId="26085E71" w:rsidR="006309F7" w:rsidRPr="00D20367" w:rsidRDefault="006309F7" w:rsidP="006428D4">
            <w:pPr>
              <w:pStyle w:val="Section1Header2"/>
            </w:pPr>
            <w:bookmarkStart w:id="354" w:name="_Toc438438867"/>
            <w:bookmarkStart w:id="355" w:name="_Toc438532661"/>
            <w:bookmarkStart w:id="356" w:name="_Toc438734011"/>
            <w:bookmarkStart w:id="357" w:name="_Toc438907047"/>
            <w:bookmarkStart w:id="358" w:name="_Toc438907246"/>
            <w:bookmarkStart w:id="359" w:name="_Toc100032333"/>
            <w:bookmarkStart w:id="360" w:name="_Toc63601177"/>
            <w:r w:rsidRPr="00D20367">
              <w:t>Signing of Contract</w:t>
            </w:r>
            <w:bookmarkEnd w:id="354"/>
            <w:bookmarkEnd w:id="355"/>
            <w:bookmarkEnd w:id="356"/>
            <w:bookmarkEnd w:id="357"/>
            <w:bookmarkEnd w:id="358"/>
            <w:bookmarkEnd w:id="359"/>
            <w:bookmarkEnd w:id="360"/>
          </w:p>
        </w:tc>
        <w:tc>
          <w:tcPr>
            <w:tcW w:w="6660" w:type="dxa"/>
          </w:tcPr>
          <w:p w14:paraId="7FC7A84F" w14:textId="4236A26E" w:rsidR="006309F7" w:rsidRPr="009E1404" w:rsidRDefault="00822C1E" w:rsidP="003F56A8">
            <w:pPr>
              <w:pStyle w:val="StyleHeader1-ClausesAfter0pt"/>
              <w:tabs>
                <w:tab w:val="left" w:pos="576"/>
              </w:tabs>
              <w:ind w:left="576" w:hanging="576"/>
              <w:rPr>
                <w:lang w:val="en-US"/>
              </w:rPr>
            </w:pPr>
            <w:r w:rsidRPr="009E1404">
              <w:rPr>
                <w:lang w:val="en-US"/>
              </w:rPr>
              <w:t>4</w:t>
            </w:r>
            <w:r w:rsidR="007626C5">
              <w:rPr>
                <w:lang w:val="en-US"/>
              </w:rPr>
              <w:t>3</w:t>
            </w:r>
            <w:r w:rsidRPr="009E1404">
              <w:rPr>
                <w:lang w:val="en-US"/>
              </w:rPr>
              <w:t>.1</w:t>
            </w:r>
            <w:r w:rsidRPr="009E1404">
              <w:rPr>
                <w:lang w:val="en-US"/>
              </w:rPr>
              <w:tab/>
            </w:r>
            <w:r w:rsidR="006309F7" w:rsidRPr="009E1404">
              <w:rPr>
                <w:lang w:val="en-US"/>
              </w:rPr>
              <w:t xml:space="preserve">Promptly </w:t>
            </w:r>
            <w:r w:rsidR="00430118">
              <w:rPr>
                <w:lang w:val="en-US"/>
              </w:rPr>
              <w:t>upon</w:t>
            </w:r>
            <w:r w:rsidR="006309F7" w:rsidRPr="009E1404">
              <w:rPr>
                <w:lang w:val="en-US"/>
              </w:rPr>
              <w:t xml:space="preserve"> notification, the Employer shall send the successful Bidder the Contract Agreement. </w:t>
            </w:r>
          </w:p>
        </w:tc>
      </w:tr>
      <w:tr w:rsidR="006309F7" w:rsidRPr="00D20367" w14:paraId="4C013E6F" w14:textId="77777777">
        <w:tc>
          <w:tcPr>
            <w:tcW w:w="2610" w:type="dxa"/>
          </w:tcPr>
          <w:p w14:paraId="34C5B126" w14:textId="77777777" w:rsidR="006309F7" w:rsidRPr="00D20367" w:rsidRDefault="006309F7" w:rsidP="00485357"/>
        </w:tc>
        <w:tc>
          <w:tcPr>
            <w:tcW w:w="6660" w:type="dxa"/>
          </w:tcPr>
          <w:p w14:paraId="1F29CFBB" w14:textId="01916A65" w:rsidR="004913C1" w:rsidRDefault="00822C1E" w:rsidP="00730707">
            <w:pPr>
              <w:pStyle w:val="StyleHeader1-ClausesAfter0pt"/>
              <w:tabs>
                <w:tab w:val="left" w:pos="576"/>
              </w:tabs>
              <w:ind w:left="576" w:hanging="576"/>
              <w:rPr>
                <w:lang w:val="en-US"/>
              </w:rPr>
            </w:pPr>
            <w:r w:rsidRPr="00822C1E">
              <w:rPr>
                <w:lang w:val="en-US"/>
              </w:rPr>
              <w:t>4</w:t>
            </w:r>
            <w:r w:rsidR="007626C5">
              <w:rPr>
                <w:lang w:val="en-US"/>
              </w:rPr>
              <w:t>3</w:t>
            </w:r>
            <w:r w:rsidRPr="00822C1E">
              <w:rPr>
                <w:lang w:val="en-US"/>
              </w:rPr>
              <w:t>.2</w:t>
            </w:r>
            <w:r w:rsidRPr="00822C1E">
              <w:rPr>
                <w:lang w:val="en-US"/>
              </w:rPr>
              <w:tab/>
            </w:r>
            <w:r w:rsidR="006309F7" w:rsidRPr="00822C1E">
              <w:rPr>
                <w:lang w:val="en-US"/>
              </w:rPr>
              <w:t>Within twenty-eight (28) days of receipt of the Contract Agreement, the successful Bidder shall sign, date, and return it to the Employer.</w:t>
            </w:r>
          </w:p>
          <w:p w14:paraId="2212F301" w14:textId="77777777" w:rsidR="00B640B8" w:rsidRPr="00822C1E" w:rsidRDefault="00B640B8" w:rsidP="00730707">
            <w:pPr>
              <w:pStyle w:val="StyleHeader1-ClausesAfter0pt"/>
              <w:tabs>
                <w:tab w:val="left" w:pos="576"/>
              </w:tabs>
              <w:ind w:left="576" w:hanging="576"/>
              <w:rPr>
                <w:lang w:val="en-US"/>
              </w:rPr>
            </w:pPr>
          </w:p>
        </w:tc>
      </w:tr>
      <w:tr w:rsidR="006309F7" w:rsidRPr="00D20367" w14:paraId="0A02EDFB" w14:textId="77777777" w:rsidTr="00B640B8">
        <w:trPr>
          <w:trHeight w:val="3852"/>
        </w:trPr>
        <w:tc>
          <w:tcPr>
            <w:tcW w:w="2610" w:type="dxa"/>
          </w:tcPr>
          <w:p w14:paraId="66C516B1" w14:textId="1B2026C1" w:rsidR="006309F7" w:rsidRPr="00D20367" w:rsidRDefault="006309F7" w:rsidP="006428D4">
            <w:pPr>
              <w:pStyle w:val="Section1Header2"/>
            </w:pPr>
            <w:bookmarkStart w:id="361" w:name="_Toc438438868"/>
            <w:bookmarkStart w:id="362" w:name="_Toc438532662"/>
            <w:bookmarkStart w:id="363" w:name="_Toc438734012"/>
            <w:bookmarkStart w:id="364" w:name="_Toc438907048"/>
            <w:bookmarkStart w:id="365" w:name="_Toc438907247"/>
            <w:bookmarkStart w:id="366" w:name="_Toc100032334"/>
            <w:bookmarkStart w:id="367" w:name="_Toc63601178"/>
            <w:r w:rsidRPr="00D20367">
              <w:lastRenderedPageBreak/>
              <w:t>Performance Security</w:t>
            </w:r>
            <w:bookmarkEnd w:id="361"/>
            <w:bookmarkEnd w:id="362"/>
            <w:bookmarkEnd w:id="363"/>
            <w:bookmarkEnd w:id="364"/>
            <w:bookmarkEnd w:id="365"/>
            <w:bookmarkEnd w:id="366"/>
            <w:bookmarkEnd w:id="367"/>
          </w:p>
        </w:tc>
        <w:tc>
          <w:tcPr>
            <w:tcW w:w="6660" w:type="dxa"/>
          </w:tcPr>
          <w:p w14:paraId="3204737F" w14:textId="44C0C002" w:rsidR="004913C1" w:rsidRDefault="00822C1E" w:rsidP="00730707">
            <w:pPr>
              <w:pStyle w:val="StyleHeader1-ClausesAfter0pt"/>
              <w:tabs>
                <w:tab w:val="left" w:pos="576"/>
              </w:tabs>
              <w:ind w:left="576" w:hanging="576"/>
              <w:rPr>
                <w:lang w:val="en-US"/>
              </w:rPr>
            </w:pPr>
            <w:r w:rsidRPr="009E1404">
              <w:rPr>
                <w:lang w:val="en-US"/>
              </w:rPr>
              <w:t>4</w:t>
            </w:r>
            <w:r w:rsidR="007626C5">
              <w:rPr>
                <w:lang w:val="en-US"/>
              </w:rPr>
              <w:t>4</w:t>
            </w:r>
            <w:r w:rsidRPr="009E1404">
              <w:rPr>
                <w:lang w:val="en-US"/>
              </w:rPr>
              <w:t>.1</w:t>
            </w:r>
            <w:r w:rsidRPr="009E1404">
              <w:rPr>
                <w:lang w:val="en-US"/>
              </w:rPr>
              <w:tab/>
            </w:r>
            <w:r w:rsidR="006309F7" w:rsidRPr="009E1404">
              <w:rPr>
                <w:lang w:val="en-US"/>
              </w:rPr>
              <w:t xml:space="preserve">Within twenty-eight (28) days of the receipt of notification of award from the Employer, the successful Bidder shall furnish the performance security in accordance with the </w:t>
            </w:r>
            <w:r w:rsidR="00430118">
              <w:rPr>
                <w:lang w:val="en-US"/>
              </w:rPr>
              <w:t>General C</w:t>
            </w:r>
            <w:r w:rsidR="006309F7" w:rsidRPr="009E1404">
              <w:rPr>
                <w:lang w:val="en-US"/>
              </w:rPr>
              <w:t xml:space="preserve">onditions of </w:t>
            </w:r>
            <w:r w:rsidR="00430118">
              <w:rPr>
                <w:lang w:val="en-US"/>
              </w:rPr>
              <w:t>C</w:t>
            </w:r>
            <w:r w:rsidR="006309F7" w:rsidRPr="009E1404">
              <w:rPr>
                <w:lang w:val="en-US"/>
              </w:rPr>
              <w:t>ontract, subject to ITB 3</w:t>
            </w:r>
            <w:r w:rsidR="00AC5097">
              <w:rPr>
                <w:lang w:val="en-US"/>
              </w:rPr>
              <w:t>5</w:t>
            </w:r>
            <w:r w:rsidR="006309F7" w:rsidRPr="009E1404">
              <w:rPr>
                <w:lang w:val="en-US"/>
              </w:rPr>
              <w:t xml:space="preserve">.5, using for that purpose the Performance Security Form included in Section IX, Annex to the Particular Conditions -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006309F7" w:rsidRPr="009E1404">
              <w:rPr>
                <w:spacing w:val="-2"/>
                <w:lang w:val="en-US"/>
              </w:rPr>
              <w:t xml:space="preserve">financial institution </w:t>
            </w:r>
            <w:r w:rsidR="006309F7" w:rsidRPr="009E1404">
              <w:rPr>
                <w:lang w:val="en-US"/>
              </w:rPr>
              <w:t>located in the Employer’s Country.</w:t>
            </w:r>
          </w:p>
          <w:p w14:paraId="6FCF97E4" w14:textId="77777777" w:rsidR="00B640B8" w:rsidRPr="009E1404" w:rsidRDefault="00B640B8" w:rsidP="00730707">
            <w:pPr>
              <w:pStyle w:val="StyleHeader1-ClausesAfter0pt"/>
              <w:tabs>
                <w:tab w:val="left" w:pos="576"/>
              </w:tabs>
              <w:ind w:left="576" w:hanging="576"/>
              <w:rPr>
                <w:lang w:val="en-US"/>
              </w:rPr>
            </w:pPr>
          </w:p>
        </w:tc>
      </w:tr>
      <w:tr w:rsidR="006309F7" w:rsidRPr="00D20367" w14:paraId="7766DC72" w14:textId="77777777">
        <w:tc>
          <w:tcPr>
            <w:tcW w:w="2610" w:type="dxa"/>
          </w:tcPr>
          <w:p w14:paraId="2D707C3E" w14:textId="77777777" w:rsidR="006309F7" w:rsidRPr="00D20367" w:rsidRDefault="006309F7">
            <w:pPr>
              <w:spacing w:before="120" w:after="120"/>
            </w:pPr>
          </w:p>
        </w:tc>
        <w:tc>
          <w:tcPr>
            <w:tcW w:w="6660" w:type="dxa"/>
          </w:tcPr>
          <w:p w14:paraId="4F5B29FE" w14:textId="6976736F" w:rsidR="006309F7" w:rsidRPr="00EC062B" w:rsidRDefault="00822C1E" w:rsidP="00EC062B">
            <w:pPr>
              <w:pStyle w:val="StyleHeader1-ClausesAfter0pt"/>
              <w:tabs>
                <w:tab w:val="left" w:pos="576"/>
              </w:tabs>
              <w:ind w:left="576" w:hanging="576"/>
              <w:rPr>
                <w:lang w:val="en-US"/>
              </w:rPr>
            </w:pPr>
            <w:r w:rsidRPr="009E1404">
              <w:rPr>
                <w:lang w:val="en-US"/>
              </w:rPr>
              <w:t>4</w:t>
            </w:r>
            <w:r w:rsidR="007626C5">
              <w:rPr>
                <w:lang w:val="en-US"/>
              </w:rPr>
              <w:t>4</w:t>
            </w:r>
            <w:r w:rsidRPr="009E1404">
              <w:rPr>
                <w:lang w:val="en-US"/>
              </w:rPr>
              <w:t>.2</w:t>
            </w:r>
            <w:r w:rsidRPr="009E1404">
              <w:rPr>
                <w:lang w:val="en-US"/>
              </w:rPr>
              <w:tab/>
            </w:r>
            <w:r w:rsidR="006309F7" w:rsidRPr="009E1404">
              <w:rPr>
                <w:lang w:val="en-US"/>
              </w:rPr>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tc>
      </w:tr>
    </w:tbl>
    <w:p w14:paraId="40240630" w14:textId="77777777" w:rsidR="006309F7" w:rsidRPr="00D20367" w:rsidRDefault="006309F7">
      <w:pPr>
        <w:ind w:left="180"/>
      </w:pPr>
    </w:p>
    <w:p w14:paraId="63F5BD87" w14:textId="77777777" w:rsidR="004913C1" w:rsidRDefault="004913C1">
      <w:pPr>
        <w:ind w:left="180"/>
      </w:pPr>
    </w:p>
    <w:p w14:paraId="6574C154" w14:textId="77777777" w:rsidR="004913C1" w:rsidRDefault="004913C1">
      <w:pPr>
        <w:ind w:left="180"/>
      </w:pPr>
    </w:p>
    <w:p w14:paraId="4B2992D3" w14:textId="77777777" w:rsidR="004913C1" w:rsidRDefault="004913C1">
      <w:pPr>
        <w:ind w:left="180"/>
      </w:pPr>
    </w:p>
    <w:p w14:paraId="79DDBCED" w14:textId="77777777" w:rsidR="00AC2C8D" w:rsidRDefault="00AC2C8D" w:rsidP="00C62CF8">
      <w:pPr>
        <w:sectPr w:rsidR="00AC2C8D" w:rsidSect="00AE20EA">
          <w:headerReference w:type="even" r:id="rId15"/>
          <w:headerReference w:type="default" r:id="rId16"/>
          <w:footerReference w:type="even" r:id="rId17"/>
          <w:footerReference w:type="default" r:id="rId18"/>
          <w:headerReference w:type="first" r:id="rId19"/>
          <w:footerReference w:type="first" r:id="rId20"/>
          <w:endnotePr>
            <w:numFmt w:val="decimal"/>
          </w:endnotePr>
          <w:type w:val="oddPage"/>
          <w:pgSz w:w="12240" w:h="15840" w:code="1"/>
          <w:pgMar w:top="1440" w:right="1440" w:bottom="1440" w:left="1800" w:header="720" w:footer="720" w:gutter="0"/>
          <w:cols w:space="720"/>
          <w:titlePg/>
        </w:sectPr>
      </w:pPr>
    </w:p>
    <w:tbl>
      <w:tblPr>
        <w:tblW w:w="1017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550"/>
      </w:tblGrid>
      <w:tr w:rsidR="006309F7" w:rsidRPr="00D20367" w14:paraId="52ED917B" w14:textId="77777777" w:rsidTr="009C4B88">
        <w:trPr>
          <w:cantSplit/>
          <w:jc w:val="center"/>
        </w:trPr>
        <w:tc>
          <w:tcPr>
            <w:tcW w:w="10170" w:type="dxa"/>
            <w:gridSpan w:val="2"/>
            <w:tcBorders>
              <w:top w:val="nil"/>
              <w:left w:val="nil"/>
              <w:bottom w:val="single" w:sz="12" w:space="0" w:color="000000"/>
              <w:right w:val="nil"/>
            </w:tcBorders>
            <w:vAlign w:val="center"/>
          </w:tcPr>
          <w:p w14:paraId="4AA5BA6C" w14:textId="77777777" w:rsidR="006309F7" w:rsidRPr="00D20367" w:rsidRDefault="006309F7" w:rsidP="009E1404">
            <w:pPr>
              <w:pStyle w:val="Subtitle"/>
              <w:spacing w:before="60" w:after="240"/>
            </w:pPr>
            <w:bookmarkStart w:id="368" w:name="_Toc438366665"/>
            <w:bookmarkStart w:id="369" w:name="_Toc101929320"/>
            <w:bookmarkStart w:id="370" w:name="_Toc63601118"/>
            <w:r w:rsidRPr="00D20367">
              <w:lastRenderedPageBreak/>
              <w:t>Section II.  Bid Data Sheet</w:t>
            </w:r>
            <w:bookmarkEnd w:id="368"/>
            <w:bookmarkEnd w:id="369"/>
            <w:bookmarkEnd w:id="370"/>
          </w:p>
        </w:tc>
      </w:tr>
      <w:tr w:rsidR="006309F7" w:rsidRPr="00D20367" w14:paraId="4CD863C9" w14:textId="77777777" w:rsidTr="009C4B88">
        <w:trPr>
          <w:cantSplit/>
          <w:jc w:val="center"/>
        </w:trPr>
        <w:tc>
          <w:tcPr>
            <w:tcW w:w="10170" w:type="dxa"/>
            <w:gridSpan w:val="2"/>
            <w:tcBorders>
              <w:bottom w:val="single" w:sz="12" w:space="0" w:color="000000"/>
            </w:tcBorders>
            <w:vAlign w:val="center"/>
          </w:tcPr>
          <w:p w14:paraId="7EF30A20" w14:textId="77777777" w:rsidR="006309F7" w:rsidRPr="00D20367" w:rsidRDefault="006309F7">
            <w:pPr>
              <w:spacing w:before="60" w:after="60"/>
              <w:jc w:val="center"/>
              <w:rPr>
                <w:b/>
                <w:sz w:val="28"/>
              </w:rPr>
            </w:pPr>
            <w:r w:rsidRPr="00D20367">
              <w:rPr>
                <w:b/>
                <w:sz w:val="28"/>
              </w:rPr>
              <w:t>A.  Introduction</w:t>
            </w:r>
          </w:p>
        </w:tc>
      </w:tr>
      <w:tr w:rsidR="006309F7" w:rsidRPr="00925D60" w14:paraId="16456F77" w14:textId="77777777" w:rsidTr="009C4B88">
        <w:trPr>
          <w:cantSplit/>
          <w:jc w:val="center"/>
        </w:trPr>
        <w:tc>
          <w:tcPr>
            <w:tcW w:w="1620" w:type="dxa"/>
            <w:tcBorders>
              <w:bottom w:val="nil"/>
            </w:tcBorders>
          </w:tcPr>
          <w:p w14:paraId="24790118" w14:textId="77777777" w:rsidR="006309F7" w:rsidRPr="00D20367" w:rsidRDefault="006309F7">
            <w:pPr>
              <w:spacing w:before="60" w:after="60"/>
              <w:rPr>
                <w:b/>
              </w:rPr>
            </w:pPr>
            <w:r w:rsidRPr="00D20367">
              <w:rPr>
                <w:b/>
              </w:rPr>
              <w:t>ITB 1.1</w:t>
            </w:r>
          </w:p>
        </w:tc>
        <w:tc>
          <w:tcPr>
            <w:tcW w:w="8550" w:type="dxa"/>
            <w:tcBorders>
              <w:bottom w:val="nil"/>
            </w:tcBorders>
          </w:tcPr>
          <w:p w14:paraId="63E992B9" w14:textId="77777777" w:rsidR="009C4B88" w:rsidRPr="00925D60" w:rsidRDefault="009C4B88" w:rsidP="009C4B88">
            <w:pPr>
              <w:tabs>
                <w:tab w:val="right" w:pos="7272"/>
              </w:tabs>
              <w:spacing w:before="160" w:after="160" w:line="276" w:lineRule="auto"/>
              <w:rPr>
                <w:szCs w:val="24"/>
              </w:rPr>
            </w:pPr>
            <w:r w:rsidRPr="00925D60">
              <w:rPr>
                <w:szCs w:val="24"/>
              </w:rPr>
              <w:t xml:space="preserve">The name of the tendering process is: </w:t>
            </w:r>
            <w:r w:rsidRPr="00925D60">
              <w:rPr>
                <w:b/>
                <w:bCs/>
                <w:szCs w:val="24"/>
              </w:rPr>
              <w:t>International Competitive Bidding (ICB)</w:t>
            </w:r>
          </w:p>
          <w:p w14:paraId="52218C21" w14:textId="1FCEFFBF" w:rsidR="009C4B88" w:rsidRPr="00925D60" w:rsidRDefault="009C4B88" w:rsidP="009C4B88">
            <w:pPr>
              <w:tabs>
                <w:tab w:val="right" w:pos="7272"/>
              </w:tabs>
              <w:spacing w:before="160" w:after="160" w:line="276" w:lineRule="auto"/>
              <w:rPr>
                <w:szCs w:val="24"/>
              </w:rPr>
            </w:pPr>
            <w:r w:rsidRPr="00925D60">
              <w:rPr>
                <w:szCs w:val="24"/>
              </w:rPr>
              <w:t xml:space="preserve">The procurement reference number of the tendering process is: </w:t>
            </w:r>
            <w:r w:rsidRPr="00925D60">
              <w:rPr>
                <w:b/>
                <w:bCs/>
                <w:szCs w:val="24"/>
              </w:rPr>
              <w:t>(IUL)13-K/13/202</w:t>
            </w:r>
            <w:r w:rsidR="00DE7289">
              <w:rPr>
                <w:b/>
                <w:bCs/>
                <w:szCs w:val="24"/>
              </w:rPr>
              <w:t>2</w:t>
            </w:r>
            <w:r w:rsidRPr="00925D60">
              <w:rPr>
                <w:b/>
                <w:bCs/>
                <w:szCs w:val="24"/>
              </w:rPr>
              <w:t>/</w:t>
            </w:r>
            <w:r w:rsidR="00DE7289">
              <w:rPr>
                <w:b/>
                <w:bCs/>
                <w:szCs w:val="24"/>
              </w:rPr>
              <w:t>62</w:t>
            </w:r>
          </w:p>
          <w:p w14:paraId="512BBED9" w14:textId="674E3D8C" w:rsidR="006309F7" w:rsidRPr="00925D60" w:rsidRDefault="009C4B88" w:rsidP="002A2168">
            <w:pPr>
              <w:tabs>
                <w:tab w:val="right" w:pos="7272"/>
              </w:tabs>
              <w:spacing w:before="160" w:after="160" w:line="276" w:lineRule="auto"/>
              <w:rPr>
                <w:szCs w:val="24"/>
                <w:highlight w:val="yellow"/>
              </w:rPr>
            </w:pPr>
            <w:r w:rsidRPr="00925D60">
              <w:rPr>
                <w:szCs w:val="24"/>
              </w:rPr>
              <w:t xml:space="preserve">Project number: </w:t>
            </w:r>
            <w:r w:rsidRPr="00925D60">
              <w:rPr>
                <w:b/>
                <w:bCs/>
                <w:szCs w:val="24"/>
              </w:rPr>
              <w:t>TES/202</w:t>
            </w:r>
            <w:r w:rsidR="00F34B00">
              <w:rPr>
                <w:b/>
                <w:bCs/>
                <w:szCs w:val="24"/>
              </w:rPr>
              <w:t>1</w:t>
            </w:r>
            <w:r w:rsidRPr="00925D60">
              <w:rPr>
                <w:b/>
                <w:bCs/>
                <w:szCs w:val="24"/>
              </w:rPr>
              <w:t>/W</w:t>
            </w:r>
            <w:r w:rsidR="00DE7289">
              <w:rPr>
                <w:b/>
                <w:bCs/>
                <w:szCs w:val="24"/>
              </w:rPr>
              <w:t>-105R-01</w:t>
            </w:r>
          </w:p>
        </w:tc>
      </w:tr>
      <w:tr w:rsidR="006309F7" w:rsidRPr="00D20367" w14:paraId="60DFB028" w14:textId="77777777" w:rsidTr="009C4B88">
        <w:trPr>
          <w:cantSplit/>
          <w:jc w:val="center"/>
        </w:trPr>
        <w:tc>
          <w:tcPr>
            <w:tcW w:w="1620" w:type="dxa"/>
            <w:tcBorders>
              <w:top w:val="single" w:sz="12" w:space="0" w:color="000000"/>
              <w:bottom w:val="nil"/>
              <w:right w:val="single" w:sz="8" w:space="0" w:color="000000"/>
            </w:tcBorders>
          </w:tcPr>
          <w:p w14:paraId="00D1D98A" w14:textId="77777777" w:rsidR="006309F7" w:rsidRPr="00D20367" w:rsidRDefault="006309F7">
            <w:pPr>
              <w:spacing w:before="60" w:after="60"/>
              <w:rPr>
                <w:b/>
              </w:rPr>
            </w:pPr>
            <w:r w:rsidRPr="00D20367">
              <w:rPr>
                <w:b/>
              </w:rPr>
              <w:t>ITB 1.1</w:t>
            </w:r>
          </w:p>
        </w:tc>
        <w:tc>
          <w:tcPr>
            <w:tcW w:w="8550" w:type="dxa"/>
            <w:tcBorders>
              <w:top w:val="single" w:sz="12" w:space="0" w:color="000000"/>
              <w:left w:val="nil"/>
              <w:bottom w:val="single" w:sz="12" w:space="0" w:color="auto"/>
            </w:tcBorders>
          </w:tcPr>
          <w:p w14:paraId="0D93242E" w14:textId="4F5E4374" w:rsidR="006309F7" w:rsidRPr="00C4470C" w:rsidRDefault="006309F7" w:rsidP="0079291E">
            <w:pPr>
              <w:tabs>
                <w:tab w:val="right" w:pos="7272"/>
              </w:tabs>
              <w:spacing w:before="60" w:after="60"/>
            </w:pPr>
            <w:r w:rsidRPr="00C4470C">
              <w:t xml:space="preserve">The Employer is: </w:t>
            </w:r>
            <w:r w:rsidR="0035087B">
              <w:t>Ministry of National Planning</w:t>
            </w:r>
            <w:r w:rsidR="00ED4A71">
              <w:t>, Housing</w:t>
            </w:r>
            <w:r w:rsidR="0035087B">
              <w:t xml:space="preserve"> and Infrastructure</w:t>
            </w:r>
          </w:p>
        </w:tc>
      </w:tr>
      <w:tr w:rsidR="006309F7" w:rsidRPr="00D20367" w14:paraId="72A7A16F" w14:textId="77777777" w:rsidTr="009C4B88">
        <w:trPr>
          <w:cantSplit/>
          <w:jc w:val="center"/>
        </w:trPr>
        <w:tc>
          <w:tcPr>
            <w:tcW w:w="1620" w:type="dxa"/>
            <w:tcBorders>
              <w:top w:val="single" w:sz="12" w:space="0" w:color="000000"/>
              <w:bottom w:val="nil"/>
            </w:tcBorders>
          </w:tcPr>
          <w:p w14:paraId="0075E3C3" w14:textId="77777777" w:rsidR="006309F7" w:rsidRPr="00D20367" w:rsidRDefault="006309F7">
            <w:pPr>
              <w:spacing w:before="60" w:after="60"/>
              <w:rPr>
                <w:b/>
              </w:rPr>
            </w:pPr>
            <w:r w:rsidRPr="00D20367">
              <w:rPr>
                <w:b/>
              </w:rPr>
              <w:t>ITB 2.1</w:t>
            </w:r>
          </w:p>
        </w:tc>
        <w:tc>
          <w:tcPr>
            <w:tcW w:w="8550" w:type="dxa"/>
            <w:tcBorders>
              <w:top w:val="nil"/>
              <w:bottom w:val="single" w:sz="4" w:space="0" w:color="auto"/>
            </w:tcBorders>
          </w:tcPr>
          <w:p w14:paraId="45AF56F4" w14:textId="77777777" w:rsidR="006309F7" w:rsidRPr="00C4470C" w:rsidRDefault="006309F7" w:rsidP="00AC2C8D">
            <w:pPr>
              <w:tabs>
                <w:tab w:val="right" w:pos="7272"/>
              </w:tabs>
              <w:spacing w:before="60" w:after="60"/>
              <w:rPr>
                <w:u w:val="single"/>
              </w:rPr>
            </w:pPr>
            <w:r w:rsidRPr="00C4470C">
              <w:t xml:space="preserve">The </w:t>
            </w:r>
            <w:r w:rsidR="00573292" w:rsidRPr="00C4470C">
              <w:t>Beneficiary</w:t>
            </w:r>
            <w:r w:rsidRPr="00C4470C">
              <w:t xml:space="preserve"> is: </w:t>
            </w:r>
            <w:r w:rsidR="00AC2C8D" w:rsidRPr="000E7604">
              <w:t>The Government of Maldives</w:t>
            </w:r>
          </w:p>
        </w:tc>
      </w:tr>
      <w:tr w:rsidR="00AC6969" w:rsidRPr="00D20367" w14:paraId="62875415" w14:textId="77777777" w:rsidTr="009C4B88">
        <w:trPr>
          <w:cantSplit/>
          <w:jc w:val="center"/>
        </w:trPr>
        <w:tc>
          <w:tcPr>
            <w:tcW w:w="1620" w:type="dxa"/>
            <w:tcBorders>
              <w:top w:val="single" w:sz="12" w:space="0" w:color="000000"/>
              <w:bottom w:val="nil"/>
            </w:tcBorders>
          </w:tcPr>
          <w:p w14:paraId="23E91FFA" w14:textId="77777777" w:rsidR="00AC6969" w:rsidRPr="00B640B8" w:rsidRDefault="00AC6969">
            <w:pPr>
              <w:spacing w:before="60" w:after="60"/>
              <w:rPr>
                <w:b/>
              </w:rPr>
            </w:pPr>
            <w:r w:rsidRPr="00B640B8">
              <w:rPr>
                <w:b/>
              </w:rPr>
              <w:t>ITB 2.1</w:t>
            </w:r>
          </w:p>
        </w:tc>
        <w:tc>
          <w:tcPr>
            <w:tcW w:w="8550" w:type="dxa"/>
            <w:tcBorders>
              <w:top w:val="single" w:sz="4" w:space="0" w:color="auto"/>
              <w:bottom w:val="single" w:sz="12" w:space="0" w:color="000000"/>
            </w:tcBorders>
          </w:tcPr>
          <w:p w14:paraId="417C8F04" w14:textId="68F82763" w:rsidR="00AC6969" w:rsidRPr="00B640B8" w:rsidRDefault="00A92E2D" w:rsidP="00B640B8">
            <w:pPr>
              <w:tabs>
                <w:tab w:val="right" w:pos="7272"/>
              </w:tabs>
              <w:spacing w:before="60" w:after="60"/>
              <w:rPr>
                <w:highlight w:val="darkCyan"/>
              </w:rPr>
            </w:pPr>
            <w:r w:rsidRPr="00B640B8">
              <w:t xml:space="preserve">Financing </w:t>
            </w:r>
            <w:r w:rsidR="00AC6969" w:rsidRPr="00B640B8">
              <w:t xml:space="preserve">Agreement amount: </w:t>
            </w:r>
            <w:r w:rsidR="00DE7289">
              <w:t>NA</w:t>
            </w:r>
          </w:p>
        </w:tc>
      </w:tr>
      <w:tr w:rsidR="006309F7" w:rsidRPr="00D20367" w14:paraId="3D1DB1F1" w14:textId="77777777" w:rsidTr="009C4B88">
        <w:trPr>
          <w:cantSplit/>
          <w:jc w:val="center"/>
        </w:trPr>
        <w:tc>
          <w:tcPr>
            <w:tcW w:w="1620" w:type="dxa"/>
            <w:tcBorders>
              <w:top w:val="single" w:sz="12" w:space="0" w:color="000000"/>
              <w:bottom w:val="single" w:sz="12" w:space="0" w:color="000000"/>
            </w:tcBorders>
          </w:tcPr>
          <w:p w14:paraId="7CB19C57" w14:textId="77777777" w:rsidR="006309F7" w:rsidRPr="00D20367" w:rsidRDefault="006309F7">
            <w:pPr>
              <w:spacing w:before="60" w:after="60"/>
              <w:rPr>
                <w:b/>
              </w:rPr>
            </w:pPr>
            <w:r w:rsidRPr="00D20367">
              <w:rPr>
                <w:b/>
              </w:rPr>
              <w:t>ITB 2.1</w:t>
            </w:r>
          </w:p>
        </w:tc>
        <w:tc>
          <w:tcPr>
            <w:tcW w:w="8550" w:type="dxa"/>
            <w:tcBorders>
              <w:top w:val="single" w:sz="12" w:space="0" w:color="000000"/>
              <w:bottom w:val="single" w:sz="12" w:space="0" w:color="000000"/>
            </w:tcBorders>
          </w:tcPr>
          <w:p w14:paraId="44C7B954" w14:textId="5A3FA4A6" w:rsidR="006309F7" w:rsidRPr="0041583E" w:rsidRDefault="00FF22F7" w:rsidP="0041583E">
            <w:pPr>
              <w:tabs>
                <w:tab w:val="right" w:pos="7254"/>
              </w:tabs>
              <w:spacing w:before="60" w:after="60"/>
              <w:jc w:val="left"/>
              <w:rPr>
                <w:b/>
                <w:bCs/>
              </w:rPr>
            </w:pPr>
            <w:r w:rsidRPr="00AA41FB">
              <w:t>The N</w:t>
            </w:r>
            <w:r w:rsidR="006309F7" w:rsidRPr="00AA41FB">
              <w:t xml:space="preserve">ame of the Project is: </w:t>
            </w:r>
            <w:bookmarkStart w:id="371" w:name="_Hlk63597666"/>
            <w:r w:rsidR="0041583E">
              <w:rPr>
                <w:b/>
                <w:bCs/>
              </w:rPr>
              <w:t>D</w:t>
            </w:r>
            <w:r w:rsidR="0041583E" w:rsidRPr="0041583E">
              <w:rPr>
                <w:b/>
                <w:bCs/>
              </w:rPr>
              <w:t xml:space="preserve">esign and </w:t>
            </w:r>
            <w:r w:rsidR="0041583E">
              <w:rPr>
                <w:b/>
                <w:bCs/>
              </w:rPr>
              <w:t>B</w:t>
            </w:r>
            <w:r w:rsidR="0041583E" w:rsidRPr="0041583E">
              <w:rPr>
                <w:b/>
                <w:bCs/>
              </w:rPr>
              <w:t xml:space="preserve">uild of </w:t>
            </w:r>
            <w:r w:rsidR="0041583E">
              <w:rPr>
                <w:b/>
                <w:bCs/>
              </w:rPr>
              <w:t>I</w:t>
            </w:r>
            <w:r w:rsidR="0041583E" w:rsidRPr="0041583E">
              <w:rPr>
                <w:b/>
                <w:bCs/>
              </w:rPr>
              <w:t xml:space="preserve">sland </w:t>
            </w:r>
            <w:r w:rsidR="0041583E">
              <w:rPr>
                <w:b/>
                <w:bCs/>
              </w:rPr>
              <w:t>R</w:t>
            </w:r>
            <w:r w:rsidR="0041583E" w:rsidRPr="0041583E">
              <w:rPr>
                <w:b/>
                <w:bCs/>
              </w:rPr>
              <w:t xml:space="preserve">esource </w:t>
            </w:r>
            <w:r w:rsidR="0041583E">
              <w:rPr>
                <w:b/>
                <w:bCs/>
              </w:rPr>
              <w:t>R</w:t>
            </w:r>
            <w:r w:rsidR="0041583E" w:rsidRPr="0041583E">
              <w:rPr>
                <w:b/>
                <w:bCs/>
              </w:rPr>
              <w:t xml:space="preserve">ecovery </w:t>
            </w:r>
            <w:r w:rsidR="0041583E">
              <w:rPr>
                <w:b/>
                <w:bCs/>
              </w:rPr>
              <w:t>C</w:t>
            </w:r>
            <w:r w:rsidR="0041583E" w:rsidRPr="0041583E">
              <w:rPr>
                <w:b/>
                <w:bCs/>
              </w:rPr>
              <w:t xml:space="preserve">enters (IRRCs) at </w:t>
            </w:r>
            <w:r w:rsidR="0041583E">
              <w:rPr>
                <w:b/>
                <w:bCs/>
              </w:rPr>
              <w:t>Z</w:t>
            </w:r>
            <w:r w:rsidR="0041583E" w:rsidRPr="0041583E">
              <w:rPr>
                <w:b/>
                <w:bCs/>
              </w:rPr>
              <w:t xml:space="preserve">one 1 </w:t>
            </w:r>
            <w:r w:rsidR="0041583E">
              <w:rPr>
                <w:b/>
                <w:bCs/>
              </w:rPr>
              <w:t>I</w:t>
            </w:r>
            <w:r w:rsidR="0041583E" w:rsidRPr="0041583E">
              <w:rPr>
                <w:b/>
                <w:bCs/>
              </w:rPr>
              <w:t xml:space="preserve">slands – </w:t>
            </w:r>
            <w:r w:rsidR="0041583E">
              <w:rPr>
                <w:b/>
                <w:bCs/>
              </w:rPr>
              <w:t>L</w:t>
            </w:r>
            <w:r w:rsidR="0041583E" w:rsidRPr="0041583E">
              <w:rPr>
                <w:b/>
                <w:bCs/>
              </w:rPr>
              <w:t xml:space="preserve">ot 2 - </w:t>
            </w:r>
            <w:proofErr w:type="spellStart"/>
            <w:r w:rsidR="0041583E">
              <w:rPr>
                <w:b/>
                <w:bCs/>
              </w:rPr>
              <w:t>H</w:t>
            </w:r>
            <w:r w:rsidR="0041583E" w:rsidRPr="0041583E">
              <w:rPr>
                <w:b/>
                <w:bCs/>
              </w:rPr>
              <w:t>dh.</w:t>
            </w:r>
            <w:r w:rsidR="0041583E">
              <w:rPr>
                <w:b/>
                <w:bCs/>
              </w:rPr>
              <w:t>N</w:t>
            </w:r>
            <w:r w:rsidR="0041583E" w:rsidRPr="0041583E">
              <w:rPr>
                <w:b/>
                <w:bCs/>
              </w:rPr>
              <w:t>olhivaran</w:t>
            </w:r>
            <w:proofErr w:type="spellEnd"/>
            <w:r w:rsidR="0041583E" w:rsidRPr="0041583E">
              <w:rPr>
                <w:b/>
                <w:bCs/>
              </w:rPr>
              <w:t xml:space="preserve">, </w:t>
            </w:r>
            <w:proofErr w:type="spellStart"/>
            <w:r w:rsidR="0041583E">
              <w:rPr>
                <w:b/>
                <w:bCs/>
              </w:rPr>
              <w:t>H</w:t>
            </w:r>
            <w:r w:rsidR="0041583E" w:rsidRPr="0041583E">
              <w:rPr>
                <w:b/>
                <w:bCs/>
              </w:rPr>
              <w:t>dh.</w:t>
            </w:r>
            <w:r w:rsidR="0041583E">
              <w:rPr>
                <w:b/>
                <w:bCs/>
              </w:rPr>
              <w:t>K</w:t>
            </w:r>
            <w:r w:rsidR="0041583E" w:rsidRPr="0041583E">
              <w:rPr>
                <w:b/>
                <w:bCs/>
              </w:rPr>
              <w:t>umundhoo</w:t>
            </w:r>
            <w:proofErr w:type="spellEnd"/>
            <w:r w:rsidR="0041583E" w:rsidRPr="0041583E">
              <w:rPr>
                <w:b/>
                <w:bCs/>
              </w:rPr>
              <w:t xml:space="preserve">, </w:t>
            </w:r>
            <w:proofErr w:type="spellStart"/>
            <w:r w:rsidR="0041583E">
              <w:rPr>
                <w:b/>
                <w:bCs/>
              </w:rPr>
              <w:t>H</w:t>
            </w:r>
            <w:r w:rsidR="0041583E" w:rsidRPr="0041583E">
              <w:rPr>
                <w:b/>
                <w:bCs/>
              </w:rPr>
              <w:t>dh.</w:t>
            </w:r>
            <w:r w:rsidR="0041583E">
              <w:rPr>
                <w:b/>
                <w:bCs/>
              </w:rPr>
              <w:t>V</w:t>
            </w:r>
            <w:r w:rsidR="0041583E" w:rsidRPr="0041583E">
              <w:rPr>
                <w:b/>
                <w:bCs/>
              </w:rPr>
              <w:t>aikaradhoo</w:t>
            </w:r>
            <w:proofErr w:type="spellEnd"/>
            <w:r w:rsidR="0041583E" w:rsidRPr="0041583E">
              <w:rPr>
                <w:b/>
                <w:bCs/>
              </w:rPr>
              <w:t>,</w:t>
            </w:r>
            <w:r w:rsidR="0041583E">
              <w:rPr>
                <w:b/>
                <w:bCs/>
              </w:rPr>
              <w:t xml:space="preserve"> </w:t>
            </w:r>
            <w:proofErr w:type="spellStart"/>
            <w:r w:rsidR="0041583E">
              <w:rPr>
                <w:b/>
                <w:bCs/>
              </w:rPr>
              <w:t>H</w:t>
            </w:r>
            <w:r w:rsidR="0041583E" w:rsidRPr="0041583E">
              <w:rPr>
                <w:b/>
                <w:bCs/>
              </w:rPr>
              <w:t>dh.</w:t>
            </w:r>
            <w:r w:rsidR="0041583E">
              <w:rPr>
                <w:b/>
                <w:bCs/>
              </w:rPr>
              <w:t>M</w:t>
            </w:r>
            <w:r w:rsidR="0041583E" w:rsidRPr="0041583E">
              <w:rPr>
                <w:b/>
                <w:bCs/>
              </w:rPr>
              <w:t>akunudhoo</w:t>
            </w:r>
            <w:proofErr w:type="spellEnd"/>
            <w:r w:rsidR="0041583E" w:rsidRPr="0041583E">
              <w:rPr>
                <w:b/>
                <w:bCs/>
              </w:rPr>
              <w:t xml:space="preserve">, </w:t>
            </w:r>
            <w:proofErr w:type="spellStart"/>
            <w:r w:rsidR="0041583E">
              <w:rPr>
                <w:b/>
                <w:bCs/>
              </w:rPr>
              <w:t>H</w:t>
            </w:r>
            <w:r w:rsidR="0041583E" w:rsidRPr="0041583E">
              <w:rPr>
                <w:b/>
                <w:bCs/>
              </w:rPr>
              <w:t>dh.</w:t>
            </w:r>
            <w:r w:rsidR="0041583E">
              <w:rPr>
                <w:b/>
                <w:bCs/>
              </w:rPr>
              <w:t>F</w:t>
            </w:r>
            <w:r w:rsidR="0041583E" w:rsidRPr="0041583E">
              <w:rPr>
                <w:b/>
                <w:bCs/>
              </w:rPr>
              <w:t>iney</w:t>
            </w:r>
            <w:proofErr w:type="spellEnd"/>
            <w:r w:rsidR="0041583E" w:rsidRPr="0041583E">
              <w:rPr>
                <w:b/>
                <w:bCs/>
              </w:rPr>
              <w:t xml:space="preserve">, </w:t>
            </w:r>
            <w:proofErr w:type="spellStart"/>
            <w:r w:rsidR="0041583E">
              <w:rPr>
                <w:b/>
                <w:bCs/>
              </w:rPr>
              <w:t>H</w:t>
            </w:r>
            <w:r w:rsidR="0041583E" w:rsidRPr="0041583E">
              <w:rPr>
                <w:b/>
                <w:bCs/>
              </w:rPr>
              <w:t>dh.</w:t>
            </w:r>
            <w:r w:rsidR="0041583E">
              <w:rPr>
                <w:b/>
                <w:bCs/>
              </w:rPr>
              <w:t>H</w:t>
            </w:r>
            <w:r w:rsidR="0041583E" w:rsidRPr="0041583E">
              <w:rPr>
                <w:b/>
                <w:bCs/>
              </w:rPr>
              <w:t>irimaradhoo</w:t>
            </w:r>
            <w:proofErr w:type="spellEnd"/>
            <w:r w:rsidR="0041583E" w:rsidRPr="0041583E">
              <w:rPr>
                <w:b/>
                <w:bCs/>
              </w:rPr>
              <w:t xml:space="preserve"> and </w:t>
            </w:r>
            <w:proofErr w:type="spellStart"/>
            <w:r w:rsidR="0041583E">
              <w:rPr>
                <w:b/>
                <w:bCs/>
              </w:rPr>
              <w:t>H</w:t>
            </w:r>
            <w:r w:rsidR="0041583E" w:rsidRPr="0041583E">
              <w:rPr>
                <w:b/>
                <w:bCs/>
              </w:rPr>
              <w:t>dh.</w:t>
            </w:r>
            <w:r w:rsidR="0041583E">
              <w:rPr>
                <w:b/>
                <w:bCs/>
              </w:rPr>
              <w:t>K</w:t>
            </w:r>
            <w:r w:rsidR="0041583E" w:rsidRPr="0041583E">
              <w:rPr>
                <w:b/>
                <w:bCs/>
              </w:rPr>
              <w:t>urinbi</w:t>
            </w:r>
            <w:bookmarkEnd w:id="371"/>
            <w:proofErr w:type="spellEnd"/>
          </w:p>
        </w:tc>
      </w:tr>
      <w:tr w:rsidR="006309F7" w:rsidRPr="00D20367" w14:paraId="69063071" w14:textId="77777777" w:rsidTr="009C4B88">
        <w:trPr>
          <w:cantSplit/>
          <w:jc w:val="center"/>
        </w:trPr>
        <w:tc>
          <w:tcPr>
            <w:tcW w:w="1620" w:type="dxa"/>
            <w:tcBorders>
              <w:top w:val="single" w:sz="12" w:space="0" w:color="000000"/>
              <w:bottom w:val="single" w:sz="12" w:space="0" w:color="000000"/>
            </w:tcBorders>
          </w:tcPr>
          <w:p w14:paraId="37405001" w14:textId="77777777" w:rsidR="006309F7" w:rsidRPr="00D20367" w:rsidRDefault="006309F7">
            <w:pPr>
              <w:pStyle w:val="Headfid1"/>
              <w:spacing w:before="60" w:after="60"/>
              <w:rPr>
                <w:iCs/>
                <w:lang w:val="en-US"/>
              </w:rPr>
            </w:pPr>
            <w:r w:rsidRPr="00D20367">
              <w:rPr>
                <w:iCs/>
                <w:lang w:val="en-US"/>
              </w:rPr>
              <w:t xml:space="preserve">ITB 4.1 </w:t>
            </w:r>
          </w:p>
        </w:tc>
        <w:tc>
          <w:tcPr>
            <w:tcW w:w="8550" w:type="dxa"/>
            <w:tcBorders>
              <w:top w:val="single" w:sz="12" w:space="0" w:color="000000"/>
              <w:bottom w:val="single" w:sz="12" w:space="0" w:color="000000"/>
            </w:tcBorders>
          </w:tcPr>
          <w:p w14:paraId="394A0DF5" w14:textId="77777777" w:rsidR="006309F7" w:rsidRPr="00D20367" w:rsidRDefault="00C65CB4" w:rsidP="0002312A">
            <w:pPr>
              <w:pStyle w:val="TOAHeading"/>
              <w:tabs>
                <w:tab w:val="clear" w:pos="9000"/>
                <w:tab w:val="clear" w:pos="9360"/>
                <w:tab w:val="right" w:pos="7848"/>
              </w:tabs>
              <w:suppressAutoHyphens w:val="0"/>
              <w:spacing w:before="60" w:after="60"/>
              <w:rPr>
                <w:iCs/>
              </w:rPr>
            </w:pPr>
            <w:r w:rsidRPr="00C65CB4">
              <w:rPr>
                <w:iCs/>
              </w:rPr>
              <w:t xml:space="preserve">Maximum number of </w:t>
            </w:r>
            <w:r w:rsidR="008F708E">
              <w:rPr>
                <w:iCs/>
              </w:rPr>
              <w:t>member</w:t>
            </w:r>
            <w:r w:rsidRPr="00C65CB4">
              <w:rPr>
                <w:iCs/>
              </w:rPr>
              <w:t xml:space="preserve">s in the JV shall be: </w:t>
            </w:r>
            <w:r w:rsidR="00C4470C" w:rsidRPr="00A938A3">
              <w:rPr>
                <w:b/>
                <w:bCs/>
                <w:i/>
                <w:iCs/>
              </w:rPr>
              <w:t>3</w:t>
            </w:r>
          </w:p>
        </w:tc>
      </w:tr>
      <w:tr w:rsidR="00C31A99" w:rsidRPr="00D20367" w14:paraId="3845ADE0" w14:textId="77777777" w:rsidTr="009C4B88">
        <w:trPr>
          <w:cantSplit/>
          <w:jc w:val="center"/>
        </w:trPr>
        <w:tc>
          <w:tcPr>
            <w:tcW w:w="1620" w:type="dxa"/>
            <w:tcBorders>
              <w:top w:val="single" w:sz="12" w:space="0" w:color="000000"/>
              <w:bottom w:val="single" w:sz="12" w:space="0" w:color="000000"/>
            </w:tcBorders>
          </w:tcPr>
          <w:p w14:paraId="4CAAD8F0" w14:textId="3F5D998B" w:rsidR="00C31A99" w:rsidRPr="00DE7289" w:rsidRDefault="00C31A99" w:rsidP="00C31A99">
            <w:pPr>
              <w:pStyle w:val="Headfid1"/>
              <w:spacing w:before="60" w:after="60"/>
              <w:rPr>
                <w:iCs/>
                <w:lang w:val="en-US"/>
              </w:rPr>
            </w:pPr>
            <w:r w:rsidRPr="00DE7289">
              <w:t xml:space="preserve">ITB 4.3 </w:t>
            </w:r>
          </w:p>
        </w:tc>
        <w:tc>
          <w:tcPr>
            <w:tcW w:w="8550" w:type="dxa"/>
            <w:tcBorders>
              <w:top w:val="single" w:sz="12" w:space="0" w:color="000000"/>
              <w:bottom w:val="single" w:sz="12" w:space="0" w:color="000000"/>
            </w:tcBorders>
          </w:tcPr>
          <w:p w14:paraId="04D847AF" w14:textId="77777777" w:rsidR="00C31A99" w:rsidRPr="00DE7289" w:rsidRDefault="00C31A99" w:rsidP="00C31A99">
            <w:pPr>
              <w:pStyle w:val="TOAHeading"/>
              <w:tabs>
                <w:tab w:val="clear" w:pos="9000"/>
                <w:tab w:val="clear" w:pos="9360"/>
                <w:tab w:val="right" w:pos="7848"/>
              </w:tabs>
              <w:suppressAutoHyphens w:val="0"/>
              <w:spacing w:before="60" w:after="60"/>
            </w:pPr>
            <w:r w:rsidRPr="00DE7289">
              <w:t>The following grades of contractors registered under National Contractors Registry will be eligible to participate in this tender.</w:t>
            </w:r>
          </w:p>
          <w:p w14:paraId="4994F276" w14:textId="4A557B7E" w:rsidR="00C31A99" w:rsidRPr="00DE7289" w:rsidRDefault="00DE7289" w:rsidP="00C31A99">
            <w:pPr>
              <w:pStyle w:val="TOAHeading"/>
              <w:tabs>
                <w:tab w:val="clear" w:pos="9000"/>
                <w:tab w:val="clear" w:pos="9360"/>
                <w:tab w:val="right" w:pos="7848"/>
              </w:tabs>
              <w:suppressAutoHyphens w:val="0"/>
              <w:spacing w:before="60" w:after="60"/>
            </w:pPr>
            <w:r w:rsidRPr="00DE7289">
              <w:t>G</w:t>
            </w:r>
            <w:r w:rsidR="00C31A99" w:rsidRPr="00DE7289">
              <w:t xml:space="preserve">C01-01, </w:t>
            </w:r>
            <w:r w:rsidRPr="00DE7289">
              <w:t>G</w:t>
            </w:r>
            <w:r w:rsidR="00C31A99" w:rsidRPr="00DE7289">
              <w:t>C01-</w:t>
            </w:r>
            <w:proofErr w:type="gramStart"/>
            <w:r w:rsidR="00C31A99" w:rsidRPr="00DE7289">
              <w:t>02 ,</w:t>
            </w:r>
            <w:proofErr w:type="gramEnd"/>
            <w:r w:rsidR="00C31A99" w:rsidRPr="00DE7289">
              <w:t xml:space="preserve"> </w:t>
            </w:r>
            <w:r w:rsidRPr="00DE7289">
              <w:t>G</w:t>
            </w:r>
            <w:r w:rsidR="00C31A99" w:rsidRPr="00DE7289">
              <w:t xml:space="preserve">C01-03 </w:t>
            </w:r>
            <w:r w:rsidRPr="00DE7289">
              <w:t>,</w:t>
            </w:r>
            <w:r w:rsidR="00C31A99" w:rsidRPr="00DE7289">
              <w:t xml:space="preserve"> </w:t>
            </w:r>
            <w:r w:rsidRPr="00DE7289">
              <w:t>G</w:t>
            </w:r>
            <w:r w:rsidR="00C31A99" w:rsidRPr="00DE7289">
              <w:t>C0</w:t>
            </w:r>
            <w:r w:rsidRPr="00DE7289">
              <w:t>1</w:t>
            </w:r>
            <w:r w:rsidR="00C31A99" w:rsidRPr="00DE7289">
              <w:t>-0</w:t>
            </w:r>
            <w:r w:rsidRPr="00DE7289">
              <w:t>4</w:t>
            </w:r>
            <w:r w:rsidR="00C31A99" w:rsidRPr="00DE7289">
              <w:t xml:space="preserve"> </w:t>
            </w:r>
            <w:r w:rsidRPr="00DE7289">
              <w:t xml:space="preserve">and </w:t>
            </w:r>
            <w:r w:rsidR="00C31A99" w:rsidRPr="00DE7289">
              <w:t xml:space="preserve"> </w:t>
            </w:r>
            <w:r w:rsidRPr="00DE7289">
              <w:t>G</w:t>
            </w:r>
            <w:r w:rsidR="00C31A99" w:rsidRPr="00DE7289">
              <w:t>C0</w:t>
            </w:r>
            <w:r w:rsidRPr="00DE7289">
              <w:t>1</w:t>
            </w:r>
            <w:r w:rsidR="00C31A99" w:rsidRPr="00DE7289">
              <w:t>-0</w:t>
            </w:r>
            <w:r w:rsidRPr="00DE7289">
              <w:t>5</w:t>
            </w:r>
            <w:r w:rsidR="00C31A99" w:rsidRPr="00DE7289">
              <w:t xml:space="preserve">  </w:t>
            </w:r>
          </w:p>
          <w:p w14:paraId="51515564" w14:textId="6A39E1B6" w:rsidR="00DD7E8D" w:rsidRPr="00DE7289" w:rsidRDefault="00DD7E8D" w:rsidP="00DD7E8D"/>
        </w:tc>
      </w:tr>
      <w:tr w:rsidR="00C31A99" w:rsidRPr="00D20367" w14:paraId="6BF73814" w14:textId="77777777" w:rsidTr="009C4B88">
        <w:trPr>
          <w:cantSplit/>
          <w:jc w:val="center"/>
        </w:trPr>
        <w:tc>
          <w:tcPr>
            <w:tcW w:w="1620" w:type="dxa"/>
            <w:tcBorders>
              <w:top w:val="single" w:sz="12" w:space="0" w:color="000000"/>
              <w:bottom w:val="single" w:sz="12" w:space="0" w:color="000000"/>
            </w:tcBorders>
          </w:tcPr>
          <w:p w14:paraId="2D7D40FC" w14:textId="77777777" w:rsidR="00C31A99" w:rsidRPr="001A1293" w:rsidRDefault="00C31A99" w:rsidP="00C31A99">
            <w:pPr>
              <w:pStyle w:val="Headfid1"/>
              <w:spacing w:before="60" w:after="60"/>
              <w:rPr>
                <w:iCs/>
                <w:lang w:val="en-US"/>
              </w:rPr>
            </w:pPr>
            <w:r w:rsidRPr="001A1293">
              <w:rPr>
                <w:iCs/>
                <w:lang w:val="en-US"/>
              </w:rPr>
              <w:t>ITB 4.4</w:t>
            </w:r>
          </w:p>
        </w:tc>
        <w:tc>
          <w:tcPr>
            <w:tcW w:w="8550" w:type="dxa"/>
            <w:tcBorders>
              <w:top w:val="single" w:sz="12" w:space="0" w:color="000000"/>
              <w:bottom w:val="single" w:sz="12" w:space="0" w:color="000000"/>
            </w:tcBorders>
          </w:tcPr>
          <w:p w14:paraId="3932C689" w14:textId="77777777" w:rsidR="00C31A99" w:rsidRPr="001A1293" w:rsidRDefault="00C31A99" w:rsidP="00C31A99">
            <w:pPr>
              <w:pStyle w:val="TOAHeading"/>
              <w:tabs>
                <w:tab w:val="clear" w:pos="9000"/>
                <w:tab w:val="clear" w:pos="9360"/>
                <w:tab w:val="right" w:pos="7848"/>
              </w:tabs>
              <w:suppressAutoHyphens w:val="0"/>
              <w:spacing w:before="60" w:after="60"/>
              <w:rPr>
                <w:iCs/>
              </w:rPr>
            </w:pPr>
            <w:r w:rsidRPr="001A1293">
              <w:rPr>
                <w:iCs/>
              </w:rPr>
              <w:t xml:space="preserve">The electronic address of firms and individuals debarred by the </w:t>
            </w:r>
            <w:r>
              <w:rPr>
                <w:iCs/>
              </w:rPr>
              <w:t>Fund</w:t>
            </w:r>
            <w:r w:rsidRPr="001A1293">
              <w:rPr>
                <w:iCs/>
              </w:rPr>
              <w:t xml:space="preserve"> is available at: </w:t>
            </w:r>
            <w:hyperlink r:id="rId21" w:history="1">
              <w:r w:rsidRPr="001A1293">
                <w:rPr>
                  <w:rStyle w:val="Hyperlink"/>
                  <w:iCs/>
                  <w:color w:val="auto"/>
                </w:rPr>
                <w:t>http://www.ofid.org</w:t>
              </w:r>
            </w:hyperlink>
          </w:p>
        </w:tc>
      </w:tr>
      <w:tr w:rsidR="00C31A99" w:rsidRPr="00D20367" w14:paraId="0A2D49FB" w14:textId="77777777" w:rsidTr="009C4B88">
        <w:trPr>
          <w:cantSplit/>
          <w:jc w:val="center"/>
        </w:trPr>
        <w:tc>
          <w:tcPr>
            <w:tcW w:w="1620" w:type="dxa"/>
            <w:tcBorders>
              <w:top w:val="single" w:sz="12" w:space="0" w:color="000000"/>
              <w:bottom w:val="single" w:sz="12" w:space="0" w:color="000000"/>
            </w:tcBorders>
          </w:tcPr>
          <w:p w14:paraId="062F4DF5" w14:textId="77777777" w:rsidR="00C31A99" w:rsidRPr="00C65CB4" w:rsidRDefault="00C31A99" w:rsidP="00C31A99">
            <w:pPr>
              <w:pStyle w:val="Headfid1"/>
              <w:spacing w:before="60" w:after="60"/>
              <w:rPr>
                <w:iCs/>
                <w:lang w:val="en-US"/>
              </w:rPr>
            </w:pPr>
            <w:r w:rsidRPr="0002312A">
              <w:rPr>
                <w:iCs/>
                <w:lang w:val="en-US"/>
              </w:rPr>
              <w:t>ITB 4.</w:t>
            </w:r>
            <w:r>
              <w:rPr>
                <w:iCs/>
                <w:lang w:val="en-US"/>
              </w:rPr>
              <w:t>8</w:t>
            </w:r>
          </w:p>
        </w:tc>
        <w:tc>
          <w:tcPr>
            <w:tcW w:w="8550" w:type="dxa"/>
            <w:tcBorders>
              <w:top w:val="single" w:sz="12" w:space="0" w:color="000000"/>
              <w:bottom w:val="single" w:sz="12" w:space="0" w:color="000000"/>
            </w:tcBorders>
          </w:tcPr>
          <w:p w14:paraId="5FCE58B0" w14:textId="77777777" w:rsidR="00C31A99" w:rsidRPr="00C65CB4" w:rsidRDefault="00C31A99" w:rsidP="00C31A99">
            <w:pPr>
              <w:pStyle w:val="TOAHeading"/>
              <w:tabs>
                <w:tab w:val="clear" w:pos="9000"/>
                <w:tab w:val="clear" w:pos="9360"/>
                <w:tab w:val="right" w:pos="7848"/>
              </w:tabs>
              <w:suppressAutoHyphens w:val="0"/>
              <w:spacing w:before="60" w:after="60"/>
              <w:rPr>
                <w:iCs/>
              </w:rPr>
            </w:pPr>
            <w:r>
              <w:rPr>
                <w:iCs/>
              </w:rPr>
              <w:t xml:space="preserve">This Bidding Process </w:t>
            </w:r>
            <w:r w:rsidRPr="00C4470C">
              <w:rPr>
                <w:iCs/>
              </w:rPr>
              <w:t>IS NOT subject</w:t>
            </w:r>
            <w:r>
              <w:rPr>
                <w:iCs/>
              </w:rPr>
              <w:t xml:space="preserve"> to prequalification. </w:t>
            </w:r>
          </w:p>
        </w:tc>
      </w:tr>
      <w:tr w:rsidR="00C31A99" w:rsidRPr="00D20367" w14:paraId="5A6127CE" w14:textId="77777777" w:rsidTr="009C4B88">
        <w:tblPrEx>
          <w:tblBorders>
            <w:insideH w:val="single" w:sz="8" w:space="0" w:color="000000"/>
          </w:tblBorders>
        </w:tblPrEx>
        <w:trPr>
          <w:jc w:val="center"/>
        </w:trPr>
        <w:tc>
          <w:tcPr>
            <w:tcW w:w="10170" w:type="dxa"/>
            <w:gridSpan w:val="2"/>
            <w:vAlign w:val="center"/>
          </w:tcPr>
          <w:p w14:paraId="067BE732" w14:textId="77777777" w:rsidR="00C31A99" w:rsidRPr="00D20367" w:rsidRDefault="00C31A99" w:rsidP="00C31A99">
            <w:pPr>
              <w:tabs>
                <w:tab w:val="right" w:pos="7434"/>
              </w:tabs>
              <w:spacing w:before="60" w:after="60"/>
              <w:jc w:val="center"/>
              <w:rPr>
                <w:b/>
                <w:sz w:val="28"/>
              </w:rPr>
            </w:pPr>
            <w:r w:rsidRPr="00D20367">
              <w:rPr>
                <w:b/>
                <w:sz w:val="28"/>
              </w:rPr>
              <w:t>B.  Bidding Document</w:t>
            </w:r>
            <w:r>
              <w:rPr>
                <w:b/>
                <w:sz w:val="28"/>
              </w:rPr>
              <w:t>s</w:t>
            </w:r>
          </w:p>
        </w:tc>
      </w:tr>
      <w:tr w:rsidR="00C31A99" w:rsidRPr="00D20367" w14:paraId="0549EFA1" w14:textId="77777777" w:rsidTr="009C4B88">
        <w:tblPrEx>
          <w:tblBorders>
            <w:insideH w:val="single" w:sz="8" w:space="0" w:color="000000"/>
          </w:tblBorders>
        </w:tblPrEx>
        <w:trPr>
          <w:jc w:val="center"/>
        </w:trPr>
        <w:tc>
          <w:tcPr>
            <w:tcW w:w="1620" w:type="dxa"/>
          </w:tcPr>
          <w:p w14:paraId="5C40DDFB" w14:textId="77777777" w:rsidR="00C31A99" w:rsidRPr="00D20367" w:rsidRDefault="00C31A99" w:rsidP="00C31A99">
            <w:pPr>
              <w:tabs>
                <w:tab w:val="right" w:pos="7254"/>
              </w:tabs>
              <w:spacing w:before="60" w:after="60"/>
              <w:rPr>
                <w:b/>
              </w:rPr>
            </w:pPr>
            <w:r w:rsidRPr="00D20367">
              <w:rPr>
                <w:b/>
              </w:rPr>
              <w:t>ITB 7.1</w:t>
            </w:r>
          </w:p>
        </w:tc>
        <w:tc>
          <w:tcPr>
            <w:tcW w:w="8550" w:type="dxa"/>
          </w:tcPr>
          <w:p w14:paraId="3F90BF59" w14:textId="77777777" w:rsidR="00C31A99" w:rsidRPr="000C01B2" w:rsidRDefault="00C31A99" w:rsidP="00C31A99">
            <w:pPr>
              <w:tabs>
                <w:tab w:val="right" w:pos="7254"/>
              </w:tabs>
              <w:spacing w:before="60" w:after="60"/>
            </w:pPr>
            <w:r w:rsidRPr="000C01B2">
              <w:t xml:space="preserve">For </w:t>
            </w:r>
            <w:r w:rsidRPr="000C01B2">
              <w:rPr>
                <w:b/>
                <w:u w:val="single"/>
              </w:rPr>
              <w:t>clarification purposes</w:t>
            </w:r>
            <w:r w:rsidRPr="000C01B2">
              <w:t xml:space="preserve"> only, the Employer’s address is:</w:t>
            </w:r>
          </w:p>
          <w:p w14:paraId="2F099904" w14:textId="11A4C413" w:rsidR="00C31A99" w:rsidRPr="000C01B2" w:rsidRDefault="00C31A99" w:rsidP="00C31A99">
            <w:pPr>
              <w:rPr>
                <w:rFonts w:asciiTheme="majorBidi" w:hAnsiTheme="majorBidi"/>
                <w:b/>
                <w:szCs w:val="24"/>
                <w:lang w:val="en-GB"/>
              </w:rPr>
            </w:pPr>
            <w:r>
              <w:rPr>
                <w:rFonts w:asciiTheme="majorBidi" w:hAnsiTheme="majorBidi"/>
                <w:b/>
                <w:szCs w:val="24"/>
                <w:lang w:val="en-GB"/>
              </w:rPr>
              <w:t>National Tender</w:t>
            </w:r>
            <w:r w:rsidRPr="000C01B2">
              <w:rPr>
                <w:rFonts w:asciiTheme="majorBidi" w:hAnsiTheme="majorBidi"/>
                <w:b/>
                <w:szCs w:val="24"/>
                <w:lang w:val="en-GB"/>
              </w:rPr>
              <w:t>,</w:t>
            </w:r>
          </w:p>
          <w:p w14:paraId="1E400692" w14:textId="146BE715" w:rsidR="00C31A99" w:rsidRPr="00DE7289" w:rsidRDefault="00C31A99" w:rsidP="00C31A99">
            <w:pPr>
              <w:rPr>
                <w:rFonts w:asciiTheme="majorBidi" w:hAnsiTheme="majorBidi"/>
                <w:szCs w:val="24"/>
                <w:lang w:val="en-GB"/>
              </w:rPr>
            </w:pPr>
            <w:r w:rsidRPr="00DE7289">
              <w:rPr>
                <w:rFonts w:asciiTheme="majorBidi" w:hAnsiTheme="majorBidi"/>
                <w:szCs w:val="24"/>
                <w:lang w:val="en-GB"/>
              </w:rPr>
              <w:t>Ministry of Finance</w:t>
            </w:r>
          </w:p>
          <w:p w14:paraId="1948D9E5" w14:textId="77777777" w:rsidR="00C31A99" w:rsidRPr="00DE7289" w:rsidRDefault="00C31A99" w:rsidP="00C31A99">
            <w:pPr>
              <w:rPr>
                <w:rFonts w:asciiTheme="majorBidi" w:hAnsiTheme="majorBidi"/>
                <w:szCs w:val="24"/>
                <w:lang w:val="en-GB"/>
              </w:rPr>
            </w:pPr>
            <w:proofErr w:type="spellStart"/>
            <w:r w:rsidRPr="00DE7289">
              <w:rPr>
                <w:rFonts w:asciiTheme="majorBidi" w:hAnsiTheme="majorBidi"/>
                <w:szCs w:val="24"/>
                <w:lang w:val="en-GB"/>
              </w:rPr>
              <w:t>Ameenee</w:t>
            </w:r>
            <w:proofErr w:type="spellEnd"/>
            <w:r w:rsidRPr="00DE7289">
              <w:rPr>
                <w:rFonts w:asciiTheme="majorBidi" w:hAnsiTheme="majorBidi"/>
                <w:szCs w:val="24"/>
                <w:lang w:val="en-GB"/>
              </w:rPr>
              <w:t xml:space="preserve"> </w:t>
            </w:r>
            <w:proofErr w:type="spellStart"/>
            <w:r w:rsidRPr="00DE7289">
              <w:rPr>
                <w:rFonts w:asciiTheme="majorBidi" w:hAnsiTheme="majorBidi"/>
                <w:szCs w:val="24"/>
                <w:lang w:val="en-GB"/>
              </w:rPr>
              <w:t>Magu</w:t>
            </w:r>
            <w:proofErr w:type="spellEnd"/>
            <w:r w:rsidRPr="00DE7289">
              <w:rPr>
                <w:rFonts w:asciiTheme="majorBidi" w:hAnsiTheme="majorBidi"/>
                <w:szCs w:val="24"/>
                <w:lang w:val="en-GB"/>
              </w:rPr>
              <w:t>, Male’, 20-03</w:t>
            </w:r>
          </w:p>
          <w:p w14:paraId="1ADBEB47" w14:textId="77777777" w:rsidR="00C31A99" w:rsidRPr="00DE7289" w:rsidRDefault="00C31A99" w:rsidP="00C31A99">
            <w:pPr>
              <w:rPr>
                <w:rFonts w:asciiTheme="majorBidi" w:hAnsiTheme="majorBidi"/>
                <w:szCs w:val="24"/>
                <w:lang w:val="en-GB"/>
              </w:rPr>
            </w:pPr>
            <w:r w:rsidRPr="00DE7289">
              <w:rPr>
                <w:rFonts w:asciiTheme="majorBidi" w:hAnsiTheme="majorBidi"/>
                <w:szCs w:val="24"/>
                <w:lang w:val="en-GB"/>
              </w:rPr>
              <w:t>Republic of Maldives,</w:t>
            </w:r>
          </w:p>
          <w:p w14:paraId="01DDC868" w14:textId="3A18D940" w:rsidR="00C31A99" w:rsidRPr="00DE7289" w:rsidRDefault="00C31A99" w:rsidP="00C31A99">
            <w:pPr>
              <w:rPr>
                <w:rFonts w:asciiTheme="majorBidi" w:hAnsiTheme="majorBidi"/>
                <w:szCs w:val="24"/>
                <w:lang w:val="en-GB"/>
              </w:rPr>
            </w:pPr>
            <w:r w:rsidRPr="00DE7289">
              <w:rPr>
                <w:rFonts w:asciiTheme="majorBidi" w:hAnsiTheme="majorBidi"/>
                <w:szCs w:val="24"/>
                <w:lang w:val="en-GB"/>
              </w:rPr>
              <w:t>Tel: (+960) 3349296</w:t>
            </w:r>
          </w:p>
          <w:p w14:paraId="1184B398" w14:textId="211620E1" w:rsidR="00C31A99" w:rsidRPr="00DE7289" w:rsidRDefault="00C31A99" w:rsidP="00C31A99">
            <w:pPr>
              <w:rPr>
                <w:rFonts w:asciiTheme="majorBidi" w:hAnsiTheme="majorBidi"/>
                <w:szCs w:val="24"/>
                <w:lang w:val="en-GB"/>
              </w:rPr>
            </w:pPr>
            <w:r w:rsidRPr="00DE7289">
              <w:rPr>
                <w:rFonts w:asciiTheme="majorBidi" w:hAnsiTheme="majorBidi"/>
                <w:szCs w:val="24"/>
                <w:lang w:val="en-GB"/>
              </w:rPr>
              <w:t xml:space="preserve">Email: </w:t>
            </w:r>
            <w:r w:rsidR="00DE7289">
              <w:rPr>
                <w:rFonts w:asciiTheme="majorBidi" w:hAnsiTheme="majorBidi"/>
                <w:szCs w:val="24"/>
                <w:lang w:val="en-GB"/>
              </w:rPr>
              <w:t>a</w:t>
            </w:r>
            <w:r w:rsidR="00DE7289" w:rsidRPr="00DE7289">
              <w:rPr>
                <w:rFonts w:asciiTheme="majorBidi" w:hAnsiTheme="majorBidi"/>
                <w:szCs w:val="24"/>
                <w:lang w:val="en-GB"/>
              </w:rPr>
              <w:t>ishath.nadheema</w:t>
            </w:r>
            <w:r w:rsidRPr="00DE7289">
              <w:rPr>
                <w:rFonts w:asciiTheme="majorBidi" w:hAnsiTheme="majorBidi"/>
                <w:szCs w:val="24"/>
                <w:lang w:val="en-GB"/>
              </w:rPr>
              <w:t>@finance.gov.mv</w:t>
            </w:r>
          </w:p>
          <w:p w14:paraId="7CC0CF8B" w14:textId="433A244C" w:rsidR="00C31A99" w:rsidRDefault="00C31A99" w:rsidP="00C31A99">
            <w:pPr>
              <w:rPr>
                <w:rFonts w:asciiTheme="majorBidi" w:hAnsiTheme="majorBidi"/>
                <w:szCs w:val="24"/>
                <w:lang w:val="en-GB"/>
              </w:rPr>
            </w:pPr>
            <w:r w:rsidRPr="00DE7289">
              <w:rPr>
                <w:rFonts w:asciiTheme="majorBidi" w:hAnsiTheme="majorBidi"/>
                <w:szCs w:val="24"/>
                <w:lang w:val="en-GB"/>
              </w:rPr>
              <w:t xml:space="preserve">CC: </w:t>
            </w:r>
            <w:hyperlink r:id="rId22" w:history="1">
              <w:r w:rsidR="009C4B88" w:rsidRPr="00DE7289">
                <w:rPr>
                  <w:rStyle w:val="Hyperlink"/>
                  <w:rFonts w:asciiTheme="majorBidi" w:hAnsiTheme="majorBidi"/>
                  <w:szCs w:val="24"/>
                  <w:lang w:val="en-GB"/>
                </w:rPr>
                <w:t>tender@finance.gov.mv</w:t>
              </w:r>
            </w:hyperlink>
          </w:p>
          <w:p w14:paraId="36F0DA3F" w14:textId="77777777" w:rsidR="009C4B88" w:rsidRDefault="009C4B88" w:rsidP="00C31A99">
            <w:pPr>
              <w:rPr>
                <w:rFonts w:asciiTheme="majorBidi" w:hAnsiTheme="majorBidi"/>
                <w:szCs w:val="24"/>
                <w:lang w:val="en-GB"/>
              </w:rPr>
            </w:pPr>
          </w:p>
          <w:p w14:paraId="76F5245E" w14:textId="361D8500" w:rsidR="009C4B88" w:rsidRPr="009C4B88" w:rsidRDefault="009C4B88" w:rsidP="009C4B88">
            <w:pPr>
              <w:pStyle w:val="ListParagraph"/>
              <w:ind w:left="0"/>
              <w:rPr>
                <w:b/>
                <w:bCs/>
                <w:color w:val="002060"/>
                <w:szCs w:val="24"/>
              </w:rPr>
            </w:pPr>
            <w:r w:rsidRPr="009C4B88">
              <w:rPr>
                <w:color w:val="000000"/>
                <w:szCs w:val="24"/>
              </w:rPr>
              <w:t xml:space="preserve">Requests for clarification should be received by the Employer no later than </w:t>
            </w:r>
            <w:r w:rsidR="00DE7289" w:rsidRPr="002A2168">
              <w:rPr>
                <w:b/>
                <w:bCs/>
                <w:color w:val="002060"/>
                <w:szCs w:val="24"/>
              </w:rPr>
              <w:t>28th</w:t>
            </w:r>
            <w:r w:rsidR="00DE7289" w:rsidRPr="00DE7289">
              <w:rPr>
                <w:color w:val="000000"/>
                <w:szCs w:val="24"/>
              </w:rPr>
              <w:t xml:space="preserve"> </w:t>
            </w:r>
            <w:r w:rsidR="00DE7289" w:rsidRPr="002A2168">
              <w:rPr>
                <w:b/>
                <w:bCs/>
                <w:color w:val="002060"/>
                <w:szCs w:val="24"/>
              </w:rPr>
              <w:t>February 2022</w:t>
            </w:r>
            <w:r w:rsidRPr="00DE7289">
              <w:rPr>
                <w:b/>
                <w:bCs/>
                <w:color w:val="002060"/>
                <w:szCs w:val="24"/>
              </w:rPr>
              <w:t>, 1</w:t>
            </w:r>
            <w:r w:rsidR="00DE7289" w:rsidRPr="00DE7289">
              <w:rPr>
                <w:b/>
                <w:bCs/>
                <w:color w:val="002060"/>
                <w:szCs w:val="24"/>
              </w:rPr>
              <w:t>33</w:t>
            </w:r>
            <w:r w:rsidRPr="00DE7289">
              <w:rPr>
                <w:b/>
                <w:bCs/>
                <w:color w:val="002060"/>
                <w:szCs w:val="24"/>
              </w:rPr>
              <w:t>0hrs</w:t>
            </w:r>
          </w:p>
          <w:p w14:paraId="2AEA9B06" w14:textId="49144DE3" w:rsidR="009C4B88" w:rsidRPr="009C4B88" w:rsidRDefault="009C4B88" w:rsidP="00C31A99">
            <w:pPr>
              <w:rPr>
                <w:rFonts w:asciiTheme="majorBidi" w:hAnsiTheme="majorBidi"/>
                <w:szCs w:val="24"/>
              </w:rPr>
            </w:pPr>
          </w:p>
        </w:tc>
      </w:tr>
      <w:tr w:rsidR="00C31A99" w:rsidRPr="00D20367" w14:paraId="039329BE" w14:textId="77777777" w:rsidTr="009C4B88">
        <w:tblPrEx>
          <w:tblBorders>
            <w:insideH w:val="single" w:sz="8" w:space="0" w:color="000000"/>
          </w:tblBorders>
        </w:tblPrEx>
        <w:trPr>
          <w:jc w:val="center"/>
        </w:trPr>
        <w:tc>
          <w:tcPr>
            <w:tcW w:w="1620" w:type="dxa"/>
          </w:tcPr>
          <w:p w14:paraId="007A9AAE" w14:textId="77777777" w:rsidR="00C31A99" w:rsidRPr="00D20367" w:rsidRDefault="00C31A99" w:rsidP="00C31A99">
            <w:pPr>
              <w:tabs>
                <w:tab w:val="right" w:pos="7254"/>
              </w:tabs>
              <w:spacing w:before="60" w:after="60"/>
              <w:rPr>
                <w:b/>
              </w:rPr>
            </w:pPr>
            <w:r w:rsidRPr="00536AC2">
              <w:rPr>
                <w:b/>
              </w:rPr>
              <w:t>ITB 7.1</w:t>
            </w:r>
          </w:p>
        </w:tc>
        <w:tc>
          <w:tcPr>
            <w:tcW w:w="8550" w:type="dxa"/>
          </w:tcPr>
          <w:p w14:paraId="7A8CB89C" w14:textId="77777777" w:rsidR="00C31A99" w:rsidRPr="000C01B2" w:rsidRDefault="00C31A99" w:rsidP="00C31A99">
            <w:pPr>
              <w:tabs>
                <w:tab w:val="right" w:pos="7254"/>
              </w:tabs>
              <w:spacing w:before="60" w:after="60"/>
            </w:pPr>
            <w:r w:rsidRPr="00A938A3">
              <w:t xml:space="preserve">Web page: </w:t>
            </w:r>
            <w:hyperlink r:id="rId23" w:tgtFrame="_blank" w:history="1">
              <w:r w:rsidRPr="00A938A3">
                <w:rPr>
                  <w:u w:val="single"/>
                </w:rPr>
                <w:t>www.finance.gov.mv</w:t>
              </w:r>
            </w:hyperlink>
            <w:r w:rsidRPr="000C01B2">
              <w:rPr>
                <w:rFonts w:ascii="Verdana" w:hAnsi="Verdana"/>
                <w:sz w:val="20"/>
                <w:shd w:val="clear" w:color="auto" w:fill="FFFFFF"/>
              </w:rPr>
              <w:t> </w:t>
            </w:r>
          </w:p>
        </w:tc>
      </w:tr>
      <w:tr w:rsidR="00C31A99" w:rsidRPr="00D20367" w14:paraId="12773D9E" w14:textId="77777777" w:rsidTr="009C4B88">
        <w:tblPrEx>
          <w:tblBorders>
            <w:insideH w:val="single" w:sz="8" w:space="0" w:color="000000"/>
          </w:tblBorders>
        </w:tblPrEx>
        <w:trPr>
          <w:jc w:val="center"/>
        </w:trPr>
        <w:tc>
          <w:tcPr>
            <w:tcW w:w="1620" w:type="dxa"/>
          </w:tcPr>
          <w:p w14:paraId="3FB520C9" w14:textId="77777777" w:rsidR="00C31A99" w:rsidRPr="00001C23" w:rsidRDefault="00C31A99" w:rsidP="00C31A99">
            <w:pPr>
              <w:tabs>
                <w:tab w:val="right" w:pos="7254"/>
              </w:tabs>
              <w:spacing w:before="60" w:after="60"/>
              <w:rPr>
                <w:b/>
              </w:rPr>
            </w:pPr>
            <w:r w:rsidRPr="00001C23">
              <w:rPr>
                <w:b/>
              </w:rPr>
              <w:lastRenderedPageBreak/>
              <w:t>ITB 7.4</w:t>
            </w:r>
          </w:p>
        </w:tc>
        <w:tc>
          <w:tcPr>
            <w:tcW w:w="8550" w:type="dxa"/>
          </w:tcPr>
          <w:p w14:paraId="22B792CB" w14:textId="77777777" w:rsidR="00C31A99" w:rsidRPr="00001C23" w:rsidRDefault="00C31A99" w:rsidP="00C31A99">
            <w:pPr>
              <w:tabs>
                <w:tab w:val="right" w:pos="7254"/>
              </w:tabs>
              <w:spacing w:before="60" w:after="60"/>
            </w:pPr>
            <w:r w:rsidRPr="00001C23">
              <w:t xml:space="preserve">A Pre-Bid </w:t>
            </w:r>
            <w:proofErr w:type="gramStart"/>
            <w:r w:rsidRPr="00001C23">
              <w:t>meeting  take</w:t>
            </w:r>
            <w:proofErr w:type="gramEnd"/>
            <w:r w:rsidRPr="00001C23">
              <w:t xml:space="preserve"> place at the following date, time and place:</w:t>
            </w:r>
          </w:p>
          <w:p w14:paraId="4FB94ACB" w14:textId="31FD4312" w:rsidR="00C31A99" w:rsidRPr="009C4B88" w:rsidRDefault="00C31A99" w:rsidP="00001C23">
            <w:pPr>
              <w:rPr>
                <w:rFonts w:asciiTheme="majorBidi" w:hAnsiTheme="majorBidi"/>
                <w:b/>
                <w:bCs/>
                <w:szCs w:val="24"/>
                <w:lang w:val="en-GB"/>
              </w:rPr>
            </w:pPr>
            <w:r w:rsidRPr="009C4B88">
              <w:rPr>
                <w:b/>
                <w:bCs/>
              </w:rPr>
              <w:t>N/A</w:t>
            </w:r>
          </w:p>
        </w:tc>
      </w:tr>
      <w:tr w:rsidR="00C31A99" w:rsidRPr="00D20367" w14:paraId="3BB44D25" w14:textId="77777777" w:rsidTr="009C4B88">
        <w:tblPrEx>
          <w:tblBorders>
            <w:insideH w:val="single" w:sz="8" w:space="0" w:color="000000"/>
          </w:tblBorders>
        </w:tblPrEx>
        <w:trPr>
          <w:jc w:val="center"/>
        </w:trPr>
        <w:tc>
          <w:tcPr>
            <w:tcW w:w="10170" w:type="dxa"/>
            <w:gridSpan w:val="2"/>
            <w:vAlign w:val="center"/>
          </w:tcPr>
          <w:p w14:paraId="6963FB80" w14:textId="77777777" w:rsidR="00C31A99" w:rsidRPr="00D20367" w:rsidRDefault="00C31A99" w:rsidP="00C31A99">
            <w:pPr>
              <w:tabs>
                <w:tab w:val="right" w:pos="7254"/>
              </w:tabs>
              <w:spacing w:before="60" w:after="60"/>
              <w:jc w:val="center"/>
              <w:rPr>
                <w:b/>
                <w:sz w:val="28"/>
              </w:rPr>
            </w:pPr>
            <w:r w:rsidRPr="00D20367">
              <w:rPr>
                <w:b/>
                <w:sz w:val="28"/>
              </w:rPr>
              <w:t>C.  Preparation of Bids</w:t>
            </w:r>
          </w:p>
        </w:tc>
      </w:tr>
      <w:tr w:rsidR="00C31A99" w:rsidRPr="00D20367" w14:paraId="6A2C8CB0" w14:textId="77777777" w:rsidTr="009C4B88">
        <w:tblPrEx>
          <w:tblBorders>
            <w:insideH w:val="single" w:sz="8" w:space="0" w:color="000000"/>
          </w:tblBorders>
        </w:tblPrEx>
        <w:trPr>
          <w:jc w:val="center"/>
        </w:trPr>
        <w:tc>
          <w:tcPr>
            <w:tcW w:w="1620" w:type="dxa"/>
          </w:tcPr>
          <w:p w14:paraId="0F0050A6" w14:textId="77777777" w:rsidR="00C31A99" w:rsidRPr="00D20367" w:rsidRDefault="00C31A99" w:rsidP="00C31A99">
            <w:pPr>
              <w:pStyle w:val="Headfid1"/>
              <w:tabs>
                <w:tab w:val="right" w:pos="7434"/>
              </w:tabs>
              <w:spacing w:before="60" w:after="60"/>
              <w:rPr>
                <w:iCs/>
                <w:lang w:val="en-US"/>
              </w:rPr>
            </w:pPr>
            <w:r w:rsidRPr="00D20367">
              <w:rPr>
                <w:iCs/>
                <w:lang w:val="en-US"/>
              </w:rPr>
              <w:t>ITB 10.1</w:t>
            </w:r>
          </w:p>
        </w:tc>
        <w:tc>
          <w:tcPr>
            <w:tcW w:w="8550" w:type="dxa"/>
          </w:tcPr>
          <w:p w14:paraId="1A22995E" w14:textId="77777777" w:rsidR="00C31A99" w:rsidRPr="009C4B88" w:rsidRDefault="00C31A99" w:rsidP="00C31A99">
            <w:pPr>
              <w:rPr>
                <w:b/>
                <w:bCs/>
                <w:iCs/>
                <w:u w:val="single"/>
              </w:rPr>
            </w:pPr>
            <w:r w:rsidRPr="00C4470C">
              <w:rPr>
                <w:iCs/>
              </w:rPr>
              <w:t xml:space="preserve">The language of the bid is: </w:t>
            </w:r>
            <w:r w:rsidRPr="009C4B88">
              <w:rPr>
                <w:b/>
                <w:bCs/>
                <w:iCs/>
                <w:u w:val="single"/>
              </w:rPr>
              <w:t>ENGLISH</w:t>
            </w:r>
          </w:p>
          <w:p w14:paraId="3C62734E" w14:textId="77777777" w:rsidR="00C31A99" w:rsidRPr="00C4470C" w:rsidRDefault="00C31A99" w:rsidP="00C31A99">
            <w:pPr>
              <w:rPr>
                <w:iCs/>
                <w:u w:val="single"/>
              </w:rPr>
            </w:pPr>
          </w:p>
          <w:p w14:paraId="27EE4E1B" w14:textId="77777777" w:rsidR="00C31A99" w:rsidRPr="00C4470C" w:rsidRDefault="00C31A99" w:rsidP="00C31A99">
            <w:pPr>
              <w:spacing w:after="200"/>
              <w:rPr>
                <w:iCs/>
                <w:spacing w:val="-4"/>
              </w:rPr>
            </w:pPr>
            <w:r w:rsidRPr="00C4470C">
              <w:rPr>
                <w:iCs/>
                <w:spacing w:val="-4"/>
              </w:rPr>
              <w:t>All correspondence exchange shall be in ENGLISH language.</w:t>
            </w:r>
          </w:p>
          <w:p w14:paraId="7C372252" w14:textId="77777777" w:rsidR="00C31A99" w:rsidRPr="00C4470C" w:rsidRDefault="00C31A99" w:rsidP="00C31A99">
            <w:pPr>
              <w:tabs>
                <w:tab w:val="right" w:pos="7254"/>
              </w:tabs>
              <w:spacing w:before="60" w:after="60"/>
              <w:rPr>
                <w:iCs/>
              </w:rPr>
            </w:pPr>
            <w:r w:rsidRPr="00C4470C">
              <w:rPr>
                <w:iCs/>
                <w:spacing w:val="-4"/>
              </w:rPr>
              <w:t>Language for translation of supporting documents and printed literature is ENGLISH</w:t>
            </w:r>
          </w:p>
        </w:tc>
      </w:tr>
      <w:tr w:rsidR="00001C23" w:rsidRPr="00D20367" w14:paraId="60B959E8" w14:textId="77777777" w:rsidTr="009C4B88">
        <w:tblPrEx>
          <w:tblBorders>
            <w:insideH w:val="single" w:sz="8" w:space="0" w:color="000000"/>
          </w:tblBorders>
        </w:tblPrEx>
        <w:trPr>
          <w:jc w:val="center"/>
        </w:trPr>
        <w:tc>
          <w:tcPr>
            <w:tcW w:w="1620" w:type="dxa"/>
          </w:tcPr>
          <w:p w14:paraId="63E8FA5C" w14:textId="5034548E" w:rsidR="00001C23" w:rsidRPr="00001C23" w:rsidRDefault="00001C23" w:rsidP="00001C23">
            <w:pPr>
              <w:tabs>
                <w:tab w:val="right" w:pos="7434"/>
              </w:tabs>
              <w:spacing w:before="60" w:after="60"/>
              <w:rPr>
                <w:b/>
                <w:bCs/>
              </w:rPr>
            </w:pPr>
            <w:r w:rsidRPr="00001C23">
              <w:rPr>
                <w:b/>
                <w:bCs/>
                <w:color w:val="000000" w:themeColor="text1"/>
              </w:rPr>
              <w:t>ITB 11.1(b)</w:t>
            </w:r>
          </w:p>
        </w:tc>
        <w:tc>
          <w:tcPr>
            <w:tcW w:w="8550" w:type="dxa"/>
          </w:tcPr>
          <w:p w14:paraId="029CAA13" w14:textId="77777777" w:rsidR="00001C23" w:rsidRPr="008165B7" w:rsidRDefault="00001C23" w:rsidP="00001C23">
            <w:pPr>
              <w:rPr>
                <w:color w:val="000000" w:themeColor="text1"/>
              </w:rPr>
            </w:pPr>
            <w:r w:rsidRPr="008165B7">
              <w:rPr>
                <w:color w:val="000000" w:themeColor="text1"/>
              </w:rPr>
              <w:t xml:space="preserve">The following schedules shall be submitted with the Tender: </w:t>
            </w:r>
          </w:p>
          <w:p w14:paraId="4F355040" w14:textId="77777777" w:rsidR="00001C23" w:rsidRPr="008165B7" w:rsidRDefault="00001C23" w:rsidP="00001C23">
            <w:pPr>
              <w:rPr>
                <w:iCs/>
                <w:color w:val="000000" w:themeColor="text1"/>
              </w:rPr>
            </w:pPr>
          </w:p>
          <w:p w14:paraId="4B548DAE" w14:textId="77777777" w:rsidR="00001C23" w:rsidRPr="008165B7" w:rsidRDefault="00001C23" w:rsidP="00001C23">
            <w:pPr>
              <w:rPr>
                <w:iCs/>
                <w:color w:val="000000" w:themeColor="text1"/>
              </w:rPr>
            </w:pPr>
            <w:r w:rsidRPr="008165B7">
              <w:rPr>
                <w:iCs/>
                <w:color w:val="000000" w:themeColor="text1"/>
              </w:rPr>
              <w:t>•</w:t>
            </w:r>
            <w:r w:rsidRPr="008165B7">
              <w:rPr>
                <w:iCs/>
                <w:color w:val="000000" w:themeColor="text1"/>
              </w:rPr>
              <w:tab/>
              <w:t xml:space="preserve">Bill of Quantities </w:t>
            </w:r>
          </w:p>
          <w:p w14:paraId="7AD0F082" w14:textId="77777777" w:rsidR="00001C23" w:rsidRDefault="00001C23" w:rsidP="00001C23">
            <w:pPr>
              <w:rPr>
                <w:iCs/>
                <w:color w:val="000000" w:themeColor="text1"/>
              </w:rPr>
            </w:pPr>
            <w:r w:rsidRPr="008165B7">
              <w:rPr>
                <w:iCs/>
                <w:color w:val="000000" w:themeColor="text1"/>
              </w:rPr>
              <w:t>•</w:t>
            </w:r>
            <w:r w:rsidRPr="008165B7">
              <w:rPr>
                <w:iCs/>
                <w:color w:val="000000" w:themeColor="text1"/>
              </w:rPr>
              <w:tab/>
              <w:t>Work Schedule</w:t>
            </w:r>
          </w:p>
          <w:p w14:paraId="7BD9770E" w14:textId="01AA3C1E" w:rsidR="00001C23" w:rsidRPr="00001C23" w:rsidRDefault="00001C23" w:rsidP="00001C23">
            <w:pPr>
              <w:rPr>
                <w:iCs/>
                <w:color w:val="000000" w:themeColor="text1"/>
              </w:rPr>
            </w:pPr>
          </w:p>
        </w:tc>
      </w:tr>
      <w:tr w:rsidR="00001C23" w:rsidRPr="00D20367" w14:paraId="6CE6093F" w14:textId="77777777" w:rsidTr="009C4B88">
        <w:tblPrEx>
          <w:tblBorders>
            <w:insideH w:val="single" w:sz="8" w:space="0" w:color="000000"/>
          </w:tblBorders>
        </w:tblPrEx>
        <w:trPr>
          <w:jc w:val="center"/>
        </w:trPr>
        <w:tc>
          <w:tcPr>
            <w:tcW w:w="1620" w:type="dxa"/>
          </w:tcPr>
          <w:p w14:paraId="4856B42C" w14:textId="326AC176" w:rsidR="00001C23" w:rsidRPr="00001C23" w:rsidRDefault="00001C23" w:rsidP="00001C23">
            <w:pPr>
              <w:tabs>
                <w:tab w:val="right" w:pos="7434"/>
              </w:tabs>
              <w:spacing w:before="60" w:after="60"/>
              <w:rPr>
                <w:b/>
                <w:bCs/>
                <w:color w:val="000000" w:themeColor="text1"/>
              </w:rPr>
            </w:pPr>
            <w:r w:rsidRPr="00001C23">
              <w:rPr>
                <w:b/>
                <w:bCs/>
                <w:color w:val="000000" w:themeColor="text1"/>
              </w:rPr>
              <w:t>ITB 11.1 (</w:t>
            </w:r>
            <w:proofErr w:type="spellStart"/>
            <w:r w:rsidRPr="00001C23">
              <w:rPr>
                <w:b/>
                <w:bCs/>
                <w:color w:val="000000" w:themeColor="text1"/>
              </w:rPr>
              <w:t>i</w:t>
            </w:r>
            <w:proofErr w:type="spellEnd"/>
            <w:r w:rsidRPr="00001C23">
              <w:rPr>
                <w:b/>
                <w:bCs/>
                <w:color w:val="000000" w:themeColor="text1"/>
              </w:rPr>
              <w:t>)</w:t>
            </w:r>
          </w:p>
        </w:tc>
        <w:tc>
          <w:tcPr>
            <w:tcW w:w="8550" w:type="dxa"/>
          </w:tcPr>
          <w:p w14:paraId="448CA76E" w14:textId="77777777" w:rsidR="00001C23" w:rsidRPr="009C4B88" w:rsidRDefault="00001C23" w:rsidP="00001C23">
            <w:pPr>
              <w:rPr>
                <w:color w:val="000000" w:themeColor="text1"/>
                <w:szCs w:val="24"/>
              </w:rPr>
            </w:pPr>
            <w:r w:rsidRPr="009C4B88">
              <w:rPr>
                <w:color w:val="000000" w:themeColor="text1"/>
                <w:szCs w:val="24"/>
              </w:rPr>
              <w:t>The Tenderer shall submit with its Tender the following additional documents:</w:t>
            </w:r>
          </w:p>
          <w:p w14:paraId="03F47297" w14:textId="77777777" w:rsidR="009C4B88" w:rsidRPr="009C4B88" w:rsidRDefault="009C4B88" w:rsidP="00001C23">
            <w:pPr>
              <w:tabs>
                <w:tab w:val="left" w:pos="-1440"/>
                <w:tab w:val="left" w:pos="-720"/>
                <w:tab w:val="left" w:pos="0"/>
                <w:tab w:val="left" w:pos="371"/>
                <w:tab w:val="left" w:pos="742"/>
                <w:tab w:val="left" w:pos="1138"/>
                <w:tab w:val="center" w:pos="8657"/>
              </w:tabs>
              <w:suppressAutoHyphens/>
              <w:spacing w:line="288" w:lineRule="auto"/>
              <w:rPr>
                <w:color w:val="000000" w:themeColor="text1"/>
                <w:szCs w:val="24"/>
              </w:rPr>
            </w:pPr>
          </w:p>
          <w:p w14:paraId="11F7CC7A" w14:textId="77777777" w:rsidR="00001C23" w:rsidRPr="009C4B88" w:rsidRDefault="00001C23" w:rsidP="00EC0E95">
            <w:pPr>
              <w:numPr>
                <w:ilvl w:val="0"/>
                <w:numId w:val="17"/>
              </w:numPr>
              <w:tabs>
                <w:tab w:val="left" w:pos="-1440"/>
                <w:tab w:val="left" w:pos="-720"/>
                <w:tab w:val="left" w:pos="0"/>
                <w:tab w:val="left" w:pos="371"/>
                <w:tab w:val="left" w:pos="742"/>
                <w:tab w:val="left" w:pos="1138"/>
                <w:tab w:val="center" w:pos="8657"/>
              </w:tabs>
              <w:suppressAutoHyphens/>
              <w:spacing w:line="288" w:lineRule="auto"/>
              <w:rPr>
                <w:color w:val="000000" w:themeColor="text1"/>
                <w:szCs w:val="24"/>
              </w:rPr>
            </w:pPr>
            <w:r w:rsidRPr="009C4B88">
              <w:rPr>
                <w:b/>
                <w:bCs/>
                <w:color w:val="000000" w:themeColor="text1"/>
                <w:szCs w:val="24"/>
              </w:rPr>
              <w:t>Power of Attorney</w:t>
            </w:r>
            <w:r w:rsidRPr="009C4B88">
              <w:rPr>
                <w:color w:val="000000" w:themeColor="text1"/>
                <w:szCs w:val="24"/>
              </w:rPr>
              <w:t xml:space="preserve"> to confirm authorization of the signatory of the Bid to commit the Bidder, in accordance with ITT Clause 20.2.</w:t>
            </w:r>
          </w:p>
          <w:p w14:paraId="6A6C14CC" w14:textId="77777777" w:rsidR="00001C23" w:rsidRPr="009C4B88" w:rsidRDefault="00001C23" w:rsidP="00EC0E95">
            <w:pPr>
              <w:numPr>
                <w:ilvl w:val="0"/>
                <w:numId w:val="17"/>
              </w:numPr>
              <w:tabs>
                <w:tab w:val="left" w:pos="-1440"/>
                <w:tab w:val="left" w:pos="-720"/>
                <w:tab w:val="left" w:pos="0"/>
                <w:tab w:val="left" w:pos="371"/>
                <w:tab w:val="left" w:pos="742"/>
                <w:tab w:val="left" w:pos="1138"/>
                <w:tab w:val="center" w:pos="8657"/>
              </w:tabs>
              <w:suppressAutoHyphens/>
              <w:spacing w:line="288" w:lineRule="auto"/>
              <w:rPr>
                <w:b/>
                <w:bCs/>
                <w:color w:val="000000" w:themeColor="text1"/>
                <w:szCs w:val="24"/>
              </w:rPr>
            </w:pPr>
            <w:r w:rsidRPr="009C4B88">
              <w:rPr>
                <w:b/>
                <w:bCs/>
                <w:color w:val="000000" w:themeColor="text1"/>
                <w:szCs w:val="24"/>
              </w:rPr>
              <w:t>Business Registration Certificate.</w:t>
            </w:r>
          </w:p>
          <w:p w14:paraId="4F66C3F4" w14:textId="7C7859A4" w:rsidR="00001C23" w:rsidRPr="009C4B88" w:rsidRDefault="00001C23" w:rsidP="009C4B88">
            <w:pPr>
              <w:tabs>
                <w:tab w:val="left" w:pos="-1440"/>
                <w:tab w:val="left" w:pos="-720"/>
                <w:tab w:val="left" w:pos="0"/>
                <w:tab w:val="left" w:pos="371"/>
                <w:tab w:val="left" w:pos="742"/>
                <w:tab w:val="left" w:pos="1138"/>
                <w:tab w:val="center" w:pos="8657"/>
              </w:tabs>
              <w:suppressAutoHyphens/>
              <w:spacing w:line="288" w:lineRule="auto"/>
              <w:ind w:left="720"/>
              <w:rPr>
                <w:color w:val="000000" w:themeColor="text1"/>
                <w:szCs w:val="24"/>
              </w:rPr>
            </w:pPr>
            <w:r w:rsidRPr="009C4B88">
              <w:rPr>
                <w:color w:val="000000" w:themeColor="text1"/>
                <w:szCs w:val="24"/>
              </w:rPr>
              <w:t xml:space="preserve">International bidders shall seek all applicable foreign investment registration requirements of Maldives prior to bid submission. For more information please </w:t>
            </w:r>
            <w:proofErr w:type="gramStart"/>
            <w:r w:rsidRPr="009C4B88">
              <w:rPr>
                <w:color w:val="000000" w:themeColor="text1"/>
                <w:szCs w:val="24"/>
              </w:rPr>
              <w:t>visit :</w:t>
            </w:r>
            <w:proofErr w:type="gramEnd"/>
            <w:r w:rsidRPr="009C4B88">
              <w:rPr>
                <w:color w:val="000000" w:themeColor="text1"/>
                <w:szCs w:val="24"/>
              </w:rPr>
              <w:t xml:space="preserve"> </w:t>
            </w:r>
            <w:hyperlink r:id="rId24" w:history="1">
              <w:r w:rsidR="009C4B88" w:rsidRPr="003E73F2">
                <w:rPr>
                  <w:rStyle w:val="Hyperlink"/>
                  <w:szCs w:val="24"/>
                </w:rPr>
                <w:t>http://www.trade.gov.mv/</w:t>
              </w:r>
            </w:hyperlink>
          </w:p>
          <w:p w14:paraId="34784C6C" w14:textId="77777777" w:rsidR="00001C23" w:rsidRPr="009C4B88" w:rsidRDefault="00001C23" w:rsidP="00EC0E95">
            <w:pPr>
              <w:numPr>
                <w:ilvl w:val="0"/>
                <w:numId w:val="17"/>
              </w:numPr>
              <w:tabs>
                <w:tab w:val="left" w:pos="-1440"/>
                <w:tab w:val="left" w:pos="-720"/>
                <w:tab w:val="left" w:pos="0"/>
                <w:tab w:val="left" w:pos="371"/>
                <w:tab w:val="left" w:pos="742"/>
                <w:tab w:val="left" w:pos="1138"/>
                <w:tab w:val="center" w:pos="8657"/>
              </w:tabs>
              <w:suppressAutoHyphens/>
              <w:spacing w:line="288" w:lineRule="auto"/>
              <w:rPr>
                <w:b/>
                <w:bCs/>
                <w:color w:val="000000" w:themeColor="text1"/>
                <w:szCs w:val="24"/>
              </w:rPr>
            </w:pPr>
            <w:r w:rsidRPr="009C4B88">
              <w:rPr>
                <w:b/>
                <w:bCs/>
                <w:color w:val="000000" w:themeColor="text1"/>
                <w:szCs w:val="24"/>
              </w:rPr>
              <w:t>GST Registration Certificate.</w:t>
            </w:r>
          </w:p>
          <w:p w14:paraId="06188A7A" w14:textId="78FDF84E" w:rsidR="00001C23" w:rsidRPr="009C4B88" w:rsidRDefault="00001C23" w:rsidP="009C4B88">
            <w:pPr>
              <w:tabs>
                <w:tab w:val="left" w:pos="-1440"/>
                <w:tab w:val="left" w:pos="-720"/>
                <w:tab w:val="left" w:pos="0"/>
                <w:tab w:val="left" w:pos="371"/>
                <w:tab w:val="left" w:pos="742"/>
                <w:tab w:val="left" w:pos="1138"/>
                <w:tab w:val="center" w:pos="8657"/>
              </w:tabs>
              <w:suppressAutoHyphens/>
              <w:spacing w:line="288" w:lineRule="auto"/>
              <w:ind w:left="720"/>
              <w:rPr>
                <w:bCs/>
                <w:color w:val="000000" w:themeColor="text1"/>
                <w:szCs w:val="24"/>
              </w:rPr>
            </w:pPr>
            <w:r w:rsidRPr="009C4B88">
              <w:rPr>
                <w:bCs/>
                <w:color w:val="000000" w:themeColor="text1"/>
                <w:szCs w:val="24"/>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hyperlink r:id="rId25" w:history="1">
              <w:r w:rsidR="009C4B88" w:rsidRPr="003E73F2">
                <w:rPr>
                  <w:rStyle w:val="Hyperlink"/>
                  <w:szCs w:val="24"/>
                </w:rPr>
                <w:t>https://www.mira.gov.mv/</w:t>
              </w:r>
            </w:hyperlink>
            <w:r w:rsidR="009C4B88">
              <w:rPr>
                <w:rStyle w:val="Hyperlink"/>
                <w:color w:val="000000" w:themeColor="text1"/>
                <w:szCs w:val="24"/>
              </w:rPr>
              <w:t xml:space="preserve"> </w:t>
            </w:r>
          </w:p>
          <w:p w14:paraId="7685297B" w14:textId="77777777" w:rsidR="00001C23" w:rsidRPr="009C4B88" w:rsidRDefault="00001C23" w:rsidP="00EC0E95">
            <w:pPr>
              <w:numPr>
                <w:ilvl w:val="0"/>
                <w:numId w:val="17"/>
              </w:numPr>
              <w:tabs>
                <w:tab w:val="left" w:pos="-1440"/>
                <w:tab w:val="left" w:pos="-720"/>
                <w:tab w:val="left" w:pos="0"/>
                <w:tab w:val="left" w:pos="371"/>
                <w:tab w:val="left" w:pos="742"/>
                <w:tab w:val="left" w:pos="1138"/>
                <w:tab w:val="center" w:pos="8657"/>
              </w:tabs>
              <w:suppressAutoHyphens/>
              <w:spacing w:line="288" w:lineRule="auto"/>
              <w:rPr>
                <w:b/>
                <w:bCs/>
                <w:color w:val="000000" w:themeColor="text1"/>
                <w:szCs w:val="24"/>
              </w:rPr>
            </w:pPr>
            <w:r w:rsidRPr="009C4B88">
              <w:rPr>
                <w:b/>
                <w:bCs/>
                <w:color w:val="000000" w:themeColor="text1"/>
                <w:szCs w:val="24"/>
              </w:rPr>
              <w:t>National Contractors Registry Certificate.</w:t>
            </w:r>
          </w:p>
          <w:p w14:paraId="10971E4C" w14:textId="77777777" w:rsidR="009C4B88" w:rsidRDefault="00001C23" w:rsidP="009C4B88">
            <w:pPr>
              <w:tabs>
                <w:tab w:val="left" w:pos="-1440"/>
                <w:tab w:val="left" w:pos="-720"/>
                <w:tab w:val="left" w:pos="0"/>
                <w:tab w:val="left" w:pos="371"/>
                <w:tab w:val="left" w:pos="742"/>
                <w:tab w:val="left" w:pos="1138"/>
                <w:tab w:val="center" w:pos="8657"/>
              </w:tabs>
              <w:suppressAutoHyphens/>
              <w:spacing w:line="288" w:lineRule="auto"/>
              <w:ind w:left="720"/>
              <w:rPr>
                <w:color w:val="000000" w:themeColor="text1"/>
                <w:szCs w:val="24"/>
              </w:rPr>
            </w:pPr>
            <w:r w:rsidRPr="009C4B88">
              <w:rPr>
                <w:color w:val="000000" w:themeColor="text1"/>
                <w:szCs w:val="24"/>
              </w:rPr>
              <w:t>All contractors should adhere to National Contractors Registry and all relevant guidelines and shall sought any permits, if required, applicable at the time of submission of the tender. For more information please visit:</w:t>
            </w:r>
          </w:p>
          <w:p w14:paraId="6D95589B" w14:textId="4FF751AF" w:rsidR="00001C23" w:rsidRPr="009C4B88" w:rsidRDefault="00A4342D" w:rsidP="009C4B88">
            <w:pPr>
              <w:tabs>
                <w:tab w:val="left" w:pos="-1440"/>
                <w:tab w:val="left" w:pos="-720"/>
                <w:tab w:val="left" w:pos="0"/>
                <w:tab w:val="left" w:pos="371"/>
                <w:tab w:val="left" w:pos="742"/>
                <w:tab w:val="left" w:pos="1138"/>
                <w:tab w:val="center" w:pos="8657"/>
              </w:tabs>
              <w:suppressAutoHyphens/>
              <w:spacing w:line="288" w:lineRule="auto"/>
              <w:ind w:left="720"/>
              <w:rPr>
                <w:color w:val="000000" w:themeColor="text1"/>
                <w:szCs w:val="24"/>
              </w:rPr>
            </w:pPr>
            <w:hyperlink r:id="rId26" w:history="1">
              <w:r w:rsidR="009C4B88" w:rsidRPr="003E73F2">
                <w:rPr>
                  <w:rStyle w:val="Hyperlink"/>
                  <w:szCs w:val="24"/>
                </w:rPr>
                <w:t>http://www.planning.gov.mv/</w:t>
              </w:r>
            </w:hyperlink>
          </w:p>
          <w:p w14:paraId="414AC7F6" w14:textId="77777777" w:rsidR="00001C23" w:rsidRPr="009C4B88" w:rsidRDefault="00001C23" w:rsidP="00001C23">
            <w:pPr>
              <w:rPr>
                <w:color w:val="000000" w:themeColor="text1"/>
                <w:szCs w:val="24"/>
              </w:rPr>
            </w:pPr>
          </w:p>
        </w:tc>
      </w:tr>
      <w:tr w:rsidR="00001C23" w:rsidRPr="00D20367" w14:paraId="65E5C83A" w14:textId="77777777" w:rsidTr="009C4B88">
        <w:tblPrEx>
          <w:tblBorders>
            <w:insideH w:val="single" w:sz="8" w:space="0" w:color="000000"/>
          </w:tblBorders>
        </w:tblPrEx>
        <w:trPr>
          <w:jc w:val="center"/>
        </w:trPr>
        <w:tc>
          <w:tcPr>
            <w:tcW w:w="1620" w:type="dxa"/>
          </w:tcPr>
          <w:p w14:paraId="061BBF50" w14:textId="77777777" w:rsidR="00001C23" w:rsidRPr="00D20367" w:rsidRDefault="00001C23" w:rsidP="00001C23">
            <w:pPr>
              <w:tabs>
                <w:tab w:val="right" w:pos="7434"/>
              </w:tabs>
              <w:spacing w:before="60" w:after="60"/>
              <w:rPr>
                <w:b/>
              </w:rPr>
            </w:pPr>
            <w:r w:rsidRPr="00D20367">
              <w:rPr>
                <w:b/>
              </w:rPr>
              <w:t>ITB 13.1</w:t>
            </w:r>
          </w:p>
        </w:tc>
        <w:tc>
          <w:tcPr>
            <w:tcW w:w="8550" w:type="dxa"/>
          </w:tcPr>
          <w:p w14:paraId="718712B6" w14:textId="77777777" w:rsidR="00001C23" w:rsidRPr="00C4470C" w:rsidRDefault="00001C23" w:rsidP="00001C23">
            <w:pPr>
              <w:tabs>
                <w:tab w:val="right" w:pos="7254"/>
              </w:tabs>
              <w:spacing w:before="60" w:after="60"/>
            </w:pPr>
            <w:r w:rsidRPr="00C4470C">
              <w:t>Alternative bids NOT permitted.</w:t>
            </w:r>
          </w:p>
        </w:tc>
      </w:tr>
      <w:tr w:rsidR="00001C23" w:rsidRPr="00D20367" w14:paraId="6275D3FE" w14:textId="77777777" w:rsidTr="009C4B88">
        <w:tblPrEx>
          <w:tblBorders>
            <w:insideH w:val="single" w:sz="8" w:space="0" w:color="000000"/>
          </w:tblBorders>
        </w:tblPrEx>
        <w:trPr>
          <w:jc w:val="center"/>
        </w:trPr>
        <w:tc>
          <w:tcPr>
            <w:tcW w:w="1620" w:type="dxa"/>
          </w:tcPr>
          <w:p w14:paraId="3B3F3981" w14:textId="77777777" w:rsidR="00001C23" w:rsidRPr="00D20367" w:rsidRDefault="00001C23" w:rsidP="00001C23">
            <w:pPr>
              <w:pStyle w:val="Headfid1"/>
              <w:tabs>
                <w:tab w:val="right" w:pos="7434"/>
              </w:tabs>
              <w:spacing w:before="60" w:after="60"/>
              <w:rPr>
                <w:iCs/>
                <w:lang w:val="en-US"/>
              </w:rPr>
            </w:pPr>
            <w:r w:rsidRPr="00D20367">
              <w:rPr>
                <w:iCs/>
                <w:lang w:val="en-US"/>
              </w:rPr>
              <w:t>ITB 13.2</w:t>
            </w:r>
          </w:p>
        </w:tc>
        <w:tc>
          <w:tcPr>
            <w:tcW w:w="8550" w:type="dxa"/>
          </w:tcPr>
          <w:p w14:paraId="038DDAF1" w14:textId="77777777" w:rsidR="00001C23" w:rsidRPr="00C4470C" w:rsidRDefault="00001C23" w:rsidP="00001C23">
            <w:pPr>
              <w:tabs>
                <w:tab w:val="right" w:pos="7254"/>
              </w:tabs>
              <w:spacing w:before="60" w:after="60"/>
              <w:rPr>
                <w:iCs/>
              </w:rPr>
            </w:pPr>
            <w:r w:rsidRPr="00C4470C">
              <w:rPr>
                <w:iCs/>
              </w:rPr>
              <w:t>Alternative times for completion NOT permitted.</w:t>
            </w:r>
          </w:p>
          <w:p w14:paraId="7414F131" w14:textId="77777777" w:rsidR="00001C23" w:rsidRPr="00C4470C" w:rsidRDefault="00001C23" w:rsidP="00001C23">
            <w:pPr>
              <w:pStyle w:val="TOAHeading"/>
              <w:tabs>
                <w:tab w:val="clear" w:pos="9000"/>
                <w:tab w:val="clear" w:pos="9360"/>
                <w:tab w:val="right" w:pos="7254"/>
              </w:tabs>
              <w:suppressAutoHyphens w:val="0"/>
              <w:spacing w:before="60" w:after="60"/>
              <w:rPr>
                <w:iCs/>
              </w:rPr>
            </w:pPr>
            <w:r w:rsidRPr="00C4470C">
              <w:rPr>
                <w:iCs/>
              </w:rPr>
              <w:t>If alternative times for completion are permitted, the evaluation method will be as specified in Section III, Evaluation and Qualification Criteria.</w:t>
            </w:r>
          </w:p>
        </w:tc>
      </w:tr>
      <w:tr w:rsidR="00001C23" w:rsidRPr="00D20367" w14:paraId="3C8B5E98" w14:textId="77777777" w:rsidTr="009C4B88">
        <w:tblPrEx>
          <w:tblBorders>
            <w:insideH w:val="single" w:sz="8" w:space="0" w:color="000000"/>
          </w:tblBorders>
        </w:tblPrEx>
        <w:trPr>
          <w:jc w:val="center"/>
        </w:trPr>
        <w:tc>
          <w:tcPr>
            <w:tcW w:w="1620" w:type="dxa"/>
          </w:tcPr>
          <w:p w14:paraId="5D52A664" w14:textId="77777777" w:rsidR="00001C23" w:rsidRPr="004A648B" w:rsidRDefault="00001C23" w:rsidP="00001C23">
            <w:pPr>
              <w:pStyle w:val="Headfid1"/>
              <w:tabs>
                <w:tab w:val="right" w:pos="7434"/>
              </w:tabs>
              <w:spacing w:before="60" w:after="60"/>
              <w:rPr>
                <w:iCs/>
                <w:lang w:val="en-US"/>
              </w:rPr>
            </w:pPr>
            <w:r w:rsidRPr="004A648B">
              <w:rPr>
                <w:iCs/>
                <w:lang w:val="en-US"/>
              </w:rPr>
              <w:t xml:space="preserve">ITB 14.5 </w:t>
            </w:r>
          </w:p>
        </w:tc>
        <w:tc>
          <w:tcPr>
            <w:tcW w:w="8550" w:type="dxa"/>
          </w:tcPr>
          <w:p w14:paraId="46C6327A" w14:textId="77777777" w:rsidR="00001C23" w:rsidRPr="004A648B" w:rsidRDefault="00001C23" w:rsidP="00001C23">
            <w:pPr>
              <w:tabs>
                <w:tab w:val="right" w:pos="7254"/>
              </w:tabs>
              <w:spacing w:before="60" w:after="60"/>
              <w:rPr>
                <w:iCs/>
              </w:rPr>
            </w:pPr>
            <w:r w:rsidRPr="004A648B">
              <w:rPr>
                <w:iCs/>
              </w:rPr>
              <w:t>N/A</w:t>
            </w:r>
          </w:p>
        </w:tc>
      </w:tr>
      <w:tr w:rsidR="00001C23" w:rsidRPr="00D20367" w14:paraId="65BB908E" w14:textId="77777777" w:rsidTr="009C4B88">
        <w:tblPrEx>
          <w:tblBorders>
            <w:insideH w:val="single" w:sz="8" w:space="0" w:color="000000"/>
          </w:tblBorders>
        </w:tblPrEx>
        <w:trPr>
          <w:jc w:val="center"/>
        </w:trPr>
        <w:tc>
          <w:tcPr>
            <w:tcW w:w="1620" w:type="dxa"/>
          </w:tcPr>
          <w:p w14:paraId="2E068A33" w14:textId="182FC676" w:rsidR="00001C23" w:rsidRPr="004A648B" w:rsidRDefault="00001C23" w:rsidP="00001C23">
            <w:pPr>
              <w:pStyle w:val="Headfid1"/>
              <w:tabs>
                <w:tab w:val="right" w:pos="7434"/>
              </w:tabs>
              <w:spacing w:before="60" w:after="60"/>
              <w:rPr>
                <w:iCs/>
                <w:lang w:val="en-US"/>
              </w:rPr>
            </w:pPr>
            <w:r w:rsidRPr="008165B7">
              <w:rPr>
                <w:color w:val="000000" w:themeColor="text1"/>
              </w:rPr>
              <w:t>ITB 14.6</w:t>
            </w:r>
          </w:p>
        </w:tc>
        <w:tc>
          <w:tcPr>
            <w:tcW w:w="8550" w:type="dxa"/>
          </w:tcPr>
          <w:p w14:paraId="4BF088C3" w14:textId="7BDD4BFE" w:rsidR="00001C23" w:rsidRPr="004A648B" w:rsidRDefault="00001C23" w:rsidP="00001C23">
            <w:pPr>
              <w:tabs>
                <w:tab w:val="right" w:pos="7254"/>
              </w:tabs>
              <w:spacing w:before="60" w:after="60"/>
              <w:rPr>
                <w:iCs/>
              </w:rPr>
            </w:pPr>
            <w:r w:rsidRPr="008165B7">
              <w:rPr>
                <w:color w:val="000000" w:themeColor="text1"/>
              </w:rPr>
              <w:t xml:space="preserve">The prices quoted by the Tenderer shall not be subject to adjustment during the performance of the Contract. </w:t>
            </w:r>
          </w:p>
        </w:tc>
      </w:tr>
      <w:tr w:rsidR="00001C23" w:rsidRPr="00D20367" w14:paraId="17F69675" w14:textId="77777777" w:rsidTr="009C4B88">
        <w:tblPrEx>
          <w:tblBorders>
            <w:insideH w:val="single" w:sz="8" w:space="0" w:color="000000"/>
          </w:tblBorders>
        </w:tblPrEx>
        <w:trPr>
          <w:jc w:val="center"/>
        </w:trPr>
        <w:tc>
          <w:tcPr>
            <w:tcW w:w="1620" w:type="dxa"/>
          </w:tcPr>
          <w:p w14:paraId="0B2B37CB" w14:textId="07BD4A10" w:rsidR="00001C23" w:rsidRPr="008165B7" w:rsidRDefault="00001C23" w:rsidP="00001C23">
            <w:pPr>
              <w:pStyle w:val="Headfid1"/>
              <w:tabs>
                <w:tab w:val="right" w:pos="7434"/>
              </w:tabs>
              <w:spacing w:before="60" w:after="60"/>
              <w:rPr>
                <w:color w:val="000000" w:themeColor="text1"/>
              </w:rPr>
            </w:pPr>
            <w:r w:rsidRPr="008165B7">
              <w:rPr>
                <w:color w:val="000000" w:themeColor="text1"/>
                <w:sz w:val="22"/>
                <w:szCs w:val="22"/>
              </w:rPr>
              <w:lastRenderedPageBreak/>
              <w:t>ITB 14.7</w:t>
            </w:r>
          </w:p>
        </w:tc>
        <w:tc>
          <w:tcPr>
            <w:tcW w:w="8550" w:type="dxa"/>
          </w:tcPr>
          <w:p w14:paraId="03CEFB4B" w14:textId="77777777" w:rsidR="00001C23" w:rsidRPr="00524AFF" w:rsidRDefault="00001C23" w:rsidP="00001C23">
            <w:pPr>
              <w:pStyle w:val="i"/>
              <w:tabs>
                <w:tab w:val="right" w:pos="7254"/>
              </w:tabs>
              <w:spacing w:before="120" w:after="120"/>
              <w:rPr>
                <w:rFonts w:ascii="Times New Roman" w:hAnsi="Times New Roman"/>
                <w:bCs/>
                <w:color w:val="000000" w:themeColor="text1"/>
                <w:szCs w:val="24"/>
              </w:rPr>
            </w:pPr>
            <w:r w:rsidRPr="00524AFF">
              <w:rPr>
                <w:rFonts w:ascii="Times New Roman" w:hAnsi="Times New Roman"/>
                <w:bCs/>
                <w:color w:val="000000" w:themeColor="text1"/>
                <w:szCs w:val="24"/>
              </w:rPr>
              <w:t xml:space="preserve">All bids shall be quoted inclusive of all applicable local taxes and GST. </w:t>
            </w:r>
          </w:p>
          <w:p w14:paraId="368B178E" w14:textId="16329655" w:rsidR="00001C23" w:rsidRPr="00524AFF" w:rsidRDefault="00001C23" w:rsidP="00001C23">
            <w:pPr>
              <w:tabs>
                <w:tab w:val="left" w:pos="-1440"/>
                <w:tab w:val="left" w:pos="-720"/>
                <w:tab w:val="left" w:pos="0"/>
                <w:tab w:val="left" w:pos="371"/>
                <w:tab w:val="left" w:pos="742"/>
                <w:tab w:val="left" w:pos="1138"/>
                <w:tab w:val="center" w:pos="8657"/>
              </w:tabs>
              <w:suppressAutoHyphens/>
              <w:spacing w:line="288" w:lineRule="auto"/>
              <w:rPr>
                <w:bCs/>
                <w:color w:val="000000" w:themeColor="text1"/>
                <w:szCs w:val="24"/>
              </w:rPr>
            </w:pPr>
            <w:r w:rsidRPr="00524AFF">
              <w:rPr>
                <w:bCs/>
                <w:color w:val="000000" w:themeColor="text1"/>
                <w:szCs w:val="24"/>
              </w:rPr>
              <w:t>Where bid prices quoted is not indicated or mentioned as “exclusive” of GST</w:t>
            </w:r>
            <w:r w:rsidR="00524AFF">
              <w:rPr>
                <w:bCs/>
                <w:color w:val="000000" w:themeColor="text1"/>
                <w:szCs w:val="24"/>
              </w:rPr>
              <w:t xml:space="preserve"> or local taxes,</w:t>
            </w:r>
            <w:r w:rsidRPr="00524AFF">
              <w:rPr>
                <w:bCs/>
                <w:color w:val="000000" w:themeColor="text1"/>
                <w:szCs w:val="24"/>
              </w:rPr>
              <w:t xml:space="preserve"> the Purchaser have the right to take the quoted bid price deemed to be inclusive of GST</w:t>
            </w:r>
            <w:r w:rsidR="00524AFF">
              <w:rPr>
                <w:bCs/>
                <w:color w:val="000000" w:themeColor="text1"/>
                <w:szCs w:val="24"/>
              </w:rPr>
              <w:t xml:space="preserve"> and all applicable local taxes.</w:t>
            </w:r>
          </w:p>
          <w:p w14:paraId="14082816" w14:textId="77777777" w:rsidR="00001C23" w:rsidRPr="008165B7" w:rsidRDefault="00001C23" w:rsidP="00001C23">
            <w:pPr>
              <w:tabs>
                <w:tab w:val="right" w:pos="7254"/>
              </w:tabs>
              <w:spacing w:before="60" w:after="60"/>
              <w:rPr>
                <w:color w:val="000000" w:themeColor="text1"/>
              </w:rPr>
            </w:pPr>
          </w:p>
        </w:tc>
      </w:tr>
      <w:tr w:rsidR="00001C23" w:rsidRPr="00D20367" w14:paraId="3585D248" w14:textId="77777777" w:rsidTr="009C4B88">
        <w:tblPrEx>
          <w:tblBorders>
            <w:insideH w:val="single" w:sz="8" w:space="0" w:color="000000"/>
          </w:tblBorders>
        </w:tblPrEx>
        <w:trPr>
          <w:trHeight w:val="835"/>
          <w:jc w:val="center"/>
        </w:trPr>
        <w:tc>
          <w:tcPr>
            <w:tcW w:w="1620" w:type="dxa"/>
          </w:tcPr>
          <w:p w14:paraId="49B8B2C0" w14:textId="77777777" w:rsidR="00001C23" w:rsidRPr="00D20367" w:rsidRDefault="00001C23" w:rsidP="00001C23">
            <w:pPr>
              <w:tabs>
                <w:tab w:val="right" w:pos="7434"/>
              </w:tabs>
              <w:spacing w:before="60" w:after="60"/>
              <w:rPr>
                <w:b/>
                <w:i/>
              </w:rPr>
            </w:pPr>
            <w:r w:rsidRPr="00D20367">
              <w:rPr>
                <w:b/>
              </w:rPr>
              <w:t>ITB 15.1</w:t>
            </w:r>
          </w:p>
        </w:tc>
        <w:tc>
          <w:tcPr>
            <w:tcW w:w="8550" w:type="dxa"/>
          </w:tcPr>
          <w:p w14:paraId="4DAE5F2B" w14:textId="5D11206E" w:rsidR="00001C23" w:rsidRPr="00595795" w:rsidRDefault="00001C23" w:rsidP="00001C23">
            <w:pPr>
              <w:tabs>
                <w:tab w:val="right" w:pos="7254"/>
              </w:tabs>
              <w:spacing w:before="60" w:after="60"/>
            </w:pPr>
            <w:r w:rsidRPr="00D20367">
              <w:t>The currency(</w:t>
            </w:r>
            <w:proofErr w:type="spellStart"/>
            <w:r w:rsidRPr="00D20367">
              <w:t>ies</w:t>
            </w:r>
            <w:proofErr w:type="spellEnd"/>
            <w:r w:rsidRPr="00D20367">
              <w:t xml:space="preserve">) of the bid </w:t>
            </w:r>
            <w:r>
              <w:t>and the payment currency(</w:t>
            </w:r>
            <w:proofErr w:type="spellStart"/>
            <w:r>
              <w:t>ies</w:t>
            </w:r>
            <w:proofErr w:type="spellEnd"/>
            <w:r>
              <w:t xml:space="preserve">) </w:t>
            </w:r>
            <w:r w:rsidRPr="00D20367">
              <w:t xml:space="preserve">shall be </w:t>
            </w:r>
            <w:r>
              <w:rPr>
                <w:iCs/>
              </w:rPr>
              <w:t xml:space="preserve">in </w:t>
            </w:r>
            <w:r w:rsidRPr="00D57700">
              <w:rPr>
                <w:b/>
              </w:rPr>
              <w:t xml:space="preserve">Maldivian </w:t>
            </w:r>
            <w:proofErr w:type="spellStart"/>
            <w:r w:rsidRPr="00D57700">
              <w:rPr>
                <w:b/>
              </w:rPr>
              <w:t>Rufiya</w:t>
            </w:r>
            <w:proofErr w:type="spellEnd"/>
            <w:r>
              <w:rPr>
                <w:b/>
              </w:rPr>
              <w:t xml:space="preserve"> (MVR)</w:t>
            </w:r>
            <w:r w:rsidR="00DE7289">
              <w:rPr>
                <w:b/>
              </w:rPr>
              <w:t xml:space="preserve"> or equivalent in USD</w:t>
            </w:r>
          </w:p>
        </w:tc>
      </w:tr>
      <w:tr w:rsidR="00001C23" w:rsidRPr="00D20367" w14:paraId="468C6E3F" w14:textId="77777777" w:rsidTr="009C4B88">
        <w:tblPrEx>
          <w:tblBorders>
            <w:insideH w:val="single" w:sz="8" w:space="0" w:color="000000"/>
          </w:tblBorders>
        </w:tblPrEx>
        <w:trPr>
          <w:jc w:val="center"/>
        </w:trPr>
        <w:tc>
          <w:tcPr>
            <w:tcW w:w="1620" w:type="dxa"/>
          </w:tcPr>
          <w:p w14:paraId="69E0EFF1" w14:textId="77777777" w:rsidR="00001C23" w:rsidRPr="00D20367" w:rsidRDefault="00001C23" w:rsidP="00001C23">
            <w:pPr>
              <w:tabs>
                <w:tab w:val="right" w:pos="7434"/>
              </w:tabs>
              <w:spacing w:before="60" w:after="60"/>
              <w:rPr>
                <w:b/>
              </w:rPr>
            </w:pPr>
            <w:r w:rsidRPr="00D20367">
              <w:rPr>
                <w:b/>
              </w:rPr>
              <w:t>ITB 18.1</w:t>
            </w:r>
          </w:p>
        </w:tc>
        <w:tc>
          <w:tcPr>
            <w:tcW w:w="8550" w:type="dxa"/>
          </w:tcPr>
          <w:p w14:paraId="185B4281" w14:textId="77777777" w:rsidR="00001C23" w:rsidRDefault="00001C23" w:rsidP="00001C23">
            <w:pPr>
              <w:tabs>
                <w:tab w:val="right" w:pos="7254"/>
              </w:tabs>
              <w:spacing w:before="60" w:after="60"/>
              <w:rPr>
                <w:b/>
                <w:bCs/>
              </w:rPr>
            </w:pPr>
            <w:r w:rsidRPr="00D20367">
              <w:t>The bid</w:t>
            </w:r>
            <w:r>
              <w:t xml:space="preserve"> validity period </w:t>
            </w:r>
            <w:r w:rsidRPr="006B5FEB">
              <w:t xml:space="preserve">shall be </w:t>
            </w:r>
            <w:r w:rsidRPr="008A10FE">
              <w:rPr>
                <w:b/>
                <w:bCs/>
              </w:rPr>
              <w:t>120 days.</w:t>
            </w:r>
          </w:p>
          <w:p w14:paraId="7561DDF1" w14:textId="7B842A64" w:rsidR="00524AFF" w:rsidRPr="00D20367" w:rsidRDefault="00524AFF" w:rsidP="00001C23">
            <w:pPr>
              <w:tabs>
                <w:tab w:val="right" w:pos="7254"/>
              </w:tabs>
              <w:spacing w:before="60" w:after="60"/>
            </w:pPr>
          </w:p>
        </w:tc>
      </w:tr>
      <w:tr w:rsidR="00001C23" w:rsidRPr="00D20367" w14:paraId="6F8DCBB1" w14:textId="77777777" w:rsidTr="009C4B88">
        <w:tblPrEx>
          <w:tblBorders>
            <w:insideH w:val="single" w:sz="8" w:space="0" w:color="000000"/>
          </w:tblBorders>
        </w:tblPrEx>
        <w:trPr>
          <w:jc w:val="center"/>
        </w:trPr>
        <w:tc>
          <w:tcPr>
            <w:tcW w:w="1620" w:type="dxa"/>
          </w:tcPr>
          <w:p w14:paraId="146E3EEE" w14:textId="77777777" w:rsidR="00001C23" w:rsidRPr="00B640B8" w:rsidRDefault="00001C23" w:rsidP="00001C23">
            <w:pPr>
              <w:tabs>
                <w:tab w:val="right" w:pos="7434"/>
              </w:tabs>
              <w:spacing w:before="60" w:after="60"/>
              <w:rPr>
                <w:b/>
              </w:rPr>
            </w:pPr>
            <w:r w:rsidRPr="00B640B8">
              <w:rPr>
                <w:b/>
              </w:rPr>
              <w:t>ITB 19.1</w:t>
            </w:r>
          </w:p>
          <w:p w14:paraId="6470F458" w14:textId="77777777" w:rsidR="00001C23" w:rsidRPr="00B640B8" w:rsidRDefault="00001C23" w:rsidP="00001C23">
            <w:pPr>
              <w:tabs>
                <w:tab w:val="right" w:pos="7434"/>
              </w:tabs>
              <w:spacing w:before="60" w:after="60"/>
              <w:rPr>
                <w:b/>
              </w:rPr>
            </w:pPr>
          </w:p>
        </w:tc>
        <w:tc>
          <w:tcPr>
            <w:tcW w:w="8550" w:type="dxa"/>
          </w:tcPr>
          <w:p w14:paraId="5C5AC389" w14:textId="77777777" w:rsidR="00001C23" w:rsidRPr="00B640B8" w:rsidRDefault="00001C23" w:rsidP="00001C23">
            <w:pPr>
              <w:tabs>
                <w:tab w:val="right" w:pos="7254"/>
              </w:tabs>
              <w:spacing w:before="60" w:after="60"/>
            </w:pPr>
            <w:r w:rsidRPr="00B640B8">
              <w:t xml:space="preserve">A </w:t>
            </w:r>
            <w:r w:rsidRPr="00B640B8">
              <w:rPr>
                <w:iCs/>
              </w:rPr>
              <w:t xml:space="preserve">Bid Security </w:t>
            </w:r>
            <w:r w:rsidRPr="00B640B8">
              <w:t>SHALL BE required.</w:t>
            </w:r>
          </w:p>
          <w:p w14:paraId="182899B2" w14:textId="328247BC" w:rsidR="00001C23" w:rsidRDefault="00001C23" w:rsidP="00001C23">
            <w:pPr>
              <w:tabs>
                <w:tab w:val="right" w:pos="7254"/>
              </w:tabs>
              <w:spacing w:before="60" w:after="60"/>
              <w:rPr>
                <w:iCs/>
              </w:rPr>
            </w:pPr>
            <w:r w:rsidRPr="00B640B8">
              <w:rPr>
                <w:iCs/>
              </w:rPr>
              <w:t xml:space="preserve">The amount and currency of the bid security shall be </w:t>
            </w:r>
            <w:r w:rsidR="00DE7289" w:rsidRPr="00DE7289">
              <w:rPr>
                <w:iCs/>
                <w:color w:val="1F497D" w:themeColor="text2"/>
              </w:rPr>
              <w:t>MVR 88,000/-</w:t>
            </w:r>
            <w:r w:rsidRPr="00DE7289">
              <w:rPr>
                <w:iCs/>
                <w:color w:val="1F497D" w:themeColor="text2"/>
              </w:rPr>
              <w:t xml:space="preserve"> </w:t>
            </w:r>
            <w:r w:rsidRPr="00DE7289">
              <w:rPr>
                <w:iCs/>
              </w:rPr>
              <w:t xml:space="preserve">equivalent in </w:t>
            </w:r>
            <w:r w:rsidR="00DE7289" w:rsidRPr="00DE7289">
              <w:rPr>
                <w:iCs/>
              </w:rPr>
              <w:t>United State Dollars</w:t>
            </w:r>
          </w:p>
          <w:p w14:paraId="210C4A5E" w14:textId="76E707F1" w:rsidR="00524AFF" w:rsidRPr="00B640B8" w:rsidRDefault="00524AFF" w:rsidP="00001C23">
            <w:pPr>
              <w:tabs>
                <w:tab w:val="right" w:pos="7254"/>
              </w:tabs>
              <w:spacing w:before="60" w:after="60"/>
              <w:rPr>
                <w:i/>
                <w:iCs/>
              </w:rPr>
            </w:pPr>
          </w:p>
        </w:tc>
      </w:tr>
      <w:tr w:rsidR="00001C23" w:rsidRPr="00D20367" w14:paraId="2A826C41" w14:textId="77777777" w:rsidTr="009C4B88">
        <w:tblPrEx>
          <w:tblBorders>
            <w:insideH w:val="single" w:sz="8" w:space="0" w:color="000000"/>
          </w:tblBorders>
        </w:tblPrEx>
        <w:trPr>
          <w:jc w:val="center"/>
        </w:trPr>
        <w:tc>
          <w:tcPr>
            <w:tcW w:w="1620" w:type="dxa"/>
          </w:tcPr>
          <w:p w14:paraId="2DCC3372" w14:textId="77777777" w:rsidR="00001C23" w:rsidRPr="00F732BF" w:rsidRDefault="00001C23" w:rsidP="00001C23">
            <w:pPr>
              <w:tabs>
                <w:tab w:val="right" w:pos="7434"/>
              </w:tabs>
              <w:spacing w:before="60" w:after="60"/>
              <w:rPr>
                <w:b/>
              </w:rPr>
            </w:pPr>
            <w:r w:rsidRPr="00F732BF">
              <w:rPr>
                <w:b/>
              </w:rPr>
              <w:t>ITB 19.</w:t>
            </w:r>
            <w:r>
              <w:rPr>
                <w:b/>
              </w:rPr>
              <w:t>3</w:t>
            </w:r>
            <w:r w:rsidRPr="00F732BF">
              <w:rPr>
                <w:b/>
              </w:rPr>
              <w:t xml:space="preserve"> (d)</w:t>
            </w:r>
          </w:p>
        </w:tc>
        <w:tc>
          <w:tcPr>
            <w:tcW w:w="8550" w:type="dxa"/>
          </w:tcPr>
          <w:p w14:paraId="127C56F9" w14:textId="77777777" w:rsidR="00001C23" w:rsidRDefault="00001C23" w:rsidP="00001C23">
            <w:pPr>
              <w:tabs>
                <w:tab w:val="right" w:pos="7254"/>
              </w:tabs>
              <w:spacing w:before="60" w:after="60"/>
            </w:pPr>
            <w:r>
              <w:t xml:space="preserve">Bid Security Shall be </w:t>
            </w:r>
            <w:r w:rsidRPr="00F87D33">
              <w:t xml:space="preserve">an unconditional guarantee issued by a bank or </w:t>
            </w:r>
            <w:r>
              <w:t>financial institution (such as an insurance, bonding or surety company) or</w:t>
            </w:r>
            <w:r w:rsidRPr="004A648B">
              <w:t xml:space="preserve"> a cashier’s or certified check may be submitted by a local bidder.</w:t>
            </w:r>
          </w:p>
          <w:p w14:paraId="0DDE76DB" w14:textId="7E3D5895" w:rsidR="00524AFF" w:rsidRPr="00D20367" w:rsidRDefault="00524AFF" w:rsidP="00001C23">
            <w:pPr>
              <w:tabs>
                <w:tab w:val="right" w:pos="7254"/>
              </w:tabs>
              <w:spacing w:before="60" w:after="60"/>
              <w:rPr>
                <w:i/>
              </w:rPr>
            </w:pPr>
          </w:p>
        </w:tc>
      </w:tr>
      <w:tr w:rsidR="00001C23" w:rsidRPr="00D20367" w14:paraId="2A2DBBB8" w14:textId="77777777" w:rsidTr="009C4B88">
        <w:tblPrEx>
          <w:tblBorders>
            <w:insideH w:val="single" w:sz="8" w:space="0" w:color="000000"/>
          </w:tblBorders>
        </w:tblPrEx>
        <w:trPr>
          <w:jc w:val="center"/>
        </w:trPr>
        <w:tc>
          <w:tcPr>
            <w:tcW w:w="1620" w:type="dxa"/>
          </w:tcPr>
          <w:p w14:paraId="687FB208" w14:textId="77777777" w:rsidR="00001C23" w:rsidRPr="00F732BF" w:rsidRDefault="00001C23" w:rsidP="00001C23">
            <w:pPr>
              <w:tabs>
                <w:tab w:val="right" w:pos="7434"/>
              </w:tabs>
              <w:spacing w:before="60" w:after="60"/>
              <w:rPr>
                <w:b/>
              </w:rPr>
            </w:pPr>
            <w:r w:rsidRPr="00F732BF">
              <w:rPr>
                <w:b/>
              </w:rPr>
              <w:t>ITB 19.</w:t>
            </w:r>
            <w:r>
              <w:rPr>
                <w:b/>
              </w:rPr>
              <w:t>9</w:t>
            </w:r>
          </w:p>
        </w:tc>
        <w:tc>
          <w:tcPr>
            <w:tcW w:w="8550" w:type="dxa"/>
          </w:tcPr>
          <w:p w14:paraId="05DDD47F" w14:textId="77777777" w:rsidR="00001C23" w:rsidRPr="00D20367" w:rsidRDefault="00001C23" w:rsidP="00001C23">
            <w:pPr>
              <w:spacing w:before="60" w:after="60"/>
              <w:rPr>
                <w:iCs/>
              </w:rPr>
            </w:pPr>
            <w:r>
              <w:t xml:space="preserve">N/A </w:t>
            </w:r>
          </w:p>
        </w:tc>
      </w:tr>
      <w:tr w:rsidR="00001C23" w:rsidRPr="00D20367" w14:paraId="05AB5720" w14:textId="77777777" w:rsidTr="009C4B88">
        <w:tblPrEx>
          <w:tblBorders>
            <w:insideH w:val="single" w:sz="8" w:space="0" w:color="000000"/>
          </w:tblBorders>
        </w:tblPrEx>
        <w:trPr>
          <w:jc w:val="center"/>
        </w:trPr>
        <w:tc>
          <w:tcPr>
            <w:tcW w:w="1620" w:type="dxa"/>
          </w:tcPr>
          <w:p w14:paraId="3787426F" w14:textId="77777777" w:rsidR="00001C23" w:rsidRPr="00D20367" w:rsidRDefault="00001C23" w:rsidP="00001C23">
            <w:pPr>
              <w:tabs>
                <w:tab w:val="right" w:pos="7434"/>
              </w:tabs>
              <w:spacing w:before="60" w:after="60"/>
              <w:rPr>
                <w:b/>
              </w:rPr>
            </w:pPr>
            <w:r w:rsidRPr="00D20367">
              <w:rPr>
                <w:b/>
              </w:rPr>
              <w:t>ITB 20.1</w:t>
            </w:r>
          </w:p>
        </w:tc>
        <w:tc>
          <w:tcPr>
            <w:tcW w:w="8550" w:type="dxa"/>
          </w:tcPr>
          <w:p w14:paraId="6543D8F4" w14:textId="77777777" w:rsidR="00001C23" w:rsidRDefault="00001C23" w:rsidP="00001C23">
            <w:pPr>
              <w:tabs>
                <w:tab w:val="right" w:pos="7254"/>
              </w:tabs>
              <w:spacing w:before="60" w:after="60"/>
              <w:rPr>
                <w:b/>
                <w:bCs/>
              </w:rPr>
            </w:pPr>
            <w:r w:rsidRPr="00D20367">
              <w:t xml:space="preserve">In addition to the original of the bid, the number of copies is: </w:t>
            </w:r>
            <w:r>
              <w:t xml:space="preserve"> </w:t>
            </w:r>
            <w:r w:rsidRPr="00524AFF">
              <w:rPr>
                <w:b/>
                <w:bCs/>
              </w:rPr>
              <w:t xml:space="preserve">1 </w:t>
            </w:r>
            <w:r w:rsidR="00524AFF" w:rsidRPr="00524AFF">
              <w:rPr>
                <w:b/>
                <w:bCs/>
              </w:rPr>
              <w:t>authentic hard copy (stamped), 1 authentic soft copy (stamped &amp; scanned)</w:t>
            </w:r>
          </w:p>
          <w:p w14:paraId="5B0C65D4" w14:textId="47215843" w:rsidR="00524AFF" w:rsidRPr="00D20367" w:rsidRDefault="00524AFF" w:rsidP="00001C23">
            <w:pPr>
              <w:tabs>
                <w:tab w:val="right" w:pos="7254"/>
              </w:tabs>
              <w:spacing w:before="60" w:after="60"/>
            </w:pPr>
          </w:p>
        </w:tc>
      </w:tr>
      <w:tr w:rsidR="00001C23" w:rsidRPr="00D20367" w14:paraId="1E54468C" w14:textId="77777777" w:rsidTr="00524AFF">
        <w:tblPrEx>
          <w:tblBorders>
            <w:insideH w:val="single" w:sz="8" w:space="0" w:color="000000"/>
          </w:tblBorders>
        </w:tblPrEx>
        <w:trPr>
          <w:trHeight w:val="1591"/>
          <w:jc w:val="center"/>
        </w:trPr>
        <w:tc>
          <w:tcPr>
            <w:tcW w:w="1620" w:type="dxa"/>
          </w:tcPr>
          <w:p w14:paraId="193A29B0" w14:textId="77777777" w:rsidR="00001C23" w:rsidRPr="00D20367" w:rsidRDefault="00001C23" w:rsidP="00001C23">
            <w:pPr>
              <w:tabs>
                <w:tab w:val="right" w:pos="7434"/>
              </w:tabs>
              <w:spacing w:before="60" w:after="60"/>
              <w:rPr>
                <w:b/>
              </w:rPr>
            </w:pPr>
            <w:r w:rsidRPr="00D20367">
              <w:rPr>
                <w:b/>
              </w:rPr>
              <w:t>ITB 20.2</w:t>
            </w:r>
          </w:p>
        </w:tc>
        <w:tc>
          <w:tcPr>
            <w:tcW w:w="8550" w:type="dxa"/>
          </w:tcPr>
          <w:p w14:paraId="1144763B" w14:textId="18B8CFC8" w:rsidR="00001C23" w:rsidRDefault="00001C23" w:rsidP="00001C23">
            <w:pPr>
              <w:tabs>
                <w:tab w:val="right" w:pos="7254"/>
              </w:tabs>
              <w:spacing w:before="60" w:after="60"/>
            </w:pPr>
            <w:r w:rsidRPr="00D20367">
              <w:t xml:space="preserve">The written confirmation of authorization to sign on behalf of the Bidder shall </w:t>
            </w:r>
            <w:r w:rsidRPr="006B5FEB">
              <w:t xml:space="preserve">consist of: </w:t>
            </w:r>
          </w:p>
          <w:p w14:paraId="0507F970" w14:textId="77777777" w:rsidR="00524AFF" w:rsidRDefault="00524AFF" w:rsidP="00001C23">
            <w:pPr>
              <w:tabs>
                <w:tab w:val="right" w:pos="7254"/>
              </w:tabs>
              <w:spacing w:before="60" w:after="60"/>
              <w:rPr>
                <w:b/>
                <w:bCs/>
              </w:rPr>
            </w:pPr>
          </w:p>
          <w:p w14:paraId="49F7266B" w14:textId="77777777" w:rsidR="00524AFF" w:rsidRDefault="00524AFF" w:rsidP="00EC0E95">
            <w:pPr>
              <w:pStyle w:val="Footer"/>
              <w:numPr>
                <w:ilvl w:val="0"/>
                <w:numId w:val="26"/>
              </w:numPr>
              <w:tabs>
                <w:tab w:val="right" w:leader="underscore" w:pos="9504"/>
              </w:tabs>
              <w:spacing w:after="120" w:line="276" w:lineRule="auto"/>
              <w:rPr>
                <w:color w:val="000000"/>
                <w:sz w:val="24"/>
                <w:szCs w:val="24"/>
              </w:rPr>
            </w:pPr>
            <w:r w:rsidRPr="00524AFF">
              <w:rPr>
                <w:color w:val="000000"/>
                <w:sz w:val="24"/>
                <w:szCs w:val="24"/>
              </w:rPr>
              <w:t>The name and description of the documentation required to demonstrate the authority of the signatory to sign the Tender such as a Power of Attorney; and</w:t>
            </w:r>
          </w:p>
          <w:p w14:paraId="351A31CE" w14:textId="77777777" w:rsidR="00524AFF" w:rsidRDefault="00524AFF" w:rsidP="00DD7E8D">
            <w:pPr>
              <w:pStyle w:val="Footer"/>
              <w:numPr>
                <w:ilvl w:val="0"/>
                <w:numId w:val="26"/>
              </w:numPr>
              <w:tabs>
                <w:tab w:val="right" w:leader="underscore" w:pos="9504"/>
              </w:tabs>
              <w:spacing w:after="120" w:line="276" w:lineRule="auto"/>
              <w:rPr>
                <w:color w:val="000000"/>
                <w:sz w:val="24"/>
                <w:szCs w:val="24"/>
              </w:rPr>
            </w:pPr>
            <w:r w:rsidRPr="00524AFF">
              <w:rPr>
                <w:color w:val="000000"/>
                <w:sz w:val="24"/>
                <w:szCs w:val="24"/>
              </w:rPr>
              <w:t>In the case of Tenders submitted by an existing or intended JV an undertaking signed by all parties (</w:t>
            </w:r>
            <w:proofErr w:type="spellStart"/>
            <w:r w:rsidRPr="00524AFF">
              <w:rPr>
                <w:color w:val="000000"/>
                <w:sz w:val="24"/>
                <w:szCs w:val="24"/>
              </w:rPr>
              <w:t>i</w:t>
            </w:r>
            <w:proofErr w:type="spellEnd"/>
            <w:r w:rsidRPr="00524AFF">
              <w:rPr>
                <w:color w:val="000000"/>
                <w:sz w:val="24"/>
                <w:szCs w:val="24"/>
              </w:rPr>
              <w:t>) stating that all parties shall be jointly and severally liable, if so required in accordance with ITT 4.1(a), and (ii) nominating a Representative who shall have the authority to conduct all business for and on behalf of any and all the parties of the JV during the tendering process and, in the event the JV is awarded the Contract, during contract execution.”]</w:t>
            </w:r>
          </w:p>
          <w:p w14:paraId="675E0E37" w14:textId="36FB8B2B" w:rsidR="006944D1" w:rsidRPr="00DD7E8D" w:rsidRDefault="006944D1" w:rsidP="0041583E">
            <w:pPr>
              <w:pStyle w:val="Footer"/>
              <w:tabs>
                <w:tab w:val="right" w:leader="underscore" w:pos="9504"/>
              </w:tabs>
              <w:spacing w:after="120" w:line="276" w:lineRule="auto"/>
              <w:rPr>
                <w:color w:val="000000"/>
                <w:sz w:val="24"/>
                <w:szCs w:val="24"/>
              </w:rPr>
            </w:pPr>
          </w:p>
        </w:tc>
      </w:tr>
      <w:tr w:rsidR="00001C23" w:rsidRPr="00D20367" w14:paraId="0E13939E" w14:textId="77777777" w:rsidTr="009C4B88">
        <w:tblPrEx>
          <w:tblBorders>
            <w:insideH w:val="single" w:sz="8" w:space="0" w:color="000000"/>
          </w:tblBorders>
        </w:tblPrEx>
        <w:trPr>
          <w:jc w:val="center"/>
        </w:trPr>
        <w:tc>
          <w:tcPr>
            <w:tcW w:w="10170" w:type="dxa"/>
            <w:gridSpan w:val="2"/>
          </w:tcPr>
          <w:p w14:paraId="3C3310AD" w14:textId="77777777" w:rsidR="00001C23" w:rsidRPr="00D20367" w:rsidRDefault="00001C23" w:rsidP="00001C23">
            <w:pPr>
              <w:tabs>
                <w:tab w:val="right" w:pos="7434"/>
              </w:tabs>
              <w:spacing w:before="60" w:after="60"/>
              <w:jc w:val="center"/>
              <w:rPr>
                <w:b/>
                <w:sz w:val="28"/>
              </w:rPr>
            </w:pPr>
            <w:r w:rsidRPr="00D20367">
              <w:rPr>
                <w:b/>
                <w:sz w:val="28"/>
              </w:rPr>
              <w:t>D.  Submission and Opening of Bids</w:t>
            </w:r>
          </w:p>
        </w:tc>
      </w:tr>
      <w:tr w:rsidR="00001C23" w:rsidRPr="00D20367" w14:paraId="793C365A" w14:textId="77777777" w:rsidTr="009C4B88">
        <w:tblPrEx>
          <w:tblBorders>
            <w:insideH w:val="single" w:sz="8" w:space="0" w:color="000000"/>
          </w:tblBorders>
        </w:tblPrEx>
        <w:trPr>
          <w:jc w:val="center"/>
        </w:trPr>
        <w:tc>
          <w:tcPr>
            <w:tcW w:w="1620" w:type="dxa"/>
          </w:tcPr>
          <w:p w14:paraId="2012D4EA" w14:textId="77777777" w:rsidR="00001C23" w:rsidRPr="00D20367" w:rsidRDefault="00001C23" w:rsidP="00001C23">
            <w:pPr>
              <w:tabs>
                <w:tab w:val="right" w:pos="7434"/>
              </w:tabs>
              <w:spacing w:before="60" w:after="60"/>
              <w:rPr>
                <w:b/>
              </w:rPr>
            </w:pPr>
            <w:r w:rsidRPr="00D20367">
              <w:rPr>
                <w:b/>
              </w:rPr>
              <w:t xml:space="preserve">ITB 22.1 </w:t>
            </w:r>
          </w:p>
        </w:tc>
        <w:tc>
          <w:tcPr>
            <w:tcW w:w="8550" w:type="dxa"/>
          </w:tcPr>
          <w:p w14:paraId="0D7ED78C" w14:textId="5D15B8E6" w:rsidR="00001C23" w:rsidRPr="00001C23" w:rsidRDefault="00001C23" w:rsidP="00001C23">
            <w:pPr>
              <w:tabs>
                <w:tab w:val="right" w:pos="7254"/>
              </w:tabs>
              <w:spacing w:before="60" w:after="60"/>
              <w:rPr>
                <w:szCs w:val="24"/>
              </w:rPr>
            </w:pPr>
            <w:r w:rsidRPr="00001C23">
              <w:rPr>
                <w:szCs w:val="24"/>
              </w:rPr>
              <w:t xml:space="preserve">For </w:t>
            </w:r>
            <w:r w:rsidR="006944D1">
              <w:rPr>
                <w:b/>
                <w:szCs w:val="24"/>
                <w:u w:val="single"/>
              </w:rPr>
              <w:t>Tender</w:t>
            </w:r>
            <w:r w:rsidRPr="00001C23">
              <w:rPr>
                <w:b/>
                <w:szCs w:val="24"/>
                <w:u w:val="single"/>
              </w:rPr>
              <w:t xml:space="preserve"> submission purposes </w:t>
            </w:r>
            <w:r w:rsidRPr="00001C23">
              <w:rPr>
                <w:szCs w:val="24"/>
              </w:rPr>
              <w:t xml:space="preserve">only, the Employer’s address </w:t>
            </w:r>
            <w:proofErr w:type="gramStart"/>
            <w:r w:rsidRPr="00001C23">
              <w:rPr>
                <w:szCs w:val="24"/>
              </w:rPr>
              <w:t>is :</w:t>
            </w:r>
            <w:proofErr w:type="gramEnd"/>
          </w:p>
          <w:p w14:paraId="4EFF57C6" w14:textId="4EECBB71" w:rsidR="00001C23" w:rsidRPr="00001C23" w:rsidRDefault="00001C23" w:rsidP="00001C23">
            <w:pPr>
              <w:pStyle w:val="Default"/>
              <w:ind w:left="720"/>
              <w:rPr>
                <w:lang w:val="en-GB"/>
              </w:rPr>
            </w:pPr>
            <w:r>
              <w:rPr>
                <w:lang w:val="en-GB"/>
              </w:rPr>
              <w:lastRenderedPageBreak/>
              <w:t>Ms</w:t>
            </w:r>
            <w:r w:rsidRPr="00001C23">
              <w:rPr>
                <w:lang w:val="en-GB"/>
              </w:rPr>
              <w:t xml:space="preserve">. </w:t>
            </w:r>
            <w:r>
              <w:rPr>
                <w:lang w:val="en-GB"/>
              </w:rPr>
              <w:t xml:space="preserve">Fathimath </w:t>
            </w:r>
            <w:proofErr w:type="spellStart"/>
            <w:r>
              <w:rPr>
                <w:lang w:val="en-GB"/>
              </w:rPr>
              <w:t>Rishfa</w:t>
            </w:r>
            <w:proofErr w:type="spellEnd"/>
            <w:r>
              <w:rPr>
                <w:lang w:val="en-GB"/>
              </w:rPr>
              <w:t xml:space="preserve"> Ahmed</w:t>
            </w:r>
            <w:r w:rsidRPr="00001C23">
              <w:rPr>
                <w:lang w:val="en-GB"/>
              </w:rPr>
              <w:t>,</w:t>
            </w:r>
          </w:p>
          <w:p w14:paraId="34D72C29" w14:textId="595BC1B3" w:rsidR="00001C23" w:rsidRPr="00001C23" w:rsidRDefault="00001C23" w:rsidP="00001C23">
            <w:pPr>
              <w:pStyle w:val="Default"/>
              <w:ind w:left="720"/>
              <w:rPr>
                <w:lang w:val="en-GB"/>
              </w:rPr>
            </w:pPr>
            <w:r w:rsidRPr="00001C23">
              <w:rPr>
                <w:lang w:val="en-GB"/>
              </w:rPr>
              <w:t>Procurement Executive,</w:t>
            </w:r>
          </w:p>
          <w:p w14:paraId="3DC5E395" w14:textId="76C5BB01" w:rsidR="00001C23" w:rsidRPr="00001C23" w:rsidRDefault="00001C23" w:rsidP="00001C23">
            <w:pPr>
              <w:spacing w:line="259" w:lineRule="auto"/>
              <w:rPr>
                <w:color w:val="000000"/>
                <w:szCs w:val="24"/>
              </w:rPr>
            </w:pPr>
            <w:r w:rsidRPr="00001C23">
              <w:rPr>
                <w:color w:val="000000"/>
                <w:szCs w:val="24"/>
              </w:rPr>
              <w:t xml:space="preserve">            National Tender </w:t>
            </w:r>
          </w:p>
          <w:p w14:paraId="6BB897EE" w14:textId="77777777" w:rsidR="00001C23" w:rsidRPr="00001C23" w:rsidRDefault="00001C23" w:rsidP="00001C23">
            <w:pPr>
              <w:pStyle w:val="Default"/>
              <w:ind w:left="720"/>
              <w:rPr>
                <w:lang w:val="en-GB"/>
              </w:rPr>
            </w:pPr>
            <w:r w:rsidRPr="00001C23">
              <w:rPr>
                <w:lang w:val="en-GB"/>
              </w:rPr>
              <w:t xml:space="preserve">Ministry of Finance </w:t>
            </w:r>
          </w:p>
          <w:p w14:paraId="23A96645" w14:textId="77777777" w:rsidR="00001C23" w:rsidRPr="00001C23" w:rsidRDefault="00001C23" w:rsidP="00001C23">
            <w:pPr>
              <w:pStyle w:val="Default"/>
              <w:ind w:left="720"/>
              <w:rPr>
                <w:lang w:val="en-GB"/>
              </w:rPr>
            </w:pPr>
            <w:proofErr w:type="spellStart"/>
            <w:r w:rsidRPr="00001C23">
              <w:rPr>
                <w:lang w:val="en-GB"/>
              </w:rPr>
              <w:t>Ameenee</w:t>
            </w:r>
            <w:proofErr w:type="spellEnd"/>
            <w:r w:rsidRPr="00001C23">
              <w:rPr>
                <w:lang w:val="en-GB"/>
              </w:rPr>
              <w:t xml:space="preserve"> </w:t>
            </w:r>
            <w:proofErr w:type="spellStart"/>
            <w:r w:rsidRPr="00001C23">
              <w:rPr>
                <w:lang w:val="en-GB"/>
              </w:rPr>
              <w:t>Magu</w:t>
            </w:r>
            <w:proofErr w:type="spellEnd"/>
            <w:r w:rsidRPr="00001C23">
              <w:rPr>
                <w:lang w:val="en-GB"/>
              </w:rPr>
              <w:t>, Male’, 20379</w:t>
            </w:r>
          </w:p>
          <w:p w14:paraId="34C5329E" w14:textId="77777777" w:rsidR="00001C23" w:rsidRPr="00001C23" w:rsidRDefault="00001C23" w:rsidP="00001C23">
            <w:pPr>
              <w:pStyle w:val="Default"/>
              <w:ind w:left="720"/>
              <w:rPr>
                <w:lang w:val="en-GB"/>
              </w:rPr>
            </w:pPr>
            <w:r w:rsidRPr="00001C23">
              <w:rPr>
                <w:lang w:val="en-GB"/>
              </w:rPr>
              <w:t xml:space="preserve">Republic of Maldives </w:t>
            </w:r>
            <w:r w:rsidRPr="00001C23">
              <w:rPr>
                <w:lang w:val="en-GB"/>
              </w:rPr>
              <w:tab/>
            </w:r>
          </w:p>
          <w:p w14:paraId="0C33B12B" w14:textId="77777777" w:rsidR="00001C23" w:rsidRPr="00001C23" w:rsidRDefault="00001C23" w:rsidP="00001C23">
            <w:pPr>
              <w:pStyle w:val="Default"/>
              <w:ind w:left="720"/>
              <w:rPr>
                <w:lang w:val="en-GB"/>
              </w:rPr>
            </w:pPr>
            <w:r w:rsidRPr="00001C23">
              <w:rPr>
                <w:lang w:val="en-GB"/>
              </w:rPr>
              <w:t>Tel: (960) 334 296</w:t>
            </w:r>
          </w:p>
          <w:p w14:paraId="362062F6" w14:textId="77777777" w:rsidR="00001C23" w:rsidRPr="00DE7289" w:rsidRDefault="00001C23" w:rsidP="00001C23">
            <w:pPr>
              <w:pStyle w:val="Default"/>
              <w:ind w:left="720"/>
              <w:rPr>
                <w:lang w:val="en-GB"/>
              </w:rPr>
            </w:pPr>
            <w:r w:rsidRPr="00DE7289">
              <w:rPr>
                <w:lang w:val="en-GB"/>
              </w:rPr>
              <w:t>E-mail: aishath.nadheema@finance.gov.mv</w:t>
            </w:r>
          </w:p>
          <w:p w14:paraId="63A20996" w14:textId="6226249F" w:rsidR="00001C23" w:rsidRPr="00001C23" w:rsidRDefault="00001C23" w:rsidP="00001C23">
            <w:pPr>
              <w:pStyle w:val="Default"/>
              <w:ind w:left="720"/>
              <w:rPr>
                <w:lang w:val="en-GB"/>
              </w:rPr>
            </w:pPr>
            <w:r w:rsidRPr="00DE7289">
              <w:rPr>
                <w:lang w:val="en-GB"/>
              </w:rPr>
              <w:t xml:space="preserve">              </w:t>
            </w:r>
            <w:hyperlink r:id="rId27" w:history="1">
              <w:r w:rsidRPr="00DE7289">
                <w:rPr>
                  <w:lang w:val="en-GB"/>
                </w:rPr>
                <w:t>tender@finance.gov.mv</w:t>
              </w:r>
            </w:hyperlink>
            <w:r w:rsidRPr="00001C23">
              <w:rPr>
                <w:lang w:val="it-IT"/>
              </w:rPr>
              <w:t xml:space="preserve">                     </w:t>
            </w:r>
          </w:p>
          <w:p w14:paraId="5A56B521" w14:textId="77777777" w:rsidR="00001C23" w:rsidRPr="00001C23" w:rsidRDefault="00001C23" w:rsidP="00001C23">
            <w:pPr>
              <w:tabs>
                <w:tab w:val="right" w:pos="7254"/>
              </w:tabs>
              <w:spacing w:before="120" w:after="120" w:line="276" w:lineRule="auto"/>
              <w:rPr>
                <w:b/>
                <w:color w:val="000000"/>
                <w:szCs w:val="24"/>
              </w:rPr>
            </w:pPr>
            <w:r w:rsidRPr="00001C23">
              <w:rPr>
                <w:b/>
                <w:color w:val="000000"/>
                <w:szCs w:val="24"/>
              </w:rPr>
              <w:t>The deadline for Tender submission is:</w:t>
            </w:r>
          </w:p>
          <w:p w14:paraId="4B6F9392" w14:textId="1356E3C4" w:rsidR="00001C23" w:rsidRPr="00DE7289" w:rsidRDefault="00001C23" w:rsidP="00001C23">
            <w:pPr>
              <w:tabs>
                <w:tab w:val="right" w:pos="7254"/>
              </w:tabs>
              <w:spacing w:before="120" w:after="120"/>
              <w:rPr>
                <w:color w:val="000000"/>
                <w:szCs w:val="24"/>
              </w:rPr>
            </w:pPr>
            <w:r w:rsidRPr="00DE7289">
              <w:rPr>
                <w:color w:val="000000"/>
                <w:szCs w:val="24"/>
              </w:rPr>
              <w:t xml:space="preserve">Date: </w:t>
            </w:r>
            <w:r w:rsidRPr="00DE7289">
              <w:rPr>
                <w:color w:val="002060"/>
                <w:szCs w:val="24"/>
              </w:rPr>
              <w:t>23</w:t>
            </w:r>
            <w:r w:rsidRPr="00DE7289">
              <w:rPr>
                <w:color w:val="002060"/>
                <w:szCs w:val="24"/>
                <w:vertAlign w:val="superscript"/>
              </w:rPr>
              <w:t>rd</w:t>
            </w:r>
            <w:r w:rsidRPr="00DE7289">
              <w:rPr>
                <w:color w:val="002060"/>
                <w:szCs w:val="24"/>
              </w:rPr>
              <w:t xml:space="preserve"> </w:t>
            </w:r>
            <w:r w:rsidR="00DE7289">
              <w:rPr>
                <w:color w:val="002060"/>
                <w:szCs w:val="24"/>
              </w:rPr>
              <w:t>March</w:t>
            </w:r>
            <w:r w:rsidRPr="00DE7289">
              <w:rPr>
                <w:color w:val="002060"/>
                <w:szCs w:val="24"/>
              </w:rPr>
              <w:t xml:space="preserve"> 202</w:t>
            </w:r>
            <w:r w:rsidR="00DE7289">
              <w:rPr>
                <w:color w:val="002060"/>
                <w:szCs w:val="24"/>
              </w:rPr>
              <w:t>2</w:t>
            </w:r>
          </w:p>
          <w:p w14:paraId="6050077D" w14:textId="50B037BB" w:rsidR="00001C23" w:rsidRPr="00001C23" w:rsidRDefault="00001C23" w:rsidP="00001C23">
            <w:pPr>
              <w:tabs>
                <w:tab w:val="right" w:pos="7254"/>
              </w:tabs>
              <w:spacing w:before="60" w:after="60"/>
              <w:jc w:val="left"/>
              <w:rPr>
                <w:szCs w:val="24"/>
              </w:rPr>
            </w:pPr>
            <w:r w:rsidRPr="00DE7289">
              <w:rPr>
                <w:color w:val="000000"/>
                <w:szCs w:val="24"/>
              </w:rPr>
              <w:t xml:space="preserve">Time: </w:t>
            </w:r>
            <w:r w:rsidRPr="00DE7289">
              <w:rPr>
                <w:color w:val="002060"/>
                <w:szCs w:val="24"/>
              </w:rPr>
              <w:t>1</w:t>
            </w:r>
            <w:r w:rsidR="00DE7289">
              <w:rPr>
                <w:color w:val="002060"/>
                <w:szCs w:val="24"/>
              </w:rPr>
              <w:t>3</w:t>
            </w:r>
            <w:r w:rsidRPr="00DE7289">
              <w:rPr>
                <w:color w:val="002060"/>
                <w:szCs w:val="24"/>
              </w:rPr>
              <w:t>:00hrs</w:t>
            </w:r>
          </w:p>
        </w:tc>
      </w:tr>
      <w:tr w:rsidR="00001C23" w:rsidRPr="00D20367" w14:paraId="1AF516D4" w14:textId="77777777" w:rsidTr="00524AFF">
        <w:tblPrEx>
          <w:tblBorders>
            <w:insideH w:val="single" w:sz="8" w:space="0" w:color="000000"/>
          </w:tblBorders>
        </w:tblPrEx>
        <w:trPr>
          <w:trHeight w:val="2941"/>
          <w:jc w:val="center"/>
        </w:trPr>
        <w:tc>
          <w:tcPr>
            <w:tcW w:w="1620" w:type="dxa"/>
          </w:tcPr>
          <w:p w14:paraId="15FE02C6" w14:textId="77777777" w:rsidR="00001C23" w:rsidRPr="00D20367" w:rsidRDefault="00001C23" w:rsidP="00001C23">
            <w:pPr>
              <w:tabs>
                <w:tab w:val="right" w:pos="7434"/>
              </w:tabs>
              <w:spacing w:before="60" w:after="60"/>
              <w:rPr>
                <w:b/>
              </w:rPr>
            </w:pPr>
            <w:r w:rsidRPr="00D20367">
              <w:rPr>
                <w:b/>
              </w:rPr>
              <w:lastRenderedPageBreak/>
              <w:t>ITB 25.1</w:t>
            </w:r>
          </w:p>
        </w:tc>
        <w:tc>
          <w:tcPr>
            <w:tcW w:w="8550" w:type="dxa"/>
          </w:tcPr>
          <w:p w14:paraId="509A6960" w14:textId="01AAEF1A" w:rsidR="00001C23" w:rsidRPr="00524AFF" w:rsidRDefault="00001C23" w:rsidP="00524AFF">
            <w:pPr>
              <w:tabs>
                <w:tab w:val="right" w:pos="7254"/>
              </w:tabs>
              <w:spacing w:before="60" w:after="60"/>
              <w:rPr>
                <w:szCs w:val="24"/>
              </w:rPr>
            </w:pPr>
            <w:r w:rsidRPr="00524AFF">
              <w:rPr>
                <w:szCs w:val="24"/>
              </w:rPr>
              <w:t>The bid opening shall take place at:</w:t>
            </w:r>
          </w:p>
          <w:p w14:paraId="4EC96935" w14:textId="2BF422D5" w:rsidR="00001C23" w:rsidRPr="00524AFF" w:rsidRDefault="00001C23" w:rsidP="00001C23">
            <w:pPr>
              <w:spacing w:line="259" w:lineRule="auto"/>
              <w:rPr>
                <w:color w:val="000000"/>
                <w:szCs w:val="24"/>
              </w:rPr>
            </w:pPr>
            <w:r w:rsidRPr="00524AFF">
              <w:rPr>
                <w:color w:val="000000"/>
                <w:szCs w:val="24"/>
              </w:rPr>
              <w:t xml:space="preserve">            National Tender </w:t>
            </w:r>
          </w:p>
          <w:p w14:paraId="1FD5EE39" w14:textId="77777777" w:rsidR="00001C23" w:rsidRPr="00524AFF" w:rsidRDefault="00001C23" w:rsidP="00001C23">
            <w:pPr>
              <w:pStyle w:val="Default"/>
              <w:ind w:left="720"/>
              <w:rPr>
                <w:lang w:val="en-GB"/>
              </w:rPr>
            </w:pPr>
            <w:r w:rsidRPr="00524AFF">
              <w:rPr>
                <w:lang w:val="en-GB"/>
              </w:rPr>
              <w:t xml:space="preserve">Ministry of Finance </w:t>
            </w:r>
          </w:p>
          <w:p w14:paraId="6D20BD9F" w14:textId="77777777" w:rsidR="00001C23" w:rsidRPr="00524AFF" w:rsidRDefault="00001C23" w:rsidP="00001C23">
            <w:pPr>
              <w:pStyle w:val="Default"/>
              <w:ind w:left="720"/>
              <w:rPr>
                <w:lang w:val="en-GB"/>
              </w:rPr>
            </w:pPr>
            <w:proofErr w:type="spellStart"/>
            <w:r w:rsidRPr="00524AFF">
              <w:rPr>
                <w:lang w:val="en-GB"/>
              </w:rPr>
              <w:t>Ameenee</w:t>
            </w:r>
            <w:proofErr w:type="spellEnd"/>
            <w:r w:rsidRPr="00524AFF">
              <w:rPr>
                <w:lang w:val="en-GB"/>
              </w:rPr>
              <w:t xml:space="preserve"> </w:t>
            </w:r>
            <w:proofErr w:type="spellStart"/>
            <w:r w:rsidRPr="00524AFF">
              <w:rPr>
                <w:lang w:val="en-GB"/>
              </w:rPr>
              <w:t>Magu</w:t>
            </w:r>
            <w:proofErr w:type="spellEnd"/>
            <w:r w:rsidRPr="00524AFF">
              <w:rPr>
                <w:lang w:val="en-GB"/>
              </w:rPr>
              <w:t>, Male’, 20379</w:t>
            </w:r>
          </w:p>
          <w:p w14:paraId="1C177074" w14:textId="77777777" w:rsidR="00001C23" w:rsidRPr="00524AFF" w:rsidRDefault="00001C23" w:rsidP="00001C23">
            <w:pPr>
              <w:pStyle w:val="Default"/>
              <w:ind w:left="720"/>
              <w:rPr>
                <w:lang w:val="en-GB"/>
              </w:rPr>
            </w:pPr>
            <w:r w:rsidRPr="00524AFF">
              <w:rPr>
                <w:lang w:val="en-GB"/>
              </w:rPr>
              <w:t xml:space="preserve">Republic of Maldives </w:t>
            </w:r>
            <w:r w:rsidRPr="00524AFF">
              <w:rPr>
                <w:lang w:val="en-GB"/>
              </w:rPr>
              <w:tab/>
            </w:r>
          </w:p>
          <w:p w14:paraId="4A41D700" w14:textId="77777777" w:rsidR="00001C23" w:rsidRPr="00524AFF" w:rsidRDefault="00001C23" w:rsidP="00001C23">
            <w:pPr>
              <w:pStyle w:val="Default"/>
              <w:ind w:left="720"/>
              <w:rPr>
                <w:lang w:val="en-GB"/>
              </w:rPr>
            </w:pPr>
            <w:r w:rsidRPr="00524AFF">
              <w:rPr>
                <w:lang w:val="en-GB"/>
              </w:rPr>
              <w:t>Tel: (960) 334 296</w:t>
            </w:r>
          </w:p>
          <w:p w14:paraId="64B29F3F" w14:textId="77777777" w:rsidR="00524AFF" w:rsidRPr="00524AFF" w:rsidRDefault="00524AFF" w:rsidP="00001C23">
            <w:pPr>
              <w:tabs>
                <w:tab w:val="right" w:pos="7254"/>
              </w:tabs>
              <w:rPr>
                <w:b/>
                <w:bCs/>
                <w:szCs w:val="24"/>
              </w:rPr>
            </w:pPr>
          </w:p>
          <w:p w14:paraId="43A7581E" w14:textId="77777777" w:rsidR="00DE7289" w:rsidRPr="00DE7289" w:rsidRDefault="00DE7289" w:rsidP="00DE7289">
            <w:pPr>
              <w:tabs>
                <w:tab w:val="right" w:pos="7254"/>
              </w:tabs>
              <w:spacing w:before="120" w:after="120"/>
              <w:rPr>
                <w:color w:val="000000"/>
                <w:szCs w:val="24"/>
              </w:rPr>
            </w:pPr>
            <w:r w:rsidRPr="00DE7289">
              <w:rPr>
                <w:color w:val="000000"/>
                <w:szCs w:val="24"/>
              </w:rPr>
              <w:t xml:space="preserve">Date: </w:t>
            </w:r>
            <w:r w:rsidRPr="00DE7289">
              <w:rPr>
                <w:color w:val="002060"/>
                <w:szCs w:val="24"/>
              </w:rPr>
              <w:t>23</w:t>
            </w:r>
            <w:r w:rsidRPr="00DE7289">
              <w:rPr>
                <w:color w:val="002060"/>
                <w:szCs w:val="24"/>
                <w:vertAlign w:val="superscript"/>
              </w:rPr>
              <w:t>rd</w:t>
            </w:r>
            <w:r w:rsidRPr="00DE7289">
              <w:rPr>
                <w:color w:val="002060"/>
                <w:szCs w:val="24"/>
              </w:rPr>
              <w:t xml:space="preserve"> </w:t>
            </w:r>
            <w:r>
              <w:rPr>
                <w:color w:val="002060"/>
                <w:szCs w:val="24"/>
              </w:rPr>
              <w:t>March</w:t>
            </w:r>
            <w:r w:rsidRPr="00DE7289">
              <w:rPr>
                <w:color w:val="002060"/>
                <w:szCs w:val="24"/>
              </w:rPr>
              <w:t xml:space="preserve"> 202</w:t>
            </w:r>
            <w:r>
              <w:rPr>
                <w:color w:val="002060"/>
                <w:szCs w:val="24"/>
              </w:rPr>
              <w:t>2</w:t>
            </w:r>
          </w:p>
          <w:p w14:paraId="4DB1040C" w14:textId="05EC4880" w:rsidR="00001C23" w:rsidRPr="00DD7E8D" w:rsidRDefault="00DE7289" w:rsidP="00DE7289">
            <w:pPr>
              <w:tabs>
                <w:tab w:val="right" w:pos="7254"/>
              </w:tabs>
              <w:spacing w:before="60" w:after="60"/>
              <w:rPr>
                <w:b/>
                <w:bCs/>
                <w:szCs w:val="24"/>
                <w:u w:val="single"/>
              </w:rPr>
            </w:pPr>
            <w:r w:rsidRPr="00DE7289">
              <w:rPr>
                <w:color w:val="000000"/>
                <w:szCs w:val="24"/>
              </w:rPr>
              <w:t xml:space="preserve">Time: </w:t>
            </w:r>
            <w:r w:rsidRPr="00DE7289">
              <w:rPr>
                <w:color w:val="002060"/>
                <w:szCs w:val="24"/>
              </w:rPr>
              <w:t>1</w:t>
            </w:r>
            <w:r>
              <w:rPr>
                <w:color w:val="002060"/>
                <w:szCs w:val="24"/>
              </w:rPr>
              <w:t>3</w:t>
            </w:r>
            <w:r w:rsidRPr="00DE7289">
              <w:rPr>
                <w:color w:val="002060"/>
                <w:szCs w:val="24"/>
              </w:rPr>
              <w:t>:00hrs</w:t>
            </w:r>
          </w:p>
        </w:tc>
      </w:tr>
      <w:tr w:rsidR="00001C23" w:rsidRPr="00D20367" w14:paraId="5932E76E" w14:textId="77777777" w:rsidTr="009C4B88">
        <w:tblPrEx>
          <w:tblBorders>
            <w:insideH w:val="single" w:sz="8" w:space="0" w:color="000000"/>
          </w:tblBorders>
        </w:tblPrEx>
        <w:trPr>
          <w:jc w:val="center"/>
        </w:trPr>
        <w:tc>
          <w:tcPr>
            <w:tcW w:w="10170" w:type="dxa"/>
            <w:gridSpan w:val="2"/>
          </w:tcPr>
          <w:p w14:paraId="3D935BBB" w14:textId="77777777" w:rsidR="00001C23" w:rsidRPr="00D20367" w:rsidRDefault="00001C23" w:rsidP="00001C23">
            <w:pPr>
              <w:keepNext/>
              <w:tabs>
                <w:tab w:val="right" w:pos="7434"/>
              </w:tabs>
              <w:spacing w:before="60" w:after="60"/>
              <w:jc w:val="center"/>
              <w:rPr>
                <w:b/>
                <w:sz w:val="28"/>
              </w:rPr>
            </w:pPr>
            <w:r w:rsidRPr="00D20367">
              <w:rPr>
                <w:b/>
                <w:sz w:val="28"/>
              </w:rPr>
              <w:t>E.  Evaluation, and Comparison of Bids</w:t>
            </w:r>
          </w:p>
        </w:tc>
      </w:tr>
      <w:tr w:rsidR="00001C23" w:rsidRPr="00D20367" w14:paraId="00219048" w14:textId="77777777" w:rsidTr="009C4B88">
        <w:tblPrEx>
          <w:tblBorders>
            <w:insideH w:val="single" w:sz="8" w:space="0" w:color="000000"/>
          </w:tblBorders>
        </w:tblPrEx>
        <w:trPr>
          <w:jc w:val="center"/>
        </w:trPr>
        <w:tc>
          <w:tcPr>
            <w:tcW w:w="1620" w:type="dxa"/>
          </w:tcPr>
          <w:p w14:paraId="10E54047" w14:textId="77777777" w:rsidR="00001C23" w:rsidRPr="00F732BF" w:rsidRDefault="00001C23" w:rsidP="00001C23">
            <w:pPr>
              <w:tabs>
                <w:tab w:val="right" w:pos="7434"/>
              </w:tabs>
              <w:spacing w:before="60" w:after="60"/>
              <w:rPr>
                <w:b/>
                <w:iCs/>
              </w:rPr>
            </w:pPr>
            <w:r>
              <w:rPr>
                <w:b/>
                <w:iCs/>
              </w:rPr>
              <w:t>ITB 32</w:t>
            </w:r>
            <w:r w:rsidRPr="00F732BF">
              <w:rPr>
                <w:b/>
                <w:iCs/>
              </w:rPr>
              <w:t>.1</w:t>
            </w:r>
          </w:p>
        </w:tc>
        <w:tc>
          <w:tcPr>
            <w:tcW w:w="8550" w:type="dxa"/>
          </w:tcPr>
          <w:p w14:paraId="45DFAB0D" w14:textId="794DDCC1" w:rsidR="00001C23" w:rsidRDefault="00001C23" w:rsidP="00001C23">
            <w:pPr>
              <w:tabs>
                <w:tab w:val="right" w:pos="7254"/>
              </w:tabs>
              <w:spacing w:before="60" w:after="60"/>
            </w:pPr>
            <w:r>
              <w:t xml:space="preserve">The currency that shall be used for bid evaluation and comparison purposes to convert all bid prices expressed in various currencies into a single </w:t>
            </w:r>
            <w:r w:rsidRPr="00001C23">
              <w:t>currency is US DOLLARS (US$)</w:t>
            </w:r>
          </w:p>
          <w:p w14:paraId="3B1ADAA4" w14:textId="77777777" w:rsidR="00001C23" w:rsidRPr="006B5FEB" w:rsidRDefault="00001C23" w:rsidP="00001C23">
            <w:pPr>
              <w:tabs>
                <w:tab w:val="right" w:pos="7254"/>
              </w:tabs>
              <w:spacing w:before="60" w:after="60"/>
              <w:rPr>
                <w:i/>
              </w:rPr>
            </w:pPr>
          </w:p>
          <w:p w14:paraId="30B1E199" w14:textId="77777777" w:rsidR="00001C23" w:rsidRPr="00244534" w:rsidRDefault="00001C23" w:rsidP="00001C23">
            <w:pPr>
              <w:tabs>
                <w:tab w:val="right" w:pos="7254"/>
              </w:tabs>
              <w:spacing w:before="60" w:after="60"/>
              <w:rPr>
                <w:b/>
              </w:rPr>
            </w:pPr>
            <w:r w:rsidRPr="006B5FEB">
              <w:t>The source of exchange rate shall be MALDIVES MONETARY AUTHORITY (MMA)</w:t>
            </w:r>
          </w:p>
          <w:p w14:paraId="33287630" w14:textId="7A19F0CA" w:rsidR="00001C23" w:rsidRDefault="00001C23" w:rsidP="00001C23">
            <w:pPr>
              <w:autoSpaceDE w:val="0"/>
              <w:autoSpaceDN w:val="0"/>
              <w:adjustRightInd w:val="0"/>
              <w:spacing w:before="60" w:after="60"/>
              <w:rPr>
                <w:u w:val="single"/>
              </w:rPr>
            </w:pPr>
            <w:r>
              <w:t xml:space="preserve">The date for the exchange rate shall be: </w:t>
            </w:r>
            <w:r>
              <w:rPr>
                <w:u w:val="single"/>
              </w:rPr>
              <w:t>14 days before Bid Submission deadline</w:t>
            </w:r>
          </w:p>
          <w:p w14:paraId="50376C98" w14:textId="77777777" w:rsidR="00001C23" w:rsidRDefault="00001C23" w:rsidP="00001C23">
            <w:pPr>
              <w:autoSpaceDE w:val="0"/>
              <w:autoSpaceDN w:val="0"/>
              <w:adjustRightInd w:val="0"/>
              <w:spacing w:before="60" w:after="60"/>
              <w:rPr>
                <w:b/>
              </w:rPr>
            </w:pPr>
          </w:p>
          <w:p w14:paraId="3B4BB0F1" w14:textId="77777777" w:rsidR="006944D1" w:rsidRDefault="00001C23" w:rsidP="00001C23">
            <w:pPr>
              <w:spacing w:before="60" w:after="60"/>
            </w:pPr>
            <w:r w:rsidRPr="00D20367">
              <w:t>The currency(</w:t>
            </w:r>
            <w:proofErr w:type="spellStart"/>
            <w:r w:rsidRPr="00D20367">
              <w:t>ies</w:t>
            </w:r>
            <w:proofErr w:type="spellEnd"/>
            <w:r w:rsidRPr="00D20367">
              <w:t xml:space="preserve">) of the Bid shall be converted into a single currency </w:t>
            </w:r>
            <w:r>
              <w:t xml:space="preserve">in accordance with the procedure under </w:t>
            </w:r>
            <w:r w:rsidRPr="00785A52">
              <w:t xml:space="preserve">Alternative </w:t>
            </w:r>
            <w:proofErr w:type="gramStart"/>
            <w:r w:rsidRPr="00785A52">
              <w:rPr>
                <w:b/>
              </w:rPr>
              <w:t>B</w:t>
            </w:r>
            <w:r w:rsidRPr="00785A52">
              <w:t xml:space="preserve">  that</w:t>
            </w:r>
            <w:proofErr w:type="gramEnd"/>
            <w:r>
              <w:t xml:space="preserve"> follows:</w:t>
            </w:r>
          </w:p>
          <w:p w14:paraId="324ACD7B" w14:textId="4FE9115B" w:rsidR="00001C23" w:rsidRDefault="00001C23" w:rsidP="00001C23">
            <w:pPr>
              <w:spacing w:before="60" w:after="60"/>
            </w:pPr>
            <w:r>
              <w:t xml:space="preserve"> </w:t>
            </w:r>
          </w:p>
          <w:p w14:paraId="0FE886D0" w14:textId="77777777" w:rsidR="00001C23" w:rsidRDefault="00001C23" w:rsidP="00001C23">
            <w:pPr>
              <w:tabs>
                <w:tab w:val="right" w:pos="7254"/>
              </w:tabs>
              <w:spacing w:before="60" w:after="60"/>
              <w:rPr>
                <w:b/>
              </w:rPr>
            </w:pPr>
            <w:r w:rsidRPr="00747918">
              <w:rPr>
                <w:b/>
              </w:rPr>
              <w:t>Alternative A: Bidders quote entirely in local currency</w:t>
            </w:r>
          </w:p>
          <w:p w14:paraId="3FCCAB2F" w14:textId="6688A4DD" w:rsidR="00001C23" w:rsidRPr="00F66A21" w:rsidRDefault="00001C23" w:rsidP="00001C23">
            <w:pPr>
              <w:tabs>
                <w:tab w:val="right" w:pos="7254"/>
              </w:tabs>
              <w:spacing w:before="60" w:after="60"/>
              <w:rPr>
                <w:b/>
              </w:rPr>
            </w:pPr>
            <w:r w:rsidRPr="00747918">
              <w:t>For comparison of bids, the Bid Price, corrected pursuant to Clause 31, shall first be broken down into the respective amounts payable in various currencies by using the exchange rates specified by the bidder in accordance with Sub-Clause 15.</w:t>
            </w:r>
            <w:r>
              <w:t>1</w:t>
            </w:r>
            <w:r w:rsidRPr="00747918">
              <w:t>.</w:t>
            </w:r>
          </w:p>
          <w:p w14:paraId="29D006E9" w14:textId="77777777" w:rsidR="00001C23" w:rsidRPr="00747918" w:rsidRDefault="00001C23" w:rsidP="00001C23">
            <w:pPr>
              <w:keepNext/>
              <w:keepLines/>
              <w:tabs>
                <w:tab w:val="left" w:pos="540"/>
              </w:tabs>
              <w:suppressAutoHyphens/>
              <w:ind w:left="540" w:right="-72" w:hanging="540"/>
            </w:pPr>
          </w:p>
          <w:p w14:paraId="2CA5F482" w14:textId="77777777" w:rsidR="00001C23" w:rsidRDefault="00001C23" w:rsidP="00001C23">
            <w:pPr>
              <w:keepNext/>
              <w:keepLines/>
              <w:tabs>
                <w:tab w:val="left" w:pos="1080"/>
              </w:tabs>
              <w:suppressAutoHyphens/>
              <w:ind w:right="-72"/>
            </w:pPr>
            <w:r w:rsidRPr="00747918">
              <w:t>In the second step, the Employer will convert the amounts in various currencies in which the Bid Price is payable (excluding Provisional Sums but including Daywork where priced competitively) to the single currency identified above at the selling rates established for similar transactions by the authority specified and on the date stipulated above.</w:t>
            </w:r>
          </w:p>
          <w:p w14:paraId="75A1ED39" w14:textId="77777777" w:rsidR="00001C23" w:rsidRDefault="00001C23" w:rsidP="00001C23">
            <w:pPr>
              <w:keepNext/>
              <w:keepLines/>
              <w:tabs>
                <w:tab w:val="left" w:pos="1080"/>
              </w:tabs>
              <w:suppressAutoHyphens/>
              <w:ind w:right="-72"/>
              <w:rPr>
                <w:i/>
                <w:iCs/>
              </w:rPr>
            </w:pPr>
          </w:p>
          <w:p w14:paraId="6016A748" w14:textId="61CFE211" w:rsidR="00001C23" w:rsidRDefault="00001C23" w:rsidP="00001C23">
            <w:pPr>
              <w:keepNext/>
              <w:keepLines/>
              <w:tabs>
                <w:tab w:val="left" w:pos="1080"/>
              </w:tabs>
              <w:suppressAutoHyphens/>
              <w:ind w:right="-72"/>
              <w:rPr>
                <w:b/>
                <w:bCs/>
              </w:rPr>
            </w:pPr>
            <w:r w:rsidRPr="00CE7784">
              <w:rPr>
                <w:b/>
                <w:bCs/>
              </w:rPr>
              <w:t>OR</w:t>
            </w:r>
          </w:p>
          <w:p w14:paraId="7F20A22E" w14:textId="77777777" w:rsidR="006944D1" w:rsidRPr="00CE7784" w:rsidRDefault="006944D1" w:rsidP="00001C23">
            <w:pPr>
              <w:keepNext/>
              <w:keepLines/>
              <w:tabs>
                <w:tab w:val="left" w:pos="1080"/>
              </w:tabs>
              <w:suppressAutoHyphens/>
              <w:ind w:right="-72"/>
              <w:rPr>
                <w:b/>
                <w:bCs/>
              </w:rPr>
            </w:pPr>
          </w:p>
          <w:p w14:paraId="601C4D7F" w14:textId="77777777" w:rsidR="00001C23" w:rsidRDefault="00001C23" w:rsidP="00001C23">
            <w:pPr>
              <w:tabs>
                <w:tab w:val="right" w:pos="7254"/>
              </w:tabs>
              <w:spacing w:before="60" w:after="60"/>
              <w:rPr>
                <w:b/>
              </w:rPr>
            </w:pPr>
            <w:r w:rsidRPr="00747918">
              <w:rPr>
                <w:b/>
              </w:rPr>
              <w:t>Alternative B: Bidders quote in local and foreign currencies</w:t>
            </w:r>
          </w:p>
          <w:p w14:paraId="16969370" w14:textId="4563353D" w:rsidR="00001C23" w:rsidRDefault="00001C23" w:rsidP="00001C23">
            <w:pPr>
              <w:keepNext/>
              <w:keepLines/>
              <w:tabs>
                <w:tab w:val="left" w:pos="1080"/>
              </w:tabs>
              <w:suppressAutoHyphens/>
              <w:ind w:right="-72"/>
            </w:pPr>
            <w:r w:rsidRPr="00747918">
              <w:t xml:space="preserve">The Employer will convert the amounts in various currencies in which the Bid Price, corrected pursuant to Clause 31, is payable (excluding Provisional Sums but including Daywork where priced competitively) to </w:t>
            </w:r>
            <w:r w:rsidRPr="00747918">
              <w:rPr>
                <w:spacing w:val="-4"/>
              </w:rPr>
              <w:t xml:space="preserve">the </w:t>
            </w:r>
            <w:r w:rsidRPr="00747918">
              <w:t>single currency identified above at the selling rates established for similar transactions by the authority specified and on the date stipulated above.</w:t>
            </w:r>
          </w:p>
          <w:p w14:paraId="38D5E0E5" w14:textId="3FD62D59" w:rsidR="00001C23" w:rsidRPr="00D20367" w:rsidRDefault="00001C23" w:rsidP="00001C23">
            <w:pPr>
              <w:keepNext/>
              <w:keepLines/>
              <w:tabs>
                <w:tab w:val="left" w:pos="1080"/>
              </w:tabs>
              <w:suppressAutoHyphens/>
              <w:ind w:right="-72"/>
            </w:pPr>
          </w:p>
        </w:tc>
      </w:tr>
      <w:tr w:rsidR="00001C23" w:rsidRPr="00D20367" w14:paraId="31C9D33B" w14:textId="77777777" w:rsidTr="009C4B88">
        <w:tblPrEx>
          <w:tblBorders>
            <w:insideH w:val="single" w:sz="8" w:space="0" w:color="000000"/>
          </w:tblBorders>
        </w:tblPrEx>
        <w:trPr>
          <w:jc w:val="center"/>
        </w:trPr>
        <w:tc>
          <w:tcPr>
            <w:tcW w:w="1620" w:type="dxa"/>
          </w:tcPr>
          <w:p w14:paraId="22A8BA87" w14:textId="77777777" w:rsidR="00001C23" w:rsidRPr="00F732BF" w:rsidRDefault="00001C23" w:rsidP="00001C23">
            <w:pPr>
              <w:tabs>
                <w:tab w:val="right" w:pos="7434"/>
              </w:tabs>
              <w:spacing w:before="60" w:after="60"/>
              <w:rPr>
                <w:b/>
                <w:iCs/>
              </w:rPr>
            </w:pPr>
            <w:r w:rsidRPr="00F732BF">
              <w:rPr>
                <w:b/>
                <w:iCs/>
              </w:rPr>
              <w:lastRenderedPageBreak/>
              <w:t>ITB 33.1</w:t>
            </w:r>
          </w:p>
        </w:tc>
        <w:tc>
          <w:tcPr>
            <w:tcW w:w="8550" w:type="dxa"/>
          </w:tcPr>
          <w:p w14:paraId="3E089281" w14:textId="77777777" w:rsidR="00001C23" w:rsidRPr="00D20367" w:rsidRDefault="00001C23" w:rsidP="00001C23">
            <w:pPr>
              <w:tabs>
                <w:tab w:val="right" w:pos="7254"/>
              </w:tabs>
              <w:spacing w:before="60" w:after="60"/>
            </w:pPr>
            <w:r w:rsidRPr="00D20367">
              <w:t xml:space="preserve">A margin of preference </w:t>
            </w:r>
            <w:r>
              <w:t xml:space="preserve">DOES NOT </w:t>
            </w:r>
            <w:r w:rsidRPr="00D20367">
              <w:t>apply.</w:t>
            </w:r>
          </w:p>
          <w:p w14:paraId="69E92F56" w14:textId="35C37CD5" w:rsidR="00001C23" w:rsidRPr="00D20367" w:rsidRDefault="00001C23" w:rsidP="00001C23">
            <w:pPr>
              <w:tabs>
                <w:tab w:val="right" w:pos="7254"/>
              </w:tabs>
              <w:spacing w:before="60" w:after="60"/>
            </w:pPr>
          </w:p>
        </w:tc>
      </w:tr>
      <w:tr w:rsidR="00001C23" w:rsidRPr="00D20367" w14:paraId="0182DC88" w14:textId="77777777" w:rsidTr="009C4B88">
        <w:tblPrEx>
          <w:tblBorders>
            <w:insideH w:val="single" w:sz="8" w:space="0" w:color="000000"/>
          </w:tblBorders>
        </w:tblPrEx>
        <w:trPr>
          <w:jc w:val="center"/>
        </w:trPr>
        <w:tc>
          <w:tcPr>
            <w:tcW w:w="1620" w:type="dxa"/>
          </w:tcPr>
          <w:p w14:paraId="26B941DF" w14:textId="77777777" w:rsidR="00001C23" w:rsidRPr="00F732BF" w:rsidRDefault="00001C23" w:rsidP="00001C23">
            <w:pPr>
              <w:tabs>
                <w:tab w:val="right" w:pos="7434"/>
              </w:tabs>
              <w:spacing w:before="60" w:after="60"/>
              <w:rPr>
                <w:b/>
                <w:iCs/>
              </w:rPr>
            </w:pPr>
            <w:r>
              <w:rPr>
                <w:b/>
                <w:iCs/>
              </w:rPr>
              <w:t>ITB 34.1</w:t>
            </w:r>
          </w:p>
        </w:tc>
        <w:tc>
          <w:tcPr>
            <w:tcW w:w="8550" w:type="dxa"/>
          </w:tcPr>
          <w:p w14:paraId="2C20CDC6" w14:textId="6FE5AF1D" w:rsidR="00001C23" w:rsidRDefault="00001C23" w:rsidP="00524AFF">
            <w:pPr>
              <w:spacing w:after="200"/>
              <w:ind w:left="58"/>
              <w:rPr>
                <w:spacing w:val="-4"/>
              </w:rPr>
            </w:pPr>
            <w:r>
              <w:rPr>
                <w:spacing w:val="-4"/>
              </w:rPr>
              <w:t xml:space="preserve">At this time the Employer </w:t>
            </w:r>
            <w:r w:rsidRPr="006B5FEB">
              <w:rPr>
                <w:i/>
                <w:iCs/>
                <w:spacing w:val="-4"/>
              </w:rPr>
              <w:t>DOES NOT INTEND t</w:t>
            </w:r>
            <w:r w:rsidRPr="006B5FEB">
              <w:rPr>
                <w:spacing w:val="-4"/>
              </w:rPr>
              <w:t>o</w:t>
            </w:r>
            <w:r>
              <w:rPr>
                <w:spacing w:val="-4"/>
              </w:rPr>
              <w:t xml:space="preserve"> execute certain specific parts of the Works by sub-contractors selected in advance.</w:t>
            </w:r>
          </w:p>
        </w:tc>
      </w:tr>
      <w:tr w:rsidR="00001C23" w:rsidRPr="00D20367" w14:paraId="06A156F9" w14:textId="77777777" w:rsidTr="00524AFF">
        <w:tblPrEx>
          <w:tblBorders>
            <w:insideH w:val="single" w:sz="8" w:space="0" w:color="000000"/>
          </w:tblBorders>
        </w:tblPrEx>
        <w:trPr>
          <w:jc w:val="center"/>
        </w:trPr>
        <w:tc>
          <w:tcPr>
            <w:tcW w:w="1620" w:type="dxa"/>
          </w:tcPr>
          <w:p w14:paraId="1452F858" w14:textId="77777777" w:rsidR="00001C23" w:rsidRDefault="00001C23" w:rsidP="00001C23">
            <w:pPr>
              <w:tabs>
                <w:tab w:val="right" w:pos="7434"/>
              </w:tabs>
              <w:spacing w:before="60" w:after="60"/>
              <w:rPr>
                <w:b/>
                <w:iCs/>
              </w:rPr>
            </w:pPr>
            <w:r>
              <w:rPr>
                <w:b/>
                <w:iCs/>
              </w:rPr>
              <w:t>ITB 34.4</w:t>
            </w:r>
          </w:p>
        </w:tc>
        <w:tc>
          <w:tcPr>
            <w:tcW w:w="8550" w:type="dxa"/>
          </w:tcPr>
          <w:p w14:paraId="4E0DFE84" w14:textId="77777777" w:rsidR="00001C23" w:rsidRDefault="00001C23" w:rsidP="00001C23">
            <w:pPr>
              <w:spacing w:after="200"/>
              <w:rPr>
                <w:b/>
                <w:spacing w:val="-4"/>
              </w:rPr>
            </w:pPr>
            <w:r>
              <w:rPr>
                <w:b/>
                <w:spacing w:val="-4"/>
              </w:rPr>
              <w:t xml:space="preserve">Option 1: </w:t>
            </w:r>
          </w:p>
          <w:p w14:paraId="09E9FC4A" w14:textId="77777777" w:rsidR="00001C23" w:rsidRDefault="00001C23" w:rsidP="00001C23">
            <w:pPr>
              <w:spacing w:after="200"/>
              <w:rPr>
                <w:spacing w:val="-4"/>
              </w:rPr>
            </w:pPr>
            <w:r>
              <w:rPr>
                <w:b/>
                <w:spacing w:val="-4"/>
              </w:rPr>
              <w:t xml:space="preserve">a) </w:t>
            </w:r>
            <w:r w:rsidRPr="00030045">
              <w:rPr>
                <w:b/>
                <w:spacing w:val="-4"/>
              </w:rPr>
              <w:t>In the case of Prequalification</w:t>
            </w:r>
            <w:r>
              <w:rPr>
                <w:spacing w:val="-4"/>
              </w:rPr>
              <w:t>:  N/A</w:t>
            </w:r>
          </w:p>
          <w:p w14:paraId="70805515" w14:textId="77777777" w:rsidR="00001C23" w:rsidRDefault="00001C23" w:rsidP="00001C23">
            <w:pPr>
              <w:spacing w:after="200"/>
              <w:ind w:left="58"/>
              <w:rPr>
                <w:b/>
                <w:spacing w:val="-4"/>
              </w:rPr>
            </w:pPr>
            <w:r>
              <w:rPr>
                <w:b/>
                <w:spacing w:val="-4"/>
              </w:rPr>
              <w:t xml:space="preserve">Option 2: </w:t>
            </w:r>
          </w:p>
          <w:p w14:paraId="064CFB4C" w14:textId="77777777" w:rsidR="00001C23" w:rsidRDefault="00001C23" w:rsidP="00001C23">
            <w:pPr>
              <w:spacing w:after="200"/>
              <w:ind w:left="58"/>
              <w:rPr>
                <w:spacing w:val="-4"/>
              </w:rPr>
            </w:pPr>
            <w:r>
              <w:rPr>
                <w:b/>
                <w:spacing w:val="-4"/>
              </w:rPr>
              <w:t xml:space="preserve">a) </w:t>
            </w:r>
            <w:r w:rsidRPr="00030045">
              <w:rPr>
                <w:b/>
                <w:spacing w:val="-4"/>
              </w:rPr>
              <w:t>In the case of Post</w:t>
            </w:r>
            <w:r>
              <w:rPr>
                <w:b/>
                <w:spacing w:val="-4"/>
              </w:rPr>
              <w:t xml:space="preserve"> </w:t>
            </w:r>
            <w:r w:rsidRPr="00030045">
              <w:rPr>
                <w:b/>
                <w:spacing w:val="-4"/>
              </w:rPr>
              <w:t>qualification</w:t>
            </w:r>
            <w:r>
              <w:rPr>
                <w:spacing w:val="-4"/>
              </w:rPr>
              <w:t>:</w:t>
            </w:r>
          </w:p>
          <w:p w14:paraId="52513F0B" w14:textId="77777777" w:rsidR="00001C23" w:rsidRPr="0035087B" w:rsidRDefault="00001C23" w:rsidP="00001C23">
            <w:pPr>
              <w:spacing w:after="200"/>
              <w:ind w:left="58"/>
              <w:rPr>
                <w:b/>
                <w:bCs/>
                <w:i/>
                <w:spacing w:val="-4"/>
              </w:rPr>
            </w:pPr>
            <w:r>
              <w:rPr>
                <w:spacing w:val="-4"/>
              </w:rPr>
              <w:t>Contractor’s proposed s</w:t>
            </w:r>
            <w:r w:rsidRPr="006D66B1">
              <w:rPr>
                <w:spacing w:val="-4"/>
              </w:rPr>
              <w:t>ubcontracting: Maximum percentage of subcontracting permitted is:</w:t>
            </w:r>
            <w:r w:rsidRPr="006D66B1">
              <w:rPr>
                <w:i/>
                <w:spacing w:val="-4"/>
              </w:rPr>
              <w:t xml:space="preserve"> </w:t>
            </w:r>
            <w:r>
              <w:rPr>
                <w:i/>
                <w:spacing w:val="-4"/>
              </w:rPr>
              <w:t xml:space="preserve"> </w:t>
            </w:r>
            <w:r w:rsidRPr="0035087B">
              <w:rPr>
                <w:b/>
                <w:bCs/>
                <w:i/>
                <w:spacing w:val="-4"/>
              </w:rPr>
              <w:t xml:space="preserve">30% of the total contract amount </w:t>
            </w:r>
          </w:p>
          <w:p w14:paraId="11EC57D3" w14:textId="77777777" w:rsidR="00001C23" w:rsidRDefault="00001C23" w:rsidP="00001C23">
            <w:pPr>
              <w:spacing w:after="200"/>
              <w:ind w:left="58"/>
              <w:rPr>
                <w:spacing w:val="-4"/>
              </w:rPr>
            </w:pPr>
            <w:r>
              <w:rPr>
                <w:spacing w:val="-4"/>
              </w:rPr>
              <w:t>b) Bidders planning to subcontract more than 10% of total volume of work shall specify, in the Bid Submission Form, the activity (</w:t>
            </w:r>
            <w:proofErr w:type="spellStart"/>
            <w:r>
              <w:rPr>
                <w:spacing w:val="-4"/>
              </w:rPr>
              <w:t>ies</w:t>
            </w:r>
            <w:proofErr w:type="spellEnd"/>
            <w:r>
              <w:rPr>
                <w:spacing w:val="-4"/>
              </w:rPr>
              <w:t>)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14:paraId="32F1F06D" w14:textId="77777777" w:rsidR="00001C23" w:rsidRDefault="00001C23" w:rsidP="00001C23">
            <w:pPr>
              <w:spacing w:after="200"/>
              <w:ind w:left="58"/>
              <w:rPr>
                <w:spacing w:val="-4"/>
              </w:rPr>
            </w:pPr>
            <w:r>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r w:rsidR="00CD07D0" w:rsidRPr="00D20367" w14:paraId="7B82892C" w14:textId="77777777" w:rsidTr="00524AFF">
        <w:tblPrEx>
          <w:tblBorders>
            <w:insideH w:val="single" w:sz="8" w:space="0" w:color="000000"/>
          </w:tblBorders>
        </w:tblPrEx>
        <w:trPr>
          <w:jc w:val="center"/>
        </w:trPr>
        <w:tc>
          <w:tcPr>
            <w:tcW w:w="1620" w:type="dxa"/>
          </w:tcPr>
          <w:p w14:paraId="5B87F5B7" w14:textId="31D1900F" w:rsidR="00CD07D0" w:rsidRPr="00CD07D0" w:rsidRDefault="00CD07D0" w:rsidP="00001C23">
            <w:pPr>
              <w:tabs>
                <w:tab w:val="right" w:pos="7434"/>
              </w:tabs>
              <w:spacing w:before="60" w:after="60"/>
              <w:rPr>
                <w:b/>
                <w:iCs/>
                <w:highlight w:val="yellow"/>
              </w:rPr>
            </w:pPr>
            <w:r w:rsidRPr="00CD07D0">
              <w:rPr>
                <w:b/>
                <w:iCs/>
                <w:highlight w:val="yellow"/>
              </w:rPr>
              <w:t>ITB 39.1</w:t>
            </w:r>
          </w:p>
        </w:tc>
        <w:tc>
          <w:tcPr>
            <w:tcW w:w="8550" w:type="dxa"/>
          </w:tcPr>
          <w:p w14:paraId="09EA45C0" w14:textId="05B4F206" w:rsidR="00CD07D0" w:rsidRPr="00CD07D0" w:rsidRDefault="00CD07D0" w:rsidP="00001C23">
            <w:pPr>
              <w:spacing w:after="200"/>
              <w:rPr>
                <w:b/>
                <w:spacing w:val="-4"/>
                <w:highlight w:val="yellow"/>
              </w:rPr>
            </w:pPr>
            <w:r w:rsidRPr="00CD07D0">
              <w:rPr>
                <w:spacing w:val="-4"/>
                <w:highlight w:val="yellow"/>
              </w:rPr>
              <w:t>The duration of the Standstill Period is five (5) working days.</w:t>
            </w:r>
          </w:p>
        </w:tc>
      </w:tr>
      <w:tr w:rsidR="00CD07D0" w:rsidRPr="00D20367" w14:paraId="4A929BC0" w14:textId="77777777" w:rsidTr="00524AFF">
        <w:tblPrEx>
          <w:tblBorders>
            <w:insideH w:val="single" w:sz="8" w:space="0" w:color="000000"/>
          </w:tblBorders>
        </w:tblPrEx>
        <w:trPr>
          <w:jc w:val="center"/>
        </w:trPr>
        <w:tc>
          <w:tcPr>
            <w:tcW w:w="1620" w:type="dxa"/>
          </w:tcPr>
          <w:p w14:paraId="3358DBE5" w14:textId="4121271C" w:rsidR="00CD07D0" w:rsidRPr="00CD07D0" w:rsidRDefault="00CD07D0" w:rsidP="00CD07D0">
            <w:pPr>
              <w:tabs>
                <w:tab w:val="right" w:pos="7434"/>
              </w:tabs>
              <w:spacing w:before="60" w:after="60"/>
              <w:rPr>
                <w:b/>
                <w:iCs/>
                <w:highlight w:val="yellow"/>
              </w:rPr>
            </w:pPr>
            <w:r w:rsidRPr="00CD07D0">
              <w:rPr>
                <w:b/>
                <w:iCs/>
                <w:highlight w:val="yellow"/>
              </w:rPr>
              <w:t>ITB 40.1</w:t>
            </w:r>
          </w:p>
        </w:tc>
        <w:tc>
          <w:tcPr>
            <w:tcW w:w="8550" w:type="dxa"/>
          </w:tcPr>
          <w:p w14:paraId="1C1BBA4D" w14:textId="77777777" w:rsidR="00CD07D0" w:rsidRPr="00CD07D0" w:rsidRDefault="00CD07D0" w:rsidP="00CD07D0">
            <w:pPr>
              <w:tabs>
                <w:tab w:val="right" w:pos="7254"/>
              </w:tabs>
              <w:spacing w:before="120" w:after="120" w:line="276" w:lineRule="auto"/>
              <w:rPr>
                <w:color w:val="000000"/>
                <w:highlight w:val="yellow"/>
              </w:rPr>
            </w:pPr>
            <w:r w:rsidRPr="00CD07D0">
              <w:rPr>
                <w:color w:val="000000"/>
                <w:highlight w:val="yellow"/>
              </w:rPr>
              <w:t xml:space="preserve">The procedures for making a Procurement-related Complaint are detailed in the Chapter 17 of the Public Financial Regulation of the Maldives If a Tenderer wishes to make a </w:t>
            </w:r>
            <w:r w:rsidRPr="00CD07D0">
              <w:rPr>
                <w:color w:val="000000"/>
                <w:highlight w:val="yellow"/>
              </w:rPr>
              <w:lastRenderedPageBreak/>
              <w:t>Procurement-related Complaint, the Tenderer shall submit its complaint following these procedures, In Writing to:</w:t>
            </w:r>
          </w:p>
          <w:p w14:paraId="6EC6D8BD" w14:textId="77777777" w:rsidR="00CD07D0" w:rsidRPr="00CD07D0" w:rsidRDefault="00CD07D0" w:rsidP="00CD07D0">
            <w:pPr>
              <w:tabs>
                <w:tab w:val="right" w:pos="7254"/>
              </w:tabs>
              <w:spacing w:before="120" w:after="120" w:line="276" w:lineRule="auto"/>
              <w:rPr>
                <w:color w:val="000000"/>
                <w:highlight w:val="yellow"/>
              </w:rPr>
            </w:pPr>
            <w:r w:rsidRPr="00CD07D0">
              <w:rPr>
                <w:color w:val="000000"/>
                <w:highlight w:val="yellow"/>
              </w:rPr>
              <w:t xml:space="preserve">For the attention:  Ms. Fathimath </w:t>
            </w:r>
            <w:proofErr w:type="spellStart"/>
            <w:r w:rsidRPr="00CD07D0">
              <w:rPr>
                <w:color w:val="000000"/>
                <w:highlight w:val="yellow"/>
              </w:rPr>
              <w:t>Rishfa</w:t>
            </w:r>
            <w:proofErr w:type="spellEnd"/>
            <w:r w:rsidRPr="00CD07D0">
              <w:rPr>
                <w:color w:val="000000"/>
                <w:highlight w:val="yellow"/>
              </w:rPr>
              <w:t xml:space="preserve"> Ahmed</w:t>
            </w:r>
          </w:p>
          <w:p w14:paraId="5D75B069" w14:textId="77777777" w:rsidR="00CD07D0" w:rsidRPr="00CD07D0" w:rsidRDefault="00CD07D0" w:rsidP="00CD07D0">
            <w:pPr>
              <w:tabs>
                <w:tab w:val="right" w:pos="7254"/>
              </w:tabs>
              <w:spacing w:before="120" w:after="120" w:line="276" w:lineRule="auto"/>
              <w:rPr>
                <w:color w:val="000000"/>
                <w:highlight w:val="yellow"/>
              </w:rPr>
            </w:pPr>
            <w:r w:rsidRPr="00CD07D0">
              <w:rPr>
                <w:color w:val="000000"/>
                <w:highlight w:val="yellow"/>
              </w:rPr>
              <w:t>Title/position:      Chief Procurement Executive</w:t>
            </w:r>
          </w:p>
          <w:p w14:paraId="06FD9FC3" w14:textId="77777777" w:rsidR="00CD07D0" w:rsidRPr="00CD07D0" w:rsidRDefault="00CD07D0" w:rsidP="00CD07D0">
            <w:pPr>
              <w:tabs>
                <w:tab w:val="right" w:pos="7254"/>
              </w:tabs>
              <w:spacing w:before="120" w:after="120" w:line="276" w:lineRule="auto"/>
              <w:jc w:val="left"/>
              <w:rPr>
                <w:color w:val="000000"/>
                <w:highlight w:val="yellow"/>
              </w:rPr>
            </w:pPr>
            <w:r w:rsidRPr="00CD07D0">
              <w:rPr>
                <w:color w:val="000000"/>
                <w:highlight w:val="yellow"/>
              </w:rPr>
              <w:t>Employer:            National Tender</w:t>
            </w:r>
            <w:r w:rsidRPr="00CD07D0">
              <w:rPr>
                <w:color w:val="000000"/>
                <w:highlight w:val="yellow"/>
              </w:rPr>
              <w:br/>
              <w:t xml:space="preserve">                             Ministry of Finance</w:t>
            </w:r>
          </w:p>
          <w:p w14:paraId="4AE6B9BB" w14:textId="21314F79" w:rsidR="00CD07D0" w:rsidRPr="00CD07D0" w:rsidRDefault="00CD07D0" w:rsidP="00CD07D0">
            <w:pPr>
              <w:tabs>
                <w:tab w:val="right" w:pos="7254"/>
              </w:tabs>
              <w:spacing w:before="120" w:after="120" w:line="276" w:lineRule="auto"/>
              <w:rPr>
                <w:color w:val="000000"/>
                <w:highlight w:val="yellow"/>
              </w:rPr>
            </w:pPr>
            <w:r w:rsidRPr="00CD07D0">
              <w:rPr>
                <w:color w:val="000000"/>
                <w:highlight w:val="yellow"/>
              </w:rPr>
              <w:t>Email address:      aishath.nadheema@finance.gov.mv</w:t>
            </w:r>
          </w:p>
          <w:p w14:paraId="72F8B708" w14:textId="7BC288E1" w:rsidR="00CD07D0" w:rsidRPr="00CD07D0" w:rsidRDefault="00CD07D0" w:rsidP="00CD07D0">
            <w:pPr>
              <w:tabs>
                <w:tab w:val="right" w:pos="7254"/>
              </w:tabs>
              <w:spacing w:before="120" w:after="120" w:line="276" w:lineRule="auto"/>
              <w:rPr>
                <w:b/>
                <w:spacing w:val="-4"/>
                <w:highlight w:val="yellow"/>
              </w:rPr>
            </w:pPr>
            <w:r w:rsidRPr="00CD07D0">
              <w:rPr>
                <w:color w:val="000000"/>
                <w:highlight w:val="yellow"/>
              </w:rPr>
              <w:t xml:space="preserve">                             fathimath.rishfa@finance.gov.mv</w:t>
            </w:r>
            <w:r w:rsidRPr="00CD07D0">
              <w:rPr>
                <w:color w:val="000000"/>
                <w:highlight w:val="yellow"/>
              </w:rPr>
              <w:br/>
              <w:t xml:space="preserve">                              </w:t>
            </w:r>
            <w:hyperlink r:id="rId28">
              <w:r w:rsidRPr="00CD07D0">
                <w:rPr>
                  <w:color w:val="0000FF"/>
                  <w:highlight w:val="yellow"/>
                  <w:u w:val="single"/>
                </w:rPr>
                <w:t>tender@finance.gov.mv</w:t>
              </w:r>
            </w:hyperlink>
            <w:r w:rsidRPr="00CD07D0">
              <w:rPr>
                <w:color w:val="000000"/>
                <w:highlight w:val="yellow"/>
              </w:rPr>
              <w:t xml:space="preserve"> </w:t>
            </w:r>
          </w:p>
        </w:tc>
      </w:tr>
      <w:tr w:rsidR="00CD07D0" w:rsidRPr="00D20367" w14:paraId="0B36B5BC" w14:textId="77777777" w:rsidTr="009C4B88">
        <w:tblPrEx>
          <w:tblBorders>
            <w:insideH w:val="single" w:sz="8" w:space="0" w:color="000000"/>
          </w:tblBorders>
        </w:tblPrEx>
        <w:trPr>
          <w:jc w:val="center"/>
        </w:trPr>
        <w:tc>
          <w:tcPr>
            <w:tcW w:w="1620" w:type="dxa"/>
            <w:tcBorders>
              <w:bottom w:val="single" w:sz="12" w:space="0" w:color="000000"/>
            </w:tcBorders>
          </w:tcPr>
          <w:p w14:paraId="73EA0B61" w14:textId="5793CCC9" w:rsidR="00CD07D0" w:rsidRPr="00524AFF" w:rsidRDefault="00CD07D0" w:rsidP="00CD07D0">
            <w:pPr>
              <w:tabs>
                <w:tab w:val="right" w:pos="7434"/>
              </w:tabs>
              <w:spacing w:before="60" w:after="60"/>
              <w:rPr>
                <w:b/>
                <w:iCs/>
                <w:szCs w:val="24"/>
              </w:rPr>
            </w:pPr>
            <w:r w:rsidRPr="00524AFF">
              <w:rPr>
                <w:b/>
                <w:color w:val="000000"/>
                <w:szCs w:val="24"/>
              </w:rPr>
              <w:lastRenderedPageBreak/>
              <w:t>IT</w:t>
            </w:r>
            <w:r>
              <w:rPr>
                <w:b/>
                <w:color w:val="000000"/>
                <w:szCs w:val="24"/>
              </w:rPr>
              <w:t>B</w:t>
            </w:r>
            <w:r w:rsidRPr="00524AFF">
              <w:rPr>
                <w:b/>
                <w:color w:val="000000"/>
                <w:szCs w:val="24"/>
              </w:rPr>
              <w:t xml:space="preserve"> 42.1</w:t>
            </w:r>
          </w:p>
        </w:tc>
        <w:tc>
          <w:tcPr>
            <w:tcW w:w="8550" w:type="dxa"/>
            <w:tcBorders>
              <w:bottom w:val="single" w:sz="12" w:space="0" w:color="000000"/>
            </w:tcBorders>
          </w:tcPr>
          <w:p w14:paraId="74C380F2" w14:textId="674C2639" w:rsidR="00CD07D0" w:rsidRPr="00524AFF" w:rsidRDefault="00CD07D0" w:rsidP="00CD07D0">
            <w:pPr>
              <w:tabs>
                <w:tab w:val="right" w:pos="7254"/>
              </w:tabs>
              <w:spacing w:before="120" w:after="120" w:line="276" w:lineRule="auto"/>
              <w:rPr>
                <w:bCs/>
                <w:color w:val="000000"/>
                <w:szCs w:val="24"/>
              </w:rPr>
            </w:pPr>
            <w:r w:rsidRPr="00524AFF">
              <w:rPr>
                <w:bCs/>
                <w:color w:val="000000"/>
                <w:szCs w:val="24"/>
              </w:rPr>
              <w:t>The Adjudicator proposed by the Employer is</w:t>
            </w:r>
            <w:r w:rsidRPr="00524AFF">
              <w:rPr>
                <w:b/>
                <w:bCs/>
                <w:szCs w:val="24"/>
              </w:rPr>
              <w:t xml:space="preserve">: Ministry of Finance </w:t>
            </w:r>
          </w:p>
        </w:tc>
      </w:tr>
    </w:tbl>
    <w:p w14:paraId="76924BF8" w14:textId="77777777" w:rsidR="006309F7" w:rsidRPr="00D20367" w:rsidRDefault="006309F7">
      <w:pPr>
        <w:pStyle w:val="Footer"/>
        <w:sectPr w:rsidR="006309F7" w:rsidRPr="00D20367" w:rsidSect="00AC2C8D">
          <w:footerReference w:type="default" r:id="rId29"/>
          <w:footerReference w:type="first" r:id="rId30"/>
          <w:endnotePr>
            <w:numFmt w:val="decimal"/>
          </w:endnotePr>
          <w:pgSz w:w="12240" w:h="15840" w:code="1"/>
          <w:pgMar w:top="1440" w:right="1440" w:bottom="1440" w:left="1800" w:header="720" w:footer="720" w:gutter="0"/>
          <w:cols w:space="720"/>
          <w:titlePg/>
          <w:docGrid w:linePitch="326"/>
        </w:sectPr>
      </w:pPr>
    </w:p>
    <w:tbl>
      <w:tblPr>
        <w:tblW w:w="0" w:type="auto"/>
        <w:tblInd w:w="108" w:type="dxa"/>
        <w:tblLayout w:type="fixed"/>
        <w:tblLook w:val="0000" w:firstRow="0" w:lastRow="0" w:firstColumn="0" w:lastColumn="0" w:noHBand="0" w:noVBand="0"/>
      </w:tblPr>
      <w:tblGrid>
        <w:gridCol w:w="9090"/>
      </w:tblGrid>
      <w:tr w:rsidR="006309F7" w:rsidRPr="00D20367" w14:paraId="7E8431DF" w14:textId="77777777">
        <w:trPr>
          <w:cantSplit/>
          <w:trHeight w:val="1260"/>
        </w:trPr>
        <w:tc>
          <w:tcPr>
            <w:tcW w:w="9090" w:type="dxa"/>
            <w:tcBorders>
              <w:top w:val="nil"/>
            </w:tcBorders>
            <w:vAlign w:val="center"/>
          </w:tcPr>
          <w:p w14:paraId="65796E2A" w14:textId="77777777" w:rsidR="006309F7" w:rsidRPr="00D20367" w:rsidRDefault="00415B37">
            <w:pPr>
              <w:pStyle w:val="Subtitle"/>
              <w:rPr>
                <w:sz w:val="28"/>
              </w:rPr>
            </w:pPr>
            <w:bookmarkStart w:id="372" w:name="_Toc101929323"/>
            <w:bookmarkStart w:id="373" w:name="_Toc63601119"/>
            <w:r>
              <w:lastRenderedPageBreak/>
              <w:t xml:space="preserve">Section III. </w:t>
            </w:r>
            <w:r w:rsidR="006309F7" w:rsidRPr="00415B37">
              <w:t>Evaluation and Qualification Criteria</w:t>
            </w:r>
            <w:bookmarkStart w:id="374" w:name="_Toc41971243"/>
            <w:bookmarkStart w:id="375" w:name="_Toc101929324"/>
            <w:bookmarkEnd w:id="372"/>
            <w:r w:rsidR="00B83E44" w:rsidRPr="00415B37">
              <w:br/>
            </w:r>
            <w:r w:rsidR="006309F7" w:rsidRPr="00415B37">
              <w:t>(Without Prequalification)</w:t>
            </w:r>
            <w:bookmarkEnd w:id="373"/>
            <w:bookmarkEnd w:id="374"/>
            <w:bookmarkEnd w:id="375"/>
          </w:p>
        </w:tc>
      </w:tr>
    </w:tbl>
    <w:p w14:paraId="307A3871" w14:textId="77777777" w:rsidR="006309F7" w:rsidRPr="00D20367" w:rsidRDefault="006309F7">
      <w:pPr>
        <w:pStyle w:val="Subtitle"/>
        <w:jc w:val="both"/>
        <w:rPr>
          <w:b w:val="0"/>
          <w:sz w:val="24"/>
        </w:rPr>
      </w:pPr>
    </w:p>
    <w:p w14:paraId="5BD4076A" w14:textId="77777777" w:rsidR="006309F7" w:rsidRDefault="006309F7">
      <w:pPr>
        <w:pStyle w:val="BodyText"/>
      </w:pPr>
      <w:r w:rsidRPr="00D20367">
        <w:t xml:space="preserve">This Section contains all the criteria that the Employer shall use to evaluate bids and qualify Bidders.  </w:t>
      </w:r>
      <w:r w:rsidRPr="00D20367">
        <w:rPr>
          <w:iCs/>
        </w:rPr>
        <w:t>In accordance with ITB 3</w:t>
      </w:r>
      <w:r w:rsidR="00274CC8">
        <w:rPr>
          <w:iCs/>
        </w:rPr>
        <w:t>5</w:t>
      </w:r>
      <w:r w:rsidRPr="00D20367">
        <w:rPr>
          <w:iCs/>
        </w:rPr>
        <w:t xml:space="preserve"> and ITB 3</w:t>
      </w:r>
      <w:r w:rsidR="00274CC8">
        <w:rPr>
          <w:iCs/>
        </w:rPr>
        <w:t>7</w:t>
      </w:r>
      <w:r w:rsidRPr="00D20367">
        <w:rPr>
          <w:iCs/>
        </w:rPr>
        <w:t>, no other factors, methods or criteria shall be used.</w:t>
      </w:r>
      <w:r w:rsidRPr="00D20367">
        <w:t xml:space="preserve"> The Bidder shall provide all the information requested in the forms included in Section IV, Bidding Forms.</w:t>
      </w:r>
    </w:p>
    <w:p w14:paraId="702D4878" w14:textId="77777777" w:rsidR="0027271B" w:rsidRDefault="0027271B">
      <w:pPr>
        <w:pStyle w:val="BodyText"/>
      </w:pPr>
    </w:p>
    <w:p w14:paraId="14421111" w14:textId="77777777" w:rsidR="0027271B" w:rsidRDefault="0027271B" w:rsidP="0027271B">
      <w:pPr>
        <w:pStyle w:val="BodyText"/>
      </w:pPr>
      <w:r w:rsidRPr="0027271B">
        <w:t>Wherever a Bidder is required to state a monetary amount, Bidders should indicate the USD equivalent using the rate of exchange determined as follows:</w:t>
      </w:r>
    </w:p>
    <w:p w14:paraId="45957B30" w14:textId="77777777" w:rsidR="00415B37" w:rsidRPr="0027271B" w:rsidRDefault="00415B37" w:rsidP="0027271B">
      <w:pPr>
        <w:pStyle w:val="BodyText"/>
        <w:rPr>
          <w:b/>
          <w:bCs/>
          <w:iCs/>
        </w:rPr>
      </w:pPr>
    </w:p>
    <w:p w14:paraId="12A3BB41" w14:textId="77777777" w:rsidR="00D14B64" w:rsidRDefault="0027271B" w:rsidP="00EC0E95">
      <w:pPr>
        <w:pStyle w:val="BodyText"/>
        <w:numPr>
          <w:ilvl w:val="1"/>
          <w:numId w:val="14"/>
        </w:numPr>
        <w:rPr>
          <w:b/>
          <w:bCs/>
          <w:iCs/>
        </w:rPr>
      </w:pPr>
      <w:r w:rsidRPr="0027271B">
        <w:t>For construction turnover or financial data required for each year - Exchange rate prevailing on the last day of the respective calendar year (in which the amounts for that year is to be converted) was originally established.</w:t>
      </w:r>
    </w:p>
    <w:p w14:paraId="2E5365C9" w14:textId="77777777" w:rsidR="00D14B64" w:rsidRDefault="0027271B" w:rsidP="00EC0E95">
      <w:pPr>
        <w:pStyle w:val="BodyText"/>
        <w:numPr>
          <w:ilvl w:val="1"/>
          <w:numId w:val="14"/>
        </w:numPr>
        <w:rPr>
          <w:b/>
          <w:bCs/>
          <w:iCs/>
        </w:rPr>
      </w:pPr>
      <w:r w:rsidRPr="0027271B">
        <w:t>Value of single contract - Exchange rate prevailing on the date of the contract.</w:t>
      </w:r>
    </w:p>
    <w:p w14:paraId="50749A33" w14:textId="77777777" w:rsidR="00EC062B" w:rsidRDefault="00EC062B" w:rsidP="0027271B">
      <w:pPr>
        <w:pStyle w:val="BodyText"/>
      </w:pPr>
    </w:p>
    <w:p w14:paraId="244C69A0" w14:textId="77777777" w:rsidR="0027271B" w:rsidRPr="00D20367" w:rsidRDefault="0027271B" w:rsidP="0027271B">
      <w:pPr>
        <w:pStyle w:val="BodyText"/>
      </w:pPr>
      <w:r w:rsidRPr="0027271B">
        <w:t>Exchange rates shall be taken from the publicly available source identified in the ITB 32.1. Any error in determining the exchange rates in the Bid may be corrected by the Employer.</w:t>
      </w:r>
    </w:p>
    <w:p w14:paraId="227CE376" w14:textId="77777777" w:rsidR="006309F7" w:rsidRPr="00D20367" w:rsidRDefault="006309F7">
      <w:pPr>
        <w:pStyle w:val="Subtitle"/>
        <w:jc w:val="both"/>
        <w:rPr>
          <w:b w:val="0"/>
          <w:sz w:val="24"/>
        </w:rPr>
      </w:pPr>
    </w:p>
    <w:p w14:paraId="5E3EFD52" w14:textId="77777777" w:rsidR="00CB2172" w:rsidRPr="00956C86" w:rsidRDefault="00CB2172" w:rsidP="00EC0E95">
      <w:pPr>
        <w:numPr>
          <w:ilvl w:val="0"/>
          <w:numId w:val="18"/>
        </w:numPr>
        <w:rPr>
          <w:color w:val="002060"/>
        </w:rPr>
      </w:pPr>
      <w:r w:rsidRPr="00956C86">
        <w:rPr>
          <w:color w:val="002060"/>
        </w:rPr>
        <w:t xml:space="preserve">Tax clearance of the lowest evaluated bidder shall be checked prior to contract award. </w:t>
      </w:r>
    </w:p>
    <w:p w14:paraId="3189213C" w14:textId="77777777" w:rsidR="00CB2172" w:rsidRPr="00956C86" w:rsidRDefault="00CB2172" w:rsidP="000B392B">
      <w:pPr>
        <w:pStyle w:val="ListParagraph"/>
        <w:rPr>
          <w:color w:val="002060"/>
        </w:rPr>
      </w:pPr>
    </w:p>
    <w:p w14:paraId="6F851437" w14:textId="7FBCFA4B" w:rsidR="00CB2172" w:rsidRPr="00776E77" w:rsidRDefault="00CB2172" w:rsidP="00776E77">
      <w:pPr>
        <w:numPr>
          <w:ilvl w:val="0"/>
          <w:numId w:val="18"/>
        </w:numPr>
        <w:rPr>
          <w:color w:val="002060"/>
        </w:rPr>
      </w:pPr>
      <w:r w:rsidRPr="00956C86">
        <w:rPr>
          <w:color w:val="002060"/>
        </w:rPr>
        <w:t xml:space="preserve">NCR grading and Tendering Limit of </w:t>
      </w:r>
      <w:r>
        <w:rPr>
          <w:color w:val="002060"/>
        </w:rPr>
        <w:t>all the bidders shall be assessed.</w:t>
      </w:r>
      <w:r w:rsidRPr="00956C86">
        <w:rPr>
          <w:color w:val="002060"/>
        </w:rPr>
        <w:t xml:space="preserve"> </w:t>
      </w:r>
      <w:r>
        <w:rPr>
          <w:color w:val="002060"/>
        </w:rPr>
        <w:t>All bidders should adhere to NCR Grading and tendering limits and no bidder shall bid</w:t>
      </w:r>
      <w:r w:rsidRPr="00956C86">
        <w:rPr>
          <w:color w:val="002060"/>
        </w:rPr>
        <w:t xml:space="preserve"> above the Tendering Limit specified in the corresponding NCR Grade and in case of such, the bid shall be disqualified.</w:t>
      </w:r>
      <w:r>
        <w:rPr>
          <w:color w:val="002060"/>
        </w:rPr>
        <w:t xml:space="preserve"> </w:t>
      </w:r>
      <w:r w:rsidR="00DE7289" w:rsidRPr="00F84953">
        <w:rPr>
          <w:color w:val="FF0000"/>
        </w:rPr>
        <w:t>NA</w:t>
      </w:r>
    </w:p>
    <w:p w14:paraId="5F656A81" w14:textId="77777777" w:rsidR="00CB2172" w:rsidRPr="00956C86" w:rsidRDefault="00CB2172" w:rsidP="000B392B">
      <w:pPr>
        <w:pStyle w:val="ListParagraph"/>
        <w:rPr>
          <w:color w:val="002060"/>
          <w:lang w:val="en-GB"/>
        </w:rPr>
      </w:pPr>
    </w:p>
    <w:p w14:paraId="50B3BFB0" w14:textId="143440DE" w:rsidR="00CB2172" w:rsidRPr="00153670" w:rsidDel="00A4342D" w:rsidRDefault="00CB2172" w:rsidP="00EC0E95">
      <w:pPr>
        <w:pStyle w:val="ListParagraph"/>
        <w:numPr>
          <w:ilvl w:val="0"/>
          <w:numId w:val="18"/>
        </w:numPr>
        <w:rPr>
          <w:del w:id="376" w:author="Aishath Nadheema" w:date="2022-02-17T10:40:00Z"/>
          <w:color w:val="002060"/>
          <w:highlight w:val="yellow"/>
          <w:lang w:val="en-GB"/>
        </w:rPr>
      </w:pPr>
      <w:del w:id="377" w:author="Aishath Nadheema" w:date="2022-02-17T10:40:00Z">
        <w:r w:rsidRPr="00153670" w:rsidDel="00A4342D">
          <w:rPr>
            <w:color w:val="002060"/>
            <w:highlight w:val="yellow"/>
            <w:lang w:val="en-GB"/>
          </w:rPr>
          <w:delTex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delText>
        </w:r>
      </w:del>
    </w:p>
    <w:p w14:paraId="1ACDA133" w14:textId="77777777" w:rsidR="00CB2172" w:rsidRDefault="00CB2172" w:rsidP="000B392B">
      <w:pPr>
        <w:pStyle w:val="ListParagraph"/>
        <w:ind w:left="0"/>
        <w:rPr>
          <w:color w:val="002060"/>
        </w:rPr>
      </w:pPr>
    </w:p>
    <w:p w14:paraId="5DADE855" w14:textId="77777777" w:rsidR="00CB2172" w:rsidRPr="00956C86" w:rsidRDefault="00CB2172" w:rsidP="00EC0E95">
      <w:pPr>
        <w:numPr>
          <w:ilvl w:val="0"/>
          <w:numId w:val="18"/>
        </w:numPr>
        <w:rPr>
          <w:color w:val="002060"/>
        </w:rPr>
      </w:pPr>
      <w:r w:rsidRPr="00956C86">
        <w:rPr>
          <w:color w:val="002060"/>
        </w:rPr>
        <w:t>Employer’s requirement (issued with the bidding document) for the project must be met.</w:t>
      </w:r>
    </w:p>
    <w:p w14:paraId="2C2EF285" w14:textId="77777777" w:rsidR="006309F7" w:rsidRPr="00D20367" w:rsidRDefault="006309F7">
      <w:pPr>
        <w:jc w:val="left"/>
        <w:rPr>
          <w:sz w:val="28"/>
        </w:rPr>
      </w:pPr>
    </w:p>
    <w:p w14:paraId="201AAB30" w14:textId="77777777" w:rsidR="006309F7" w:rsidRPr="00D20367" w:rsidRDefault="006309F7">
      <w:pPr>
        <w:jc w:val="left"/>
        <w:rPr>
          <w:b/>
          <w:sz w:val="28"/>
        </w:rPr>
      </w:pPr>
    </w:p>
    <w:p w14:paraId="3A26263B" w14:textId="77777777" w:rsidR="004A780B" w:rsidRPr="00193DB1" w:rsidRDefault="006309F7" w:rsidP="004A780B">
      <w:pPr>
        <w:jc w:val="left"/>
        <w:rPr>
          <w:sz w:val="28"/>
        </w:rPr>
      </w:pPr>
      <w:r w:rsidRPr="00D20367">
        <w:rPr>
          <w:b/>
          <w:sz w:val="28"/>
        </w:rPr>
        <w:br w:type="page"/>
      </w:r>
      <w:r w:rsidRPr="00D20367">
        <w:rPr>
          <w:b/>
          <w:sz w:val="28"/>
        </w:rPr>
        <w:lastRenderedPageBreak/>
        <w:t>1.</w:t>
      </w:r>
      <w:r w:rsidR="009A2D96">
        <w:rPr>
          <w:b/>
          <w:sz w:val="28"/>
        </w:rPr>
        <w:tab/>
      </w:r>
      <w:r w:rsidR="004A780B" w:rsidRPr="00193DB1">
        <w:rPr>
          <w:b/>
          <w:sz w:val="28"/>
        </w:rPr>
        <w:t>Domestic Preference</w:t>
      </w:r>
    </w:p>
    <w:p w14:paraId="64957E72" w14:textId="77777777" w:rsidR="004A780B" w:rsidRPr="00193DB1" w:rsidRDefault="004A780B" w:rsidP="004A780B">
      <w:pPr>
        <w:jc w:val="left"/>
        <w:rPr>
          <w:szCs w:val="24"/>
        </w:rPr>
      </w:pPr>
    </w:p>
    <w:p w14:paraId="5620D386" w14:textId="77777777" w:rsidR="00D14B64" w:rsidRDefault="00241FD8" w:rsidP="00976D27">
      <w:pPr>
        <w:rPr>
          <w:b/>
          <w:szCs w:val="24"/>
        </w:rPr>
      </w:pPr>
      <w:r>
        <w:rPr>
          <w:szCs w:val="24"/>
        </w:rPr>
        <w:tab/>
      </w:r>
      <w:r w:rsidR="00A40E0D">
        <w:rPr>
          <w:szCs w:val="24"/>
        </w:rPr>
        <w:t>NA</w:t>
      </w:r>
    </w:p>
    <w:p w14:paraId="445F9C0A" w14:textId="77777777" w:rsidR="004A780B" w:rsidRDefault="004A780B">
      <w:pPr>
        <w:jc w:val="left"/>
        <w:rPr>
          <w:b/>
          <w:sz w:val="28"/>
        </w:rPr>
      </w:pPr>
    </w:p>
    <w:p w14:paraId="22F1F5BD" w14:textId="77777777" w:rsidR="006309F7" w:rsidRPr="00D20367" w:rsidRDefault="004A780B">
      <w:pPr>
        <w:jc w:val="left"/>
        <w:rPr>
          <w:b/>
          <w:sz w:val="28"/>
        </w:rPr>
      </w:pPr>
      <w:r>
        <w:rPr>
          <w:b/>
          <w:sz w:val="28"/>
        </w:rPr>
        <w:t>2.</w:t>
      </w:r>
      <w:r w:rsidR="006309F7" w:rsidRPr="00D20367">
        <w:rPr>
          <w:b/>
          <w:sz w:val="28"/>
        </w:rPr>
        <w:tab/>
        <w:t xml:space="preserve">Evaluation </w:t>
      </w:r>
    </w:p>
    <w:p w14:paraId="376D1FCA" w14:textId="77777777" w:rsidR="006309F7" w:rsidRPr="00D20367" w:rsidRDefault="006309F7">
      <w:pPr>
        <w:jc w:val="left"/>
        <w:rPr>
          <w:sz w:val="28"/>
        </w:rPr>
      </w:pPr>
    </w:p>
    <w:p w14:paraId="706950D6" w14:textId="77777777" w:rsidR="006309F7" w:rsidRPr="00D20367" w:rsidRDefault="006309F7">
      <w:pPr>
        <w:pStyle w:val="Footer"/>
        <w:ind w:left="720"/>
        <w:rPr>
          <w:sz w:val="24"/>
        </w:rPr>
      </w:pPr>
      <w:r w:rsidRPr="00D20367">
        <w:rPr>
          <w:sz w:val="24"/>
        </w:rPr>
        <w:t>In addition to the criteria listed in ITB 3</w:t>
      </w:r>
      <w:r w:rsidR="00274CC8">
        <w:rPr>
          <w:sz w:val="24"/>
        </w:rPr>
        <w:t>5</w:t>
      </w:r>
      <w:r w:rsidRPr="00D20367">
        <w:rPr>
          <w:sz w:val="24"/>
        </w:rPr>
        <w:t>.2 (a) – (e) the following criteria shall apply:</w:t>
      </w:r>
    </w:p>
    <w:p w14:paraId="134F1463" w14:textId="77777777" w:rsidR="006309F7" w:rsidRPr="00D20367" w:rsidRDefault="006309F7">
      <w:pPr>
        <w:pStyle w:val="Footer"/>
        <w:ind w:left="720"/>
      </w:pPr>
    </w:p>
    <w:p w14:paraId="5BCDCA24" w14:textId="77777777" w:rsidR="00D14B64" w:rsidRDefault="009271CF">
      <w:pPr>
        <w:ind w:left="1440"/>
        <w:jc w:val="left"/>
      </w:pPr>
      <w:r>
        <w:rPr>
          <w:b/>
          <w:bCs/>
        </w:rPr>
        <w:t>2</w:t>
      </w:r>
      <w:r w:rsidR="006309F7" w:rsidRPr="00D20367">
        <w:rPr>
          <w:b/>
          <w:bCs/>
        </w:rPr>
        <w:t>.1</w:t>
      </w:r>
      <w:r w:rsidR="006309F7" w:rsidRPr="00D20367">
        <w:tab/>
      </w:r>
      <w:r w:rsidR="006309F7" w:rsidRPr="00D20367">
        <w:rPr>
          <w:b/>
        </w:rPr>
        <w:t>Assessment of adequacy of Technical Proposal with Requirements</w:t>
      </w:r>
    </w:p>
    <w:p w14:paraId="00D0BF6B" w14:textId="77777777" w:rsidR="006309F7" w:rsidRPr="00D20367" w:rsidRDefault="006309F7">
      <w:pPr>
        <w:ind w:left="1440" w:hanging="720"/>
        <w:jc w:val="left"/>
      </w:pPr>
    </w:p>
    <w:p w14:paraId="634C1468" w14:textId="77777777" w:rsidR="006309F7" w:rsidRPr="00CC4ED3" w:rsidRDefault="009271CF" w:rsidP="00BE7040">
      <w:pPr>
        <w:ind w:left="2160" w:hanging="720"/>
        <w:rPr>
          <w:b/>
          <w:bCs/>
        </w:rPr>
      </w:pPr>
      <w:r>
        <w:rPr>
          <w:b/>
          <w:bCs/>
        </w:rPr>
        <w:t>2</w:t>
      </w:r>
      <w:r w:rsidR="00F369CA">
        <w:rPr>
          <w:b/>
          <w:bCs/>
        </w:rPr>
        <w:t>.3</w:t>
      </w:r>
      <w:r w:rsidR="00F369CA">
        <w:rPr>
          <w:b/>
          <w:bCs/>
        </w:rPr>
        <w:tab/>
      </w:r>
      <w:r w:rsidR="006309F7" w:rsidRPr="00D20367">
        <w:rPr>
          <w:b/>
          <w:bCs/>
        </w:rPr>
        <w:t>Alternative Completion Times</w:t>
      </w:r>
      <w:r w:rsidR="006309F7" w:rsidRPr="00D20367">
        <w:t>, if permitted under ITB 13.2</w:t>
      </w:r>
      <w:proofErr w:type="gramStart"/>
      <w:r w:rsidR="006309F7" w:rsidRPr="00D20367">
        <w:t>,  will</w:t>
      </w:r>
      <w:proofErr w:type="gramEnd"/>
      <w:r w:rsidR="006309F7" w:rsidRPr="00D20367">
        <w:t xml:space="preserve"> be evaluated as follows:</w:t>
      </w:r>
      <w:r w:rsidR="00BE7040">
        <w:t xml:space="preserve"> Not Applicable</w:t>
      </w:r>
    </w:p>
    <w:p w14:paraId="78B7BDE2" w14:textId="77777777" w:rsidR="00F369CA" w:rsidRPr="00D20367" w:rsidRDefault="00F369CA" w:rsidP="00415B37">
      <w:pPr>
        <w:ind w:left="1440" w:hanging="720"/>
      </w:pPr>
    </w:p>
    <w:p w14:paraId="3BFC862E" w14:textId="77777777" w:rsidR="006309F7" w:rsidRPr="00D20367" w:rsidRDefault="009271CF" w:rsidP="00BE7040">
      <w:pPr>
        <w:ind w:left="2160" w:hanging="720"/>
      </w:pPr>
      <w:r>
        <w:rPr>
          <w:b/>
          <w:bCs/>
        </w:rPr>
        <w:t>2</w:t>
      </w:r>
      <w:r w:rsidR="00F369CA">
        <w:rPr>
          <w:b/>
          <w:bCs/>
        </w:rPr>
        <w:t>.4</w:t>
      </w:r>
      <w:r w:rsidR="00F369CA">
        <w:rPr>
          <w:b/>
          <w:bCs/>
        </w:rPr>
        <w:tab/>
      </w:r>
      <w:r w:rsidR="006309F7" w:rsidRPr="00D20367">
        <w:rPr>
          <w:b/>
          <w:bCs/>
        </w:rPr>
        <w:t xml:space="preserve">Technical </w:t>
      </w:r>
      <w:proofErr w:type="gramStart"/>
      <w:r w:rsidR="006309F7" w:rsidRPr="00D20367">
        <w:rPr>
          <w:b/>
          <w:bCs/>
        </w:rPr>
        <w:t>alternatives</w:t>
      </w:r>
      <w:r w:rsidR="006309F7" w:rsidRPr="00D20367">
        <w:t xml:space="preserve"> ,</w:t>
      </w:r>
      <w:proofErr w:type="gramEnd"/>
      <w:r w:rsidR="006309F7" w:rsidRPr="00D20367">
        <w:t xml:space="preserve"> if permitted under ITB 13.4, will be evaluated as follows: </w:t>
      </w:r>
      <w:r w:rsidR="00BE7040">
        <w:t xml:space="preserve"> </w:t>
      </w:r>
      <w:r w:rsidR="00FE394D">
        <w:t>N</w:t>
      </w:r>
      <w:r w:rsidR="00BE7040">
        <w:t xml:space="preserve">ot </w:t>
      </w:r>
      <w:r w:rsidR="00FE394D">
        <w:t>A</w:t>
      </w:r>
      <w:r w:rsidR="00BE7040">
        <w:t>pplicable</w:t>
      </w:r>
    </w:p>
    <w:p w14:paraId="61B46EF2" w14:textId="77777777" w:rsidR="006309F7" w:rsidRDefault="006309F7" w:rsidP="00415B37"/>
    <w:p w14:paraId="62112AC1" w14:textId="77777777" w:rsidR="00CC4ED3" w:rsidRDefault="00CC4ED3" w:rsidP="00BE7040">
      <w:pPr>
        <w:ind w:left="1440" w:hanging="450"/>
      </w:pPr>
      <w:r>
        <w:tab/>
      </w:r>
      <w:r w:rsidR="00030045" w:rsidRPr="00030045">
        <w:rPr>
          <w:b/>
        </w:rPr>
        <w:t>2.5</w:t>
      </w:r>
      <w:r w:rsidR="00030045" w:rsidRPr="00030045">
        <w:rPr>
          <w:b/>
        </w:rPr>
        <w:tab/>
        <w:t>Specialized Subcontractors</w:t>
      </w:r>
    </w:p>
    <w:p w14:paraId="47A21D15" w14:textId="77777777" w:rsidR="00CC4ED3" w:rsidRDefault="00CC4ED3" w:rsidP="00415B37"/>
    <w:p w14:paraId="314288D8" w14:textId="77777777" w:rsidR="00D14B64" w:rsidRDefault="00CC4ED3" w:rsidP="00415B37">
      <w:pPr>
        <w:ind w:left="1440"/>
      </w:pPr>
      <w:r w:rsidRPr="00CC4ED3">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14:paraId="6088949E" w14:textId="77777777" w:rsidR="00D14B64" w:rsidRDefault="00CC4ED3" w:rsidP="00415B37">
      <w:pPr>
        <w:ind w:left="1440"/>
      </w:pPr>
      <w:r w:rsidRPr="00CC4ED3">
        <w:t>The specialized sub-contractors proposed shall be fully qualified for their work proposed, and meet the following criteria:</w:t>
      </w:r>
    </w:p>
    <w:p w14:paraId="72BA5C8B" w14:textId="77777777" w:rsidR="009F2B7E" w:rsidRDefault="009F2B7E" w:rsidP="00415B37">
      <w:pPr>
        <w:ind w:left="1440"/>
      </w:pPr>
    </w:p>
    <w:p w14:paraId="727D36F4" w14:textId="77777777" w:rsidR="00EF5399" w:rsidRDefault="00EF5399">
      <w:pPr>
        <w:jc w:val="left"/>
        <w:rPr>
          <w:b/>
          <w:sz w:val="28"/>
        </w:rPr>
      </w:pPr>
    </w:p>
    <w:p w14:paraId="48B23596" w14:textId="77777777" w:rsidR="009F2B7E" w:rsidRDefault="009F2B7E" w:rsidP="00EC0E95">
      <w:pPr>
        <w:pStyle w:val="ListParagraph"/>
        <w:numPr>
          <w:ilvl w:val="3"/>
          <w:numId w:val="7"/>
        </w:numPr>
        <w:ind w:left="709"/>
        <w:jc w:val="left"/>
        <w:rPr>
          <w:b/>
          <w:sz w:val="28"/>
        </w:rPr>
      </w:pPr>
      <w:r w:rsidRPr="009F2B7E">
        <w:rPr>
          <w:b/>
          <w:sz w:val="28"/>
        </w:rPr>
        <w:t>Adequacy of Technical Proposal</w:t>
      </w:r>
    </w:p>
    <w:p w14:paraId="77BE9A93" w14:textId="77777777" w:rsidR="00047E3E" w:rsidRPr="009F2B7E" w:rsidRDefault="00047E3E" w:rsidP="00047E3E">
      <w:pPr>
        <w:pStyle w:val="ListParagraph"/>
        <w:ind w:left="709"/>
        <w:jc w:val="left"/>
        <w:rPr>
          <w:b/>
          <w:sz w:val="28"/>
        </w:rPr>
      </w:pPr>
    </w:p>
    <w:p w14:paraId="663CE67F" w14:textId="77777777" w:rsidR="00CC4ED3" w:rsidRDefault="009F2B7E" w:rsidP="00047E3E">
      <w:pPr>
        <w:ind w:left="709"/>
      </w:pPr>
      <w:r w:rsidRPr="009F2B7E">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96381F5" w14:textId="77777777" w:rsidR="00047E3E" w:rsidRPr="009F2B7E" w:rsidRDefault="00047E3E" w:rsidP="00047E3E">
      <w:pPr>
        <w:ind w:left="709"/>
      </w:pPr>
    </w:p>
    <w:p w14:paraId="097D7C75" w14:textId="3FE99E9D" w:rsidR="009F2B7E" w:rsidRDefault="009F2B7E" w:rsidP="007D12A4">
      <w:pPr>
        <w:ind w:left="709"/>
      </w:pPr>
      <w:r w:rsidRPr="009F2B7E">
        <w:t xml:space="preserve">Omission of </w:t>
      </w:r>
      <w:proofErr w:type="spellStart"/>
      <w:r w:rsidRPr="009F2B7E">
        <w:t>imformation</w:t>
      </w:r>
      <w:proofErr w:type="spellEnd"/>
      <w:r w:rsidRPr="009F2B7E">
        <w:t xml:space="preserve"> on non-</w:t>
      </w:r>
      <w:proofErr w:type="gramStart"/>
      <w:r w:rsidRPr="009F2B7E">
        <w:t>significant  equipment</w:t>
      </w:r>
      <w:proofErr w:type="gramEnd"/>
      <w:r w:rsidRPr="009F2B7E">
        <w:t xml:space="preserve"> and personnel requirements described in Section V (Employer’s Requirements) shall not be a ground for bid rejection and such non-compliance will be subject to clarification during bid evaluation and rectification prior to contract award.</w:t>
      </w:r>
    </w:p>
    <w:p w14:paraId="0076CBAC" w14:textId="77777777" w:rsidR="00F84953" w:rsidRPr="00F84953" w:rsidRDefault="00F84953" w:rsidP="007D12A4">
      <w:pPr>
        <w:ind w:left="709"/>
        <w:rPr>
          <w:rFonts w:cs="MV Boli"/>
          <w:rtl/>
          <w:lang w:bidi="dv-MV"/>
        </w:rPr>
      </w:pPr>
    </w:p>
    <w:p w14:paraId="582D1FC5" w14:textId="1FC34565" w:rsidR="004A7179" w:rsidRPr="00CD07D0" w:rsidRDefault="004A7179" w:rsidP="004A7179">
      <w:pPr>
        <w:spacing w:before="120" w:after="120"/>
        <w:ind w:left="720" w:right="288"/>
        <w:rPr>
          <w:rFonts w:ascii="Arial" w:hAnsi="Arial" w:cs="Arial"/>
          <w:b/>
          <w:bCs/>
          <w:sz w:val="20"/>
          <w:highlight w:val="yellow"/>
        </w:rPr>
      </w:pPr>
      <w:r w:rsidRPr="00CD07D0">
        <w:rPr>
          <w:rFonts w:ascii="Arial" w:hAnsi="Arial" w:cs="MV Boli" w:hint="cs"/>
          <w:b/>
          <w:bCs/>
          <w:sz w:val="20"/>
          <w:highlight w:val="yellow"/>
          <w:rtl/>
          <w:lang w:bidi="dv-MV"/>
        </w:rPr>
        <w:t xml:space="preserve">3.1 </w:t>
      </w:r>
      <w:r w:rsidRPr="00CD07D0">
        <w:rPr>
          <w:rFonts w:ascii="Arial" w:hAnsi="Arial" w:cs="Arial"/>
          <w:b/>
          <w:bCs/>
          <w:sz w:val="20"/>
          <w:highlight w:val="yellow"/>
        </w:rPr>
        <w:tab/>
      </w:r>
      <w:r w:rsidRPr="00CD07D0">
        <w:rPr>
          <w:b/>
          <w:sz w:val="28"/>
          <w:highlight w:val="yellow"/>
        </w:rPr>
        <w:t>Completion Time</w:t>
      </w:r>
    </w:p>
    <w:p w14:paraId="2E1C4FEC" w14:textId="0DC78EF8" w:rsidR="009F2B7E" w:rsidRDefault="004A7179" w:rsidP="004A7179">
      <w:pPr>
        <w:spacing w:before="120" w:after="120"/>
        <w:ind w:left="720" w:right="288"/>
        <w:rPr>
          <w:rtl/>
        </w:rPr>
      </w:pPr>
      <w:r w:rsidRPr="00CD07D0">
        <w:rPr>
          <w:highlight w:val="yellow"/>
        </w:rPr>
        <w:t>If the duration for completion of works proposed by bidder is more than the allowed duration stated in the bid, the duration would be revised to fit the maximum allowed duration</w:t>
      </w:r>
      <w:r w:rsidRPr="004A7179">
        <w:t>.</w:t>
      </w:r>
    </w:p>
    <w:p w14:paraId="3BC466D5" w14:textId="77777777" w:rsidR="004A7179" w:rsidRPr="004A7179" w:rsidRDefault="004A7179" w:rsidP="004A7179">
      <w:pPr>
        <w:spacing w:before="120" w:after="120"/>
        <w:ind w:left="720" w:right="288"/>
      </w:pPr>
    </w:p>
    <w:p w14:paraId="0F32EC26" w14:textId="77777777" w:rsidR="009F2B7E" w:rsidRDefault="009F2B7E" w:rsidP="00EC0E95">
      <w:pPr>
        <w:pStyle w:val="ListParagraph"/>
        <w:numPr>
          <w:ilvl w:val="3"/>
          <w:numId w:val="7"/>
        </w:numPr>
        <w:ind w:left="709"/>
        <w:jc w:val="left"/>
        <w:rPr>
          <w:b/>
          <w:sz w:val="28"/>
        </w:rPr>
      </w:pPr>
      <w:r w:rsidRPr="009F2B7E">
        <w:rPr>
          <w:b/>
          <w:sz w:val="28"/>
        </w:rPr>
        <w:lastRenderedPageBreak/>
        <w:t>Quantifiable Nonconformities and Omissions</w:t>
      </w:r>
    </w:p>
    <w:p w14:paraId="2F9A385C" w14:textId="77777777" w:rsidR="00047E3E" w:rsidRPr="009F2B7E" w:rsidRDefault="00047E3E" w:rsidP="00047E3E">
      <w:pPr>
        <w:pStyle w:val="ListParagraph"/>
        <w:ind w:left="709"/>
        <w:jc w:val="left"/>
        <w:rPr>
          <w:b/>
          <w:sz w:val="28"/>
        </w:rPr>
      </w:pPr>
    </w:p>
    <w:p w14:paraId="4A70F0FF" w14:textId="77777777" w:rsidR="009F2B7E" w:rsidRDefault="009F2B7E" w:rsidP="00047E3E">
      <w:pPr>
        <w:ind w:left="709"/>
      </w:pPr>
      <w:r w:rsidRPr="009F2B7E">
        <w:t>Subject to ITB 14.2 and ITB 34.2, the evaluated cost of quantifiable nonconformities including omissions, is determined as follows:</w:t>
      </w:r>
    </w:p>
    <w:p w14:paraId="69DA3CBA" w14:textId="77777777" w:rsidR="00047E3E" w:rsidRPr="009F2B7E" w:rsidRDefault="00047E3E" w:rsidP="00047E3E">
      <w:pPr>
        <w:ind w:left="709"/>
      </w:pPr>
    </w:p>
    <w:p w14:paraId="7458A075" w14:textId="77777777" w:rsidR="009F2B7E" w:rsidRDefault="009F2B7E" w:rsidP="00047E3E">
      <w:pPr>
        <w:ind w:left="709"/>
      </w:pPr>
      <w:r w:rsidRPr="009F2B7E">
        <w:t>“Pursuant to ITB 30.3, the cost of all quantifiable nonmaterial nonconformities shall be evaluated, including omissions in Daywork where competitively priced but excluding omission of prices in the Bill of Quantities. The Employer will make its own assessment of the cost of any nonmaterial nonconformities and omissions for the purpose of ensuring fair comparison of Bids.”]</w:t>
      </w:r>
    </w:p>
    <w:p w14:paraId="07109022" w14:textId="77777777" w:rsidR="00047E3E" w:rsidRPr="009F2B7E" w:rsidRDefault="00047E3E" w:rsidP="00047E3E">
      <w:pPr>
        <w:ind w:left="709"/>
      </w:pPr>
    </w:p>
    <w:p w14:paraId="217623EC" w14:textId="77777777" w:rsidR="009F2B7E" w:rsidRDefault="009F2B7E" w:rsidP="00EC0E95">
      <w:pPr>
        <w:pStyle w:val="ListParagraph"/>
        <w:numPr>
          <w:ilvl w:val="3"/>
          <w:numId w:val="7"/>
        </w:numPr>
        <w:ind w:left="709"/>
        <w:jc w:val="left"/>
        <w:rPr>
          <w:b/>
          <w:sz w:val="28"/>
        </w:rPr>
      </w:pPr>
      <w:r w:rsidRPr="009F2B7E">
        <w:rPr>
          <w:b/>
          <w:sz w:val="28"/>
        </w:rPr>
        <w:t>Multiple Contracts</w:t>
      </w:r>
    </w:p>
    <w:p w14:paraId="4C4CD7B8" w14:textId="77777777" w:rsidR="00047E3E" w:rsidRPr="009F2B7E" w:rsidRDefault="00047E3E" w:rsidP="00047E3E">
      <w:pPr>
        <w:pStyle w:val="ListParagraph"/>
        <w:ind w:left="709"/>
        <w:jc w:val="left"/>
        <w:rPr>
          <w:b/>
          <w:sz w:val="28"/>
        </w:rPr>
      </w:pPr>
    </w:p>
    <w:p w14:paraId="3AFC9685" w14:textId="77777777" w:rsidR="00047E3E" w:rsidRDefault="009F2B7E" w:rsidP="00047E3E">
      <w:pPr>
        <w:ind w:left="709"/>
      </w:pPr>
      <w:r w:rsidRPr="009F2B7E">
        <w:t>Works are grouped in multiple contracts and pursuant to ITB 34.4, the Employer shall evaluate and compare Bids on the basis of a contract, or a combination of contracts, or as a total of contracts in order to arrive at the least-cost combination for the Employer by taking into account discounts offered by Bidders in case of award of multiple contracts.</w:t>
      </w:r>
    </w:p>
    <w:p w14:paraId="07273CA5" w14:textId="77777777" w:rsidR="00047E3E" w:rsidRDefault="00047E3E" w:rsidP="00047E3E">
      <w:pPr>
        <w:ind w:left="709"/>
      </w:pPr>
    </w:p>
    <w:p w14:paraId="074E2EA2" w14:textId="77777777" w:rsidR="009F2B7E" w:rsidRPr="009F2B7E" w:rsidRDefault="009F2B7E" w:rsidP="00047E3E">
      <w:pPr>
        <w:ind w:left="709"/>
      </w:pPr>
      <w:r w:rsidRPr="009F2B7E">
        <w:t>If a Bidder submits several successful (lowest evaluated substantially responsive) bids, the evaluation will also include an assessment of the Bidder’s capacity to meet the following aggregated requirements as presented in the bid:</w:t>
      </w:r>
    </w:p>
    <w:p w14:paraId="5D5FA22A" w14:textId="77777777" w:rsidR="009F2B7E" w:rsidRPr="009F2B7E" w:rsidRDefault="009F2B7E" w:rsidP="009F2B7E">
      <w:pPr>
        <w:ind w:left="1440"/>
      </w:pPr>
    </w:p>
    <w:p w14:paraId="38DD10A1" w14:textId="77777777" w:rsidR="009F2B7E" w:rsidRPr="009F2B7E" w:rsidRDefault="009F2B7E" w:rsidP="00EC0E95">
      <w:pPr>
        <w:pStyle w:val="ListParagraph"/>
        <w:numPr>
          <w:ilvl w:val="0"/>
          <w:numId w:val="15"/>
        </w:numPr>
        <w:tabs>
          <w:tab w:val="num" w:pos="1080"/>
        </w:tabs>
        <w:ind w:left="1560"/>
      </w:pPr>
      <w:r w:rsidRPr="009F2B7E">
        <w:t>Average annual construction turnover,</w:t>
      </w:r>
    </w:p>
    <w:p w14:paraId="13D3D57F" w14:textId="77777777" w:rsidR="009F2B7E" w:rsidRPr="009F2B7E" w:rsidRDefault="009F2B7E" w:rsidP="00EC0E95">
      <w:pPr>
        <w:pStyle w:val="ListParagraph"/>
        <w:numPr>
          <w:ilvl w:val="0"/>
          <w:numId w:val="15"/>
        </w:numPr>
        <w:tabs>
          <w:tab w:val="num" w:pos="1080"/>
        </w:tabs>
        <w:ind w:left="1560"/>
      </w:pPr>
      <w:r w:rsidRPr="009F2B7E">
        <w:t>Financial resources,</w:t>
      </w:r>
    </w:p>
    <w:p w14:paraId="40B216EB" w14:textId="77777777" w:rsidR="009F2B7E" w:rsidRPr="009F2B7E" w:rsidRDefault="009F2B7E" w:rsidP="00EC0E95">
      <w:pPr>
        <w:pStyle w:val="ListParagraph"/>
        <w:numPr>
          <w:ilvl w:val="0"/>
          <w:numId w:val="15"/>
        </w:numPr>
        <w:tabs>
          <w:tab w:val="num" w:pos="1080"/>
        </w:tabs>
        <w:ind w:left="1560"/>
      </w:pPr>
      <w:r w:rsidRPr="009F2B7E">
        <w:t xml:space="preserve">Equipment to be allocated, and </w:t>
      </w:r>
    </w:p>
    <w:p w14:paraId="0B260E8A" w14:textId="77777777" w:rsidR="009F2B7E" w:rsidRPr="009F2B7E" w:rsidRDefault="009F2B7E" w:rsidP="00EC0E95">
      <w:pPr>
        <w:pStyle w:val="ListParagraph"/>
        <w:numPr>
          <w:ilvl w:val="0"/>
          <w:numId w:val="15"/>
        </w:numPr>
        <w:tabs>
          <w:tab w:val="num" w:pos="1080"/>
        </w:tabs>
        <w:ind w:left="1560"/>
      </w:pPr>
      <w:r w:rsidRPr="009F2B7E">
        <w:t>Personnel to be fielded.</w:t>
      </w:r>
    </w:p>
    <w:p w14:paraId="4E087D74" w14:textId="77777777" w:rsidR="009F2B7E" w:rsidRPr="009F2B7E" w:rsidRDefault="009F2B7E" w:rsidP="009F2B7E">
      <w:pPr>
        <w:spacing w:before="120" w:after="120"/>
        <w:ind w:left="720" w:right="288"/>
        <w:rPr>
          <w:rFonts w:ascii="Arial" w:hAnsi="Arial" w:cs="Arial"/>
          <w:sz w:val="20"/>
        </w:rPr>
      </w:pPr>
    </w:p>
    <w:p w14:paraId="36C1A342" w14:textId="77777777" w:rsidR="009F2B7E" w:rsidRDefault="009F2B7E" w:rsidP="009F2B7E">
      <w:pPr>
        <w:spacing w:before="120" w:after="120"/>
        <w:ind w:left="720" w:right="288"/>
        <w:rPr>
          <w:rFonts w:ascii="Arial" w:hAnsi="Arial" w:cs="Arial"/>
          <w:sz w:val="20"/>
        </w:rPr>
      </w:pPr>
    </w:p>
    <w:p w14:paraId="3DA0E5D5" w14:textId="77777777" w:rsidR="009F2B7E" w:rsidRDefault="009F2B7E" w:rsidP="009F2B7E">
      <w:pPr>
        <w:spacing w:before="120" w:after="120"/>
        <w:ind w:left="720" w:right="288"/>
        <w:rPr>
          <w:rFonts w:ascii="Arial" w:hAnsi="Arial" w:cs="Arial"/>
          <w:sz w:val="20"/>
        </w:rPr>
      </w:pPr>
    </w:p>
    <w:p w14:paraId="609DE176" w14:textId="77777777" w:rsidR="009F2B7E" w:rsidRPr="009F2B7E" w:rsidRDefault="009F2B7E" w:rsidP="009F2B7E">
      <w:pPr>
        <w:spacing w:before="120" w:after="120"/>
        <w:ind w:right="288"/>
        <w:rPr>
          <w:rFonts w:ascii="Arial" w:hAnsi="Arial" w:cs="Arial"/>
          <w:sz w:val="20"/>
        </w:rPr>
        <w:sectPr w:rsidR="009F2B7E" w:rsidRPr="009F2B7E" w:rsidSect="00AC2C8D">
          <w:headerReference w:type="even" r:id="rId31"/>
          <w:headerReference w:type="default" r:id="rId32"/>
          <w:footerReference w:type="even" r:id="rId33"/>
          <w:footerReference w:type="default" r:id="rId34"/>
          <w:headerReference w:type="first" r:id="rId35"/>
          <w:footerReference w:type="first" r:id="rId36"/>
          <w:endnotePr>
            <w:numFmt w:val="decimal"/>
          </w:endnotePr>
          <w:type w:val="oddPage"/>
          <w:pgSz w:w="12240" w:h="15840" w:code="1"/>
          <w:pgMar w:top="1440" w:right="1440" w:bottom="1440" w:left="1800" w:header="720" w:footer="720" w:gutter="0"/>
          <w:cols w:space="720"/>
          <w:titlePg/>
          <w:docGrid w:linePitch="326"/>
        </w:sectPr>
      </w:pPr>
    </w:p>
    <w:p w14:paraId="23DF57D7" w14:textId="77777777" w:rsidR="006309F7" w:rsidRPr="00D20367" w:rsidRDefault="009271CF">
      <w:pPr>
        <w:jc w:val="left"/>
        <w:rPr>
          <w:b/>
          <w:sz w:val="28"/>
        </w:rPr>
      </w:pPr>
      <w:r>
        <w:rPr>
          <w:b/>
          <w:sz w:val="28"/>
        </w:rPr>
        <w:lastRenderedPageBreak/>
        <w:t>3</w:t>
      </w:r>
      <w:r w:rsidR="006309F7" w:rsidRPr="00D20367">
        <w:rPr>
          <w:b/>
          <w:sz w:val="28"/>
        </w:rPr>
        <w:t>.</w:t>
      </w:r>
      <w:r w:rsidR="006309F7" w:rsidRPr="00D20367">
        <w:rPr>
          <w:b/>
          <w:sz w:val="28"/>
        </w:rPr>
        <w:tab/>
        <w:t xml:space="preserve">Qualification </w:t>
      </w:r>
    </w:p>
    <w:p w14:paraId="4A39A321" w14:textId="77777777" w:rsidR="006309F7" w:rsidRPr="00D20367" w:rsidRDefault="006309F7">
      <w:pPr>
        <w:pStyle w:val="Foo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
        <w:gridCol w:w="2430"/>
        <w:gridCol w:w="2033"/>
        <w:gridCol w:w="1428"/>
        <w:gridCol w:w="1483"/>
        <w:gridCol w:w="1675"/>
        <w:gridCol w:w="1675"/>
        <w:gridCol w:w="1672"/>
      </w:tblGrid>
      <w:tr w:rsidR="00432552" w:rsidRPr="00180E36" w14:paraId="5766B46E" w14:textId="77777777" w:rsidTr="00E61199">
        <w:trPr>
          <w:tblHeader/>
        </w:trPr>
        <w:tc>
          <w:tcPr>
            <w:tcW w:w="554" w:type="dxa"/>
          </w:tcPr>
          <w:p w14:paraId="20340288"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430" w:type="dxa"/>
          </w:tcPr>
          <w:p w14:paraId="0651D13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033" w:type="dxa"/>
          </w:tcPr>
          <w:p w14:paraId="0BD3A1C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28" w:type="dxa"/>
          </w:tcPr>
          <w:p w14:paraId="50F1A8E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83" w:type="dxa"/>
          </w:tcPr>
          <w:p w14:paraId="61EA8C4C"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5" w:type="dxa"/>
          </w:tcPr>
          <w:p w14:paraId="7E1537A4"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5" w:type="dxa"/>
          </w:tcPr>
          <w:p w14:paraId="0F048E56"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2" w:type="dxa"/>
          </w:tcPr>
          <w:p w14:paraId="3CD5212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r>
      <w:tr w:rsidR="00432552" w:rsidRPr="00180E36" w14:paraId="4B193BC2" w14:textId="77777777" w:rsidTr="00E61199">
        <w:trPr>
          <w:tblHeader/>
        </w:trPr>
        <w:tc>
          <w:tcPr>
            <w:tcW w:w="5017" w:type="dxa"/>
            <w:gridSpan w:val="3"/>
            <w:shd w:val="clear" w:color="auto" w:fill="000000"/>
          </w:tcPr>
          <w:p w14:paraId="1A24CE2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6261" w:type="dxa"/>
            <w:gridSpan w:val="4"/>
            <w:shd w:val="clear" w:color="auto" w:fill="000000"/>
          </w:tcPr>
          <w:p w14:paraId="11069BF9"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shd w:val="clear" w:color="auto" w:fill="000000"/>
          </w:tcPr>
          <w:p w14:paraId="459A4A1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432552" w:rsidRPr="00180E36" w14:paraId="7557A896" w14:textId="77777777" w:rsidTr="00E61199">
        <w:trPr>
          <w:tblHeader/>
        </w:trPr>
        <w:tc>
          <w:tcPr>
            <w:tcW w:w="554" w:type="dxa"/>
            <w:vMerge w:val="restart"/>
            <w:shd w:val="clear" w:color="auto" w:fill="D9D9D9" w:themeFill="background1" w:themeFillShade="D9"/>
          </w:tcPr>
          <w:p w14:paraId="22164E6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430" w:type="dxa"/>
            <w:vMerge w:val="restart"/>
            <w:shd w:val="clear" w:color="auto" w:fill="D9D9D9" w:themeFill="background1" w:themeFillShade="D9"/>
          </w:tcPr>
          <w:p w14:paraId="4CCB9A5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033" w:type="dxa"/>
            <w:vMerge w:val="restart"/>
            <w:shd w:val="clear" w:color="auto" w:fill="D9D9D9" w:themeFill="background1" w:themeFillShade="D9"/>
          </w:tcPr>
          <w:p w14:paraId="39ECE74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428" w:type="dxa"/>
            <w:vMerge w:val="restart"/>
            <w:shd w:val="clear" w:color="auto" w:fill="D9D9D9" w:themeFill="background1" w:themeFillShade="D9"/>
          </w:tcPr>
          <w:p w14:paraId="5071694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833" w:type="dxa"/>
            <w:gridSpan w:val="3"/>
            <w:shd w:val="clear" w:color="auto" w:fill="D9D9D9" w:themeFill="background1" w:themeFillShade="D9"/>
          </w:tcPr>
          <w:p w14:paraId="29E1BF5C"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Pr>
                <w:rFonts w:ascii="Arial" w:hAnsi="Arial" w:cs="Arial"/>
                <w:b/>
                <w:sz w:val="20"/>
                <w:szCs w:val="20"/>
              </w:rPr>
              <w:t xml:space="preserve"> (existing or intended)</w:t>
            </w:r>
          </w:p>
        </w:tc>
        <w:tc>
          <w:tcPr>
            <w:tcW w:w="1672" w:type="dxa"/>
            <w:vMerge w:val="restart"/>
            <w:shd w:val="clear" w:color="auto" w:fill="D9D9D9" w:themeFill="background1" w:themeFillShade="D9"/>
          </w:tcPr>
          <w:p w14:paraId="54770716"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432552" w:rsidRPr="00180E36" w14:paraId="5FD3856F" w14:textId="77777777" w:rsidTr="00E61199">
        <w:trPr>
          <w:tblHeader/>
        </w:trPr>
        <w:tc>
          <w:tcPr>
            <w:tcW w:w="554" w:type="dxa"/>
            <w:vMerge/>
          </w:tcPr>
          <w:p w14:paraId="3EEB7B4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430" w:type="dxa"/>
            <w:vMerge/>
          </w:tcPr>
          <w:p w14:paraId="6AE52523"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033" w:type="dxa"/>
            <w:vMerge/>
          </w:tcPr>
          <w:p w14:paraId="73CEA17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28" w:type="dxa"/>
            <w:vMerge/>
          </w:tcPr>
          <w:p w14:paraId="5914D52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83" w:type="dxa"/>
            <w:shd w:val="clear" w:color="auto" w:fill="D9D9D9" w:themeFill="background1" w:themeFillShade="D9"/>
          </w:tcPr>
          <w:p w14:paraId="0F42164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75" w:type="dxa"/>
            <w:shd w:val="clear" w:color="auto" w:fill="D9D9D9" w:themeFill="background1" w:themeFillShade="D9"/>
          </w:tcPr>
          <w:p w14:paraId="755E7FB5" w14:textId="77777777" w:rsidR="00432552"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Pr>
                <w:rFonts w:ascii="Arial" w:hAnsi="Arial" w:cs="Arial"/>
                <w:b/>
                <w:sz w:val="20"/>
                <w:szCs w:val="20"/>
              </w:rPr>
              <w:t>Member</w:t>
            </w:r>
          </w:p>
        </w:tc>
        <w:tc>
          <w:tcPr>
            <w:tcW w:w="1675" w:type="dxa"/>
            <w:shd w:val="clear" w:color="auto" w:fill="D9D9D9" w:themeFill="background1" w:themeFillShade="D9"/>
          </w:tcPr>
          <w:p w14:paraId="455626A2"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Pr>
                <w:rFonts w:ascii="Arial" w:hAnsi="Arial" w:cs="Arial"/>
                <w:b/>
                <w:sz w:val="20"/>
                <w:szCs w:val="20"/>
              </w:rPr>
              <w:t>Member</w:t>
            </w:r>
          </w:p>
        </w:tc>
        <w:tc>
          <w:tcPr>
            <w:tcW w:w="1672" w:type="dxa"/>
            <w:vMerge/>
          </w:tcPr>
          <w:p w14:paraId="1514F3A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r>
      <w:tr w:rsidR="00432552" w:rsidRPr="00180E36" w14:paraId="7B9FDA70" w14:textId="77777777" w:rsidTr="00E61199">
        <w:tc>
          <w:tcPr>
            <w:tcW w:w="12950" w:type="dxa"/>
            <w:gridSpan w:val="8"/>
          </w:tcPr>
          <w:p w14:paraId="50B2EFA1" w14:textId="77777777" w:rsidR="00432552" w:rsidRPr="00E33BF8" w:rsidRDefault="00432552" w:rsidP="00A57D3C">
            <w:pPr>
              <w:pStyle w:val="Sec3header"/>
            </w:pPr>
            <w:bookmarkStart w:id="378" w:name="_Toc107899636"/>
            <w:r>
              <w:t>1. Eligibility</w:t>
            </w:r>
            <w:bookmarkEnd w:id="378"/>
          </w:p>
        </w:tc>
      </w:tr>
      <w:tr w:rsidR="00432552" w:rsidRPr="00180E36" w14:paraId="40FBEAD0" w14:textId="77777777" w:rsidTr="00E61199">
        <w:tc>
          <w:tcPr>
            <w:tcW w:w="554" w:type="dxa"/>
          </w:tcPr>
          <w:p w14:paraId="3E8BEA8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430" w:type="dxa"/>
          </w:tcPr>
          <w:p w14:paraId="18B22AC5"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033" w:type="dxa"/>
          </w:tcPr>
          <w:p w14:paraId="061F9199" w14:textId="77777777" w:rsidR="008F3960" w:rsidRPr="00180E36" w:rsidRDefault="00432552" w:rsidP="00572891">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Na</w:t>
            </w:r>
            <w:r w:rsidR="00A25753">
              <w:rPr>
                <w:rFonts w:ascii="Arial" w:hAnsi="Arial" w:cs="Arial"/>
                <w:sz w:val="20"/>
                <w:szCs w:val="20"/>
              </w:rPr>
              <w:t>tionality in accordance with ITB</w:t>
            </w:r>
            <w:r w:rsidRPr="00180E36">
              <w:rPr>
                <w:rFonts w:ascii="Arial" w:hAnsi="Arial" w:cs="Arial"/>
                <w:sz w:val="20"/>
                <w:szCs w:val="20"/>
              </w:rPr>
              <w:t xml:space="preserve">  4.</w:t>
            </w:r>
            <w:r w:rsidR="00A73ECC">
              <w:rPr>
                <w:rFonts w:ascii="Arial" w:hAnsi="Arial" w:cs="Arial"/>
                <w:sz w:val="20"/>
                <w:szCs w:val="20"/>
              </w:rPr>
              <w:t>3</w:t>
            </w:r>
          </w:p>
        </w:tc>
        <w:tc>
          <w:tcPr>
            <w:tcW w:w="1428" w:type="dxa"/>
          </w:tcPr>
          <w:p w14:paraId="04215FB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83" w:type="dxa"/>
          </w:tcPr>
          <w:p w14:paraId="0F62C89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w:t>
            </w:r>
            <w:r w:rsidRPr="00180E36">
              <w:rPr>
                <w:rFonts w:ascii="Arial" w:hAnsi="Arial" w:cs="Arial"/>
                <w:sz w:val="20"/>
                <w:szCs w:val="20"/>
              </w:rPr>
              <w:t xml:space="preserve"> meet requirement</w:t>
            </w:r>
          </w:p>
        </w:tc>
        <w:tc>
          <w:tcPr>
            <w:tcW w:w="1675" w:type="dxa"/>
          </w:tcPr>
          <w:p w14:paraId="5BB687D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048669C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33939D0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89AAEAE" w14:textId="77777777" w:rsidTr="00E61199">
        <w:tc>
          <w:tcPr>
            <w:tcW w:w="554" w:type="dxa"/>
          </w:tcPr>
          <w:p w14:paraId="1B6BFC2A"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430" w:type="dxa"/>
          </w:tcPr>
          <w:p w14:paraId="18B59F7E"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033" w:type="dxa"/>
          </w:tcPr>
          <w:p w14:paraId="0AB45C26"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 conflicts of interest in </w:t>
            </w:r>
            <w:r>
              <w:rPr>
                <w:rFonts w:ascii="Arial" w:hAnsi="Arial" w:cs="Arial"/>
                <w:sz w:val="20"/>
                <w:szCs w:val="20"/>
              </w:rPr>
              <w:t xml:space="preserve">accordance with </w:t>
            </w:r>
            <w:r w:rsidR="00A25753">
              <w:rPr>
                <w:rFonts w:ascii="Arial" w:hAnsi="Arial" w:cs="Arial"/>
                <w:sz w:val="20"/>
                <w:szCs w:val="20"/>
              </w:rPr>
              <w:t>ITB  4.</w:t>
            </w:r>
            <w:r w:rsidR="00A73ECC">
              <w:rPr>
                <w:rFonts w:ascii="Arial" w:hAnsi="Arial" w:cs="Arial"/>
                <w:sz w:val="20"/>
                <w:szCs w:val="20"/>
              </w:rPr>
              <w:t>2</w:t>
            </w:r>
          </w:p>
        </w:tc>
        <w:tc>
          <w:tcPr>
            <w:tcW w:w="1428" w:type="dxa"/>
          </w:tcPr>
          <w:p w14:paraId="443FDA3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83" w:type="dxa"/>
          </w:tcPr>
          <w:p w14:paraId="60A2997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75" w:type="dxa"/>
          </w:tcPr>
          <w:p w14:paraId="58E53F6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6DBDDA2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27663F64"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223411A1" w14:textId="77777777" w:rsidTr="00E61199">
        <w:tc>
          <w:tcPr>
            <w:tcW w:w="554" w:type="dxa"/>
          </w:tcPr>
          <w:p w14:paraId="012C0A67"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1.3</w:t>
            </w:r>
          </w:p>
        </w:tc>
        <w:tc>
          <w:tcPr>
            <w:tcW w:w="2430" w:type="dxa"/>
          </w:tcPr>
          <w:p w14:paraId="1197C5F2" w14:textId="77777777" w:rsidR="00432552" w:rsidRPr="00180E36" w:rsidRDefault="00CE1603" w:rsidP="00415B37">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Fund</w:t>
            </w:r>
            <w:r w:rsidR="00432552" w:rsidRPr="00180E36">
              <w:rPr>
                <w:rFonts w:ascii="Arial" w:hAnsi="Arial" w:cs="Arial"/>
                <w:b/>
                <w:sz w:val="20"/>
                <w:szCs w:val="20"/>
              </w:rPr>
              <w:t xml:space="preserve"> </w:t>
            </w:r>
            <w:r w:rsidR="00432552">
              <w:rPr>
                <w:rFonts w:ascii="Arial" w:hAnsi="Arial" w:cs="Arial"/>
                <w:b/>
                <w:sz w:val="20"/>
                <w:szCs w:val="20"/>
              </w:rPr>
              <w:t>E</w:t>
            </w:r>
            <w:r w:rsidR="00432552" w:rsidRPr="00180E36">
              <w:rPr>
                <w:rFonts w:ascii="Arial" w:hAnsi="Arial" w:cs="Arial"/>
                <w:b/>
                <w:sz w:val="20"/>
                <w:szCs w:val="20"/>
              </w:rPr>
              <w:t>ligibility</w:t>
            </w:r>
          </w:p>
        </w:tc>
        <w:tc>
          <w:tcPr>
            <w:tcW w:w="2033" w:type="dxa"/>
          </w:tcPr>
          <w:p w14:paraId="0691950F"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having been declared ineligible </w:t>
            </w:r>
            <w:r w:rsidR="00A25753">
              <w:rPr>
                <w:rFonts w:ascii="Arial" w:hAnsi="Arial" w:cs="Arial"/>
                <w:sz w:val="20"/>
                <w:szCs w:val="20"/>
              </w:rPr>
              <w:t xml:space="preserve">by the </w:t>
            </w:r>
            <w:r w:rsidR="00CE1603">
              <w:rPr>
                <w:rFonts w:ascii="Arial" w:hAnsi="Arial" w:cs="Arial"/>
                <w:sz w:val="20"/>
                <w:szCs w:val="20"/>
              </w:rPr>
              <w:t>Fund</w:t>
            </w:r>
            <w:r w:rsidR="00A25753">
              <w:rPr>
                <w:rFonts w:ascii="Arial" w:hAnsi="Arial" w:cs="Arial"/>
                <w:sz w:val="20"/>
                <w:szCs w:val="20"/>
              </w:rPr>
              <w:t>, as described in ITB4.</w:t>
            </w:r>
            <w:r w:rsidR="00A73ECC">
              <w:rPr>
                <w:rFonts w:ascii="Arial" w:hAnsi="Arial" w:cs="Arial"/>
                <w:sz w:val="20"/>
                <w:szCs w:val="20"/>
              </w:rPr>
              <w:t>4, 4.5, 4.6</w:t>
            </w:r>
            <w:r>
              <w:rPr>
                <w:rFonts w:ascii="Arial" w:hAnsi="Arial" w:cs="Arial"/>
                <w:sz w:val="20"/>
                <w:szCs w:val="20"/>
              </w:rPr>
              <w:t xml:space="preserve"> and </w:t>
            </w:r>
            <w:r w:rsidRPr="00180E36">
              <w:rPr>
                <w:rFonts w:ascii="Arial" w:hAnsi="Arial" w:cs="Arial"/>
                <w:sz w:val="20"/>
                <w:szCs w:val="20"/>
              </w:rPr>
              <w:t>4.</w:t>
            </w:r>
            <w:r w:rsidR="00A73ECC">
              <w:rPr>
                <w:rFonts w:ascii="Arial" w:hAnsi="Arial" w:cs="Arial"/>
                <w:sz w:val="20"/>
                <w:szCs w:val="20"/>
              </w:rPr>
              <w:t>7</w:t>
            </w:r>
          </w:p>
        </w:tc>
        <w:tc>
          <w:tcPr>
            <w:tcW w:w="1428" w:type="dxa"/>
          </w:tcPr>
          <w:p w14:paraId="1A100BA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83" w:type="dxa"/>
          </w:tcPr>
          <w:p w14:paraId="749B9B0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75" w:type="dxa"/>
          </w:tcPr>
          <w:p w14:paraId="1098760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43F528F0" w14:textId="77777777" w:rsidR="00432552" w:rsidRDefault="00432552" w:rsidP="00415B37">
            <w:pPr>
              <w:jc w:val="center"/>
            </w:pPr>
            <w:r w:rsidRPr="00180E36">
              <w:rPr>
                <w:rFonts w:ascii="Arial" w:hAnsi="Arial" w:cs="Arial"/>
                <w:sz w:val="20"/>
              </w:rPr>
              <w:t>N/A</w:t>
            </w:r>
          </w:p>
          <w:p w14:paraId="2F3047B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c>
          <w:tcPr>
            <w:tcW w:w="1672" w:type="dxa"/>
          </w:tcPr>
          <w:p w14:paraId="6A3C3116"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0F6EB8E2" w14:textId="77777777" w:rsidTr="00E61199">
        <w:tc>
          <w:tcPr>
            <w:tcW w:w="554" w:type="dxa"/>
          </w:tcPr>
          <w:p w14:paraId="429511E6"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430" w:type="dxa"/>
          </w:tcPr>
          <w:p w14:paraId="6BDC782C"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Government Owned Entity</w:t>
            </w:r>
            <w:r>
              <w:rPr>
                <w:rFonts w:ascii="Arial" w:hAnsi="Arial" w:cs="Arial"/>
                <w:b/>
                <w:sz w:val="20"/>
                <w:szCs w:val="20"/>
              </w:rPr>
              <w:t xml:space="preserve"> of the </w:t>
            </w:r>
            <w:r w:rsidR="00573292" w:rsidRPr="00415B37">
              <w:rPr>
                <w:rFonts w:ascii="Arial" w:hAnsi="Arial" w:cs="Arial"/>
                <w:b/>
                <w:sz w:val="20"/>
                <w:szCs w:val="20"/>
              </w:rPr>
              <w:t>Beneficiary</w:t>
            </w:r>
            <w:r>
              <w:rPr>
                <w:rFonts w:ascii="Arial" w:hAnsi="Arial" w:cs="Arial"/>
                <w:b/>
                <w:sz w:val="20"/>
                <w:szCs w:val="20"/>
              </w:rPr>
              <w:t xml:space="preserve"> country</w:t>
            </w:r>
          </w:p>
        </w:tc>
        <w:tc>
          <w:tcPr>
            <w:tcW w:w="2033" w:type="dxa"/>
          </w:tcPr>
          <w:p w14:paraId="03FB251A" w14:textId="77777777" w:rsidR="00432552" w:rsidRPr="00180E36" w:rsidRDefault="00432552" w:rsidP="008F3960">
            <w:pPr>
              <w:pStyle w:val="Style11"/>
              <w:tabs>
                <w:tab w:val="left" w:leader="dot" w:pos="8424"/>
              </w:tabs>
              <w:spacing w:line="240" w:lineRule="auto"/>
              <w:rPr>
                <w:rFonts w:ascii="Arial" w:hAnsi="Arial" w:cs="Arial"/>
                <w:sz w:val="20"/>
                <w:szCs w:val="20"/>
              </w:rPr>
            </w:pPr>
            <w:r>
              <w:rPr>
                <w:rFonts w:ascii="Arial" w:hAnsi="Arial" w:cs="Arial"/>
                <w:sz w:val="20"/>
                <w:szCs w:val="20"/>
              </w:rPr>
              <w:t>M</w:t>
            </w:r>
            <w:r w:rsidRPr="00180E36">
              <w:rPr>
                <w:rFonts w:ascii="Arial" w:hAnsi="Arial" w:cs="Arial"/>
                <w:sz w:val="20"/>
                <w:szCs w:val="20"/>
              </w:rPr>
              <w:t>eet</w:t>
            </w:r>
            <w:r>
              <w:rPr>
                <w:rFonts w:ascii="Arial" w:hAnsi="Arial" w:cs="Arial"/>
                <w:sz w:val="20"/>
                <w:szCs w:val="20"/>
              </w:rPr>
              <w:t>s</w:t>
            </w:r>
            <w:r w:rsidR="00A25753">
              <w:rPr>
                <w:rFonts w:ascii="Arial" w:hAnsi="Arial" w:cs="Arial"/>
                <w:sz w:val="20"/>
                <w:szCs w:val="20"/>
              </w:rPr>
              <w:t xml:space="preserve"> conditions of ITB</w:t>
            </w:r>
            <w:r w:rsidRPr="00180E36">
              <w:rPr>
                <w:rFonts w:ascii="Arial" w:hAnsi="Arial" w:cs="Arial"/>
                <w:sz w:val="20"/>
                <w:szCs w:val="20"/>
              </w:rPr>
              <w:t xml:space="preserve">  4.</w:t>
            </w:r>
            <w:r w:rsidR="00A73ECC">
              <w:rPr>
                <w:rFonts w:ascii="Arial" w:hAnsi="Arial" w:cs="Arial"/>
                <w:sz w:val="20"/>
                <w:szCs w:val="20"/>
              </w:rPr>
              <w:t>5</w:t>
            </w:r>
          </w:p>
        </w:tc>
        <w:tc>
          <w:tcPr>
            <w:tcW w:w="1428" w:type="dxa"/>
          </w:tcPr>
          <w:p w14:paraId="54CB065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83" w:type="dxa"/>
          </w:tcPr>
          <w:p w14:paraId="0BBE7A9E"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2572B86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3D19C37A" w14:textId="77777777" w:rsidR="00432552" w:rsidRDefault="00432552" w:rsidP="00415B37">
            <w:pPr>
              <w:jc w:val="center"/>
            </w:pPr>
            <w:r w:rsidRPr="00180E36">
              <w:rPr>
                <w:rFonts w:ascii="Arial" w:hAnsi="Arial" w:cs="Arial"/>
                <w:sz w:val="20"/>
              </w:rPr>
              <w:t>N/A</w:t>
            </w:r>
          </w:p>
          <w:p w14:paraId="206CFAA9" w14:textId="77777777" w:rsidR="00432552" w:rsidRPr="00180E36" w:rsidRDefault="00432552" w:rsidP="00415B37">
            <w:pPr>
              <w:jc w:val="center"/>
              <w:rPr>
                <w:rFonts w:ascii="Arial" w:hAnsi="Arial" w:cs="Arial"/>
                <w:sz w:val="20"/>
              </w:rPr>
            </w:pPr>
          </w:p>
        </w:tc>
        <w:tc>
          <w:tcPr>
            <w:tcW w:w="1672" w:type="dxa"/>
          </w:tcPr>
          <w:p w14:paraId="0FD8E8F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B165DE4" w14:textId="77777777" w:rsidTr="00E61199">
        <w:tc>
          <w:tcPr>
            <w:tcW w:w="554" w:type="dxa"/>
          </w:tcPr>
          <w:p w14:paraId="25B76575"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1.5</w:t>
            </w:r>
          </w:p>
        </w:tc>
        <w:tc>
          <w:tcPr>
            <w:tcW w:w="2430" w:type="dxa"/>
          </w:tcPr>
          <w:p w14:paraId="07BC0B8E" w14:textId="77777777" w:rsidR="00432552" w:rsidRPr="00A80452" w:rsidRDefault="00432552" w:rsidP="008F3960">
            <w:pPr>
              <w:pStyle w:val="Style11"/>
              <w:tabs>
                <w:tab w:val="left" w:leader="dot" w:pos="8424"/>
              </w:tabs>
              <w:spacing w:line="240" w:lineRule="auto"/>
              <w:rPr>
                <w:rFonts w:ascii="Arial" w:hAnsi="Arial" w:cs="Arial"/>
                <w:b/>
                <w:sz w:val="20"/>
                <w:szCs w:val="20"/>
              </w:rPr>
            </w:pPr>
            <w:r w:rsidRPr="00A80452">
              <w:rPr>
                <w:rFonts w:ascii="Arial" w:hAnsi="Arial" w:cs="Arial"/>
                <w:b/>
                <w:sz w:val="20"/>
                <w:szCs w:val="20"/>
              </w:rPr>
              <w:t xml:space="preserve">United Nations resolution or </w:t>
            </w:r>
            <w:r w:rsidR="00573292" w:rsidRPr="00A80452">
              <w:rPr>
                <w:rFonts w:ascii="Arial" w:hAnsi="Arial" w:cs="Arial"/>
                <w:b/>
                <w:sz w:val="20"/>
                <w:szCs w:val="20"/>
              </w:rPr>
              <w:t>Beneficiary</w:t>
            </w:r>
            <w:r w:rsidR="00A80452" w:rsidRPr="00A80452">
              <w:rPr>
                <w:rFonts w:ascii="Arial" w:hAnsi="Arial" w:cs="Arial"/>
                <w:b/>
                <w:sz w:val="20"/>
                <w:szCs w:val="20"/>
              </w:rPr>
              <w:t xml:space="preserve">’s country law or </w:t>
            </w:r>
            <w:r w:rsidR="00A80452" w:rsidRPr="00A80452">
              <w:rPr>
                <w:rFonts w:ascii="Arial" w:hAnsi="Arial" w:cs="Arial"/>
                <w:b/>
                <w:bCs/>
                <w:sz w:val="20"/>
                <w:szCs w:val="20"/>
              </w:rPr>
              <w:t xml:space="preserve">Boycott Regulations of </w:t>
            </w:r>
            <w:r w:rsidR="001A69B2">
              <w:rPr>
                <w:rFonts w:ascii="Arial" w:hAnsi="Arial" w:cs="Arial"/>
                <w:b/>
                <w:bCs/>
                <w:sz w:val="20"/>
                <w:szCs w:val="20"/>
              </w:rPr>
              <w:t>OFID.</w:t>
            </w:r>
          </w:p>
          <w:p w14:paraId="5413F61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1CD4B05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267DC73C"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tc>
        <w:tc>
          <w:tcPr>
            <w:tcW w:w="2033" w:type="dxa"/>
          </w:tcPr>
          <w:p w14:paraId="4251032B" w14:textId="77777777" w:rsidR="00432552" w:rsidRPr="00A80452" w:rsidRDefault="00432552" w:rsidP="008F3960">
            <w:pPr>
              <w:pStyle w:val="Style11"/>
              <w:tabs>
                <w:tab w:val="left" w:leader="dot" w:pos="8424"/>
              </w:tabs>
              <w:spacing w:line="240" w:lineRule="auto"/>
              <w:rPr>
                <w:rFonts w:ascii="Arial" w:hAnsi="Arial" w:cs="Arial"/>
                <w:sz w:val="20"/>
                <w:szCs w:val="20"/>
              </w:rPr>
            </w:pPr>
            <w:r w:rsidRPr="00A80452">
              <w:rPr>
                <w:rFonts w:ascii="Arial" w:hAnsi="Arial" w:cs="Arial"/>
                <w:sz w:val="20"/>
                <w:szCs w:val="20"/>
              </w:rPr>
              <w:t xml:space="preserve">Not having been excluded as a result of prohibition in the </w:t>
            </w:r>
            <w:r w:rsidR="00573292" w:rsidRPr="00A80452">
              <w:rPr>
                <w:rFonts w:ascii="Arial" w:hAnsi="Arial" w:cs="Arial"/>
                <w:sz w:val="20"/>
                <w:szCs w:val="20"/>
              </w:rPr>
              <w:t>Beneficiary</w:t>
            </w:r>
            <w:r w:rsidRPr="00A80452">
              <w:rPr>
                <w:rFonts w:ascii="Arial" w:hAnsi="Arial" w:cs="Arial"/>
                <w:sz w:val="20"/>
                <w:szCs w:val="20"/>
              </w:rPr>
              <w:t>’s country laws or official regulations against commercial relation</w:t>
            </w:r>
            <w:r w:rsidR="006D3807">
              <w:rPr>
                <w:rFonts w:ascii="Arial" w:hAnsi="Arial" w:cs="Arial"/>
                <w:sz w:val="20"/>
                <w:szCs w:val="20"/>
              </w:rPr>
              <w:t>s with the B</w:t>
            </w:r>
            <w:r w:rsidR="001A69B2">
              <w:rPr>
                <w:rFonts w:ascii="Arial" w:hAnsi="Arial" w:cs="Arial"/>
                <w:sz w:val="20"/>
                <w:szCs w:val="20"/>
              </w:rPr>
              <w:t xml:space="preserve">idder’s country, </w:t>
            </w:r>
            <w:r w:rsidR="00A25753" w:rsidRPr="00A80452">
              <w:rPr>
                <w:rFonts w:ascii="Arial" w:hAnsi="Arial" w:cs="Arial"/>
                <w:sz w:val="20"/>
                <w:szCs w:val="20"/>
              </w:rPr>
              <w:t>in accordance with ITB</w:t>
            </w:r>
            <w:r w:rsidRPr="00A80452">
              <w:rPr>
                <w:rFonts w:ascii="Arial" w:hAnsi="Arial" w:cs="Arial"/>
                <w:sz w:val="20"/>
                <w:szCs w:val="20"/>
              </w:rPr>
              <w:t xml:space="preserve"> 4</w:t>
            </w:r>
            <w:r w:rsidR="00A73ECC" w:rsidRPr="00A80452">
              <w:rPr>
                <w:rFonts w:ascii="Arial" w:hAnsi="Arial" w:cs="Arial"/>
                <w:sz w:val="20"/>
                <w:szCs w:val="20"/>
              </w:rPr>
              <w:t>.7</w:t>
            </w:r>
            <w:r w:rsidRPr="00A80452">
              <w:rPr>
                <w:rFonts w:ascii="Arial" w:hAnsi="Arial" w:cs="Arial"/>
                <w:sz w:val="20"/>
                <w:szCs w:val="20"/>
              </w:rPr>
              <w:t xml:space="preserve"> and Section V.</w:t>
            </w:r>
          </w:p>
        </w:tc>
        <w:tc>
          <w:tcPr>
            <w:tcW w:w="1428" w:type="dxa"/>
          </w:tcPr>
          <w:p w14:paraId="38F34F34"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83" w:type="dxa"/>
          </w:tcPr>
          <w:p w14:paraId="69325BC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4BF7AB9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777FD3CA" w14:textId="77777777" w:rsidR="00432552" w:rsidRDefault="00432552" w:rsidP="00415B37">
            <w:pPr>
              <w:jc w:val="center"/>
            </w:pPr>
            <w:r w:rsidRPr="00180E36">
              <w:rPr>
                <w:rFonts w:ascii="Arial" w:hAnsi="Arial" w:cs="Arial"/>
                <w:sz w:val="20"/>
              </w:rPr>
              <w:t>N/A</w:t>
            </w:r>
          </w:p>
          <w:p w14:paraId="7DECF533" w14:textId="77777777" w:rsidR="00432552" w:rsidRPr="00180E36" w:rsidRDefault="00432552" w:rsidP="00415B37">
            <w:pPr>
              <w:jc w:val="center"/>
              <w:rPr>
                <w:rFonts w:ascii="Arial" w:hAnsi="Arial" w:cs="Arial"/>
                <w:sz w:val="20"/>
              </w:rPr>
            </w:pPr>
          </w:p>
        </w:tc>
        <w:tc>
          <w:tcPr>
            <w:tcW w:w="1672" w:type="dxa"/>
          </w:tcPr>
          <w:p w14:paraId="0687997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ED198E4" w14:textId="77777777" w:rsidTr="00E61199">
        <w:tc>
          <w:tcPr>
            <w:tcW w:w="12950" w:type="dxa"/>
            <w:gridSpan w:val="8"/>
          </w:tcPr>
          <w:p w14:paraId="441CC580" w14:textId="77777777" w:rsidR="00432552" w:rsidRDefault="00432552" w:rsidP="00A57D3C">
            <w:pPr>
              <w:pStyle w:val="Sec3header"/>
              <w:pageBreakBefore/>
            </w:pPr>
            <w:bookmarkStart w:id="379" w:name="_Toc107899637"/>
            <w:r>
              <w:lastRenderedPageBreak/>
              <w:t>2. Historical Contract Non-Performance</w:t>
            </w:r>
            <w:bookmarkEnd w:id="379"/>
          </w:p>
        </w:tc>
      </w:tr>
      <w:tr w:rsidR="00432552" w:rsidRPr="00180E36" w14:paraId="3B9E7B32" w14:textId="77777777" w:rsidTr="00E61199">
        <w:tc>
          <w:tcPr>
            <w:tcW w:w="554" w:type="dxa"/>
          </w:tcPr>
          <w:p w14:paraId="69E3310D"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430" w:type="dxa"/>
          </w:tcPr>
          <w:p w14:paraId="4BDDB1D7"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History of Non-Performing Contracts</w:t>
            </w:r>
          </w:p>
        </w:tc>
        <w:tc>
          <w:tcPr>
            <w:tcW w:w="2033" w:type="dxa"/>
          </w:tcPr>
          <w:p w14:paraId="12FC5116" w14:textId="77777777" w:rsidR="008F3960" w:rsidRPr="00C70234" w:rsidRDefault="00432552" w:rsidP="00D54EF0">
            <w:pPr>
              <w:pStyle w:val="Style11"/>
              <w:tabs>
                <w:tab w:val="left" w:leader="dot" w:pos="8424"/>
              </w:tabs>
              <w:spacing w:line="240" w:lineRule="auto"/>
              <w:rPr>
                <w:rFonts w:ascii="Arial" w:hAnsi="Arial" w:cs="Arial"/>
                <w:i/>
                <w:sz w:val="20"/>
                <w:szCs w:val="20"/>
              </w:rPr>
            </w:pPr>
            <w:r w:rsidRPr="00180E36">
              <w:rPr>
                <w:rFonts w:ascii="Arial" w:hAnsi="Arial" w:cs="Arial"/>
                <w:sz w:val="20"/>
                <w:szCs w:val="20"/>
              </w:rPr>
              <w:t xml:space="preserve">Non-performance </w:t>
            </w:r>
            <w:r>
              <w:rPr>
                <w:rFonts w:ascii="Arial" w:hAnsi="Arial" w:cs="Arial"/>
                <w:sz w:val="20"/>
                <w:szCs w:val="20"/>
              </w:rPr>
              <w:t>of a contract</w:t>
            </w:r>
            <w:r>
              <w:rPr>
                <w:rStyle w:val="FootnoteReference"/>
                <w:rFonts w:ascii="Arial" w:hAnsi="Arial" w:cs="Arial"/>
                <w:sz w:val="20"/>
                <w:szCs w:val="20"/>
              </w:rPr>
              <w:footnoteReference w:id="2"/>
            </w:r>
            <w:r w:rsidR="006D3807">
              <w:rPr>
                <w:rFonts w:ascii="Arial" w:hAnsi="Arial" w:cs="Arial"/>
                <w:sz w:val="20"/>
                <w:szCs w:val="20"/>
              </w:rPr>
              <w:t xml:space="preserve"> </w:t>
            </w:r>
            <w:r w:rsidRPr="00180E36">
              <w:rPr>
                <w:rFonts w:ascii="Arial" w:hAnsi="Arial" w:cs="Arial"/>
                <w:sz w:val="20"/>
                <w:szCs w:val="20"/>
              </w:rPr>
              <w:t>did not occur</w:t>
            </w:r>
            <w:r>
              <w:rPr>
                <w:rFonts w:ascii="Arial" w:hAnsi="Arial" w:cs="Arial"/>
                <w:sz w:val="20"/>
                <w:szCs w:val="20"/>
              </w:rPr>
              <w:t xml:space="preserve"> as a result of contractor default </w:t>
            </w:r>
            <w:r w:rsidR="00D54EF0">
              <w:rPr>
                <w:rFonts w:ascii="Arial" w:hAnsi="Arial" w:cs="Arial"/>
                <w:sz w:val="20"/>
                <w:szCs w:val="20"/>
              </w:rPr>
              <w:t>for the last five (05) years.</w:t>
            </w:r>
          </w:p>
        </w:tc>
        <w:tc>
          <w:tcPr>
            <w:tcW w:w="1428" w:type="dxa"/>
          </w:tcPr>
          <w:p w14:paraId="74BF7382" w14:textId="77777777" w:rsidR="00432552"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sidR="004E175F">
              <w:rPr>
                <w:rFonts w:ascii="Arial" w:hAnsi="Arial" w:cs="Arial"/>
                <w:sz w:val="20"/>
                <w:szCs w:val="20"/>
                <w:vertAlign w:val="superscript"/>
              </w:rPr>
              <w:t>12</w:t>
            </w:r>
          </w:p>
        </w:tc>
        <w:tc>
          <w:tcPr>
            <w:tcW w:w="1483" w:type="dxa"/>
          </w:tcPr>
          <w:p w14:paraId="6FBF3D1B"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requirements</w:t>
            </w:r>
          </w:p>
        </w:tc>
        <w:tc>
          <w:tcPr>
            <w:tcW w:w="1675" w:type="dxa"/>
          </w:tcPr>
          <w:p w14:paraId="169830D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Style w:val="FootnoteReference"/>
                <w:rFonts w:ascii="Arial" w:hAnsi="Arial" w:cs="Arial"/>
                <w:sz w:val="20"/>
                <w:szCs w:val="20"/>
              </w:rPr>
              <w:footnoteReference w:id="3"/>
            </w:r>
          </w:p>
        </w:tc>
        <w:tc>
          <w:tcPr>
            <w:tcW w:w="1675" w:type="dxa"/>
          </w:tcPr>
          <w:p w14:paraId="67958D1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6F52193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432552" w:rsidRPr="00180E36" w14:paraId="1DEF464B" w14:textId="77777777" w:rsidTr="00E61199">
        <w:tc>
          <w:tcPr>
            <w:tcW w:w="554" w:type="dxa"/>
          </w:tcPr>
          <w:p w14:paraId="49E8FEC3"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430" w:type="dxa"/>
          </w:tcPr>
          <w:p w14:paraId="0A825144" w14:textId="77777777" w:rsidR="00432552" w:rsidRDefault="00432552" w:rsidP="008F3960">
            <w:pPr>
              <w:pStyle w:val="Style11"/>
              <w:tabs>
                <w:tab w:val="left" w:leader="dot" w:pos="8424"/>
              </w:tabs>
              <w:spacing w:line="240" w:lineRule="auto"/>
              <w:rPr>
                <w:rFonts w:ascii="Arial" w:hAnsi="Arial" w:cs="Arial"/>
                <w:b/>
                <w:sz w:val="20"/>
                <w:szCs w:val="20"/>
              </w:rPr>
            </w:pPr>
            <w:r>
              <w:rPr>
                <w:rFonts w:ascii="Arial" w:hAnsi="Arial" w:cs="Arial"/>
                <w:b/>
                <w:sz w:val="20"/>
                <w:szCs w:val="20"/>
              </w:rPr>
              <w:t>Suspension  Based on Execution of Bid Securing Declaration by the Employer</w:t>
            </w:r>
            <w:r w:rsidR="00E42577">
              <w:rPr>
                <w:rFonts w:ascii="Arial" w:hAnsi="Arial" w:cs="Arial"/>
                <w:b/>
                <w:sz w:val="20"/>
                <w:szCs w:val="20"/>
              </w:rPr>
              <w:t xml:space="preserve"> or wi</w:t>
            </w:r>
            <w:r w:rsidR="00AB2E31">
              <w:rPr>
                <w:rFonts w:ascii="Arial" w:hAnsi="Arial" w:cs="Arial"/>
                <w:b/>
                <w:sz w:val="20"/>
                <w:szCs w:val="20"/>
              </w:rPr>
              <w:t>th</w:t>
            </w:r>
            <w:r w:rsidR="00E42577">
              <w:rPr>
                <w:rFonts w:ascii="Arial" w:hAnsi="Arial" w:cs="Arial"/>
                <w:b/>
                <w:sz w:val="20"/>
                <w:szCs w:val="20"/>
              </w:rPr>
              <w:t>dra</w:t>
            </w:r>
            <w:r w:rsidR="00AB2E31">
              <w:rPr>
                <w:rFonts w:ascii="Arial" w:hAnsi="Arial" w:cs="Arial"/>
                <w:b/>
                <w:sz w:val="20"/>
                <w:szCs w:val="20"/>
              </w:rPr>
              <w:t>wal of the Bid</w:t>
            </w:r>
            <w:r w:rsidR="006D3807">
              <w:rPr>
                <w:rFonts w:ascii="Arial" w:hAnsi="Arial" w:cs="Arial"/>
                <w:b/>
                <w:sz w:val="20"/>
                <w:szCs w:val="20"/>
              </w:rPr>
              <w:t xml:space="preserve"> </w:t>
            </w:r>
            <w:r w:rsidR="00AB2E31">
              <w:rPr>
                <w:rFonts w:ascii="Arial" w:hAnsi="Arial" w:cs="Arial"/>
                <w:b/>
                <w:sz w:val="20"/>
                <w:szCs w:val="20"/>
              </w:rPr>
              <w:t>within Bid validity</w:t>
            </w:r>
          </w:p>
        </w:tc>
        <w:tc>
          <w:tcPr>
            <w:tcW w:w="2033" w:type="dxa"/>
          </w:tcPr>
          <w:p w14:paraId="447449B0" w14:textId="77777777" w:rsidR="008F3960"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w:t>
            </w:r>
            <w:r>
              <w:rPr>
                <w:rFonts w:ascii="Arial" w:hAnsi="Arial" w:cs="Arial"/>
                <w:sz w:val="20"/>
                <w:szCs w:val="20"/>
              </w:rPr>
              <w:t xml:space="preserve">under suspension based on </w:t>
            </w:r>
            <w:r w:rsidRPr="00180E36">
              <w:rPr>
                <w:rFonts w:ascii="Arial" w:hAnsi="Arial" w:cs="Arial"/>
                <w:sz w:val="20"/>
                <w:szCs w:val="20"/>
              </w:rPr>
              <w:t xml:space="preserve">execution of a Bid Securing Declaration pursuant to </w:t>
            </w:r>
            <w:r w:rsidR="00A25753">
              <w:rPr>
                <w:rFonts w:ascii="Arial" w:hAnsi="Arial" w:cs="Arial"/>
                <w:sz w:val="20"/>
                <w:szCs w:val="20"/>
              </w:rPr>
              <w:t>ITB</w:t>
            </w:r>
            <w:r w:rsidRPr="00180E36">
              <w:rPr>
                <w:rFonts w:ascii="Arial" w:hAnsi="Arial" w:cs="Arial"/>
                <w:sz w:val="20"/>
                <w:szCs w:val="20"/>
              </w:rPr>
              <w:t>4.</w:t>
            </w:r>
            <w:r w:rsidR="00361204">
              <w:rPr>
                <w:rFonts w:ascii="Arial" w:hAnsi="Arial" w:cs="Arial"/>
                <w:sz w:val="20"/>
                <w:szCs w:val="20"/>
              </w:rPr>
              <w:t>6</w:t>
            </w:r>
            <w:r w:rsidR="00E42577">
              <w:rPr>
                <w:rFonts w:ascii="Arial" w:hAnsi="Arial" w:cs="Arial"/>
                <w:sz w:val="20"/>
                <w:szCs w:val="20"/>
              </w:rPr>
              <w:t xml:space="preserve"> or </w:t>
            </w:r>
            <w:r w:rsidR="00AB2E31">
              <w:rPr>
                <w:rFonts w:ascii="Arial" w:hAnsi="Arial" w:cs="Arial"/>
                <w:sz w:val="20"/>
                <w:szCs w:val="20"/>
              </w:rPr>
              <w:t xml:space="preserve">withdrawal of the Bid pursuant </w:t>
            </w:r>
            <w:r w:rsidR="00E42577">
              <w:rPr>
                <w:rFonts w:ascii="Arial" w:hAnsi="Arial" w:cs="Arial"/>
                <w:sz w:val="20"/>
                <w:szCs w:val="20"/>
              </w:rPr>
              <w:t>ITB 19.9</w:t>
            </w:r>
            <w:r>
              <w:rPr>
                <w:rFonts w:ascii="Arial" w:hAnsi="Arial" w:cs="Arial"/>
                <w:sz w:val="20"/>
                <w:szCs w:val="20"/>
              </w:rPr>
              <w:t>.</w:t>
            </w:r>
          </w:p>
        </w:tc>
        <w:tc>
          <w:tcPr>
            <w:tcW w:w="1428" w:type="dxa"/>
          </w:tcPr>
          <w:p w14:paraId="3C3BB05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83" w:type="dxa"/>
          </w:tcPr>
          <w:p w14:paraId="58E7E2E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52F96D3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45DFF65A"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3BFAC1F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Bid</w:t>
            </w:r>
            <w:r w:rsidRPr="00180E36">
              <w:rPr>
                <w:rFonts w:ascii="Arial" w:hAnsi="Arial" w:cs="Arial"/>
                <w:sz w:val="20"/>
                <w:szCs w:val="20"/>
              </w:rPr>
              <w:t xml:space="preserve"> Submission Form</w:t>
            </w:r>
          </w:p>
        </w:tc>
      </w:tr>
      <w:tr w:rsidR="00432552" w:rsidRPr="00180E36" w14:paraId="7212CEDD" w14:textId="77777777" w:rsidTr="00E61199">
        <w:tc>
          <w:tcPr>
            <w:tcW w:w="554" w:type="dxa"/>
          </w:tcPr>
          <w:p w14:paraId="7F687BD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430" w:type="dxa"/>
          </w:tcPr>
          <w:p w14:paraId="6664DE92"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Pending Litigation</w:t>
            </w:r>
          </w:p>
        </w:tc>
        <w:tc>
          <w:tcPr>
            <w:tcW w:w="2033" w:type="dxa"/>
          </w:tcPr>
          <w:p w14:paraId="46BB68AC" w14:textId="17ED0383" w:rsidR="00CB2172" w:rsidRPr="00180E36" w:rsidRDefault="00432552" w:rsidP="00294BF2">
            <w:pPr>
              <w:pStyle w:val="Style11"/>
              <w:tabs>
                <w:tab w:val="left" w:leader="dot" w:pos="8424"/>
              </w:tabs>
              <w:spacing w:line="240" w:lineRule="auto"/>
              <w:rPr>
                <w:rFonts w:ascii="Arial" w:hAnsi="Arial" w:cs="Arial"/>
                <w:sz w:val="20"/>
                <w:szCs w:val="20"/>
              </w:rPr>
            </w:pPr>
            <w:r>
              <w:rPr>
                <w:rFonts w:ascii="Arial" w:hAnsi="Arial" w:cs="Arial"/>
                <w:sz w:val="20"/>
                <w:szCs w:val="20"/>
              </w:rPr>
              <w:t>Bid</w:t>
            </w:r>
            <w:r w:rsidR="00A91939">
              <w:rPr>
                <w:rFonts w:ascii="Arial" w:hAnsi="Arial" w:cs="Arial"/>
                <w:sz w:val="20"/>
                <w:szCs w:val="20"/>
              </w:rPr>
              <w:t>der’s</w:t>
            </w:r>
            <w:r w:rsidRPr="008672FE">
              <w:rPr>
                <w:rFonts w:ascii="Arial" w:hAnsi="Arial" w:cs="Arial"/>
                <w:sz w:val="20"/>
                <w:szCs w:val="20"/>
              </w:rPr>
              <w:t xml:space="preserve"> financial position and prospective long term profitability sound according to criteria established in 3.1 below and assuming that all pending litigation will be resolved against the </w:t>
            </w:r>
            <w:r>
              <w:rPr>
                <w:rFonts w:ascii="Arial" w:hAnsi="Arial" w:cs="Arial"/>
                <w:sz w:val="20"/>
                <w:szCs w:val="20"/>
              </w:rPr>
              <w:t>Bidder</w:t>
            </w:r>
          </w:p>
        </w:tc>
        <w:tc>
          <w:tcPr>
            <w:tcW w:w="1428" w:type="dxa"/>
          </w:tcPr>
          <w:p w14:paraId="1EAB5BF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83" w:type="dxa"/>
          </w:tcPr>
          <w:p w14:paraId="2EF3BF2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75" w:type="dxa"/>
          </w:tcPr>
          <w:p w14:paraId="57F97D1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19406BC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57730F9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14:paraId="74295E4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r>
      <w:tr w:rsidR="00432552" w:rsidRPr="00180E36" w14:paraId="741A7BD3" w14:textId="77777777" w:rsidTr="00E61199">
        <w:tc>
          <w:tcPr>
            <w:tcW w:w="554" w:type="dxa"/>
          </w:tcPr>
          <w:p w14:paraId="5696E4E7" w14:textId="77777777" w:rsidR="00432552" w:rsidRPr="00180E36" w:rsidRDefault="00432552" w:rsidP="00A57D3C">
            <w:pPr>
              <w:pStyle w:val="Style11"/>
              <w:tabs>
                <w:tab w:val="left" w:leader="dot" w:pos="8424"/>
              </w:tabs>
              <w:spacing w:line="240" w:lineRule="auto"/>
              <w:rPr>
                <w:rFonts w:ascii="Arial" w:hAnsi="Arial" w:cs="Arial"/>
                <w:sz w:val="20"/>
                <w:szCs w:val="20"/>
              </w:rPr>
            </w:pPr>
            <w:r>
              <w:rPr>
                <w:rFonts w:ascii="Arial" w:hAnsi="Arial" w:cs="Arial"/>
                <w:sz w:val="20"/>
                <w:szCs w:val="20"/>
              </w:rPr>
              <w:lastRenderedPageBreak/>
              <w:t>2.4</w:t>
            </w:r>
          </w:p>
        </w:tc>
        <w:tc>
          <w:tcPr>
            <w:tcW w:w="2430" w:type="dxa"/>
          </w:tcPr>
          <w:p w14:paraId="75D84C0E"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033" w:type="dxa"/>
          </w:tcPr>
          <w:p w14:paraId="05EAA2A3" w14:textId="77777777" w:rsidR="00432552" w:rsidRPr="00033E6B" w:rsidRDefault="00432552" w:rsidP="00D54EF0">
            <w:pPr>
              <w:pStyle w:val="Style11"/>
              <w:tabs>
                <w:tab w:val="left" w:leader="dot" w:pos="8424"/>
              </w:tabs>
              <w:spacing w:line="240" w:lineRule="auto"/>
              <w:rPr>
                <w:rFonts w:ascii="Arial" w:hAnsi="Arial" w:cs="Arial"/>
                <w:sz w:val="16"/>
                <w:szCs w:val="20"/>
              </w:rPr>
            </w:pPr>
            <w:r>
              <w:rPr>
                <w:rFonts w:ascii="Arial" w:hAnsi="Arial" w:cs="Arial"/>
                <w:sz w:val="20"/>
                <w:szCs w:val="20"/>
              </w:rPr>
              <w:t>No consistent history of court/</w:t>
            </w:r>
            <w:proofErr w:type="gramStart"/>
            <w:r>
              <w:rPr>
                <w:rFonts w:ascii="Arial" w:hAnsi="Arial" w:cs="Arial"/>
                <w:sz w:val="20"/>
                <w:szCs w:val="20"/>
              </w:rPr>
              <w:t>arbitral  award</w:t>
            </w:r>
            <w:proofErr w:type="gramEnd"/>
            <w:r>
              <w:rPr>
                <w:rFonts w:ascii="Arial" w:hAnsi="Arial" w:cs="Arial"/>
                <w:sz w:val="20"/>
                <w:szCs w:val="20"/>
              </w:rPr>
              <w:t xml:space="preserve"> decisions against the Bidder</w:t>
            </w:r>
            <w:r>
              <w:rPr>
                <w:rStyle w:val="FootnoteReference"/>
                <w:rFonts w:ascii="Arial" w:hAnsi="Arial" w:cs="Arial"/>
                <w:sz w:val="20"/>
                <w:szCs w:val="20"/>
              </w:rPr>
              <w:footnoteReference w:id="4"/>
            </w:r>
            <w:r>
              <w:rPr>
                <w:rFonts w:ascii="Arial" w:hAnsi="Arial" w:cs="Arial"/>
                <w:sz w:val="20"/>
                <w:szCs w:val="20"/>
              </w:rPr>
              <w:t xml:space="preserve"> </w:t>
            </w:r>
            <w:r w:rsidR="00D54EF0">
              <w:rPr>
                <w:rFonts w:ascii="Arial" w:hAnsi="Arial" w:cs="Arial"/>
                <w:sz w:val="20"/>
                <w:szCs w:val="20"/>
              </w:rPr>
              <w:t>for the last 5 years.</w:t>
            </w:r>
          </w:p>
        </w:tc>
        <w:tc>
          <w:tcPr>
            <w:tcW w:w="1428" w:type="dxa"/>
          </w:tcPr>
          <w:p w14:paraId="156DE9E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83" w:type="dxa"/>
          </w:tcPr>
          <w:p w14:paraId="34B346F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w:t>
            </w:r>
          </w:p>
        </w:tc>
        <w:tc>
          <w:tcPr>
            <w:tcW w:w="1675" w:type="dxa"/>
          </w:tcPr>
          <w:p w14:paraId="5CB5675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364A3BA3" w14:textId="77777777" w:rsidR="00432552" w:rsidRPr="00180E36" w:rsidRDefault="00432552" w:rsidP="00415B37">
            <w:pPr>
              <w:jc w:val="center"/>
              <w:rPr>
                <w:rFonts w:ascii="Arial" w:hAnsi="Arial" w:cs="Arial"/>
                <w:sz w:val="20"/>
              </w:rPr>
            </w:pPr>
            <w:r>
              <w:rPr>
                <w:rFonts w:ascii="Arial" w:hAnsi="Arial" w:cs="Arial"/>
                <w:sz w:val="20"/>
              </w:rPr>
              <w:t>N/A</w:t>
            </w:r>
          </w:p>
        </w:tc>
        <w:tc>
          <w:tcPr>
            <w:tcW w:w="1672" w:type="dxa"/>
          </w:tcPr>
          <w:p w14:paraId="58DEBD8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432552" w:rsidRPr="00180E36" w14:paraId="101B0E3A" w14:textId="77777777" w:rsidTr="00E61199">
        <w:trPr>
          <w:trHeight w:val="154"/>
        </w:trPr>
        <w:tc>
          <w:tcPr>
            <w:tcW w:w="12950" w:type="dxa"/>
            <w:gridSpan w:val="8"/>
          </w:tcPr>
          <w:p w14:paraId="370D30EF" w14:textId="77777777" w:rsidR="00432552" w:rsidRDefault="00432552" w:rsidP="00A57D3C">
            <w:pPr>
              <w:pStyle w:val="Sec3header"/>
              <w:pageBreakBefore/>
            </w:pPr>
            <w:bookmarkStart w:id="380" w:name="_Toc107899638"/>
            <w:r>
              <w:lastRenderedPageBreak/>
              <w:t>3. Financial Situation</w:t>
            </w:r>
            <w:bookmarkEnd w:id="380"/>
            <w:r>
              <w:t xml:space="preserve"> and Performance</w:t>
            </w:r>
          </w:p>
        </w:tc>
      </w:tr>
      <w:tr w:rsidR="00432552" w:rsidRPr="00180E36" w14:paraId="6E3F8682" w14:textId="77777777" w:rsidTr="00E61199">
        <w:tc>
          <w:tcPr>
            <w:tcW w:w="554" w:type="dxa"/>
            <w:tcBorders>
              <w:bottom w:val="nil"/>
            </w:tcBorders>
          </w:tcPr>
          <w:p w14:paraId="78FD92E5"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3.1</w:t>
            </w:r>
          </w:p>
        </w:tc>
        <w:tc>
          <w:tcPr>
            <w:tcW w:w="2430" w:type="dxa"/>
            <w:tcBorders>
              <w:bottom w:val="nil"/>
            </w:tcBorders>
          </w:tcPr>
          <w:p w14:paraId="32F95480"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Financial </w:t>
            </w:r>
            <w:r>
              <w:rPr>
                <w:rFonts w:ascii="Arial" w:hAnsi="Arial" w:cs="Arial"/>
                <w:b/>
                <w:sz w:val="20"/>
                <w:szCs w:val="20"/>
              </w:rPr>
              <w:t>Capabilities</w:t>
            </w:r>
          </w:p>
        </w:tc>
        <w:tc>
          <w:tcPr>
            <w:tcW w:w="2033" w:type="dxa"/>
            <w:tcBorders>
              <w:bottom w:val="nil"/>
            </w:tcBorders>
          </w:tcPr>
          <w:p w14:paraId="222B8F57" w14:textId="1987CF90" w:rsidR="00432552" w:rsidRDefault="00432552" w:rsidP="00703D74">
            <w:pPr>
              <w:pStyle w:val="Style11"/>
              <w:tabs>
                <w:tab w:val="left" w:leader="dot" w:pos="8424"/>
              </w:tabs>
              <w:spacing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xml:space="preserve">) </w:t>
            </w:r>
            <w:r w:rsidRPr="000174C5">
              <w:rPr>
                <w:rFonts w:ascii="Arial" w:hAnsi="Arial" w:cs="Arial"/>
                <w:sz w:val="20"/>
                <w:szCs w:val="20"/>
              </w:rPr>
              <w:t xml:space="preserve">The </w:t>
            </w:r>
            <w:r w:rsidR="00A91939">
              <w:rPr>
                <w:rFonts w:ascii="Arial" w:hAnsi="Arial" w:cs="Arial"/>
                <w:sz w:val="20"/>
                <w:szCs w:val="20"/>
              </w:rPr>
              <w:t xml:space="preserve">Bidder </w:t>
            </w:r>
            <w:r w:rsidRPr="000174C5">
              <w:rPr>
                <w:rFonts w:ascii="Arial" w:hAnsi="Arial" w:cs="Arial"/>
                <w:sz w:val="20"/>
                <w:szCs w:val="20"/>
              </w:rPr>
              <w:t xml:space="preserve">shall demonstrate that it has access to, or has available, liquid assets, unencumbered real assets, lines of credit, and other financial means (independent of any contractual advance payment) sufficient to meet the construction cash </w:t>
            </w:r>
            <w:r w:rsidRPr="004A7179">
              <w:rPr>
                <w:rFonts w:ascii="Arial" w:hAnsi="Arial" w:cs="Arial"/>
                <w:color w:val="4F81BD" w:themeColor="accent1"/>
                <w:sz w:val="20"/>
                <w:szCs w:val="20"/>
              </w:rPr>
              <w:t xml:space="preserve">flow requirements estimated as </w:t>
            </w:r>
            <w:r w:rsidRPr="004A7179">
              <w:rPr>
                <w:rFonts w:ascii="Arial" w:hAnsi="Arial" w:cs="Arial"/>
                <w:b/>
                <w:color w:val="4F81BD" w:themeColor="accent1"/>
                <w:sz w:val="20"/>
                <w:szCs w:val="20"/>
              </w:rPr>
              <w:t xml:space="preserve">USD $ </w:t>
            </w:r>
            <w:r w:rsidR="00681953" w:rsidRPr="004A7179">
              <w:rPr>
                <w:rFonts w:ascii="Arial" w:hAnsi="Arial" w:cs="Arial"/>
                <w:b/>
                <w:color w:val="4F81BD" w:themeColor="accent1"/>
                <w:sz w:val="20"/>
                <w:szCs w:val="20"/>
              </w:rPr>
              <w:t>1</w:t>
            </w:r>
            <w:r w:rsidR="005A6DE0" w:rsidRPr="004A7179">
              <w:rPr>
                <w:rFonts w:ascii="Arial" w:hAnsi="Arial" w:cs="Arial"/>
                <w:b/>
                <w:color w:val="4F81BD" w:themeColor="accent1"/>
                <w:sz w:val="20"/>
                <w:szCs w:val="20"/>
              </w:rPr>
              <w:t>00</w:t>
            </w:r>
            <w:r w:rsidR="006B5FEB" w:rsidRPr="004A7179">
              <w:rPr>
                <w:rFonts w:ascii="Arial" w:hAnsi="Arial" w:cs="Arial"/>
                <w:b/>
                <w:color w:val="4F81BD" w:themeColor="accent1"/>
                <w:sz w:val="20"/>
                <w:szCs w:val="20"/>
              </w:rPr>
              <w:t>,000</w:t>
            </w:r>
            <w:r w:rsidR="006B5FEB" w:rsidRPr="004A7179">
              <w:rPr>
                <w:rFonts w:ascii="Arial" w:hAnsi="Arial" w:cs="Arial"/>
                <w:b/>
                <w:i/>
                <w:color w:val="4F81BD" w:themeColor="accent1"/>
                <w:sz w:val="20"/>
                <w:szCs w:val="20"/>
              </w:rPr>
              <w:t xml:space="preserve"> </w:t>
            </w:r>
            <w:r w:rsidRPr="004A7179">
              <w:rPr>
                <w:rFonts w:ascii="Arial" w:hAnsi="Arial" w:cs="Arial"/>
                <w:color w:val="4F81BD" w:themeColor="accent1"/>
                <w:sz w:val="20"/>
                <w:szCs w:val="20"/>
              </w:rPr>
              <w:t xml:space="preserve">for the subject contract(s) </w:t>
            </w:r>
            <w:r>
              <w:rPr>
                <w:rFonts w:ascii="Arial" w:hAnsi="Arial" w:cs="Arial"/>
                <w:sz w:val="20"/>
                <w:szCs w:val="20"/>
              </w:rPr>
              <w:t xml:space="preserve">net of the </w:t>
            </w:r>
            <w:r w:rsidR="007D0683">
              <w:rPr>
                <w:rFonts w:ascii="Arial" w:hAnsi="Arial" w:cs="Arial"/>
                <w:sz w:val="20"/>
                <w:szCs w:val="20"/>
              </w:rPr>
              <w:t xml:space="preserve">Bidders </w:t>
            </w:r>
            <w:r>
              <w:rPr>
                <w:rFonts w:ascii="Arial" w:hAnsi="Arial" w:cs="Arial"/>
                <w:sz w:val="20"/>
                <w:szCs w:val="20"/>
              </w:rPr>
              <w:t>other commitments</w:t>
            </w:r>
          </w:p>
          <w:p w14:paraId="7C26B21A" w14:textId="7E8CB5D7" w:rsidR="00C5700C" w:rsidRDefault="00432552" w:rsidP="00C70234">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 The </w:t>
            </w:r>
            <w:r w:rsidR="007D0683">
              <w:rPr>
                <w:rFonts w:ascii="Arial" w:hAnsi="Arial" w:cs="Arial"/>
                <w:sz w:val="20"/>
                <w:szCs w:val="20"/>
              </w:rPr>
              <w:t xml:space="preserve">Bidders </w:t>
            </w:r>
            <w:r w:rsidRPr="008C0376">
              <w:rPr>
                <w:rFonts w:ascii="Arial" w:hAnsi="Arial" w:cs="Arial"/>
                <w:sz w:val="20"/>
                <w:szCs w:val="20"/>
              </w:rPr>
              <w:t>shall also demonstrate, to the satisfaction of the Employer, that it has adequate sources of finance to meet the cash flow requirements on works currently in progress and for future contract commitments.</w:t>
            </w:r>
          </w:p>
          <w:p w14:paraId="7B7AD1E0" w14:textId="77777777" w:rsidR="00CB2172" w:rsidRDefault="00CB2172" w:rsidP="00C70234">
            <w:pPr>
              <w:pStyle w:val="Style11"/>
              <w:tabs>
                <w:tab w:val="left" w:leader="dot" w:pos="8424"/>
              </w:tabs>
              <w:spacing w:line="240" w:lineRule="auto"/>
              <w:rPr>
                <w:rFonts w:ascii="Arial" w:hAnsi="Arial" w:cs="Arial"/>
                <w:sz w:val="20"/>
                <w:szCs w:val="20"/>
              </w:rPr>
            </w:pPr>
          </w:p>
          <w:p w14:paraId="738B83CE" w14:textId="77777777" w:rsidR="00432552" w:rsidRPr="00180E36" w:rsidRDefault="00432552" w:rsidP="00C70234">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(iii) </w:t>
            </w:r>
            <w:r w:rsidRPr="0084304E">
              <w:rPr>
                <w:rFonts w:ascii="Arial" w:hAnsi="Arial" w:cs="Arial"/>
                <w:sz w:val="20"/>
                <w:szCs w:val="20"/>
              </w:rPr>
              <w:t xml:space="preserve">The audited balance sheets or, if not required by the laws of the </w:t>
            </w:r>
            <w:r w:rsidR="007D0683">
              <w:rPr>
                <w:rFonts w:ascii="Arial" w:hAnsi="Arial" w:cs="Arial"/>
                <w:sz w:val="20"/>
                <w:szCs w:val="20"/>
              </w:rPr>
              <w:t>Bidder</w:t>
            </w:r>
            <w:r w:rsidRPr="0084304E">
              <w:rPr>
                <w:rFonts w:ascii="Arial" w:hAnsi="Arial" w:cs="Arial"/>
                <w:sz w:val="20"/>
                <w:szCs w:val="20"/>
              </w:rPr>
              <w:t xml:space="preserve">’s country, other financial statements acceptable to the Employer, for the last </w:t>
            </w:r>
            <w:r w:rsidR="006B5FEB" w:rsidRPr="006B5FEB">
              <w:rPr>
                <w:rFonts w:ascii="Arial" w:hAnsi="Arial" w:cs="Arial"/>
                <w:b/>
                <w:i/>
                <w:sz w:val="20"/>
                <w:szCs w:val="20"/>
              </w:rPr>
              <w:t>5</w:t>
            </w:r>
            <w:r w:rsidR="006B5FEB">
              <w:rPr>
                <w:rFonts w:ascii="Arial" w:hAnsi="Arial" w:cs="Arial"/>
                <w:i/>
                <w:sz w:val="20"/>
                <w:szCs w:val="20"/>
              </w:rPr>
              <w:t xml:space="preserve"> </w:t>
            </w:r>
            <w:r w:rsidRPr="0084304E">
              <w:rPr>
                <w:rFonts w:ascii="Arial" w:hAnsi="Arial" w:cs="Arial"/>
                <w:sz w:val="20"/>
                <w:szCs w:val="20"/>
              </w:rPr>
              <w:t xml:space="preserve">years shall be submitted and must demonstrate the current soundness of the </w:t>
            </w:r>
            <w:r w:rsidR="007D0683">
              <w:rPr>
                <w:rFonts w:ascii="Arial" w:hAnsi="Arial" w:cs="Arial"/>
                <w:sz w:val="20"/>
                <w:szCs w:val="20"/>
              </w:rPr>
              <w:t>Bidder</w:t>
            </w:r>
            <w:r w:rsidRPr="0084304E">
              <w:rPr>
                <w:rFonts w:ascii="Arial" w:hAnsi="Arial" w:cs="Arial"/>
                <w:sz w:val="20"/>
                <w:szCs w:val="20"/>
              </w:rPr>
              <w:t>’s financial position and indicate its prospective long-term profitability.</w:t>
            </w:r>
          </w:p>
        </w:tc>
        <w:tc>
          <w:tcPr>
            <w:tcW w:w="1428" w:type="dxa"/>
            <w:tcBorders>
              <w:bottom w:val="nil"/>
            </w:tcBorders>
          </w:tcPr>
          <w:p w14:paraId="4A4C797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72DD69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2283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1E2D0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B1B6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A1715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85794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8BA4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3AD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9FDB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BB1D51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47B94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9CADC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C4110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CDE9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8670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944FD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C75B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091FF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D1BC8C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F16A4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18721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22C0E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4E87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7A96F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A2F71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2914E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2A8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C78E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C36E7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C70DC6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0C48F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C3BAC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83" w:type="dxa"/>
            <w:tcBorders>
              <w:bottom w:val="nil"/>
            </w:tcBorders>
          </w:tcPr>
          <w:p w14:paraId="22E285F2"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lastRenderedPageBreak/>
              <w:t>N/A</w:t>
            </w:r>
          </w:p>
          <w:p w14:paraId="67395A3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E4717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52A9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63855D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40DE2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979D5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7AFEC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8CBD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B474F3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B626B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F887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66F9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7325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7AD7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B9FE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25FB4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99FC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A6C8C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5959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DD10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D0D76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8E5412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010C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48443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46EC08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DD229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848D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D3B7C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34D64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0D72D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FC08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D3D27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63EDB33" w14:textId="77777777" w:rsidR="00432552" w:rsidRDefault="00432552" w:rsidP="004318D5">
            <w:pPr>
              <w:pStyle w:val="Style11"/>
              <w:tabs>
                <w:tab w:val="left" w:leader="dot" w:pos="8424"/>
              </w:tabs>
              <w:jc w:val="center"/>
              <w:rPr>
                <w:rFonts w:ascii="Arial" w:hAnsi="Arial" w:cs="Arial"/>
                <w:sz w:val="20"/>
                <w:szCs w:val="20"/>
              </w:rPr>
            </w:pPr>
            <w:r>
              <w:rPr>
                <w:rFonts w:ascii="Arial" w:hAnsi="Arial" w:cs="Arial"/>
                <w:sz w:val="20"/>
                <w:szCs w:val="20"/>
              </w:rPr>
              <w:t>N/A</w:t>
            </w:r>
          </w:p>
        </w:tc>
        <w:tc>
          <w:tcPr>
            <w:tcW w:w="1675" w:type="dxa"/>
            <w:tcBorders>
              <w:bottom w:val="nil"/>
            </w:tcBorders>
          </w:tcPr>
          <w:p w14:paraId="146C32F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15EC9F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BF16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ADA343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0125DA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BA0901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9C383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AA5F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F1F1B0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5DA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2589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17D1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C1A7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421F1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AFFB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E63072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155E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6CD68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1CF0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39659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FB67B6" w14:textId="77777777" w:rsidR="00432552" w:rsidRDefault="00432552"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49C695B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26B982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4B7F85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BFE17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39C9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FE2FF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279035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81339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2A4D05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D8909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2EB5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FCDE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BEEE6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Borders>
              <w:bottom w:val="nil"/>
            </w:tcBorders>
          </w:tcPr>
          <w:p w14:paraId="071B037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N/A</w:t>
            </w:r>
          </w:p>
          <w:p w14:paraId="32602CD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A51A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FD789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D087B4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6ED3C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BC013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2CC042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C79F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30D5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C6F534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5D99C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85BD4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E62D4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634892" w14:textId="77777777" w:rsidR="00432552" w:rsidRDefault="00432552" w:rsidP="004318D5">
            <w:pPr>
              <w:jc w:val="center"/>
              <w:rPr>
                <w:rFonts w:ascii="Arial" w:hAnsi="Arial" w:cs="Arial"/>
                <w:sz w:val="20"/>
              </w:rPr>
            </w:pPr>
          </w:p>
          <w:p w14:paraId="6DE3CBCC" w14:textId="77777777" w:rsidR="00432552" w:rsidRDefault="00432552" w:rsidP="004318D5">
            <w:pPr>
              <w:jc w:val="center"/>
              <w:rPr>
                <w:rFonts w:ascii="Arial" w:hAnsi="Arial" w:cs="Arial"/>
                <w:sz w:val="20"/>
              </w:rPr>
            </w:pPr>
          </w:p>
          <w:p w14:paraId="570E4B3E" w14:textId="77777777" w:rsidR="00432552" w:rsidRDefault="00432552" w:rsidP="004318D5">
            <w:pPr>
              <w:jc w:val="center"/>
              <w:rPr>
                <w:rFonts w:ascii="Arial" w:hAnsi="Arial" w:cs="Arial"/>
                <w:sz w:val="20"/>
              </w:rPr>
            </w:pPr>
          </w:p>
          <w:p w14:paraId="5A69665C" w14:textId="77777777" w:rsidR="00432552" w:rsidRDefault="00432552" w:rsidP="004318D5">
            <w:pPr>
              <w:jc w:val="center"/>
              <w:rPr>
                <w:rFonts w:ascii="Arial" w:hAnsi="Arial" w:cs="Arial"/>
                <w:sz w:val="20"/>
              </w:rPr>
            </w:pPr>
          </w:p>
          <w:p w14:paraId="1888B349" w14:textId="77777777" w:rsidR="00432552" w:rsidRDefault="00432552" w:rsidP="004318D5">
            <w:pPr>
              <w:jc w:val="center"/>
              <w:rPr>
                <w:rFonts w:ascii="Arial" w:hAnsi="Arial" w:cs="Arial"/>
                <w:sz w:val="20"/>
              </w:rPr>
            </w:pPr>
          </w:p>
          <w:p w14:paraId="4F52C585" w14:textId="77777777" w:rsidR="00432552" w:rsidRDefault="00432552" w:rsidP="004318D5">
            <w:pPr>
              <w:jc w:val="center"/>
              <w:rPr>
                <w:rFonts w:ascii="Arial" w:hAnsi="Arial" w:cs="Arial"/>
                <w:sz w:val="20"/>
              </w:rPr>
            </w:pPr>
          </w:p>
          <w:p w14:paraId="35705C87" w14:textId="77777777" w:rsidR="00432552" w:rsidRDefault="00432552" w:rsidP="004318D5">
            <w:pPr>
              <w:jc w:val="center"/>
              <w:rPr>
                <w:rFonts w:ascii="Arial" w:hAnsi="Arial" w:cs="Arial"/>
                <w:sz w:val="20"/>
              </w:rPr>
            </w:pPr>
          </w:p>
          <w:p w14:paraId="329A7F62" w14:textId="77777777" w:rsidR="00432552" w:rsidRDefault="00432552" w:rsidP="004318D5">
            <w:pPr>
              <w:jc w:val="center"/>
              <w:rPr>
                <w:rFonts w:ascii="Arial" w:hAnsi="Arial" w:cs="Arial"/>
                <w:sz w:val="20"/>
              </w:rPr>
            </w:pPr>
            <w:r>
              <w:rPr>
                <w:rFonts w:ascii="Arial" w:hAnsi="Arial" w:cs="Arial"/>
                <w:sz w:val="20"/>
              </w:rPr>
              <w:t>N/A</w:t>
            </w:r>
          </w:p>
          <w:p w14:paraId="6C15B25C" w14:textId="77777777" w:rsidR="00432552" w:rsidRDefault="00432552" w:rsidP="004318D5">
            <w:pPr>
              <w:jc w:val="center"/>
              <w:rPr>
                <w:rFonts w:ascii="Arial" w:hAnsi="Arial" w:cs="Arial"/>
                <w:sz w:val="20"/>
              </w:rPr>
            </w:pPr>
          </w:p>
          <w:p w14:paraId="17685282" w14:textId="77777777" w:rsidR="00432552" w:rsidRDefault="00432552" w:rsidP="004318D5">
            <w:pPr>
              <w:jc w:val="center"/>
              <w:rPr>
                <w:rFonts w:ascii="Arial" w:hAnsi="Arial" w:cs="Arial"/>
                <w:sz w:val="20"/>
              </w:rPr>
            </w:pPr>
          </w:p>
          <w:p w14:paraId="18320C09" w14:textId="77777777" w:rsidR="00432552" w:rsidRDefault="00432552" w:rsidP="004318D5">
            <w:pPr>
              <w:jc w:val="center"/>
              <w:rPr>
                <w:rFonts w:ascii="Arial" w:hAnsi="Arial" w:cs="Arial"/>
                <w:sz w:val="20"/>
              </w:rPr>
            </w:pPr>
          </w:p>
          <w:p w14:paraId="530481B2" w14:textId="77777777" w:rsidR="00432552" w:rsidRDefault="00432552" w:rsidP="004318D5">
            <w:pPr>
              <w:jc w:val="center"/>
              <w:rPr>
                <w:rFonts w:ascii="Arial" w:hAnsi="Arial" w:cs="Arial"/>
                <w:sz w:val="20"/>
              </w:rPr>
            </w:pPr>
          </w:p>
          <w:p w14:paraId="6EF06DFE" w14:textId="77777777" w:rsidR="00432552" w:rsidRDefault="00432552" w:rsidP="004318D5">
            <w:pPr>
              <w:jc w:val="center"/>
              <w:rPr>
                <w:rFonts w:ascii="Arial" w:hAnsi="Arial" w:cs="Arial"/>
                <w:sz w:val="20"/>
              </w:rPr>
            </w:pPr>
          </w:p>
          <w:p w14:paraId="18B88B6F" w14:textId="77777777" w:rsidR="00432552" w:rsidRDefault="00432552" w:rsidP="004318D5">
            <w:pPr>
              <w:jc w:val="center"/>
              <w:rPr>
                <w:rFonts w:ascii="Arial" w:hAnsi="Arial" w:cs="Arial"/>
                <w:sz w:val="20"/>
              </w:rPr>
            </w:pPr>
          </w:p>
          <w:p w14:paraId="7AC9D300" w14:textId="77777777" w:rsidR="00432552" w:rsidRDefault="00432552" w:rsidP="004318D5">
            <w:pPr>
              <w:jc w:val="center"/>
              <w:rPr>
                <w:rFonts w:ascii="Arial" w:hAnsi="Arial" w:cs="Arial"/>
                <w:sz w:val="20"/>
              </w:rPr>
            </w:pPr>
          </w:p>
          <w:p w14:paraId="2BB09140" w14:textId="77777777" w:rsidR="00432552" w:rsidRDefault="00432552" w:rsidP="004318D5">
            <w:pPr>
              <w:jc w:val="center"/>
              <w:rPr>
                <w:rFonts w:ascii="Arial" w:hAnsi="Arial" w:cs="Arial"/>
                <w:sz w:val="20"/>
              </w:rPr>
            </w:pPr>
          </w:p>
          <w:p w14:paraId="2FC10D9B" w14:textId="77777777" w:rsidR="00432552" w:rsidRDefault="00432552" w:rsidP="004318D5">
            <w:pPr>
              <w:jc w:val="center"/>
              <w:rPr>
                <w:rFonts w:ascii="Arial" w:hAnsi="Arial" w:cs="Arial"/>
                <w:sz w:val="20"/>
              </w:rPr>
            </w:pPr>
          </w:p>
          <w:p w14:paraId="1C33C67B" w14:textId="77777777" w:rsidR="00432552" w:rsidRDefault="00432552" w:rsidP="004318D5">
            <w:pPr>
              <w:jc w:val="center"/>
              <w:rPr>
                <w:rFonts w:ascii="Arial" w:hAnsi="Arial" w:cs="Arial"/>
                <w:sz w:val="20"/>
              </w:rPr>
            </w:pPr>
          </w:p>
          <w:p w14:paraId="095227FD" w14:textId="77777777" w:rsidR="00432552" w:rsidRDefault="00432552" w:rsidP="004318D5">
            <w:pPr>
              <w:jc w:val="center"/>
              <w:rPr>
                <w:rFonts w:ascii="Arial" w:hAnsi="Arial" w:cs="Arial"/>
                <w:sz w:val="20"/>
              </w:rPr>
            </w:pPr>
          </w:p>
          <w:p w14:paraId="2FD4DD71" w14:textId="77777777" w:rsidR="00432552" w:rsidRDefault="00432552" w:rsidP="004318D5">
            <w:pPr>
              <w:jc w:val="center"/>
              <w:rPr>
                <w:rFonts w:ascii="Arial" w:hAnsi="Arial" w:cs="Arial"/>
                <w:sz w:val="20"/>
              </w:rPr>
            </w:pPr>
          </w:p>
          <w:p w14:paraId="14400B4D" w14:textId="77777777" w:rsidR="00432552" w:rsidRPr="00180E36" w:rsidRDefault="00432552" w:rsidP="004318D5">
            <w:pPr>
              <w:jc w:val="center"/>
              <w:rPr>
                <w:rFonts w:ascii="Arial" w:hAnsi="Arial" w:cs="Arial"/>
                <w:sz w:val="20"/>
              </w:rPr>
            </w:pPr>
            <w:r>
              <w:rPr>
                <w:rFonts w:ascii="Arial" w:hAnsi="Arial" w:cs="Arial"/>
                <w:sz w:val="20"/>
              </w:rPr>
              <w:t>N/A</w:t>
            </w:r>
          </w:p>
        </w:tc>
        <w:tc>
          <w:tcPr>
            <w:tcW w:w="1672" w:type="dxa"/>
            <w:tcBorders>
              <w:bottom w:val="nil"/>
            </w:tcBorders>
          </w:tcPr>
          <w:p w14:paraId="77FE34E1"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Form FIN – 3.1</w:t>
            </w:r>
            <w:r>
              <w:rPr>
                <w:rFonts w:ascii="Arial" w:hAnsi="Arial" w:cs="Arial"/>
                <w:sz w:val="20"/>
                <w:szCs w:val="20"/>
              </w:rPr>
              <w:t>,</w:t>
            </w:r>
            <w:r w:rsidRPr="00180E36">
              <w:rPr>
                <w:rFonts w:ascii="Arial" w:hAnsi="Arial" w:cs="Arial"/>
                <w:sz w:val="20"/>
                <w:szCs w:val="20"/>
              </w:rPr>
              <w:t xml:space="preserve"> with attachments</w:t>
            </w:r>
          </w:p>
        </w:tc>
      </w:tr>
      <w:tr w:rsidR="00432552" w:rsidRPr="00180E36" w14:paraId="567F51B7" w14:textId="77777777" w:rsidTr="00E61199">
        <w:tc>
          <w:tcPr>
            <w:tcW w:w="554" w:type="dxa"/>
          </w:tcPr>
          <w:p w14:paraId="1618234A"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3.2</w:t>
            </w:r>
          </w:p>
        </w:tc>
        <w:tc>
          <w:tcPr>
            <w:tcW w:w="2430" w:type="dxa"/>
          </w:tcPr>
          <w:p w14:paraId="370E7D50"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Average Annual Construction Turnover</w:t>
            </w:r>
          </w:p>
        </w:tc>
        <w:tc>
          <w:tcPr>
            <w:tcW w:w="2033" w:type="dxa"/>
          </w:tcPr>
          <w:p w14:paraId="41EA3F14" w14:textId="2C8681A7" w:rsidR="00432552" w:rsidRPr="00180E36" w:rsidRDefault="00432552" w:rsidP="00164B48">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Minimum average </w:t>
            </w:r>
            <w:r w:rsidRPr="004A7179">
              <w:rPr>
                <w:rFonts w:ascii="Arial" w:hAnsi="Arial" w:cs="Arial"/>
                <w:color w:val="4F81BD" w:themeColor="accent1"/>
                <w:sz w:val="20"/>
                <w:szCs w:val="20"/>
              </w:rPr>
              <w:t xml:space="preserve">annual construction turnover of </w:t>
            </w:r>
            <w:r w:rsidRPr="004A7179">
              <w:rPr>
                <w:rFonts w:ascii="Arial" w:hAnsi="Arial" w:cs="Arial"/>
                <w:b/>
                <w:bCs/>
                <w:color w:val="4F81BD" w:themeColor="accent1"/>
                <w:sz w:val="20"/>
                <w:szCs w:val="20"/>
              </w:rPr>
              <w:t xml:space="preserve">US$ </w:t>
            </w:r>
            <w:r w:rsidR="00681953" w:rsidRPr="004A7179">
              <w:rPr>
                <w:rFonts w:ascii="Arial" w:hAnsi="Arial" w:cs="Arial"/>
                <w:b/>
                <w:bCs/>
                <w:color w:val="4F81BD" w:themeColor="accent1"/>
                <w:sz w:val="20"/>
                <w:szCs w:val="20"/>
              </w:rPr>
              <w:t>1</w:t>
            </w:r>
            <w:r w:rsidR="006B5FEB" w:rsidRPr="004A7179">
              <w:rPr>
                <w:rFonts w:ascii="Arial" w:hAnsi="Arial" w:cs="Arial"/>
                <w:b/>
                <w:bCs/>
                <w:color w:val="4F81BD" w:themeColor="accent1"/>
                <w:sz w:val="20"/>
                <w:szCs w:val="20"/>
              </w:rPr>
              <w:t xml:space="preserve">,000,000 </w:t>
            </w:r>
            <w:r w:rsidRPr="004A7179">
              <w:rPr>
                <w:rFonts w:ascii="Arial" w:hAnsi="Arial" w:cs="Arial"/>
                <w:color w:val="4F81BD" w:themeColor="accent1"/>
                <w:sz w:val="20"/>
                <w:szCs w:val="20"/>
              </w:rPr>
              <w:t xml:space="preserve">calculated as </w:t>
            </w:r>
            <w:r w:rsidRPr="00180E36">
              <w:rPr>
                <w:rFonts w:ascii="Arial" w:hAnsi="Arial" w:cs="Arial"/>
                <w:sz w:val="20"/>
                <w:szCs w:val="20"/>
              </w:rPr>
              <w:t xml:space="preserve">total certified payments received for contracts in progress </w:t>
            </w:r>
            <w:r>
              <w:rPr>
                <w:rFonts w:ascii="Arial" w:hAnsi="Arial" w:cs="Arial"/>
                <w:sz w:val="20"/>
                <w:szCs w:val="20"/>
              </w:rPr>
              <w:t>and/</w:t>
            </w:r>
            <w:r w:rsidRPr="00180E36">
              <w:rPr>
                <w:rFonts w:ascii="Arial" w:hAnsi="Arial" w:cs="Arial"/>
                <w:sz w:val="20"/>
                <w:szCs w:val="20"/>
              </w:rPr>
              <w:t xml:space="preserve">or completed within the last </w:t>
            </w:r>
            <w:r w:rsidR="006B5FEB" w:rsidRPr="00CB2172">
              <w:rPr>
                <w:rFonts w:ascii="Arial" w:hAnsi="Arial" w:cs="Arial"/>
                <w:iCs/>
                <w:sz w:val="20"/>
                <w:szCs w:val="20"/>
              </w:rPr>
              <w:t>5</w:t>
            </w:r>
            <w:r w:rsidR="006B5FEB">
              <w:rPr>
                <w:rFonts w:ascii="Arial" w:hAnsi="Arial" w:cs="Arial"/>
                <w:i/>
                <w:sz w:val="20"/>
                <w:szCs w:val="20"/>
              </w:rPr>
              <w:t xml:space="preserve"> </w:t>
            </w:r>
            <w:r w:rsidRPr="00180E36">
              <w:rPr>
                <w:rFonts w:ascii="Arial" w:hAnsi="Arial" w:cs="Arial"/>
                <w:sz w:val="20"/>
                <w:szCs w:val="20"/>
              </w:rPr>
              <w:t xml:space="preserve">years, </w:t>
            </w:r>
            <w:r>
              <w:rPr>
                <w:rFonts w:ascii="Arial" w:hAnsi="Arial" w:cs="Arial"/>
                <w:sz w:val="20"/>
                <w:szCs w:val="20"/>
              </w:rPr>
              <w:t xml:space="preserve">divided by </w:t>
            </w:r>
            <w:r w:rsidR="006B5FEB" w:rsidRPr="00CB2172">
              <w:rPr>
                <w:rFonts w:ascii="Arial" w:hAnsi="Arial" w:cs="Arial"/>
                <w:iCs/>
                <w:sz w:val="20"/>
                <w:szCs w:val="20"/>
              </w:rPr>
              <w:t>5</w:t>
            </w:r>
            <w:r w:rsidR="006B5FEB">
              <w:rPr>
                <w:rFonts w:ascii="Arial" w:hAnsi="Arial" w:cs="Arial"/>
                <w:i/>
                <w:sz w:val="20"/>
                <w:szCs w:val="20"/>
              </w:rPr>
              <w:t xml:space="preserve"> </w:t>
            </w:r>
            <w:r w:rsidRPr="00180E36">
              <w:rPr>
                <w:rFonts w:ascii="Arial" w:hAnsi="Arial" w:cs="Arial"/>
                <w:sz w:val="20"/>
                <w:szCs w:val="20"/>
              </w:rPr>
              <w:t>years</w:t>
            </w:r>
          </w:p>
        </w:tc>
        <w:tc>
          <w:tcPr>
            <w:tcW w:w="1428" w:type="dxa"/>
          </w:tcPr>
          <w:p w14:paraId="5282B40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83" w:type="dxa"/>
          </w:tcPr>
          <w:p w14:paraId="7B40B77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7CCA80E1" w14:textId="77777777" w:rsidR="006B5FEB" w:rsidRDefault="00432552" w:rsidP="006B5FEB">
            <w:pPr>
              <w:pStyle w:val="Style11"/>
              <w:tabs>
                <w:tab w:val="left" w:leader="dot" w:pos="8424"/>
              </w:tabs>
              <w:spacing w:line="240" w:lineRule="auto"/>
              <w:jc w:val="center"/>
              <w:rPr>
                <w:rFonts w:ascii="Arial" w:hAnsi="Arial" w:cs="Arial"/>
                <w:i/>
                <w:sz w:val="20"/>
                <w:szCs w:val="20"/>
              </w:rPr>
            </w:pPr>
            <w:r w:rsidRPr="00180E36">
              <w:rPr>
                <w:rFonts w:ascii="Arial" w:hAnsi="Arial" w:cs="Arial"/>
                <w:sz w:val="20"/>
                <w:szCs w:val="20"/>
              </w:rPr>
              <w:t xml:space="preserve">Must meet </w:t>
            </w:r>
          </w:p>
          <w:p w14:paraId="7FBF2A4D" w14:textId="77777777" w:rsidR="00432552" w:rsidRPr="00180E36" w:rsidRDefault="006B5FEB" w:rsidP="006B5FEB">
            <w:pPr>
              <w:pStyle w:val="Style11"/>
              <w:tabs>
                <w:tab w:val="left" w:leader="dot" w:pos="8424"/>
              </w:tabs>
              <w:spacing w:line="240" w:lineRule="auto"/>
              <w:jc w:val="center"/>
              <w:rPr>
                <w:rFonts w:ascii="Arial" w:hAnsi="Arial" w:cs="Arial"/>
                <w:sz w:val="20"/>
                <w:szCs w:val="20"/>
              </w:rPr>
            </w:pPr>
            <w:r>
              <w:rPr>
                <w:rFonts w:ascii="Arial" w:hAnsi="Arial" w:cs="Arial"/>
                <w:i/>
                <w:sz w:val="20"/>
                <w:szCs w:val="20"/>
              </w:rPr>
              <w:t xml:space="preserve">30 </w:t>
            </w:r>
            <w:r w:rsidR="00432552" w:rsidRPr="00180E36">
              <w:rPr>
                <w:rFonts w:ascii="Arial" w:hAnsi="Arial" w:cs="Arial"/>
                <w:sz w:val="20"/>
                <w:szCs w:val="20"/>
              </w:rPr>
              <w:t xml:space="preserve">%, </w:t>
            </w:r>
            <w:r w:rsidR="001E5F9E">
              <w:rPr>
                <w:rFonts w:ascii="Arial" w:hAnsi="Arial" w:cs="Arial"/>
                <w:i/>
                <w:sz w:val="20"/>
                <w:szCs w:val="20"/>
              </w:rPr>
              <w:t>___________</w:t>
            </w:r>
            <w:r w:rsidR="00432552" w:rsidRPr="00180E36">
              <w:rPr>
                <w:rFonts w:ascii="Arial" w:hAnsi="Arial" w:cs="Arial"/>
                <w:sz w:val="20"/>
                <w:szCs w:val="20"/>
              </w:rPr>
              <w:t>of the requirement</w:t>
            </w:r>
          </w:p>
        </w:tc>
        <w:tc>
          <w:tcPr>
            <w:tcW w:w="1675" w:type="dxa"/>
          </w:tcPr>
          <w:p w14:paraId="63C6C1D5" w14:textId="77777777" w:rsidR="006B5FEB" w:rsidRDefault="00432552" w:rsidP="006B5FEB">
            <w:pPr>
              <w:jc w:val="center"/>
              <w:rPr>
                <w:rFonts w:ascii="Arial" w:hAnsi="Arial" w:cs="Arial"/>
                <w:sz w:val="20"/>
              </w:rPr>
            </w:pPr>
            <w:r w:rsidRPr="00180E36">
              <w:rPr>
                <w:rFonts w:ascii="Arial" w:hAnsi="Arial" w:cs="Arial"/>
                <w:sz w:val="20"/>
              </w:rPr>
              <w:t xml:space="preserve">Must meet </w:t>
            </w:r>
          </w:p>
          <w:p w14:paraId="5B06FDF1" w14:textId="77777777" w:rsidR="00432552" w:rsidRPr="00180E36" w:rsidRDefault="006B5FEB" w:rsidP="006B5FEB">
            <w:pPr>
              <w:jc w:val="center"/>
              <w:rPr>
                <w:rFonts w:ascii="Arial" w:hAnsi="Arial" w:cs="Arial"/>
                <w:sz w:val="20"/>
              </w:rPr>
            </w:pPr>
            <w:r>
              <w:rPr>
                <w:rFonts w:ascii="Arial" w:hAnsi="Arial" w:cs="Arial"/>
                <w:sz w:val="20"/>
              </w:rPr>
              <w:t>30</w:t>
            </w:r>
            <w:r w:rsidR="00432552" w:rsidRPr="00180E36">
              <w:rPr>
                <w:rFonts w:ascii="Arial" w:hAnsi="Arial" w:cs="Arial"/>
                <w:sz w:val="20"/>
              </w:rPr>
              <w:t xml:space="preserve">%, </w:t>
            </w:r>
            <w:r w:rsidR="001E5F9E">
              <w:rPr>
                <w:rFonts w:ascii="Arial" w:hAnsi="Arial" w:cs="Arial"/>
                <w:i/>
                <w:sz w:val="20"/>
              </w:rPr>
              <w:t>___________</w:t>
            </w:r>
            <w:r w:rsidR="00432552" w:rsidRPr="00180E36">
              <w:rPr>
                <w:rFonts w:ascii="Arial" w:hAnsi="Arial" w:cs="Arial"/>
                <w:sz w:val="20"/>
              </w:rPr>
              <w:t>of the requirement</w:t>
            </w:r>
          </w:p>
        </w:tc>
        <w:tc>
          <w:tcPr>
            <w:tcW w:w="1672" w:type="dxa"/>
          </w:tcPr>
          <w:p w14:paraId="3648E02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14:paraId="24CC8E64"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E61199" w:rsidRPr="00180E36" w14:paraId="5E6F7D98" w14:textId="77777777" w:rsidTr="00A4342D">
        <w:tc>
          <w:tcPr>
            <w:tcW w:w="12950" w:type="dxa"/>
            <w:gridSpan w:val="8"/>
          </w:tcPr>
          <w:p w14:paraId="3EE125AF" w14:textId="3E50CCF4" w:rsidR="00E61199" w:rsidRPr="00180E36" w:rsidRDefault="00E61199" w:rsidP="00E61199">
            <w:pPr>
              <w:pStyle w:val="Style11"/>
              <w:tabs>
                <w:tab w:val="left" w:leader="dot" w:pos="8424"/>
              </w:tabs>
              <w:spacing w:line="240" w:lineRule="auto"/>
              <w:rPr>
                <w:rFonts w:ascii="Arial" w:hAnsi="Arial" w:cs="Arial"/>
                <w:sz w:val="20"/>
                <w:szCs w:val="20"/>
              </w:rPr>
            </w:pPr>
            <w:r w:rsidRPr="00CD07D0">
              <w:rPr>
                <w:rFonts w:ascii="Arial" w:hAnsi="Arial" w:cs="Arial"/>
                <w:color w:val="4F81BD" w:themeColor="accent1"/>
                <w:sz w:val="20"/>
                <w:szCs w:val="20"/>
                <w:highlight w:val="yellow"/>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tc>
      </w:tr>
      <w:tr w:rsidR="00432552" w:rsidRPr="00180E36" w14:paraId="4EB9363B" w14:textId="77777777" w:rsidTr="00E61199">
        <w:tc>
          <w:tcPr>
            <w:tcW w:w="12950" w:type="dxa"/>
            <w:gridSpan w:val="8"/>
          </w:tcPr>
          <w:p w14:paraId="6D6ECCF1" w14:textId="5B8E74FA" w:rsidR="00432552" w:rsidRDefault="00432552" w:rsidP="00A57D3C">
            <w:pPr>
              <w:pStyle w:val="Sec3header"/>
              <w:pageBreakBefore/>
            </w:pPr>
            <w:bookmarkStart w:id="381" w:name="_Toc107899639"/>
            <w:r>
              <w:lastRenderedPageBreak/>
              <w:t>4. Experience</w:t>
            </w:r>
            <w:bookmarkEnd w:id="381"/>
          </w:p>
        </w:tc>
      </w:tr>
      <w:tr w:rsidR="00432552" w:rsidRPr="00180E36" w14:paraId="5A3B12FC" w14:textId="77777777" w:rsidTr="00E61199">
        <w:tc>
          <w:tcPr>
            <w:tcW w:w="554" w:type="dxa"/>
          </w:tcPr>
          <w:p w14:paraId="326258DD"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4.1</w:t>
            </w:r>
            <w:r>
              <w:rPr>
                <w:rFonts w:ascii="Arial" w:hAnsi="Arial" w:cs="Arial"/>
                <w:sz w:val="20"/>
                <w:szCs w:val="20"/>
              </w:rPr>
              <w:t xml:space="preserve"> (a)</w:t>
            </w:r>
          </w:p>
        </w:tc>
        <w:tc>
          <w:tcPr>
            <w:tcW w:w="2430" w:type="dxa"/>
          </w:tcPr>
          <w:p w14:paraId="01F7F18D"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General Construction Experience</w:t>
            </w:r>
          </w:p>
        </w:tc>
        <w:tc>
          <w:tcPr>
            <w:tcW w:w="2033" w:type="dxa"/>
          </w:tcPr>
          <w:p w14:paraId="1FFA6AD8" w14:textId="0CB36549" w:rsidR="00432552" w:rsidRPr="00180E36" w:rsidRDefault="00432552" w:rsidP="006B6F66">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Experience under construction contracts in the role of </w:t>
            </w:r>
            <w:r>
              <w:rPr>
                <w:rFonts w:ascii="Arial" w:hAnsi="Arial" w:cs="Arial"/>
                <w:sz w:val="20"/>
                <w:szCs w:val="20"/>
              </w:rPr>
              <w:t xml:space="preserve">prime </w:t>
            </w:r>
            <w:r w:rsidRPr="00180E36">
              <w:rPr>
                <w:rFonts w:ascii="Arial" w:hAnsi="Arial" w:cs="Arial"/>
                <w:sz w:val="20"/>
                <w:szCs w:val="20"/>
              </w:rPr>
              <w:t>contractor,</w:t>
            </w:r>
            <w:r>
              <w:rPr>
                <w:rFonts w:ascii="Arial" w:hAnsi="Arial" w:cs="Arial"/>
                <w:sz w:val="20"/>
                <w:szCs w:val="20"/>
              </w:rPr>
              <w:t xml:space="preserve"> JV member, </w:t>
            </w:r>
            <w:r w:rsidRPr="00180E36">
              <w:rPr>
                <w:rFonts w:ascii="Arial" w:hAnsi="Arial" w:cs="Arial"/>
                <w:sz w:val="20"/>
                <w:szCs w:val="20"/>
              </w:rPr>
              <w:t>sub</w:t>
            </w:r>
            <w:r>
              <w:rPr>
                <w:rFonts w:ascii="Arial" w:hAnsi="Arial" w:cs="Arial"/>
                <w:sz w:val="20"/>
                <w:szCs w:val="20"/>
              </w:rPr>
              <w:t>-</w:t>
            </w:r>
            <w:r w:rsidRPr="00180E36">
              <w:rPr>
                <w:rFonts w:ascii="Arial" w:hAnsi="Arial" w:cs="Arial"/>
                <w:sz w:val="20"/>
                <w:szCs w:val="20"/>
              </w:rPr>
              <w:t>contractor, or management contractor for at least the last</w:t>
            </w:r>
            <w:r w:rsidR="006D3807">
              <w:rPr>
                <w:rFonts w:ascii="Arial" w:hAnsi="Arial" w:cs="Arial"/>
                <w:sz w:val="20"/>
                <w:szCs w:val="20"/>
              </w:rPr>
              <w:t xml:space="preserve"> 5 </w:t>
            </w:r>
            <w:r w:rsidRPr="00180E36">
              <w:rPr>
                <w:rFonts w:ascii="Arial" w:hAnsi="Arial" w:cs="Arial"/>
                <w:sz w:val="20"/>
                <w:szCs w:val="20"/>
              </w:rPr>
              <w:t>years</w:t>
            </w:r>
          </w:p>
        </w:tc>
        <w:tc>
          <w:tcPr>
            <w:tcW w:w="1428" w:type="dxa"/>
          </w:tcPr>
          <w:p w14:paraId="64E191EC"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83" w:type="dxa"/>
          </w:tcPr>
          <w:p w14:paraId="3CA7F715"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5" w:type="dxa"/>
          </w:tcPr>
          <w:p w14:paraId="12BEAD2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3804B649" w14:textId="77777777" w:rsidR="00432552" w:rsidRPr="00180E36" w:rsidRDefault="00432552" w:rsidP="004318D5">
            <w:pPr>
              <w:jc w:val="center"/>
              <w:rPr>
                <w:rFonts w:ascii="Arial" w:hAnsi="Arial" w:cs="Arial"/>
                <w:sz w:val="20"/>
              </w:rPr>
            </w:pPr>
            <w:r w:rsidRPr="00180E36">
              <w:rPr>
                <w:rFonts w:ascii="Arial" w:hAnsi="Arial" w:cs="Arial"/>
                <w:sz w:val="20"/>
              </w:rPr>
              <w:t>N/A</w:t>
            </w:r>
          </w:p>
        </w:tc>
        <w:tc>
          <w:tcPr>
            <w:tcW w:w="1672" w:type="dxa"/>
          </w:tcPr>
          <w:p w14:paraId="27D1EC8E"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14:paraId="3B6CDB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14:paraId="3118F529" w14:textId="77777777" w:rsidTr="00E61199">
        <w:tc>
          <w:tcPr>
            <w:tcW w:w="554" w:type="dxa"/>
          </w:tcPr>
          <w:p w14:paraId="275430C1"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(a)</w:t>
            </w:r>
          </w:p>
        </w:tc>
        <w:tc>
          <w:tcPr>
            <w:tcW w:w="2430" w:type="dxa"/>
          </w:tcPr>
          <w:p w14:paraId="63DF2278"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 xml:space="preserve">Specific Construction </w:t>
            </w:r>
            <w:r>
              <w:rPr>
                <w:rFonts w:ascii="Arial" w:hAnsi="Arial" w:cs="Arial"/>
                <w:b/>
                <w:sz w:val="20"/>
                <w:szCs w:val="20"/>
              </w:rPr>
              <w:t xml:space="preserve">&amp; Contract Management </w:t>
            </w:r>
            <w:r w:rsidRPr="00180E36">
              <w:rPr>
                <w:rFonts w:ascii="Arial" w:hAnsi="Arial" w:cs="Arial"/>
                <w:b/>
                <w:sz w:val="20"/>
                <w:szCs w:val="20"/>
              </w:rPr>
              <w:t>Experience</w:t>
            </w:r>
          </w:p>
        </w:tc>
        <w:tc>
          <w:tcPr>
            <w:tcW w:w="2033" w:type="dxa"/>
          </w:tcPr>
          <w:p w14:paraId="3E6BCB9C" w14:textId="029B9CB6" w:rsidR="00CB2172" w:rsidRDefault="002B24DC" w:rsidP="00CF6FD5">
            <w:pPr>
              <w:pStyle w:val="Style11"/>
              <w:tabs>
                <w:tab w:val="left" w:leader="dot" w:pos="8424"/>
              </w:tabs>
              <w:spacing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A minimum number of similar</w:t>
            </w:r>
            <w:r>
              <w:rPr>
                <w:rStyle w:val="FootnoteReference"/>
                <w:rFonts w:ascii="Arial" w:hAnsi="Arial" w:cs="Arial"/>
                <w:sz w:val="20"/>
                <w:szCs w:val="20"/>
              </w:rPr>
              <w:footnoteReference w:id="5"/>
            </w:r>
            <w:r>
              <w:rPr>
                <w:rFonts w:ascii="Arial" w:hAnsi="Arial" w:cs="Arial"/>
                <w:sz w:val="20"/>
                <w:szCs w:val="20"/>
              </w:rPr>
              <w:t xml:space="preserve"> contracts specified below that have been satisfactorily and substantially</w:t>
            </w:r>
            <w:r>
              <w:rPr>
                <w:rStyle w:val="FootnoteReference"/>
                <w:rFonts w:ascii="Arial" w:hAnsi="Arial" w:cs="Arial"/>
                <w:sz w:val="20"/>
                <w:szCs w:val="20"/>
              </w:rPr>
              <w:footnoteReference w:id="6"/>
            </w:r>
            <w:r>
              <w:rPr>
                <w:rFonts w:ascii="Arial" w:hAnsi="Arial" w:cs="Arial"/>
                <w:sz w:val="20"/>
                <w:szCs w:val="20"/>
              </w:rPr>
              <w:t xml:space="preserve"> completed </w:t>
            </w:r>
            <w:r w:rsidRPr="00180E36">
              <w:rPr>
                <w:rFonts w:ascii="Arial" w:hAnsi="Arial" w:cs="Arial"/>
                <w:sz w:val="20"/>
                <w:szCs w:val="20"/>
              </w:rPr>
              <w:t xml:space="preserve">as </w:t>
            </w:r>
            <w:r>
              <w:rPr>
                <w:rFonts w:ascii="Arial" w:hAnsi="Arial" w:cs="Arial"/>
                <w:sz w:val="20"/>
                <w:szCs w:val="20"/>
              </w:rPr>
              <w:t xml:space="preserve">a prime </w:t>
            </w:r>
            <w:r w:rsidRPr="00180E36">
              <w:rPr>
                <w:rFonts w:ascii="Arial" w:hAnsi="Arial" w:cs="Arial"/>
                <w:sz w:val="20"/>
                <w:szCs w:val="20"/>
              </w:rPr>
              <w:t>contractor,</w:t>
            </w:r>
            <w:r>
              <w:rPr>
                <w:rFonts w:ascii="Arial" w:hAnsi="Arial" w:cs="Arial"/>
                <w:sz w:val="20"/>
                <w:szCs w:val="20"/>
              </w:rPr>
              <w:t xml:space="preserve"> joint venture member</w:t>
            </w:r>
            <w:bookmarkStart w:id="382" w:name="_Ref303691044"/>
            <w:r w:rsidRPr="00B365C4">
              <w:rPr>
                <w:rFonts w:ascii="Arial" w:hAnsi="Arial" w:cs="Arial"/>
                <w:sz w:val="20"/>
                <w:szCs w:val="20"/>
                <w:vertAlign w:val="superscript"/>
              </w:rPr>
              <w:footnoteReference w:id="7"/>
            </w:r>
            <w:bookmarkEnd w:id="382"/>
            <w:r>
              <w:rPr>
                <w:rFonts w:ascii="Arial" w:hAnsi="Arial" w:cs="Arial"/>
                <w:sz w:val="20"/>
                <w:szCs w:val="20"/>
              </w:rPr>
              <w:t xml:space="preserve">, </w:t>
            </w:r>
            <w:r w:rsidRPr="00180E36">
              <w:rPr>
                <w:rFonts w:ascii="Arial" w:hAnsi="Arial" w:cs="Arial"/>
                <w:sz w:val="20"/>
                <w:szCs w:val="20"/>
              </w:rPr>
              <w:lastRenderedPageBreak/>
              <w:t>management contractor or sub</w:t>
            </w:r>
            <w:r>
              <w:rPr>
                <w:rFonts w:ascii="Arial" w:hAnsi="Arial" w:cs="Arial"/>
                <w:sz w:val="20"/>
                <w:szCs w:val="20"/>
              </w:rPr>
              <w:t>-</w:t>
            </w:r>
            <w:r w:rsidRPr="00180E36">
              <w:rPr>
                <w:rFonts w:ascii="Arial" w:hAnsi="Arial" w:cs="Arial"/>
                <w:sz w:val="20"/>
                <w:szCs w:val="20"/>
              </w:rPr>
              <w:t>contractor</w:t>
            </w:r>
            <w:r w:rsidR="006B5FEB">
              <w:t xml:space="preserve"> </w:t>
            </w:r>
            <w:r w:rsidR="006D3807">
              <w:rPr>
                <w:rFonts w:ascii="Arial" w:hAnsi="Arial" w:cs="Arial"/>
                <w:sz w:val="20"/>
                <w:szCs w:val="20"/>
              </w:rPr>
              <w:t xml:space="preserve">between </w:t>
            </w:r>
            <w:r w:rsidR="00D54EF0">
              <w:rPr>
                <w:rFonts w:ascii="Arial" w:hAnsi="Arial" w:cs="Arial"/>
                <w:sz w:val="20"/>
                <w:szCs w:val="20"/>
              </w:rPr>
              <w:t xml:space="preserve">last 5 years </w:t>
            </w:r>
            <w:r w:rsidRPr="003167EA">
              <w:rPr>
                <w:rFonts w:ascii="Arial" w:hAnsi="Arial" w:cs="Arial"/>
                <w:sz w:val="20"/>
                <w:szCs w:val="20"/>
              </w:rPr>
              <w:t xml:space="preserve">and application submission deadline: </w:t>
            </w:r>
          </w:p>
          <w:p w14:paraId="023A44F1" w14:textId="711D12D6" w:rsidR="002B24DC" w:rsidRPr="004A7179" w:rsidRDefault="002B24DC" w:rsidP="00092C30">
            <w:pPr>
              <w:pStyle w:val="Style11"/>
              <w:tabs>
                <w:tab w:val="left" w:leader="dot" w:pos="8424"/>
              </w:tabs>
              <w:spacing w:line="240" w:lineRule="auto"/>
              <w:rPr>
                <w:rFonts w:ascii="Arial" w:hAnsi="Arial" w:cs="Arial"/>
                <w:b/>
                <w:bCs/>
                <w:color w:val="4F81BD" w:themeColor="accent1"/>
                <w:sz w:val="20"/>
                <w:szCs w:val="20"/>
              </w:rPr>
            </w:pPr>
            <w:r w:rsidRPr="004A7179">
              <w:rPr>
                <w:rFonts w:ascii="Arial" w:hAnsi="Arial" w:cs="Arial"/>
                <w:color w:val="4F81BD" w:themeColor="accent1"/>
                <w:sz w:val="20"/>
                <w:szCs w:val="20"/>
              </w:rPr>
              <w:t>(</w:t>
            </w:r>
            <w:proofErr w:type="spellStart"/>
            <w:r w:rsidRPr="004A7179">
              <w:rPr>
                <w:rFonts w:ascii="Arial" w:hAnsi="Arial" w:cs="Arial"/>
                <w:color w:val="4F81BD" w:themeColor="accent1"/>
                <w:sz w:val="20"/>
                <w:szCs w:val="20"/>
              </w:rPr>
              <w:t>i</w:t>
            </w:r>
            <w:proofErr w:type="spellEnd"/>
            <w:r w:rsidRPr="004A7179">
              <w:rPr>
                <w:rFonts w:ascii="Arial" w:hAnsi="Arial" w:cs="Arial"/>
                <w:color w:val="4F81BD" w:themeColor="accent1"/>
                <w:sz w:val="20"/>
                <w:szCs w:val="20"/>
              </w:rPr>
              <w:t xml:space="preserve">) </w:t>
            </w:r>
            <w:r w:rsidR="006155F5" w:rsidRPr="004A7179">
              <w:rPr>
                <w:rFonts w:ascii="Arial" w:hAnsi="Arial" w:cs="Arial"/>
                <w:color w:val="4F81BD" w:themeColor="accent1"/>
                <w:sz w:val="20"/>
                <w:szCs w:val="20"/>
              </w:rPr>
              <w:t>2</w:t>
            </w:r>
            <w:r w:rsidRPr="004A7179">
              <w:rPr>
                <w:rFonts w:ascii="Arial" w:hAnsi="Arial" w:cs="Arial"/>
                <w:color w:val="4F81BD" w:themeColor="accent1"/>
                <w:sz w:val="20"/>
                <w:szCs w:val="20"/>
              </w:rPr>
              <w:t xml:space="preserve"> contracts, each of minimum value </w:t>
            </w:r>
            <w:r w:rsidR="006155F5" w:rsidRPr="004A7179">
              <w:rPr>
                <w:rFonts w:ascii="Arial" w:hAnsi="Arial" w:cs="Arial"/>
                <w:b/>
                <w:bCs/>
                <w:color w:val="4F81BD" w:themeColor="accent1"/>
                <w:sz w:val="20"/>
                <w:szCs w:val="20"/>
              </w:rPr>
              <w:t xml:space="preserve">US $ </w:t>
            </w:r>
            <w:r w:rsidR="005A6DE0" w:rsidRPr="004A7179">
              <w:rPr>
                <w:rFonts w:ascii="Arial" w:hAnsi="Arial" w:cs="Arial"/>
                <w:b/>
                <w:bCs/>
                <w:color w:val="4F81BD" w:themeColor="accent1"/>
                <w:sz w:val="20"/>
                <w:szCs w:val="20"/>
              </w:rPr>
              <w:t>24</w:t>
            </w:r>
            <w:r w:rsidR="006155F5" w:rsidRPr="004A7179">
              <w:rPr>
                <w:rFonts w:ascii="Arial" w:hAnsi="Arial" w:cs="Arial"/>
                <w:b/>
                <w:bCs/>
                <w:color w:val="4F81BD" w:themeColor="accent1"/>
                <w:sz w:val="20"/>
                <w:szCs w:val="20"/>
              </w:rPr>
              <w:t>0,000</w:t>
            </w:r>
            <w:r w:rsidRPr="004A7179">
              <w:rPr>
                <w:rFonts w:ascii="Arial" w:hAnsi="Arial" w:cs="Arial"/>
                <w:b/>
                <w:bCs/>
                <w:color w:val="4F81BD" w:themeColor="accent1"/>
                <w:sz w:val="20"/>
                <w:szCs w:val="20"/>
              </w:rPr>
              <w:t>;</w:t>
            </w:r>
          </w:p>
          <w:p w14:paraId="107381E2" w14:textId="77777777" w:rsidR="002B24DC" w:rsidRDefault="002B24DC" w:rsidP="00572891">
            <w:pPr>
              <w:pStyle w:val="Style11"/>
              <w:tabs>
                <w:tab w:val="left" w:leader="dot" w:pos="8424"/>
              </w:tabs>
              <w:spacing w:line="240" w:lineRule="auto"/>
              <w:rPr>
                <w:rFonts w:ascii="Arial" w:hAnsi="Arial" w:cs="Arial"/>
                <w:sz w:val="20"/>
                <w:szCs w:val="20"/>
              </w:rPr>
            </w:pPr>
            <w:r w:rsidRPr="00E946B9">
              <w:rPr>
                <w:rFonts w:ascii="Arial" w:hAnsi="Arial" w:cs="Arial"/>
                <w:sz w:val="20"/>
                <w:szCs w:val="20"/>
              </w:rPr>
              <w:t xml:space="preserve">Or </w:t>
            </w:r>
          </w:p>
          <w:p w14:paraId="3A4A74A6" w14:textId="62338B5B" w:rsidR="00925D60" w:rsidRPr="00DD7E8D" w:rsidRDefault="002B24DC" w:rsidP="00DD7E8D">
            <w:pPr>
              <w:pStyle w:val="Style11"/>
              <w:tabs>
                <w:tab w:val="left" w:leader="dot" w:pos="8424"/>
              </w:tabs>
              <w:spacing w:line="240" w:lineRule="auto"/>
              <w:rPr>
                <w:rFonts w:ascii="Arial" w:hAnsi="Arial" w:cs="Arial"/>
                <w:b/>
                <w:bCs/>
                <w:i/>
                <w:sz w:val="20"/>
                <w:szCs w:val="20"/>
              </w:rPr>
            </w:pPr>
            <w:r w:rsidRPr="00E946B9">
              <w:rPr>
                <w:rFonts w:ascii="Arial" w:hAnsi="Arial" w:cs="Arial"/>
                <w:sz w:val="20"/>
                <w:szCs w:val="20"/>
              </w:rPr>
              <w:t>(</w:t>
            </w:r>
            <w:r w:rsidRPr="0006309C">
              <w:rPr>
                <w:rFonts w:ascii="Arial" w:hAnsi="Arial" w:cs="Arial"/>
                <w:sz w:val="20"/>
                <w:szCs w:val="20"/>
              </w:rPr>
              <w:t xml:space="preserve">ii) Less than or equal to </w:t>
            </w:r>
            <w:r w:rsidR="006155F5" w:rsidRPr="0006309C">
              <w:rPr>
                <w:rFonts w:ascii="Arial" w:hAnsi="Arial" w:cs="Arial"/>
                <w:sz w:val="20"/>
                <w:szCs w:val="20"/>
              </w:rPr>
              <w:t>5</w:t>
            </w:r>
            <w:r w:rsidRPr="0006309C">
              <w:rPr>
                <w:rFonts w:ascii="Arial" w:hAnsi="Arial" w:cs="Arial"/>
                <w:sz w:val="20"/>
                <w:szCs w:val="20"/>
              </w:rPr>
              <w:t xml:space="preserve"> contracts, each of minimum value </w:t>
            </w:r>
            <w:r w:rsidR="00B97305" w:rsidRPr="004A7179">
              <w:rPr>
                <w:rFonts w:ascii="Arial" w:hAnsi="Arial" w:cs="Arial"/>
                <w:b/>
                <w:bCs/>
                <w:sz w:val="20"/>
                <w:szCs w:val="20"/>
              </w:rPr>
              <w:t xml:space="preserve">US $ </w:t>
            </w:r>
            <w:r w:rsidR="00092C30" w:rsidRPr="004A7179">
              <w:rPr>
                <w:rFonts w:ascii="Arial" w:hAnsi="Arial" w:cs="Arial"/>
                <w:b/>
                <w:bCs/>
                <w:sz w:val="20"/>
                <w:szCs w:val="20"/>
              </w:rPr>
              <w:t>12</w:t>
            </w:r>
            <w:r w:rsidR="006155F5" w:rsidRPr="004A7179">
              <w:rPr>
                <w:rFonts w:ascii="Arial" w:hAnsi="Arial" w:cs="Arial"/>
                <w:b/>
                <w:bCs/>
                <w:sz w:val="20"/>
                <w:szCs w:val="20"/>
              </w:rPr>
              <w:t>0,000</w:t>
            </w:r>
            <w:r w:rsidRPr="004A7179">
              <w:rPr>
                <w:rFonts w:ascii="Arial" w:hAnsi="Arial" w:cs="Arial"/>
                <w:sz w:val="20"/>
                <w:szCs w:val="20"/>
              </w:rPr>
              <w:t>,</w:t>
            </w:r>
            <w:r w:rsidRPr="0006309C">
              <w:rPr>
                <w:rFonts w:ascii="Arial" w:hAnsi="Arial" w:cs="Arial"/>
                <w:sz w:val="20"/>
                <w:szCs w:val="20"/>
              </w:rPr>
              <w:t xml:space="preserve"> but with total value of all contracts equal or more than </w:t>
            </w:r>
            <w:r w:rsidR="00092C30" w:rsidRPr="004A7179">
              <w:rPr>
                <w:rFonts w:ascii="Arial" w:hAnsi="Arial" w:cs="Arial"/>
                <w:b/>
                <w:bCs/>
                <w:sz w:val="20"/>
                <w:szCs w:val="20"/>
              </w:rPr>
              <w:t>US$ 60</w:t>
            </w:r>
            <w:r w:rsidR="006155F5" w:rsidRPr="004A7179">
              <w:rPr>
                <w:rFonts w:ascii="Arial" w:hAnsi="Arial" w:cs="Arial"/>
                <w:b/>
                <w:bCs/>
                <w:sz w:val="20"/>
                <w:szCs w:val="20"/>
              </w:rPr>
              <w:t>0,000</w:t>
            </w:r>
            <w:r w:rsidR="00092C30" w:rsidRPr="004A7179">
              <w:rPr>
                <w:rFonts w:ascii="Arial" w:hAnsi="Arial" w:cs="Arial"/>
                <w:b/>
                <w:bCs/>
                <w:i/>
                <w:sz w:val="20"/>
                <w:szCs w:val="20"/>
              </w:rPr>
              <w:t>.</w:t>
            </w:r>
          </w:p>
        </w:tc>
        <w:tc>
          <w:tcPr>
            <w:tcW w:w="1428" w:type="dxa"/>
          </w:tcPr>
          <w:p w14:paraId="5569E1F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5A0E9C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97615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7E74A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54E75C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09FD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497B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1894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01130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832DC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98052B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F0D55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348B2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CAFA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0888C6"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483" w:type="dxa"/>
          </w:tcPr>
          <w:p w14:paraId="0E73DC6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r>
              <w:rPr>
                <w:rStyle w:val="FootnoteReference"/>
                <w:rFonts w:ascii="Arial" w:hAnsi="Arial" w:cs="Arial"/>
                <w:sz w:val="20"/>
                <w:szCs w:val="20"/>
              </w:rPr>
              <w:footnoteReference w:id="8"/>
            </w:r>
          </w:p>
          <w:p w14:paraId="0DDA8E3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8FB6E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691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30081E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851E1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E02C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1DC36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5DE44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AEC17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5126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33CE4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7DE3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9027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D386909"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75" w:type="dxa"/>
          </w:tcPr>
          <w:p w14:paraId="18224348"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N/A</w:t>
            </w:r>
          </w:p>
          <w:p w14:paraId="757BDF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45694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E3BB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AA80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1DD8F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19C7F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9EE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D525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D0E5D1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158D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DF5B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7B99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3EC5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3B25AD"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75" w:type="dxa"/>
          </w:tcPr>
          <w:p w14:paraId="35215A4E" w14:textId="77777777" w:rsidR="00432552" w:rsidRDefault="00432552" w:rsidP="004318D5">
            <w:pPr>
              <w:jc w:val="center"/>
              <w:rPr>
                <w:rFonts w:ascii="Arial" w:hAnsi="Arial" w:cs="Arial"/>
                <w:sz w:val="20"/>
              </w:rPr>
            </w:pPr>
            <w:r>
              <w:rPr>
                <w:rFonts w:ascii="Arial" w:hAnsi="Arial" w:cs="Arial"/>
                <w:sz w:val="20"/>
              </w:rPr>
              <w:lastRenderedPageBreak/>
              <w:t>N/A</w:t>
            </w:r>
          </w:p>
          <w:p w14:paraId="5B9230DC" w14:textId="77777777" w:rsidR="00432552" w:rsidRDefault="00432552" w:rsidP="004318D5">
            <w:pPr>
              <w:jc w:val="center"/>
              <w:rPr>
                <w:rFonts w:ascii="Arial" w:hAnsi="Arial" w:cs="Arial"/>
                <w:sz w:val="20"/>
              </w:rPr>
            </w:pPr>
          </w:p>
          <w:p w14:paraId="12694F8D" w14:textId="77777777" w:rsidR="00432552" w:rsidRDefault="00432552" w:rsidP="004318D5">
            <w:pPr>
              <w:jc w:val="center"/>
              <w:rPr>
                <w:rFonts w:ascii="Arial" w:hAnsi="Arial" w:cs="Arial"/>
                <w:sz w:val="20"/>
              </w:rPr>
            </w:pPr>
          </w:p>
          <w:p w14:paraId="6D1D8FB7" w14:textId="77777777" w:rsidR="00432552" w:rsidRDefault="00432552" w:rsidP="004318D5">
            <w:pPr>
              <w:jc w:val="center"/>
              <w:rPr>
                <w:rFonts w:ascii="Arial" w:hAnsi="Arial" w:cs="Arial"/>
                <w:sz w:val="20"/>
              </w:rPr>
            </w:pPr>
          </w:p>
          <w:p w14:paraId="221F41DD" w14:textId="77777777" w:rsidR="00432552" w:rsidRDefault="00432552" w:rsidP="004318D5">
            <w:pPr>
              <w:jc w:val="center"/>
              <w:rPr>
                <w:rFonts w:ascii="Arial" w:hAnsi="Arial" w:cs="Arial"/>
                <w:sz w:val="20"/>
              </w:rPr>
            </w:pPr>
          </w:p>
          <w:p w14:paraId="242E81CB" w14:textId="77777777" w:rsidR="00432552" w:rsidRDefault="00432552" w:rsidP="004318D5">
            <w:pPr>
              <w:jc w:val="center"/>
              <w:rPr>
                <w:rFonts w:ascii="Arial" w:hAnsi="Arial" w:cs="Arial"/>
                <w:sz w:val="20"/>
              </w:rPr>
            </w:pPr>
          </w:p>
          <w:p w14:paraId="27361FAA" w14:textId="77777777" w:rsidR="00432552" w:rsidRDefault="00432552" w:rsidP="004318D5">
            <w:pPr>
              <w:jc w:val="center"/>
              <w:rPr>
                <w:rFonts w:ascii="Arial" w:hAnsi="Arial" w:cs="Arial"/>
                <w:sz w:val="20"/>
              </w:rPr>
            </w:pPr>
          </w:p>
          <w:p w14:paraId="62698B35" w14:textId="77777777" w:rsidR="00432552" w:rsidRDefault="00432552" w:rsidP="004318D5">
            <w:pPr>
              <w:jc w:val="center"/>
              <w:rPr>
                <w:rFonts w:ascii="Arial" w:hAnsi="Arial" w:cs="Arial"/>
                <w:sz w:val="20"/>
              </w:rPr>
            </w:pPr>
          </w:p>
          <w:p w14:paraId="060E50EA" w14:textId="77777777" w:rsidR="00432552" w:rsidRDefault="00432552" w:rsidP="004318D5">
            <w:pPr>
              <w:jc w:val="center"/>
              <w:rPr>
                <w:rFonts w:ascii="Arial" w:hAnsi="Arial" w:cs="Arial"/>
                <w:sz w:val="20"/>
              </w:rPr>
            </w:pPr>
          </w:p>
          <w:p w14:paraId="6E42E09F" w14:textId="77777777" w:rsidR="00432552" w:rsidRDefault="00432552" w:rsidP="004318D5">
            <w:pPr>
              <w:jc w:val="center"/>
              <w:rPr>
                <w:rFonts w:ascii="Arial" w:hAnsi="Arial" w:cs="Arial"/>
                <w:sz w:val="20"/>
              </w:rPr>
            </w:pPr>
          </w:p>
          <w:p w14:paraId="16B015C5" w14:textId="77777777" w:rsidR="00432552" w:rsidRDefault="00432552" w:rsidP="004318D5">
            <w:pPr>
              <w:jc w:val="center"/>
              <w:rPr>
                <w:rFonts w:ascii="Arial" w:hAnsi="Arial" w:cs="Arial"/>
                <w:sz w:val="20"/>
              </w:rPr>
            </w:pPr>
          </w:p>
          <w:p w14:paraId="7C3FF084" w14:textId="77777777" w:rsidR="00432552" w:rsidRDefault="00432552" w:rsidP="004318D5">
            <w:pPr>
              <w:jc w:val="center"/>
              <w:rPr>
                <w:rFonts w:ascii="Arial" w:hAnsi="Arial" w:cs="Arial"/>
                <w:sz w:val="20"/>
              </w:rPr>
            </w:pPr>
          </w:p>
          <w:p w14:paraId="3BFB02DF" w14:textId="77777777" w:rsidR="00432552" w:rsidRDefault="00432552" w:rsidP="004318D5">
            <w:pPr>
              <w:jc w:val="center"/>
              <w:rPr>
                <w:rFonts w:ascii="Arial" w:hAnsi="Arial" w:cs="Arial"/>
                <w:sz w:val="20"/>
              </w:rPr>
            </w:pPr>
          </w:p>
          <w:p w14:paraId="27A9F5DC" w14:textId="77777777" w:rsidR="00432552" w:rsidRPr="00180E36" w:rsidRDefault="00432552" w:rsidP="004318D5">
            <w:pPr>
              <w:jc w:val="center"/>
              <w:rPr>
                <w:rFonts w:ascii="Arial" w:hAnsi="Arial" w:cs="Arial"/>
                <w:sz w:val="20"/>
              </w:rPr>
            </w:pPr>
          </w:p>
        </w:tc>
        <w:tc>
          <w:tcPr>
            <w:tcW w:w="1672" w:type="dxa"/>
          </w:tcPr>
          <w:p w14:paraId="3E49D26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Form EXP 4.2(a)</w:t>
            </w:r>
          </w:p>
        </w:tc>
      </w:tr>
      <w:tr w:rsidR="00432552" w:rsidRPr="00180E36" w14:paraId="542EEDE8" w14:textId="77777777" w:rsidTr="00E61199">
        <w:tc>
          <w:tcPr>
            <w:tcW w:w="554" w:type="dxa"/>
          </w:tcPr>
          <w:p w14:paraId="2581ED87"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(b)</w:t>
            </w:r>
          </w:p>
        </w:tc>
        <w:tc>
          <w:tcPr>
            <w:tcW w:w="2430" w:type="dxa"/>
          </w:tcPr>
          <w:p w14:paraId="04822066" w14:textId="77777777" w:rsidR="00432552" w:rsidRPr="00180E36" w:rsidRDefault="00432552" w:rsidP="00A57D3C">
            <w:pPr>
              <w:pStyle w:val="Style11"/>
              <w:tabs>
                <w:tab w:val="left" w:leader="dot" w:pos="8424"/>
              </w:tabs>
              <w:spacing w:line="240" w:lineRule="auto"/>
              <w:rPr>
                <w:rFonts w:ascii="Arial" w:hAnsi="Arial" w:cs="Arial"/>
                <w:b/>
                <w:sz w:val="20"/>
                <w:szCs w:val="20"/>
              </w:rPr>
            </w:pPr>
          </w:p>
        </w:tc>
        <w:tc>
          <w:tcPr>
            <w:tcW w:w="2033" w:type="dxa"/>
          </w:tcPr>
          <w:p w14:paraId="0F21A00E" w14:textId="77777777" w:rsidR="006155F5"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For the above </w:t>
            </w:r>
            <w:r>
              <w:rPr>
                <w:rFonts w:ascii="Arial" w:hAnsi="Arial" w:cs="Arial"/>
                <w:sz w:val="20"/>
                <w:szCs w:val="20"/>
              </w:rPr>
              <w:t>and any</w:t>
            </w:r>
            <w:r w:rsidRPr="00180E36">
              <w:rPr>
                <w:rFonts w:ascii="Arial" w:hAnsi="Arial" w:cs="Arial"/>
                <w:sz w:val="20"/>
                <w:szCs w:val="20"/>
              </w:rPr>
              <w:t xml:space="preserve"> other contracts </w:t>
            </w:r>
            <w:r>
              <w:rPr>
                <w:rFonts w:ascii="Arial" w:hAnsi="Arial" w:cs="Arial"/>
                <w:sz w:val="20"/>
                <w:szCs w:val="20"/>
              </w:rPr>
              <w:t xml:space="preserve">completed and under implementation </w:t>
            </w:r>
            <w:r w:rsidRPr="00B03A87">
              <w:rPr>
                <w:rFonts w:ascii="Arial" w:hAnsi="Arial" w:cs="Arial"/>
                <w:sz w:val="20"/>
                <w:szCs w:val="20"/>
              </w:rPr>
              <w:t xml:space="preserve">as prime contractor, joint venture </w:t>
            </w:r>
            <w:proofErr w:type="gramStart"/>
            <w:r>
              <w:rPr>
                <w:rFonts w:ascii="Arial" w:hAnsi="Arial" w:cs="Arial"/>
                <w:sz w:val="20"/>
                <w:szCs w:val="20"/>
              </w:rPr>
              <w:t>member</w:t>
            </w:r>
            <w:r w:rsidRPr="00B03A87">
              <w:rPr>
                <w:rFonts w:ascii="Arial" w:hAnsi="Arial" w:cs="Arial"/>
                <w:sz w:val="20"/>
                <w:szCs w:val="20"/>
              </w:rPr>
              <w:t>,  management</w:t>
            </w:r>
            <w:proofErr w:type="gramEnd"/>
            <w:r w:rsidRPr="00B03A87">
              <w:rPr>
                <w:rFonts w:ascii="Arial" w:hAnsi="Arial" w:cs="Arial"/>
                <w:sz w:val="20"/>
                <w:szCs w:val="20"/>
              </w:rPr>
              <w:t xml:space="preserve"> contractor or sub</w:t>
            </w:r>
            <w:r>
              <w:rPr>
                <w:rFonts w:ascii="Arial" w:hAnsi="Arial" w:cs="Arial"/>
                <w:sz w:val="20"/>
                <w:szCs w:val="20"/>
              </w:rPr>
              <w:t>-</w:t>
            </w:r>
            <w:r w:rsidRPr="00B03A87">
              <w:rPr>
                <w:rFonts w:ascii="Arial" w:hAnsi="Arial" w:cs="Arial"/>
                <w:sz w:val="20"/>
                <w:szCs w:val="20"/>
              </w:rPr>
              <w:t>contractor</w:t>
            </w:r>
            <w:r w:rsidRPr="00BC2FF8">
              <w:rPr>
                <w:rFonts w:ascii="Arial" w:hAnsi="Arial" w:cs="Arial"/>
                <w:sz w:val="20"/>
                <w:szCs w:val="20"/>
                <w:vertAlign w:val="superscript"/>
              </w:rPr>
              <w:footnoteReference w:id="9"/>
            </w:r>
            <w:r w:rsidR="006155F5">
              <w:rPr>
                <w:rFonts w:ascii="Arial" w:hAnsi="Arial" w:cs="Arial"/>
                <w:sz w:val="20"/>
                <w:szCs w:val="20"/>
              </w:rPr>
              <w:t xml:space="preserve"> </w:t>
            </w:r>
            <w:r w:rsidRPr="00925354">
              <w:rPr>
                <w:rFonts w:ascii="Arial" w:hAnsi="Arial" w:cs="Arial"/>
                <w:sz w:val="20"/>
                <w:szCs w:val="20"/>
              </w:rPr>
              <w:t xml:space="preserve">on or after the first day of </w:t>
            </w:r>
            <w:r w:rsidRPr="00925354">
              <w:rPr>
                <w:rFonts w:ascii="Arial" w:hAnsi="Arial" w:cs="Arial"/>
                <w:sz w:val="20"/>
                <w:szCs w:val="20"/>
              </w:rPr>
              <w:lastRenderedPageBreak/>
              <w:t>the calendar year</w:t>
            </w:r>
            <w:r w:rsidR="008C036B">
              <w:rPr>
                <w:rFonts w:ascii="Arial" w:hAnsi="Arial" w:cs="Arial"/>
                <w:sz w:val="20"/>
                <w:szCs w:val="20"/>
              </w:rPr>
              <w:t xml:space="preserve"> </w:t>
            </w:r>
            <w:r w:rsidRPr="00180E36">
              <w:rPr>
                <w:rFonts w:ascii="Arial" w:hAnsi="Arial" w:cs="Arial"/>
                <w:sz w:val="20"/>
                <w:szCs w:val="20"/>
              </w:rPr>
              <w:t>during the period stipulated in 4.2 (a) above, a minimum construction experience in the following key activities</w:t>
            </w:r>
            <w:r>
              <w:rPr>
                <w:rFonts w:ascii="Arial" w:hAnsi="Arial" w:cs="Arial"/>
                <w:sz w:val="20"/>
                <w:szCs w:val="20"/>
              </w:rPr>
              <w:t xml:space="preserve"> successfully completed</w:t>
            </w:r>
            <w:r>
              <w:rPr>
                <w:rStyle w:val="FootnoteReference"/>
                <w:rFonts w:ascii="Arial" w:hAnsi="Arial" w:cs="Arial"/>
                <w:sz w:val="20"/>
                <w:szCs w:val="20"/>
              </w:rPr>
              <w:footnoteReference w:id="10"/>
            </w:r>
            <w:r w:rsidRPr="00180E36">
              <w:rPr>
                <w:rFonts w:ascii="Arial" w:hAnsi="Arial" w:cs="Arial"/>
                <w:sz w:val="20"/>
                <w:szCs w:val="20"/>
              </w:rPr>
              <w:t xml:space="preserve">: </w:t>
            </w:r>
          </w:p>
          <w:p w14:paraId="47CC63DD" w14:textId="77777777" w:rsidR="00925D60" w:rsidRDefault="00925D60" w:rsidP="00C70234">
            <w:pPr>
              <w:pStyle w:val="Style11"/>
              <w:tabs>
                <w:tab w:val="left" w:leader="dot" w:pos="8424"/>
              </w:tabs>
              <w:spacing w:line="240" w:lineRule="auto"/>
              <w:rPr>
                <w:rFonts w:ascii="Arial" w:hAnsi="Arial" w:cs="Arial"/>
                <w:sz w:val="20"/>
                <w:szCs w:val="20"/>
              </w:rPr>
            </w:pPr>
          </w:p>
          <w:p w14:paraId="4D475C12" w14:textId="4B7ACEFC" w:rsidR="00AA41FB" w:rsidRPr="001540A8" w:rsidRDefault="00AA41FB" w:rsidP="001540A8">
            <w:pPr>
              <w:pStyle w:val="Style11"/>
              <w:tabs>
                <w:tab w:val="left" w:leader="dot" w:pos="8424"/>
              </w:tabs>
              <w:spacing w:line="240" w:lineRule="auto"/>
              <w:rPr>
                <w:rFonts w:ascii="Arial" w:hAnsi="Arial" w:cs="Arial"/>
                <w:b/>
                <w:bCs/>
                <w:sz w:val="20"/>
                <w:szCs w:val="20"/>
                <w:highlight w:val="yellow"/>
              </w:rPr>
            </w:pPr>
            <w:proofErr w:type="spellStart"/>
            <w:r w:rsidRPr="00294BF2">
              <w:rPr>
                <w:rFonts w:ascii="Arial" w:hAnsi="Arial" w:cs="Arial"/>
                <w:b/>
                <w:bCs/>
                <w:sz w:val="20"/>
                <w:szCs w:val="20"/>
              </w:rPr>
              <w:t>i</w:t>
            </w:r>
            <w:proofErr w:type="spellEnd"/>
            <w:r w:rsidRPr="00294BF2">
              <w:rPr>
                <w:rFonts w:ascii="Arial" w:hAnsi="Arial" w:cs="Arial"/>
                <w:b/>
                <w:bCs/>
                <w:sz w:val="20"/>
                <w:szCs w:val="20"/>
              </w:rPr>
              <w:t xml:space="preserve">) </w:t>
            </w:r>
            <w:r w:rsidR="001540A8" w:rsidRPr="00294BF2">
              <w:rPr>
                <w:rFonts w:ascii="Arial" w:hAnsi="Arial" w:cs="Arial"/>
                <w:b/>
                <w:bCs/>
                <w:sz w:val="20"/>
                <w:szCs w:val="20"/>
              </w:rPr>
              <w:t>Experience in construction of similar structures with a project value of USD 120,000.00</w:t>
            </w:r>
          </w:p>
        </w:tc>
        <w:tc>
          <w:tcPr>
            <w:tcW w:w="1428" w:type="dxa"/>
          </w:tcPr>
          <w:p w14:paraId="45A40783"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lastRenderedPageBreak/>
              <w:t>Must meet requirements</w:t>
            </w:r>
          </w:p>
        </w:tc>
        <w:tc>
          <w:tcPr>
            <w:tcW w:w="1483" w:type="dxa"/>
          </w:tcPr>
          <w:p w14:paraId="40C118C9"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Must meet requirements</w:t>
            </w:r>
          </w:p>
        </w:tc>
        <w:tc>
          <w:tcPr>
            <w:tcW w:w="1675" w:type="dxa"/>
          </w:tcPr>
          <w:p w14:paraId="4AE0BBF3"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p>
        </w:tc>
        <w:tc>
          <w:tcPr>
            <w:tcW w:w="1675" w:type="dxa"/>
          </w:tcPr>
          <w:p w14:paraId="2A972675" w14:textId="77777777" w:rsidR="00432552" w:rsidRPr="00180E36" w:rsidRDefault="00432552" w:rsidP="00C70234">
            <w:pPr>
              <w:jc w:val="left"/>
              <w:rPr>
                <w:rFonts w:ascii="Arial" w:hAnsi="Arial" w:cs="Arial"/>
                <w:i/>
                <w:sz w:val="20"/>
              </w:rPr>
            </w:pPr>
            <w:r w:rsidRPr="00180E36">
              <w:rPr>
                <w:rFonts w:ascii="Arial" w:hAnsi="Arial" w:cs="Arial"/>
                <w:sz w:val="20"/>
              </w:rPr>
              <w:t>Must meet the following requirements for the key activities listed below</w:t>
            </w:r>
            <w:r>
              <w:rPr>
                <w:rStyle w:val="FootnoteReference"/>
                <w:rFonts w:ascii="Arial" w:hAnsi="Arial" w:cs="Arial"/>
                <w:sz w:val="20"/>
              </w:rPr>
              <w:footnoteReference w:id="11"/>
            </w:r>
            <w:r w:rsidRPr="00180E36">
              <w:rPr>
                <w:rFonts w:ascii="Arial" w:hAnsi="Arial" w:cs="Arial"/>
                <w:i/>
                <w:sz w:val="20"/>
              </w:rPr>
              <w:t>[list key activities and the corresponding minimum requirements]</w:t>
            </w:r>
          </w:p>
        </w:tc>
        <w:tc>
          <w:tcPr>
            <w:tcW w:w="1672" w:type="dxa"/>
          </w:tcPr>
          <w:p w14:paraId="03AB0D6E"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Form EXP – 4.2 (b)</w:t>
            </w:r>
          </w:p>
        </w:tc>
      </w:tr>
    </w:tbl>
    <w:p w14:paraId="2769B8EC" w14:textId="77777777" w:rsidR="00EF5399" w:rsidRDefault="00EF5399">
      <w:pPr>
        <w:pStyle w:val="Footer"/>
        <w:ind w:left="1440" w:hanging="720"/>
        <w:rPr>
          <w:b/>
          <w:sz w:val="24"/>
        </w:rPr>
      </w:pPr>
    </w:p>
    <w:p w14:paraId="1DE7EED5" w14:textId="77777777" w:rsidR="00D14B64" w:rsidRPr="004318D5" w:rsidRDefault="00030045">
      <w:pPr>
        <w:pStyle w:val="Footer"/>
        <w:rPr>
          <w:b/>
          <w:iCs/>
          <w:sz w:val="24"/>
        </w:rPr>
      </w:pPr>
      <w:r w:rsidRPr="004318D5">
        <w:rPr>
          <w:b/>
          <w:iCs/>
          <w:sz w:val="24"/>
        </w:rPr>
        <w:br w:type="page"/>
      </w:r>
    </w:p>
    <w:p w14:paraId="65C22496" w14:textId="77777777" w:rsidR="00700ACD" w:rsidRDefault="00700ACD">
      <w:pPr>
        <w:ind w:left="1440" w:hanging="720"/>
        <w:jc w:val="left"/>
        <w:rPr>
          <w:b/>
        </w:rPr>
        <w:sectPr w:rsidR="00700ACD" w:rsidSect="00294BF2">
          <w:headerReference w:type="even" r:id="rId37"/>
          <w:headerReference w:type="default" r:id="rId38"/>
          <w:footerReference w:type="even" r:id="rId39"/>
          <w:footerReference w:type="default" r:id="rId40"/>
          <w:headerReference w:type="first" r:id="rId41"/>
          <w:footerReference w:type="first" r:id="rId42"/>
          <w:endnotePr>
            <w:numFmt w:val="decimal"/>
          </w:endnotePr>
          <w:pgSz w:w="15840" w:h="12240" w:orient="landscape" w:code="1"/>
          <w:pgMar w:top="1530" w:right="1440" w:bottom="1350" w:left="1440" w:header="720" w:footer="720" w:gutter="0"/>
          <w:cols w:space="720"/>
          <w:titlePg/>
        </w:sectPr>
      </w:pPr>
    </w:p>
    <w:p w14:paraId="64028C12" w14:textId="77777777" w:rsidR="006309F7" w:rsidRPr="00CF6FD5" w:rsidRDefault="009271CF" w:rsidP="00700ACD">
      <w:pPr>
        <w:pStyle w:val="Footer"/>
        <w:ind w:left="720" w:hanging="720"/>
        <w:rPr>
          <w:sz w:val="24"/>
        </w:rPr>
      </w:pPr>
      <w:r w:rsidRPr="00CF6FD5">
        <w:rPr>
          <w:b/>
          <w:sz w:val="24"/>
        </w:rPr>
        <w:lastRenderedPageBreak/>
        <w:t>3</w:t>
      </w:r>
      <w:r w:rsidR="006309F7" w:rsidRPr="00CF6FD5">
        <w:rPr>
          <w:b/>
          <w:sz w:val="24"/>
        </w:rPr>
        <w:t>.5</w:t>
      </w:r>
      <w:r w:rsidR="006309F7" w:rsidRPr="00CF6FD5">
        <w:rPr>
          <w:b/>
          <w:sz w:val="24"/>
        </w:rPr>
        <w:tab/>
        <w:t>Personnel</w:t>
      </w:r>
    </w:p>
    <w:p w14:paraId="487A4583" w14:textId="77777777" w:rsidR="00567CDB" w:rsidRPr="00CF6FD5" w:rsidRDefault="00567CDB" w:rsidP="00567CDB">
      <w:pPr>
        <w:tabs>
          <w:tab w:val="right" w:pos="7254"/>
        </w:tabs>
        <w:spacing w:before="120"/>
        <w:ind w:left="720"/>
        <w:jc w:val="left"/>
      </w:pPr>
      <w:r w:rsidRPr="00CF6FD5">
        <w:t>The Bidder must demonstrate that it has the personnel for the key positions that meet the following requirements:</w:t>
      </w:r>
    </w:p>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065"/>
        <w:gridCol w:w="2975"/>
        <w:gridCol w:w="1350"/>
        <w:gridCol w:w="1350"/>
        <w:gridCol w:w="1350"/>
      </w:tblGrid>
      <w:tr w:rsidR="00567CDB" w:rsidRPr="00CF6FD5" w14:paraId="50C20413" w14:textId="77777777" w:rsidTr="00245F53">
        <w:trPr>
          <w:jc w:val="center"/>
        </w:trPr>
        <w:tc>
          <w:tcPr>
            <w:tcW w:w="540" w:type="dxa"/>
            <w:shd w:val="clear" w:color="auto" w:fill="D9D9D9" w:themeFill="background1" w:themeFillShade="D9"/>
            <w:vAlign w:val="center"/>
          </w:tcPr>
          <w:p w14:paraId="15C97C9F" w14:textId="77777777" w:rsidR="00567CDB" w:rsidRPr="00CF6FD5" w:rsidRDefault="00567CDB" w:rsidP="00245F53">
            <w:pPr>
              <w:jc w:val="center"/>
              <w:rPr>
                <w:b/>
                <w:bCs/>
                <w:sz w:val="22"/>
                <w:szCs w:val="18"/>
              </w:rPr>
            </w:pPr>
            <w:proofErr w:type="spellStart"/>
            <w:r w:rsidRPr="00CF6FD5">
              <w:rPr>
                <w:b/>
                <w:bCs/>
                <w:sz w:val="22"/>
                <w:szCs w:val="18"/>
              </w:rPr>
              <w:t>SlNo</w:t>
            </w:r>
            <w:proofErr w:type="spellEnd"/>
            <w:r w:rsidRPr="00CF6FD5">
              <w:rPr>
                <w:b/>
                <w:bCs/>
                <w:sz w:val="22"/>
                <w:szCs w:val="18"/>
              </w:rPr>
              <w:t>.</w:t>
            </w:r>
          </w:p>
        </w:tc>
        <w:tc>
          <w:tcPr>
            <w:tcW w:w="2065" w:type="dxa"/>
            <w:shd w:val="clear" w:color="auto" w:fill="D9D9D9" w:themeFill="background1" w:themeFillShade="D9"/>
            <w:vAlign w:val="center"/>
          </w:tcPr>
          <w:p w14:paraId="6DBEA4EB" w14:textId="77777777" w:rsidR="00567CDB" w:rsidRPr="00CF6FD5" w:rsidRDefault="00567CDB" w:rsidP="00245F53">
            <w:pPr>
              <w:jc w:val="center"/>
              <w:rPr>
                <w:b/>
                <w:bCs/>
                <w:sz w:val="22"/>
                <w:szCs w:val="18"/>
              </w:rPr>
            </w:pPr>
            <w:r w:rsidRPr="00CF6FD5">
              <w:rPr>
                <w:b/>
                <w:bCs/>
                <w:sz w:val="22"/>
                <w:szCs w:val="18"/>
              </w:rPr>
              <w:t>Position</w:t>
            </w:r>
          </w:p>
        </w:tc>
        <w:tc>
          <w:tcPr>
            <w:tcW w:w="2975" w:type="dxa"/>
            <w:shd w:val="clear" w:color="auto" w:fill="D9D9D9" w:themeFill="background1" w:themeFillShade="D9"/>
            <w:vAlign w:val="center"/>
          </w:tcPr>
          <w:p w14:paraId="45C9BE50" w14:textId="77777777" w:rsidR="00567CDB" w:rsidRPr="00CF6FD5" w:rsidRDefault="00567CDB" w:rsidP="00245F53">
            <w:pPr>
              <w:jc w:val="center"/>
              <w:rPr>
                <w:b/>
                <w:bCs/>
                <w:sz w:val="22"/>
                <w:szCs w:val="18"/>
              </w:rPr>
            </w:pPr>
            <w:r w:rsidRPr="00CF6FD5">
              <w:rPr>
                <w:b/>
                <w:bCs/>
                <w:sz w:val="22"/>
                <w:szCs w:val="18"/>
              </w:rPr>
              <w:t>Qualification</w:t>
            </w:r>
          </w:p>
        </w:tc>
        <w:tc>
          <w:tcPr>
            <w:tcW w:w="1350" w:type="dxa"/>
            <w:shd w:val="clear" w:color="auto" w:fill="D9D9D9" w:themeFill="background1" w:themeFillShade="D9"/>
            <w:vAlign w:val="center"/>
          </w:tcPr>
          <w:p w14:paraId="6796CF1D" w14:textId="77777777" w:rsidR="00567CDB" w:rsidRPr="00CF6FD5" w:rsidRDefault="00567CDB" w:rsidP="00245F53">
            <w:pPr>
              <w:jc w:val="center"/>
              <w:rPr>
                <w:b/>
                <w:bCs/>
                <w:sz w:val="22"/>
                <w:szCs w:val="18"/>
              </w:rPr>
            </w:pPr>
            <w:r w:rsidRPr="00CF6FD5">
              <w:rPr>
                <w:b/>
                <w:bCs/>
                <w:sz w:val="22"/>
                <w:szCs w:val="18"/>
              </w:rPr>
              <w:t>Number</w:t>
            </w:r>
          </w:p>
        </w:tc>
        <w:tc>
          <w:tcPr>
            <w:tcW w:w="1350" w:type="dxa"/>
            <w:shd w:val="clear" w:color="auto" w:fill="D9D9D9" w:themeFill="background1" w:themeFillShade="D9"/>
            <w:vAlign w:val="center"/>
          </w:tcPr>
          <w:p w14:paraId="1F947363" w14:textId="77777777" w:rsidR="00567CDB" w:rsidRPr="00CF6FD5" w:rsidRDefault="00567CDB" w:rsidP="00245F53">
            <w:pPr>
              <w:jc w:val="center"/>
              <w:rPr>
                <w:b/>
                <w:bCs/>
                <w:sz w:val="22"/>
                <w:szCs w:val="18"/>
              </w:rPr>
            </w:pPr>
            <w:r w:rsidRPr="00CF6FD5">
              <w:rPr>
                <w:b/>
                <w:bCs/>
                <w:sz w:val="22"/>
                <w:szCs w:val="18"/>
              </w:rPr>
              <w:t xml:space="preserve">Total Work </w:t>
            </w:r>
          </w:p>
          <w:p w14:paraId="1D1B6D5E" w14:textId="77777777" w:rsidR="00567CDB" w:rsidRPr="00CF6FD5" w:rsidRDefault="00567CDB" w:rsidP="00245F53">
            <w:pPr>
              <w:jc w:val="center"/>
              <w:rPr>
                <w:b/>
                <w:bCs/>
                <w:sz w:val="22"/>
                <w:szCs w:val="18"/>
              </w:rPr>
            </w:pPr>
            <w:r w:rsidRPr="00CF6FD5">
              <w:rPr>
                <w:b/>
                <w:bCs/>
                <w:sz w:val="22"/>
                <w:szCs w:val="18"/>
              </w:rPr>
              <w:t>Experience (years)</w:t>
            </w:r>
          </w:p>
        </w:tc>
        <w:tc>
          <w:tcPr>
            <w:tcW w:w="1350" w:type="dxa"/>
            <w:shd w:val="clear" w:color="auto" w:fill="D9D9D9" w:themeFill="background1" w:themeFillShade="D9"/>
            <w:vAlign w:val="center"/>
          </w:tcPr>
          <w:p w14:paraId="403F5ECE" w14:textId="77777777" w:rsidR="00567CDB" w:rsidRPr="00CF6FD5" w:rsidRDefault="00567CDB" w:rsidP="00245F53">
            <w:pPr>
              <w:jc w:val="center"/>
              <w:rPr>
                <w:b/>
                <w:bCs/>
                <w:sz w:val="22"/>
                <w:szCs w:val="18"/>
              </w:rPr>
            </w:pPr>
            <w:r w:rsidRPr="00CF6FD5">
              <w:rPr>
                <w:b/>
                <w:bCs/>
                <w:sz w:val="22"/>
                <w:szCs w:val="18"/>
              </w:rPr>
              <w:t xml:space="preserve">In Similar </w:t>
            </w:r>
            <w:r w:rsidRPr="00CF6FD5">
              <w:rPr>
                <w:b/>
                <w:sz w:val="22"/>
                <w:szCs w:val="18"/>
              </w:rPr>
              <w:t>Works</w:t>
            </w:r>
            <w:r w:rsidRPr="00CF6FD5">
              <w:rPr>
                <w:b/>
                <w:bCs/>
                <w:sz w:val="22"/>
                <w:szCs w:val="18"/>
              </w:rPr>
              <w:t xml:space="preserve"> Experience</w:t>
            </w:r>
          </w:p>
          <w:p w14:paraId="5A24CC64" w14:textId="77777777" w:rsidR="00567CDB" w:rsidRPr="00CF6FD5" w:rsidRDefault="00567CDB" w:rsidP="00245F53">
            <w:pPr>
              <w:jc w:val="center"/>
              <w:rPr>
                <w:b/>
                <w:bCs/>
                <w:sz w:val="22"/>
                <w:szCs w:val="18"/>
              </w:rPr>
            </w:pPr>
            <w:r w:rsidRPr="00CF6FD5">
              <w:rPr>
                <w:b/>
                <w:bCs/>
                <w:sz w:val="22"/>
                <w:szCs w:val="18"/>
              </w:rPr>
              <w:t>(years</w:t>
            </w:r>
            <w:r>
              <w:rPr>
                <w:b/>
                <w:bCs/>
                <w:sz w:val="22"/>
                <w:szCs w:val="18"/>
              </w:rPr>
              <w:t>/Projects</w:t>
            </w:r>
            <w:r w:rsidRPr="00CF6FD5">
              <w:rPr>
                <w:b/>
                <w:bCs/>
                <w:sz w:val="22"/>
                <w:szCs w:val="18"/>
              </w:rPr>
              <w:t>)</w:t>
            </w:r>
          </w:p>
        </w:tc>
      </w:tr>
      <w:tr w:rsidR="00567CDB" w:rsidRPr="00CF6FD5" w14:paraId="0DA8CE78" w14:textId="77777777" w:rsidTr="00245F53">
        <w:trPr>
          <w:jc w:val="center"/>
        </w:trPr>
        <w:tc>
          <w:tcPr>
            <w:tcW w:w="540" w:type="dxa"/>
            <w:vAlign w:val="center"/>
          </w:tcPr>
          <w:p w14:paraId="0105E327" w14:textId="47EBD633" w:rsidR="00567CDB" w:rsidRPr="00CF6FD5" w:rsidRDefault="00681953" w:rsidP="00245F53">
            <w:pPr>
              <w:jc w:val="center"/>
              <w:rPr>
                <w:sz w:val="22"/>
                <w:szCs w:val="18"/>
              </w:rPr>
            </w:pPr>
            <w:r>
              <w:rPr>
                <w:sz w:val="22"/>
                <w:szCs w:val="18"/>
              </w:rPr>
              <w:t>1</w:t>
            </w:r>
          </w:p>
        </w:tc>
        <w:tc>
          <w:tcPr>
            <w:tcW w:w="2065" w:type="dxa"/>
            <w:vAlign w:val="center"/>
          </w:tcPr>
          <w:p w14:paraId="59E8014B" w14:textId="77777777" w:rsidR="00567CDB" w:rsidRPr="00CF6FD5" w:rsidRDefault="00567CDB" w:rsidP="00245F53">
            <w:pPr>
              <w:jc w:val="left"/>
              <w:rPr>
                <w:sz w:val="22"/>
                <w:szCs w:val="18"/>
              </w:rPr>
            </w:pPr>
            <w:r w:rsidRPr="00CF6FD5">
              <w:rPr>
                <w:sz w:val="22"/>
                <w:szCs w:val="18"/>
              </w:rPr>
              <w:t>Civil/ Structural Engineer</w:t>
            </w:r>
          </w:p>
        </w:tc>
        <w:tc>
          <w:tcPr>
            <w:tcW w:w="2975" w:type="dxa"/>
            <w:vAlign w:val="center"/>
          </w:tcPr>
          <w:p w14:paraId="348687F1" w14:textId="77777777" w:rsidR="00567CDB" w:rsidRPr="00CF6FD5" w:rsidRDefault="00567CDB" w:rsidP="00245F53">
            <w:pPr>
              <w:jc w:val="left"/>
              <w:rPr>
                <w:sz w:val="22"/>
                <w:szCs w:val="18"/>
              </w:rPr>
            </w:pPr>
            <w:r w:rsidRPr="00CF6FD5">
              <w:rPr>
                <w:sz w:val="22"/>
                <w:szCs w:val="18"/>
              </w:rPr>
              <w:t>Bachelor’s Degree in Civil/ Structural Engineerin</w:t>
            </w:r>
            <w:r>
              <w:rPr>
                <w:sz w:val="22"/>
                <w:szCs w:val="18"/>
              </w:rPr>
              <w:t>g</w:t>
            </w:r>
            <w:r w:rsidRPr="00CF6FD5">
              <w:rPr>
                <w:sz w:val="22"/>
                <w:szCs w:val="18"/>
              </w:rPr>
              <w:t>, Architecture or related field</w:t>
            </w:r>
          </w:p>
        </w:tc>
        <w:tc>
          <w:tcPr>
            <w:tcW w:w="1350" w:type="dxa"/>
            <w:vAlign w:val="center"/>
          </w:tcPr>
          <w:p w14:paraId="281A0ADC" w14:textId="77777777" w:rsidR="00567CDB" w:rsidRPr="00CF6FD5" w:rsidDel="00860E48" w:rsidRDefault="00567CDB" w:rsidP="00245F53">
            <w:pPr>
              <w:jc w:val="center"/>
              <w:rPr>
                <w:sz w:val="22"/>
                <w:szCs w:val="18"/>
              </w:rPr>
            </w:pPr>
            <w:r>
              <w:rPr>
                <w:sz w:val="22"/>
                <w:szCs w:val="18"/>
              </w:rPr>
              <w:t>1</w:t>
            </w:r>
          </w:p>
        </w:tc>
        <w:tc>
          <w:tcPr>
            <w:tcW w:w="1350" w:type="dxa"/>
            <w:vAlign w:val="center"/>
          </w:tcPr>
          <w:p w14:paraId="0A1F5964" w14:textId="77777777" w:rsidR="00567CDB" w:rsidRPr="00CF6FD5" w:rsidRDefault="00567CDB" w:rsidP="00245F53">
            <w:pPr>
              <w:jc w:val="center"/>
              <w:rPr>
                <w:sz w:val="22"/>
                <w:szCs w:val="18"/>
              </w:rPr>
            </w:pPr>
            <w:r>
              <w:rPr>
                <w:sz w:val="22"/>
                <w:szCs w:val="18"/>
              </w:rPr>
              <w:t>1</w:t>
            </w:r>
          </w:p>
        </w:tc>
        <w:tc>
          <w:tcPr>
            <w:tcW w:w="1350" w:type="dxa"/>
            <w:vAlign w:val="center"/>
          </w:tcPr>
          <w:p w14:paraId="6FB4FF08" w14:textId="77777777" w:rsidR="00567CDB" w:rsidRPr="00CF6FD5" w:rsidRDefault="00567CDB" w:rsidP="00245F53">
            <w:pPr>
              <w:jc w:val="center"/>
              <w:rPr>
                <w:sz w:val="22"/>
                <w:szCs w:val="18"/>
              </w:rPr>
            </w:pPr>
            <w:r>
              <w:rPr>
                <w:sz w:val="22"/>
                <w:szCs w:val="18"/>
              </w:rPr>
              <w:t>2 Projects</w:t>
            </w:r>
          </w:p>
        </w:tc>
      </w:tr>
      <w:tr w:rsidR="00567CDB" w:rsidRPr="00CF6FD5" w14:paraId="63A929A7" w14:textId="77777777" w:rsidTr="00245F53">
        <w:trPr>
          <w:trHeight w:val="552"/>
          <w:jc w:val="center"/>
        </w:trPr>
        <w:tc>
          <w:tcPr>
            <w:tcW w:w="540" w:type="dxa"/>
            <w:vAlign w:val="center"/>
          </w:tcPr>
          <w:p w14:paraId="20058F1D" w14:textId="3D854BCD" w:rsidR="00567CDB" w:rsidRPr="00CF6FD5" w:rsidRDefault="00681953" w:rsidP="00245F53">
            <w:pPr>
              <w:pStyle w:val="Header"/>
              <w:jc w:val="center"/>
              <w:rPr>
                <w:sz w:val="22"/>
                <w:szCs w:val="18"/>
              </w:rPr>
            </w:pPr>
            <w:r>
              <w:rPr>
                <w:sz w:val="22"/>
                <w:szCs w:val="18"/>
              </w:rPr>
              <w:t>2</w:t>
            </w:r>
          </w:p>
        </w:tc>
        <w:tc>
          <w:tcPr>
            <w:tcW w:w="2065" w:type="dxa"/>
            <w:vAlign w:val="center"/>
          </w:tcPr>
          <w:p w14:paraId="105003E2" w14:textId="77777777" w:rsidR="00567CDB" w:rsidRPr="00CF6FD5" w:rsidRDefault="00567CDB" w:rsidP="00245F53">
            <w:pPr>
              <w:jc w:val="left"/>
              <w:rPr>
                <w:sz w:val="22"/>
                <w:szCs w:val="18"/>
              </w:rPr>
            </w:pPr>
            <w:r w:rsidRPr="00CF6FD5">
              <w:rPr>
                <w:sz w:val="22"/>
                <w:szCs w:val="18"/>
              </w:rPr>
              <w:t>Site Supervisors</w:t>
            </w:r>
          </w:p>
        </w:tc>
        <w:tc>
          <w:tcPr>
            <w:tcW w:w="2975" w:type="dxa"/>
            <w:vAlign w:val="center"/>
          </w:tcPr>
          <w:p w14:paraId="68B1BF5A" w14:textId="77777777" w:rsidR="00567CDB" w:rsidRDefault="00567CDB" w:rsidP="00245F53">
            <w:pPr>
              <w:jc w:val="left"/>
              <w:rPr>
                <w:sz w:val="22"/>
                <w:szCs w:val="18"/>
              </w:rPr>
            </w:pPr>
          </w:p>
          <w:p w14:paraId="0606E020" w14:textId="77777777" w:rsidR="00567CDB" w:rsidRPr="00CF6FD5" w:rsidRDefault="00567CDB" w:rsidP="00245F53">
            <w:pPr>
              <w:jc w:val="left"/>
              <w:rPr>
                <w:sz w:val="22"/>
                <w:szCs w:val="18"/>
              </w:rPr>
            </w:pPr>
            <w:r>
              <w:rPr>
                <w:sz w:val="22"/>
                <w:szCs w:val="18"/>
              </w:rPr>
              <w:t xml:space="preserve">A level </w:t>
            </w:r>
          </w:p>
        </w:tc>
        <w:tc>
          <w:tcPr>
            <w:tcW w:w="1350" w:type="dxa"/>
            <w:vAlign w:val="center"/>
          </w:tcPr>
          <w:p w14:paraId="50D0EBD6" w14:textId="77777777" w:rsidR="00567CDB" w:rsidRPr="00CF6FD5" w:rsidRDefault="00567CDB" w:rsidP="00245F53">
            <w:pPr>
              <w:jc w:val="center"/>
              <w:rPr>
                <w:sz w:val="22"/>
                <w:szCs w:val="18"/>
              </w:rPr>
            </w:pPr>
            <w:r w:rsidRPr="00CF6FD5">
              <w:rPr>
                <w:sz w:val="22"/>
                <w:szCs w:val="18"/>
              </w:rPr>
              <w:t>1 Per island</w:t>
            </w:r>
          </w:p>
        </w:tc>
        <w:tc>
          <w:tcPr>
            <w:tcW w:w="1350" w:type="dxa"/>
            <w:vAlign w:val="center"/>
          </w:tcPr>
          <w:p w14:paraId="79F46421" w14:textId="77777777" w:rsidR="00567CDB" w:rsidRPr="00CF6FD5" w:rsidRDefault="00567CDB" w:rsidP="00245F53">
            <w:pPr>
              <w:jc w:val="center"/>
              <w:rPr>
                <w:sz w:val="22"/>
                <w:szCs w:val="18"/>
              </w:rPr>
            </w:pPr>
            <w:r>
              <w:rPr>
                <w:sz w:val="22"/>
                <w:szCs w:val="18"/>
              </w:rPr>
              <w:t>1</w:t>
            </w:r>
          </w:p>
        </w:tc>
        <w:tc>
          <w:tcPr>
            <w:tcW w:w="1350" w:type="dxa"/>
            <w:vAlign w:val="center"/>
          </w:tcPr>
          <w:p w14:paraId="2FB23BB4" w14:textId="77777777" w:rsidR="00567CDB" w:rsidRPr="00CF6FD5" w:rsidRDefault="00567CDB" w:rsidP="00245F53">
            <w:pPr>
              <w:jc w:val="center"/>
              <w:rPr>
                <w:sz w:val="22"/>
                <w:szCs w:val="18"/>
              </w:rPr>
            </w:pPr>
            <w:r>
              <w:rPr>
                <w:sz w:val="22"/>
                <w:szCs w:val="18"/>
              </w:rPr>
              <w:t>1</w:t>
            </w:r>
          </w:p>
        </w:tc>
      </w:tr>
      <w:tr w:rsidR="00567CDB" w:rsidRPr="00CF6FD5" w14:paraId="2D4E19D7" w14:textId="77777777" w:rsidTr="00245F53">
        <w:trPr>
          <w:trHeight w:val="552"/>
          <w:jc w:val="center"/>
        </w:trPr>
        <w:tc>
          <w:tcPr>
            <w:tcW w:w="540" w:type="dxa"/>
            <w:vAlign w:val="center"/>
          </w:tcPr>
          <w:p w14:paraId="6BAFCD86" w14:textId="3DB9D92E" w:rsidR="00567CDB" w:rsidRPr="00CF6FD5" w:rsidRDefault="00681953" w:rsidP="00245F53">
            <w:pPr>
              <w:pStyle w:val="Header"/>
              <w:jc w:val="center"/>
              <w:rPr>
                <w:sz w:val="22"/>
                <w:szCs w:val="18"/>
              </w:rPr>
            </w:pPr>
            <w:r>
              <w:rPr>
                <w:sz w:val="22"/>
                <w:szCs w:val="18"/>
              </w:rPr>
              <w:t>3</w:t>
            </w:r>
          </w:p>
        </w:tc>
        <w:tc>
          <w:tcPr>
            <w:tcW w:w="2065" w:type="dxa"/>
            <w:vAlign w:val="center"/>
          </w:tcPr>
          <w:p w14:paraId="526C700F" w14:textId="77777777" w:rsidR="00567CDB" w:rsidRPr="00CF6FD5" w:rsidRDefault="00567CDB" w:rsidP="00245F53">
            <w:pPr>
              <w:jc w:val="left"/>
              <w:rPr>
                <w:sz w:val="22"/>
                <w:szCs w:val="18"/>
              </w:rPr>
            </w:pPr>
            <w:proofErr w:type="spellStart"/>
            <w:r>
              <w:rPr>
                <w:sz w:val="22"/>
                <w:szCs w:val="18"/>
              </w:rPr>
              <w:t>Labourers</w:t>
            </w:r>
            <w:proofErr w:type="spellEnd"/>
            <w:r>
              <w:rPr>
                <w:sz w:val="22"/>
                <w:szCs w:val="18"/>
              </w:rPr>
              <w:t xml:space="preserve"> </w:t>
            </w:r>
          </w:p>
        </w:tc>
        <w:tc>
          <w:tcPr>
            <w:tcW w:w="2975" w:type="dxa"/>
            <w:vAlign w:val="center"/>
          </w:tcPr>
          <w:p w14:paraId="2513DC52" w14:textId="77777777" w:rsidR="00567CDB" w:rsidRPr="00CF6FD5" w:rsidDel="003F17DC" w:rsidRDefault="00567CDB" w:rsidP="00245F53">
            <w:pPr>
              <w:jc w:val="left"/>
              <w:rPr>
                <w:sz w:val="22"/>
                <w:szCs w:val="18"/>
              </w:rPr>
            </w:pPr>
            <w:r>
              <w:rPr>
                <w:sz w:val="22"/>
                <w:szCs w:val="18"/>
              </w:rPr>
              <w:t>-</w:t>
            </w:r>
          </w:p>
        </w:tc>
        <w:tc>
          <w:tcPr>
            <w:tcW w:w="1350" w:type="dxa"/>
            <w:vAlign w:val="center"/>
          </w:tcPr>
          <w:p w14:paraId="05F80CB6" w14:textId="77777777" w:rsidR="00567CDB" w:rsidRPr="00CF6FD5" w:rsidRDefault="00567CDB" w:rsidP="00245F53">
            <w:pPr>
              <w:jc w:val="center"/>
              <w:rPr>
                <w:sz w:val="22"/>
                <w:szCs w:val="18"/>
              </w:rPr>
            </w:pPr>
            <w:r>
              <w:rPr>
                <w:sz w:val="22"/>
                <w:szCs w:val="18"/>
              </w:rPr>
              <w:t>Minimum 4 per island</w:t>
            </w:r>
          </w:p>
        </w:tc>
        <w:tc>
          <w:tcPr>
            <w:tcW w:w="1350" w:type="dxa"/>
            <w:vAlign w:val="center"/>
          </w:tcPr>
          <w:p w14:paraId="180C4A35" w14:textId="77777777" w:rsidR="00567CDB" w:rsidRPr="00CF6FD5" w:rsidDel="003F17DC" w:rsidRDefault="00567CDB" w:rsidP="00245F53">
            <w:pPr>
              <w:jc w:val="center"/>
              <w:rPr>
                <w:sz w:val="22"/>
                <w:szCs w:val="18"/>
              </w:rPr>
            </w:pPr>
            <w:r>
              <w:rPr>
                <w:sz w:val="22"/>
                <w:szCs w:val="18"/>
              </w:rPr>
              <w:t>-</w:t>
            </w:r>
          </w:p>
        </w:tc>
        <w:tc>
          <w:tcPr>
            <w:tcW w:w="1350" w:type="dxa"/>
            <w:vAlign w:val="center"/>
          </w:tcPr>
          <w:p w14:paraId="2A878D8D" w14:textId="77777777" w:rsidR="00567CDB" w:rsidRPr="00CF6FD5" w:rsidDel="003F17DC" w:rsidRDefault="00567CDB" w:rsidP="00245F53">
            <w:pPr>
              <w:jc w:val="center"/>
              <w:rPr>
                <w:sz w:val="22"/>
                <w:szCs w:val="18"/>
              </w:rPr>
            </w:pPr>
            <w:r>
              <w:rPr>
                <w:sz w:val="22"/>
                <w:szCs w:val="18"/>
              </w:rPr>
              <w:t>-</w:t>
            </w:r>
          </w:p>
        </w:tc>
      </w:tr>
    </w:tbl>
    <w:p w14:paraId="284208C0" w14:textId="77777777" w:rsidR="00567CDB" w:rsidRPr="00CF6FD5" w:rsidRDefault="00567CDB" w:rsidP="00567CDB">
      <w:pPr>
        <w:tabs>
          <w:tab w:val="left" w:pos="432"/>
          <w:tab w:val="left" w:pos="2952"/>
          <w:tab w:val="left" w:pos="5832"/>
        </w:tabs>
        <w:rPr>
          <w:color w:val="FF0000"/>
        </w:rPr>
      </w:pPr>
    </w:p>
    <w:p w14:paraId="085677B5" w14:textId="77777777" w:rsidR="00567CDB" w:rsidRPr="009113B9" w:rsidRDefault="00567CDB" w:rsidP="00567CDB">
      <w:r>
        <w:tab/>
      </w:r>
      <w:r w:rsidRPr="00CF6FD5">
        <w:t xml:space="preserve">The Bidder shall provide details of the proposed personnel and their experience records </w:t>
      </w:r>
      <w:r>
        <w:tab/>
      </w:r>
      <w:r w:rsidRPr="00CF6FD5">
        <w:t>using Forms PER-1 and PER-2 included in Section IV, Bidding Forms.</w:t>
      </w:r>
    </w:p>
    <w:p w14:paraId="783B18F1" w14:textId="77777777" w:rsidR="00567CDB" w:rsidRPr="008C036B" w:rsidRDefault="00567CDB" w:rsidP="00567CDB">
      <w:pPr>
        <w:tabs>
          <w:tab w:val="left" w:pos="720"/>
          <w:tab w:val="left" w:pos="5832"/>
        </w:tabs>
        <w:rPr>
          <w:color w:val="FF0000"/>
        </w:rPr>
      </w:pPr>
      <w:r w:rsidRPr="008C036B">
        <w:rPr>
          <w:i/>
          <w:color w:val="FF0000"/>
        </w:rPr>
        <w:tab/>
      </w:r>
    </w:p>
    <w:p w14:paraId="0E38CC9D" w14:textId="77777777" w:rsidR="00567CDB" w:rsidRPr="008C036B" w:rsidRDefault="00567CDB" w:rsidP="00567CDB">
      <w:pPr>
        <w:ind w:left="720"/>
        <w:rPr>
          <w:b/>
          <w:color w:val="FF0000"/>
        </w:rPr>
      </w:pPr>
    </w:p>
    <w:p w14:paraId="340E6EA4" w14:textId="77777777" w:rsidR="00567CDB" w:rsidRPr="00925D60" w:rsidRDefault="00567CDB" w:rsidP="00567CDB">
      <w:pPr>
        <w:pStyle w:val="List"/>
        <w:spacing w:before="0" w:after="0"/>
        <w:ind w:left="0"/>
        <w:rPr>
          <w:b/>
        </w:rPr>
      </w:pPr>
      <w:r w:rsidRPr="00925D60">
        <w:rPr>
          <w:b/>
        </w:rPr>
        <w:t>3.6 Equipment</w:t>
      </w:r>
    </w:p>
    <w:p w14:paraId="28B7479F" w14:textId="77777777" w:rsidR="00567CDB" w:rsidRPr="00925D60" w:rsidRDefault="00567CDB" w:rsidP="00567CDB">
      <w:pPr>
        <w:tabs>
          <w:tab w:val="right" w:pos="7254"/>
        </w:tabs>
        <w:spacing w:before="120"/>
        <w:ind w:left="720"/>
      </w:pPr>
      <w:r w:rsidRPr="00925D60">
        <w:t>The Bidder must demonstrate that it has</w:t>
      </w:r>
      <w:r>
        <w:t>/ has the capacity to procure</w:t>
      </w:r>
      <w:r w:rsidRPr="00925D60">
        <w:t xml:space="preserve"> the key equipment listed hereafter:</w:t>
      </w: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567CDB" w:rsidRPr="00925D60" w14:paraId="36D46828" w14:textId="77777777" w:rsidTr="00681953">
        <w:tc>
          <w:tcPr>
            <w:tcW w:w="57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1A436187" w14:textId="77777777" w:rsidR="00567CDB" w:rsidRPr="00925D60" w:rsidRDefault="00567CDB" w:rsidP="00245F53">
            <w:pPr>
              <w:jc w:val="center"/>
              <w:rPr>
                <w:b/>
                <w:bCs/>
                <w:sz w:val="22"/>
                <w:szCs w:val="18"/>
              </w:rPr>
            </w:pPr>
            <w:r w:rsidRPr="00925D60">
              <w:rPr>
                <w:b/>
                <w:bCs/>
                <w:sz w:val="22"/>
                <w:szCs w:val="18"/>
              </w:rPr>
              <w:t>No.</w:t>
            </w:r>
          </w:p>
        </w:tc>
        <w:tc>
          <w:tcPr>
            <w:tcW w:w="510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26012574" w14:textId="77777777" w:rsidR="00567CDB" w:rsidRPr="00925D60" w:rsidRDefault="00567CDB" w:rsidP="00245F53">
            <w:pPr>
              <w:jc w:val="center"/>
              <w:rPr>
                <w:b/>
                <w:bCs/>
                <w:sz w:val="22"/>
                <w:szCs w:val="18"/>
              </w:rPr>
            </w:pPr>
            <w:r w:rsidRPr="00925D60">
              <w:rPr>
                <w:b/>
                <w:bCs/>
                <w:sz w:val="22"/>
                <w:szCs w:val="18"/>
              </w:rPr>
              <w:t>Equipment Type and Characteristics</w:t>
            </w:r>
          </w:p>
        </w:tc>
        <w:tc>
          <w:tcPr>
            <w:tcW w:w="234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15068977" w14:textId="77777777" w:rsidR="00567CDB" w:rsidRPr="00925D60" w:rsidRDefault="00567CDB" w:rsidP="00245F53">
            <w:pPr>
              <w:jc w:val="center"/>
              <w:rPr>
                <w:b/>
                <w:bCs/>
                <w:sz w:val="22"/>
                <w:szCs w:val="18"/>
              </w:rPr>
            </w:pPr>
            <w:r w:rsidRPr="00925D60">
              <w:rPr>
                <w:b/>
                <w:bCs/>
                <w:sz w:val="22"/>
                <w:szCs w:val="18"/>
              </w:rPr>
              <w:t>Minimum Number required</w:t>
            </w:r>
          </w:p>
        </w:tc>
      </w:tr>
      <w:tr w:rsidR="00245F53" w:rsidRPr="00245F53" w14:paraId="7BD48BB8" w14:textId="77777777" w:rsidTr="00681953">
        <w:tc>
          <w:tcPr>
            <w:tcW w:w="570" w:type="dxa"/>
            <w:tcBorders>
              <w:top w:val="single" w:sz="12" w:space="0" w:color="auto"/>
              <w:bottom w:val="single" w:sz="8" w:space="0" w:color="auto"/>
            </w:tcBorders>
          </w:tcPr>
          <w:p w14:paraId="0DAC9CC7" w14:textId="1DCD8E28" w:rsidR="00567CDB" w:rsidRPr="00245F53" w:rsidRDefault="00681953" w:rsidP="00245F53">
            <w:pPr>
              <w:pStyle w:val="Header"/>
              <w:jc w:val="center"/>
              <w:rPr>
                <w:sz w:val="22"/>
                <w:szCs w:val="18"/>
              </w:rPr>
            </w:pPr>
            <w:bookmarkStart w:id="384" w:name="_Hlk95825177"/>
            <w:r>
              <w:rPr>
                <w:sz w:val="22"/>
                <w:szCs w:val="18"/>
              </w:rPr>
              <w:t>1</w:t>
            </w:r>
          </w:p>
        </w:tc>
        <w:tc>
          <w:tcPr>
            <w:tcW w:w="5100" w:type="dxa"/>
            <w:tcBorders>
              <w:top w:val="single" w:sz="12" w:space="0" w:color="auto"/>
              <w:bottom w:val="single" w:sz="8" w:space="0" w:color="auto"/>
            </w:tcBorders>
          </w:tcPr>
          <w:p w14:paraId="32073464" w14:textId="61D98D34" w:rsidR="00567CDB" w:rsidRPr="00245F53" w:rsidRDefault="00567CDB" w:rsidP="00245F53">
            <w:pPr>
              <w:rPr>
                <w:sz w:val="22"/>
                <w:szCs w:val="18"/>
              </w:rPr>
            </w:pPr>
            <w:r w:rsidRPr="00245F53">
              <w:rPr>
                <w:sz w:val="22"/>
                <w:szCs w:val="18"/>
              </w:rPr>
              <w:t>Concrete Mix</w:t>
            </w:r>
            <w:r w:rsidR="005A6DE0" w:rsidRPr="00245F53">
              <w:rPr>
                <w:sz w:val="22"/>
                <w:szCs w:val="18"/>
              </w:rPr>
              <w:t>er</w:t>
            </w:r>
          </w:p>
        </w:tc>
        <w:tc>
          <w:tcPr>
            <w:tcW w:w="2340" w:type="dxa"/>
            <w:tcBorders>
              <w:top w:val="single" w:sz="12" w:space="0" w:color="auto"/>
              <w:bottom w:val="single" w:sz="8" w:space="0" w:color="auto"/>
            </w:tcBorders>
          </w:tcPr>
          <w:p w14:paraId="5971BFB6" w14:textId="77777777" w:rsidR="00567CDB" w:rsidRPr="00245F53" w:rsidRDefault="00567CDB" w:rsidP="00245F53">
            <w:pPr>
              <w:jc w:val="center"/>
              <w:rPr>
                <w:sz w:val="22"/>
                <w:szCs w:val="18"/>
              </w:rPr>
            </w:pPr>
            <w:r w:rsidRPr="00245F53">
              <w:rPr>
                <w:sz w:val="22"/>
                <w:szCs w:val="18"/>
              </w:rPr>
              <w:t xml:space="preserve">1 for each island </w:t>
            </w:r>
          </w:p>
        </w:tc>
      </w:tr>
      <w:tr w:rsidR="00245F53" w:rsidRPr="00245F53" w14:paraId="006CA3C9" w14:textId="77777777" w:rsidTr="00681953">
        <w:tc>
          <w:tcPr>
            <w:tcW w:w="570" w:type="dxa"/>
            <w:tcBorders>
              <w:top w:val="single" w:sz="8" w:space="0" w:color="auto"/>
            </w:tcBorders>
          </w:tcPr>
          <w:p w14:paraId="2401138C" w14:textId="71D36334" w:rsidR="00567CDB" w:rsidRPr="00245F53" w:rsidDel="00860E48" w:rsidRDefault="00681953" w:rsidP="00245F53">
            <w:pPr>
              <w:pStyle w:val="Header"/>
              <w:jc w:val="center"/>
              <w:rPr>
                <w:sz w:val="22"/>
                <w:szCs w:val="18"/>
              </w:rPr>
            </w:pPr>
            <w:r>
              <w:rPr>
                <w:sz w:val="22"/>
                <w:szCs w:val="18"/>
              </w:rPr>
              <w:t>2</w:t>
            </w:r>
          </w:p>
        </w:tc>
        <w:tc>
          <w:tcPr>
            <w:tcW w:w="5100" w:type="dxa"/>
            <w:tcBorders>
              <w:top w:val="single" w:sz="8" w:space="0" w:color="auto"/>
            </w:tcBorders>
          </w:tcPr>
          <w:p w14:paraId="5857A585" w14:textId="77777777" w:rsidR="00567CDB" w:rsidRPr="00245F53" w:rsidRDefault="00567CDB" w:rsidP="00245F53">
            <w:pPr>
              <w:rPr>
                <w:sz w:val="22"/>
                <w:szCs w:val="18"/>
              </w:rPr>
            </w:pPr>
            <w:r w:rsidRPr="00245F53">
              <w:rPr>
                <w:sz w:val="22"/>
                <w:szCs w:val="18"/>
              </w:rPr>
              <w:t xml:space="preserve">Welding Machine </w:t>
            </w:r>
          </w:p>
        </w:tc>
        <w:tc>
          <w:tcPr>
            <w:tcW w:w="2340" w:type="dxa"/>
            <w:tcBorders>
              <w:top w:val="single" w:sz="8" w:space="0" w:color="auto"/>
            </w:tcBorders>
          </w:tcPr>
          <w:p w14:paraId="3575B9FB" w14:textId="77777777" w:rsidR="00567CDB" w:rsidRPr="00245F53" w:rsidRDefault="00567CDB" w:rsidP="00245F53">
            <w:pPr>
              <w:jc w:val="center"/>
              <w:rPr>
                <w:sz w:val="22"/>
                <w:szCs w:val="18"/>
              </w:rPr>
            </w:pPr>
            <w:r w:rsidRPr="00245F53">
              <w:rPr>
                <w:sz w:val="22"/>
                <w:szCs w:val="18"/>
              </w:rPr>
              <w:t xml:space="preserve">1 per lot </w:t>
            </w:r>
          </w:p>
        </w:tc>
      </w:tr>
    </w:tbl>
    <w:bookmarkEnd w:id="384"/>
    <w:p w14:paraId="62D40213" w14:textId="77777777" w:rsidR="00567CDB" w:rsidRPr="006B0386" w:rsidRDefault="00567CDB" w:rsidP="00567CDB">
      <w:pPr>
        <w:pStyle w:val="Footer"/>
        <w:spacing w:before="240"/>
        <w:ind w:left="360"/>
        <w:rPr>
          <w:sz w:val="24"/>
        </w:rPr>
      </w:pPr>
      <w:r w:rsidRPr="000C01B2">
        <w:rPr>
          <w:sz w:val="24"/>
        </w:rPr>
        <w:t>The Bidder shall provide further details of proposed items of equipment using Form EQU in Section IV, Bidding Forms.</w:t>
      </w:r>
    </w:p>
    <w:p w14:paraId="1AD4B036" w14:textId="77777777" w:rsidR="006309F7" w:rsidRPr="00D20367" w:rsidRDefault="006309F7">
      <w:pPr>
        <w:tabs>
          <w:tab w:val="left" w:pos="-1440"/>
          <w:tab w:val="left" w:pos="-720"/>
          <w:tab w:val="left" w:pos="0"/>
        </w:tabs>
        <w:ind w:left="720"/>
        <w:sectPr w:rsidR="006309F7" w:rsidRPr="00D20367" w:rsidSect="00FC00BD">
          <w:headerReference w:type="even" r:id="rId43"/>
          <w:headerReference w:type="default" r:id="rId44"/>
          <w:footerReference w:type="default" r:id="rId45"/>
          <w:headerReference w:type="first" r:id="rId46"/>
          <w:footerReference w:type="first" r:id="rId47"/>
          <w:endnotePr>
            <w:numFmt w:val="decimal"/>
          </w:endnotePr>
          <w:pgSz w:w="12240" w:h="15840" w:code="1"/>
          <w:pgMar w:top="1170" w:right="1800" w:bottom="1440" w:left="144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6E639CC0" w14:textId="77777777">
        <w:trPr>
          <w:trHeight w:val="1100"/>
        </w:trPr>
        <w:tc>
          <w:tcPr>
            <w:tcW w:w="9198" w:type="dxa"/>
            <w:vAlign w:val="center"/>
          </w:tcPr>
          <w:p w14:paraId="6C78B924" w14:textId="77777777" w:rsidR="006309F7" w:rsidRPr="00D20367" w:rsidRDefault="006309F7">
            <w:pPr>
              <w:pStyle w:val="Subtitle"/>
            </w:pPr>
            <w:bookmarkStart w:id="385" w:name="_Toc438266927"/>
            <w:bookmarkStart w:id="386" w:name="_Toc438267901"/>
            <w:bookmarkStart w:id="387" w:name="_Toc438366667"/>
            <w:bookmarkStart w:id="388" w:name="_Toc101929325"/>
            <w:bookmarkStart w:id="389" w:name="_Toc63601120"/>
            <w:r w:rsidRPr="00D20367">
              <w:lastRenderedPageBreak/>
              <w:t>Section IV.  Bidding Forms</w:t>
            </w:r>
            <w:bookmarkEnd w:id="385"/>
            <w:bookmarkEnd w:id="386"/>
            <w:bookmarkEnd w:id="387"/>
            <w:bookmarkEnd w:id="388"/>
            <w:bookmarkEnd w:id="389"/>
          </w:p>
        </w:tc>
      </w:tr>
    </w:tbl>
    <w:p w14:paraId="7E81698F" w14:textId="77777777" w:rsidR="006309F7" w:rsidRPr="00D20367" w:rsidRDefault="006309F7">
      <w:pPr>
        <w:pStyle w:val="Subtitle2"/>
      </w:pPr>
      <w:r w:rsidRPr="00D20367">
        <w:t>Table of Forms</w:t>
      </w:r>
    </w:p>
    <w:p w14:paraId="3544B130" w14:textId="0F67E48B" w:rsidR="00A542F0" w:rsidRDefault="00E15F2D">
      <w:pPr>
        <w:pStyle w:val="TOC1"/>
        <w:rPr>
          <w:rFonts w:asciiTheme="minorHAnsi" w:eastAsiaTheme="minorEastAsia" w:hAnsiTheme="minorHAnsi" w:cstheme="minorBidi"/>
          <w:b w:val="0"/>
          <w:noProof/>
          <w:sz w:val="22"/>
          <w:szCs w:val="22"/>
        </w:rPr>
      </w:pPr>
      <w:r>
        <w:fldChar w:fldCharType="begin"/>
      </w:r>
      <w:r>
        <w:instrText xml:space="preserve"> TOC \h \z \t "Section V. Header,1,Section V. Heading 2,2" </w:instrText>
      </w:r>
      <w:r>
        <w:fldChar w:fldCharType="separate"/>
      </w:r>
      <w:hyperlink w:anchor="_Toc63601243" w:history="1">
        <w:r w:rsidR="00A542F0" w:rsidRPr="00983B51">
          <w:rPr>
            <w:rStyle w:val="Hyperlink"/>
            <w:noProof/>
          </w:rPr>
          <w:t>Letter of Bid</w:t>
        </w:r>
        <w:r w:rsidR="00A542F0">
          <w:rPr>
            <w:noProof/>
            <w:webHidden/>
          </w:rPr>
          <w:tab/>
        </w:r>
        <w:r w:rsidR="00A542F0">
          <w:rPr>
            <w:noProof/>
            <w:webHidden/>
          </w:rPr>
          <w:fldChar w:fldCharType="begin"/>
        </w:r>
        <w:r w:rsidR="00A542F0">
          <w:rPr>
            <w:noProof/>
            <w:webHidden/>
          </w:rPr>
          <w:instrText xml:space="preserve"> PAGEREF _Toc63601243 \h </w:instrText>
        </w:r>
        <w:r w:rsidR="00A542F0">
          <w:rPr>
            <w:noProof/>
            <w:webHidden/>
          </w:rPr>
        </w:r>
        <w:r w:rsidR="00A542F0">
          <w:rPr>
            <w:noProof/>
            <w:webHidden/>
          </w:rPr>
          <w:fldChar w:fldCharType="separate"/>
        </w:r>
        <w:r w:rsidR="00A542F0">
          <w:rPr>
            <w:noProof/>
            <w:webHidden/>
          </w:rPr>
          <w:t>46</w:t>
        </w:r>
        <w:r w:rsidR="00A542F0">
          <w:rPr>
            <w:noProof/>
            <w:webHidden/>
          </w:rPr>
          <w:fldChar w:fldCharType="end"/>
        </w:r>
      </w:hyperlink>
    </w:p>
    <w:p w14:paraId="274E5EDF" w14:textId="4BDF0A61" w:rsidR="00A542F0" w:rsidRDefault="00A4342D">
      <w:pPr>
        <w:pStyle w:val="TOC1"/>
        <w:rPr>
          <w:rFonts w:asciiTheme="minorHAnsi" w:eastAsiaTheme="minorEastAsia" w:hAnsiTheme="minorHAnsi" w:cstheme="minorBidi"/>
          <w:b w:val="0"/>
          <w:noProof/>
          <w:sz w:val="22"/>
          <w:szCs w:val="22"/>
        </w:rPr>
      </w:pPr>
      <w:hyperlink w:anchor="_Toc63601244" w:history="1">
        <w:r w:rsidR="00A542F0" w:rsidRPr="00983B51">
          <w:rPr>
            <w:rStyle w:val="Hyperlink"/>
            <w:noProof/>
          </w:rPr>
          <w:t>Appendix to Bid</w:t>
        </w:r>
        <w:r w:rsidR="00A542F0">
          <w:rPr>
            <w:noProof/>
            <w:webHidden/>
          </w:rPr>
          <w:tab/>
        </w:r>
        <w:r w:rsidR="00A542F0">
          <w:rPr>
            <w:noProof/>
            <w:webHidden/>
          </w:rPr>
          <w:fldChar w:fldCharType="begin"/>
        </w:r>
        <w:r w:rsidR="00A542F0">
          <w:rPr>
            <w:noProof/>
            <w:webHidden/>
          </w:rPr>
          <w:instrText xml:space="preserve"> PAGEREF _Toc63601244 \h </w:instrText>
        </w:r>
        <w:r w:rsidR="00A542F0">
          <w:rPr>
            <w:noProof/>
            <w:webHidden/>
          </w:rPr>
        </w:r>
        <w:r w:rsidR="00A542F0">
          <w:rPr>
            <w:noProof/>
            <w:webHidden/>
          </w:rPr>
          <w:fldChar w:fldCharType="separate"/>
        </w:r>
        <w:r w:rsidR="00A542F0">
          <w:rPr>
            <w:noProof/>
            <w:webHidden/>
          </w:rPr>
          <w:t>49</w:t>
        </w:r>
        <w:r w:rsidR="00A542F0">
          <w:rPr>
            <w:noProof/>
            <w:webHidden/>
          </w:rPr>
          <w:fldChar w:fldCharType="end"/>
        </w:r>
      </w:hyperlink>
    </w:p>
    <w:p w14:paraId="049A6217" w14:textId="4124AF04" w:rsidR="00A542F0" w:rsidRDefault="00A4342D">
      <w:pPr>
        <w:pStyle w:val="TOC2"/>
        <w:rPr>
          <w:rFonts w:asciiTheme="minorHAnsi" w:eastAsiaTheme="minorEastAsia" w:hAnsiTheme="minorHAnsi" w:cstheme="minorBidi"/>
          <w:noProof/>
          <w:sz w:val="22"/>
          <w:szCs w:val="22"/>
        </w:rPr>
      </w:pPr>
      <w:hyperlink w:anchor="_Toc63601245" w:history="1">
        <w:r w:rsidR="00A542F0" w:rsidRPr="00983B51">
          <w:rPr>
            <w:rStyle w:val="Hyperlink"/>
            <w:noProof/>
          </w:rPr>
          <w:t>Table A.  Local Currency</w:t>
        </w:r>
        <w:r w:rsidR="00A542F0">
          <w:rPr>
            <w:noProof/>
            <w:webHidden/>
          </w:rPr>
          <w:tab/>
        </w:r>
        <w:r w:rsidR="00A542F0">
          <w:rPr>
            <w:noProof/>
            <w:webHidden/>
          </w:rPr>
          <w:fldChar w:fldCharType="begin"/>
        </w:r>
        <w:r w:rsidR="00A542F0">
          <w:rPr>
            <w:noProof/>
            <w:webHidden/>
          </w:rPr>
          <w:instrText xml:space="preserve"> PAGEREF _Toc63601245 \h </w:instrText>
        </w:r>
        <w:r w:rsidR="00A542F0">
          <w:rPr>
            <w:noProof/>
            <w:webHidden/>
          </w:rPr>
        </w:r>
        <w:r w:rsidR="00A542F0">
          <w:rPr>
            <w:noProof/>
            <w:webHidden/>
          </w:rPr>
          <w:fldChar w:fldCharType="separate"/>
        </w:r>
        <w:r w:rsidR="00A542F0">
          <w:rPr>
            <w:noProof/>
            <w:webHidden/>
          </w:rPr>
          <w:t>49</w:t>
        </w:r>
        <w:r w:rsidR="00A542F0">
          <w:rPr>
            <w:noProof/>
            <w:webHidden/>
          </w:rPr>
          <w:fldChar w:fldCharType="end"/>
        </w:r>
      </w:hyperlink>
    </w:p>
    <w:p w14:paraId="31B1AE00" w14:textId="2E751099" w:rsidR="00A542F0" w:rsidRDefault="00A4342D">
      <w:pPr>
        <w:pStyle w:val="TOC2"/>
        <w:rPr>
          <w:rFonts w:asciiTheme="minorHAnsi" w:eastAsiaTheme="minorEastAsia" w:hAnsiTheme="minorHAnsi" w:cstheme="minorBidi"/>
          <w:noProof/>
          <w:sz w:val="22"/>
          <w:szCs w:val="22"/>
        </w:rPr>
      </w:pPr>
      <w:hyperlink w:anchor="_Toc63601246" w:history="1">
        <w:r w:rsidR="00A542F0" w:rsidRPr="00983B51">
          <w:rPr>
            <w:rStyle w:val="Hyperlink"/>
            <w:noProof/>
          </w:rPr>
          <w:t>Table B.  Foreign Currency (FC)</w:t>
        </w:r>
        <w:r w:rsidR="00A542F0">
          <w:rPr>
            <w:noProof/>
            <w:webHidden/>
          </w:rPr>
          <w:tab/>
        </w:r>
        <w:r w:rsidR="00A542F0">
          <w:rPr>
            <w:noProof/>
            <w:webHidden/>
          </w:rPr>
          <w:fldChar w:fldCharType="begin"/>
        </w:r>
        <w:r w:rsidR="00A542F0">
          <w:rPr>
            <w:noProof/>
            <w:webHidden/>
          </w:rPr>
          <w:instrText xml:space="preserve"> PAGEREF _Toc63601246 \h </w:instrText>
        </w:r>
        <w:r w:rsidR="00A542F0">
          <w:rPr>
            <w:noProof/>
            <w:webHidden/>
          </w:rPr>
        </w:r>
        <w:r w:rsidR="00A542F0">
          <w:rPr>
            <w:noProof/>
            <w:webHidden/>
          </w:rPr>
          <w:fldChar w:fldCharType="separate"/>
        </w:r>
        <w:r w:rsidR="00A542F0">
          <w:rPr>
            <w:noProof/>
            <w:webHidden/>
          </w:rPr>
          <w:t>50</w:t>
        </w:r>
        <w:r w:rsidR="00A542F0">
          <w:rPr>
            <w:noProof/>
            <w:webHidden/>
          </w:rPr>
          <w:fldChar w:fldCharType="end"/>
        </w:r>
      </w:hyperlink>
    </w:p>
    <w:p w14:paraId="086CFED6" w14:textId="05BB9210" w:rsidR="00A542F0" w:rsidRDefault="00A4342D">
      <w:pPr>
        <w:pStyle w:val="TOC2"/>
        <w:rPr>
          <w:rFonts w:asciiTheme="minorHAnsi" w:eastAsiaTheme="minorEastAsia" w:hAnsiTheme="minorHAnsi" w:cstheme="minorBidi"/>
          <w:noProof/>
          <w:sz w:val="22"/>
          <w:szCs w:val="22"/>
        </w:rPr>
      </w:pPr>
      <w:hyperlink w:anchor="_Toc63601247" w:history="1">
        <w:r w:rsidR="00A542F0" w:rsidRPr="00983B51">
          <w:rPr>
            <w:rStyle w:val="Hyperlink"/>
            <w:noProof/>
          </w:rPr>
          <w:t>Table C.  Summary of Payment Currencies</w:t>
        </w:r>
        <w:r w:rsidR="00A542F0">
          <w:rPr>
            <w:noProof/>
            <w:webHidden/>
          </w:rPr>
          <w:tab/>
        </w:r>
        <w:r w:rsidR="00A542F0">
          <w:rPr>
            <w:noProof/>
            <w:webHidden/>
          </w:rPr>
          <w:fldChar w:fldCharType="begin"/>
        </w:r>
        <w:r w:rsidR="00A542F0">
          <w:rPr>
            <w:noProof/>
            <w:webHidden/>
          </w:rPr>
          <w:instrText xml:space="preserve"> PAGEREF _Toc63601247 \h </w:instrText>
        </w:r>
        <w:r w:rsidR="00A542F0">
          <w:rPr>
            <w:noProof/>
            <w:webHidden/>
          </w:rPr>
        </w:r>
        <w:r w:rsidR="00A542F0">
          <w:rPr>
            <w:noProof/>
            <w:webHidden/>
          </w:rPr>
          <w:fldChar w:fldCharType="separate"/>
        </w:r>
        <w:r w:rsidR="00A542F0">
          <w:rPr>
            <w:noProof/>
            <w:webHidden/>
          </w:rPr>
          <w:t>51</w:t>
        </w:r>
        <w:r w:rsidR="00A542F0">
          <w:rPr>
            <w:noProof/>
            <w:webHidden/>
          </w:rPr>
          <w:fldChar w:fldCharType="end"/>
        </w:r>
      </w:hyperlink>
    </w:p>
    <w:p w14:paraId="5878FA22" w14:textId="3391DCE0" w:rsidR="00A542F0" w:rsidRDefault="00A4342D">
      <w:pPr>
        <w:pStyle w:val="TOC1"/>
        <w:rPr>
          <w:rFonts w:asciiTheme="minorHAnsi" w:eastAsiaTheme="minorEastAsia" w:hAnsiTheme="minorHAnsi" w:cstheme="minorBidi"/>
          <w:b w:val="0"/>
          <w:noProof/>
          <w:sz w:val="22"/>
          <w:szCs w:val="22"/>
        </w:rPr>
      </w:pPr>
      <w:hyperlink w:anchor="_Toc63601248" w:history="1">
        <w:r w:rsidR="00A542F0" w:rsidRPr="00983B51">
          <w:rPr>
            <w:rStyle w:val="Hyperlink"/>
            <w:noProof/>
          </w:rPr>
          <w:t>Bill of Quantities</w:t>
        </w:r>
        <w:r w:rsidR="00A542F0">
          <w:rPr>
            <w:noProof/>
            <w:webHidden/>
          </w:rPr>
          <w:tab/>
        </w:r>
        <w:r w:rsidR="00A542F0">
          <w:rPr>
            <w:noProof/>
            <w:webHidden/>
          </w:rPr>
          <w:fldChar w:fldCharType="begin"/>
        </w:r>
        <w:r w:rsidR="00A542F0">
          <w:rPr>
            <w:noProof/>
            <w:webHidden/>
          </w:rPr>
          <w:instrText xml:space="preserve"> PAGEREF _Toc63601248 \h </w:instrText>
        </w:r>
        <w:r w:rsidR="00A542F0">
          <w:rPr>
            <w:noProof/>
            <w:webHidden/>
          </w:rPr>
        </w:r>
        <w:r w:rsidR="00A542F0">
          <w:rPr>
            <w:noProof/>
            <w:webHidden/>
          </w:rPr>
          <w:fldChar w:fldCharType="separate"/>
        </w:r>
        <w:r w:rsidR="00A542F0">
          <w:rPr>
            <w:noProof/>
            <w:webHidden/>
          </w:rPr>
          <w:t>53</w:t>
        </w:r>
        <w:r w:rsidR="00A542F0">
          <w:rPr>
            <w:noProof/>
            <w:webHidden/>
          </w:rPr>
          <w:fldChar w:fldCharType="end"/>
        </w:r>
      </w:hyperlink>
    </w:p>
    <w:p w14:paraId="3420D281" w14:textId="449ACFBA" w:rsidR="00A542F0" w:rsidRDefault="00A4342D">
      <w:pPr>
        <w:pStyle w:val="TOC2"/>
        <w:rPr>
          <w:rFonts w:asciiTheme="minorHAnsi" w:eastAsiaTheme="minorEastAsia" w:hAnsiTheme="minorHAnsi" w:cstheme="minorBidi"/>
          <w:noProof/>
          <w:sz w:val="22"/>
          <w:szCs w:val="22"/>
        </w:rPr>
      </w:pPr>
      <w:hyperlink w:anchor="_Toc63601249" w:history="1">
        <w:r w:rsidR="00A542F0" w:rsidRPr="00983B51">
          <w:rPr>
            <w:rStyle w:val="Hyperlink"/>
            <w:noProof/>
          </w:rPr>
          <w:t>Schedule of Daywork Rates:  1. Labour</w:t>
        </w:r>
        <w:r w:rsidR="00A542F0">
          <w:rPr>
            <w:noProof/>
            <w:webHidden/>
          </w:rPr>
          <w:tab/>
        </w:r>
        <w:r w:rsidR="00A542F0">
          <w:rPr>
            <w:noProof/>
            <w:webHidden/>
          </w:rPr>
          <w:fldChar w:fldCharType="begin"/>
        </w:r>
        <w:r w:rsidR="00A542F0">
          <w:rPr>
            <w:noProof/>
            <w:webHidden/>
          </w:rPr>
          <w:instrText xml:space="preserve"> PAGEREF _Toc63601249 \h </w:instrText>
        </w:r>
        <w:r w:rsidR="00A542F0">
          <w:rPr>
            <w:noProof/>
            <w:webHidden/>
          </w:rPr>
        </w:r>
        <w:r w:rsidR="00A542F0">
          <w:rPr>
            <w:noProof/>
            <w:webHidden/>
          </w:rPr>
          <w:fldChar w:fldCharType="separate"/>
        </w:r>
        <w:r w:rsidR="00A542F0">
          <w:rPr>
            <w:noProof/>
            <w:webHidden/>
          </w:rPr>
          <w:t>54</w:t>
        </w:r>
        <w:r w:rsidR="00A542F0">
          <w:rPr>
            <w:noProof/>
            <w:webHidden/>
          </w:rPr>
          <w:fldChar w:fldCharType="end"/>
        </w:r>
      </w:hyperlink>
    </w:p>
    <w:p w14:paraId="6A3864C5" w14:textId="186E44DD" w:rsidR="00A542F0" w:rsidRDefault="00A4342D">
      <w:pPr>
        <w:pStyle w:val="TOC2"/>
        <w:rPr>
          <w:rFonts w:asciiTheme="minorHAnsi" w:eastAsiaTheme="minorEastAsia" w:hAnsiTheme="minorHAnsi" w:cstheme="minorBidi"/>
          <w:noProof/>
          <w:sz w:val="22"/>
          <w:szCs w:val="22"/>
        </w:rPr>
      </w:pPr>
      <w:hyperlink w:anchor="_Toc63601250" w:history="1">
        <w:r w:rsidR="00A542F0" w:rsidRPr="00983B51">
          <w:rPr>
            <w:rStyle w:val="Hyperlink"/>
            <w:noProof/>
          </w:rPr>
          <w:t>Schedule of Daywork Rates:  2. Materials</w:t>
        </w:r>
        <w:r w:rsidR="00A542F0">
          <w:rPr>
            <w:noProof/>
            <w:webHidden/>
          </w:rPr>
          <w:tab/>
        </w:r>
        <w:r w:rsidR="00A542F0">
          <w:rPr>
            <w:noProof/>
            <w:webHidden/>
          </w:rPr>
          <w:fldChar w:fldCharType="begin"/>
        </w:r>
        <w:r w:rsidR="00A542F0">
          <w:rPr>
            <w:noProof/>
            <w:webHidden/>
          </w:rPr>
          <w:instrText xml:space="preserve"> PAGEREF _Toc63601250 \h </w:instrText>
        </w:r>
        <w:r w:rsidR="00A542F0">
          <w:rPr>
            <w:noProof/>
            <w:webHidden/>
          </w:rPr>
        </w:r>
        <w:r w:rsidR="00A542F0">
          <w:rPr>
            <w:noProof/>
            <w:webHidden/>
          </w:rPr>
          <w:fldChar w:fldCharType="separate"/>
        </w:r>
        <w:r w:rsidR="00A542F0">
          <w:rPr>
            <w:noProof/>
            <w:webHidden/>
          </w:rPr>
          <w:t>55</w:t>
        </w:r>
        <w:r w:rsidR="00A542F0">
          <w:rPr>
            <w:noProof/>
            <w:webHidden/>
          </w:rPr>
          <w:fldChar w:fldCharType="end"/>
        </w:r>
      </w:hyperlink>
    </w:p>
    <w:p w14:paraId="107EC577" w14:textId="21019BE7" w:rsidR="00A542F0" w:rsidRDefault="00A4342D">
      <w:pPr>
        <w:pStyle w:val="TOC2"/>
        <w:rPr>
          <w:rFonts w:asciiTheme="minorHAnsi" w:eastAsiaTheme="minorEastAsia" w:hAnsiTheme="minorHAnsi" w:cstheme="minorBidi"/>
          <w:noProof/>
          <w:sz w:val="22"/>
          <w:szCs w:val="22"/>
        </w:rPr>
      </w:pPr>
      <w:hyperlink w:anchor="_Toc63601251" w:history="1">
        <w:r w:rsidR="00A542F0" w:rsidRPr="00983B51">
          <w:rPr>
            <w:rStyle w:val="Hyperlink"/>
            <w:noProof/>
          </w:rPr>
          <w:t>Schedule of Daywork Rates:  3. Contractor’s Equipment</w:t>
        </w:r>
        <w:r w:rsidR="00A542F0">
          <w:rPr>
            <w:noProof/>
            <w:webHidden/>
          </w:rPr>
          <w:tab/>
        </w:r>
        <w:r w:rsidR="00A542F0">
          <w:rPr>
            <w:noProof/>
            <w:webHidden/>
          </w:rPr>
          <w:fldChar w:fldCharType="begin"/>
        </w:r>
        <w:r w:rsidR="00A542F0">
          <w:rPr>
            <w:noProof/>
            <w:webHidden/>
          </w:rPr>
          <w:instrText xml:space="preserve"> PAGEREF _Toc63601251 \h </w:instrText>
        </w:r>
        <w:r w:rsidR="00A542F0">
          <w:rPr>
            <w:noProof/>
            <w:webHidden/>
          </w:rPr>
        </w:r>
        <w:r w:rsidR="00A542F0">
          <w:rPr>
            <w:noProof/>
            <w:webHidden/>
          </w:rPr>
          <w:fldChar w:fldCharType="separate"/>
        </w:r>
        <w:r w:rsidR="00A542F0">
          <w:rPr>
            <w:noProof/>
            <w:webHidden/>
          </w:rPr>
          <w:t>56</w:t>
        </w:r>
        <w:r w:rsidR="00A542F0">
          <w:rPr>
            <w:noProof/>
            <w:webHidden/>
          </w:rPr>
          <w:fldChar w:fldCharType="end"/>
        </w:r>
      </w:hyperlink>
    </w:p>
    <w:p w14:paraId="6A6A2F49" w14:textId="5B8D26B1" w:rsidR="00A542F0" w:rsidRDefault="00A4342D">
      <w:pPr>
        <w:pStyle w:val="TOC2"/>
        <w:rPr>
          <w:rFonts w:asciiTheme="minorHAnsi" w:eastAsiaTheme="minorEastAsia" w:hAnsiTheme="minorHAnsi" w:cstheme="minorBidi"/>
          <w:noProof/>
          <w:sz w:val="22"/>
          <w:szCs w:val="22"/>
        </w:rPr>
      </w:pPr>
      <w:hyperlink w:anchor="_Toc63601252" w:history="1">
        <w:r w:rsidR="00A542F0" w:rsidRPr="00983B51">
          <w:rPr>
            <w:rStyle w:val="Hyperlink"/>
            <w:noProof/>
          </w:rPr>
          <w:t>Daywork Summary</w:t>
        </w:r>
        <w:r w:rsidR="00A542F0">
          <w:rPr>
            <w:noProof/>
            <w:webHidden/>
          </w:rPr>
          <w:tab/>
        </w:r>
        <w:r w:rsidR="00A542F0">
          <w:rPr>
            <w:noProof/>
            <w:webHidden/>
          </w:rPr>
          <w:fldChar w:fldCharType="begin"/>
        </w:r>
        <w:r w:rsidR="00A542F0">
          <w:rPr>
            <w:noProof/>
            <w:webHidden/>
          </w:rPr>
          <w:instrText xml:space="preserve"> PAGEREF _Toc63601252 \h </w:instrText>
        </w:r>
        <w:r w:rsidR="00A542F0">
          <w:rPr>
            <w:noProof/>
            <w:webHidden/>
          </w:rPr>
        </w:r>
        <w:r w:rsidR="00A542F0">
          <w:rPr>
            <w:noProof/>
            <w:webHidden/>
          </w:rPr>
          <w:fldChar w:fldCharType="separate"/>
        </w:r>
        <w:r w:rsidR="00A542F0">
          <w:rPr>
            <w:noProof/>
            <w:webHidden/>
          </w:rPr>
          <w:t>57</w:t>
        </w:r>
        <w:r w:rsidR="00A542F0">
          <w:rPr>
            <w:noProof/>
            <w:webHidden/>
          </w:rPr>
          <w:fldChar w:fldCharType="end"/>
        </w:r>
      </w:hyperlink>
    </w:p>
    <w:p w14:paraId="06A4E12F" w14:textId="296B52EE" w:rsidR="00A542F0" w:rsidRDefault="00A4342D">
      <w:pPr>
        <w:pStyle w:val="TOC2"/>
        <w:rPr>
          <w:rFonts w:asciiTheme="minorHAnsi" w:eastAsiaTheme="minorEastAsia" w:hAnsiTheme="minorHAnsi" w:cstheme="minorBidi"/>
          <w:noProof/>
          <w:sz w:val="22"/>
          <w:szCs w:val="22"/>
        </w:rPr>
      </w:pPr>
      <w:hyperlink w:anchor="_Toc63601253" w:history="1">
        <w:r w:rsidR="00A542F0" w:rsidRPr="00983B51">
          <w:rPr>
            <w:rStyle w:val="Hyperlink"/>
            <w:noProof/>
          </w:rPr>
          <w:t>Summary of Specified Provisional Sums</w:t>
        </w:r>
        <w:r w:rsidR="00A542F0">
          <w:rPr>
            <w:noProof/>
            <w:webHidden/>
          </w:rPr>
          <w:tab/>
        </w:r>
        <w:r w:rsidR="00A542F0">
          <w:rPr>
            <w:noProof/>
            <w:webHidden/>
          </w:rPr>
          <w:fldChar w:fldCharType="begin"/>
        </w:r>
        <w:r w:rsidR="00A542F0">
          <w:rPr>
            <w:noProof/>
            <w:webHidden/>
          </w:rPr>
          <w:instrText xml:space="preserve"> PAGEREF _Toc63601253 \h </w:instrText>
        </w:r>
        <w:r w:rsidR="00A542F0">
          <w:rPr>
            <w:noProof/>
            <w:webHidden/>
          </w:rPr>
        </w:r>
        <w:r w:rsidR="00A542F0">
          <w:rPr>
            <w:noProof/>
            <w:webHidden/>
          </w:rPr>
          <w:fldChar w:fldCharType="separate"/>
        </w:r>
        <w:r w:rsidR="00A542F0">
          <w:rPr>
            <w:noProof/>
            <w:webHidden/>
          </w:rPr>
          <w:t>58</w:t>
        </w:r>
        <w:r w:rsidR="00A542F0">
          <w:rPr>
            <w:noProof/>
            <w:webHidden/>
          </w:rPr>
          <w:fldChar w:fldCharType="end"/>
        </w:r>
      </w:hyperlink>
    </w:p>
    <w:p w14:paraId="7E5F7D7F" w14:textId="1DA89EC6" w:rsidR="00A542F0" w:rsidRDefault="00A4342D">
      <w:pPr>
        <w:pStyle w:val="TOC2"/>
        <w:rPr>
          <w:rFonts w:asciiTheme="minorHAnsi" w:eastAsiaTheme="minorEastAsia" w:hAnsiTheme="minorHAnsi" w:cstheme="minorBidi"/>
          <w:noProof/>
          <w:sz w:val="22"/>
          <w:szCs w:val="22"/>
        </w:rPr>
      </w:pPr>
      <w:hyperlink w:anchor="_Toc63601254" w:history="1">
        <w:r w:rsidR="00A542F0" w:rsidRPr="00983B51">
          <w:rPr>
            <w:rStyle w:val="Hyperlink"/>
            <w:noProof/>
          </w:rPr>
          <w:t>Grand Summary</w:t>
        </w:r>
        <w:r w:rsidR="00A542F0">
          <w:rPr>
            <w:noProof/>
            <w:webHidden/>
          </w:rPr>
          <w:tab/>
        </w:r>
        <w:r w:rsidR="00A542F0">
          <w:rPr>
            <w:noProof/>
            <w:webHidden/>
          </w:rPr>
          <w:fldChar w:fldCharType="begin"/>
        </w:r>
        <w:r w:rsidR="00A542F0">
          <w:rPr>
            <w:noProof/>
            <w:webHidden/>
          </w:rPr>
          <w:instrText xml:space="preserve"> PAGEREF _Toc63601254 \h </w:instrText>
        </w:r>
        <w:r w:rsidR="00A542F0">
          <w:rPr>
            <w:noProof/>
            <w:webHidden/>
          </w:rPr>
        </w:r>
        <w:r w:rsidR="00A542F0">
          <w:rPr>
            <w:noProof/>
            <w:webHidden/>
          </w:rPr>
          <w:fldChar w:fldCharType="separate"/>
        </w:r>
        <w:r w:rsidR="00A542F0">
          <w:rPr>
            <w:noProof/>
            <w:webHidden/>
          </w:rPr>
          <w:t>59</w:t>
        </w:r>
        <w:r w:rsidR="00A542F0">
          <w:rPr>
            <w:noProof/>
            <w:webHidden/>
          </w:rPr>
          <w:fldChar w:fldCharType="end"/>
        </w:r>
      </w:hyperlink>
    </w:p>
    <w:p w14:paraId="305E5E89" w14:textId="57F41090" w:rsidR="00A542F0" w:rsidRDefault="00A4342D">
      <w:pPr>
        <w:pStyle w:val="TOC1"/>
        <w:rPr>
          <w:rFonts w:asciiTheme="minorHAnsi" w:eastAsiaTheme="minorEastAsia" w:hAnsiTheme="minorHAnsi" w:cstheme="minorBidi"/>
          <w:b w:val="0"/>
          <w:noProof/>
          <w:sz w:val="22"/>
          <w:szCs w:val="22"/>
        </w:rPr>
      </w:pPr>
      <w:hyperlink w:anchor="_Toc63601255" w:history="1">
        <w:r w:rsidR="00A542F0" w:rsidRPr="00983B51">
          <w:rPr>
            <w:rStyle w:val="Hyperlink"/>
            <w:noProof/>
          </w:rPr>
          <w:t>Technical Proposal</w:t>
        </w:r>
        <w:r w:rsidR="00A542F0">
          <w:rPr>
            <w:noProof/>
            <w:webHidden/>
          </w:rPr>
          <w:tab/>
        </w:r>
        <w:r w:rsidR="00A542F0">
          <w:rPr>
            <w:noProof/>
            <w:webHidden/>
          </w:rPr>
          <w:fldChar w:fldCharType="begin"/>
        </w:r>
        <w:r w:rsidR="00A542F0">
          <w:rPr>
            <w:noProof/>
            <w:webHidden/>
          </w:rPr>
          <w:instrText xml:space="preserve"> PAGEREF _Toc63601255 \h </w:instrText>
        </w:r>
        <w:r w:rsidR="00A542F0">
          <w:rPr>
            <w:noProof/>
            <w:webHidden/>
          </w:rPr>
        </w:r>
        <w:r w:rsidR="00A542F0">
          <w:rPr>
            <w:noProof/>
            <w:webHidden/>
          </w:rPr>
          <w:fldChar w:fldCharType="separate"/>
        </w:r>
        <w:r w:rsidR="00A542F0">
          <w:rPr>
            <w:noProof/>
            <w:webHidden/>
          </w:rPr>
          <w:t>60</w:t>
        </w:r>
        <w:r w:rsidR="00A542F0">
          <w:rPr>
            <w:noProof/>
            <w:webHidden/>
          </w:rPr>
          <w:fldChar w:fldCharType="end"/>
        </w:r>
      </w:hyperlink>
    </w:p>
    <w:p w14:paraId="2F5D68BD" w14:textId="37A5A0E0" w:rsidR="00A542F0" w:rsidRDefault="00A4342D">
      <w:pPr>
        <w:pStyle w:val="TOC2"/>
        <w:rPr>
          <w:rFonts w:asciiTheme="minorHAnsi" w:eastAsiaTheme="minorEastAsia" w:hAnsiTheme="minorHAnsi" w:cstheme="minorBidi"/>
          <w:noProof/>
          <w:sz w:val="22"/>
          <w:szCs w:val="22"/>
        </w:rPr>
      </w:pPr>
      <w:hyperlink w:anchor="_Toc63601256" w:history="1">
        <w:r w:rsidR="00A542F0" w:rsidRPr="00983B51">
          <w:rPr>
            <w:rStyle w:val="Hyperlink"/>
            <w:noProof/>
          </w:rPr>
          <w:t>Site Organization</w:t>
        </w:r>
        <w:r w:rsidR="00A542F0">
          <w:rPr>
            <w:noProof/>
            <w:webHidden/>
          </w:rPr>
          <w:tab/>
        </w:r>
        <w:r w:rsidR="00A542F0">
          <w:rPr>
            <w:noProof/>
            <w:webHidden/>
          </w:rPr>
          <w:fldChar w:fldCharType="begin"/>
        </w:r>
        <w:r w:rsidR="00A542F0">
          <w:rPr>
            <w:noProof/>
            <w:webHidden/>
          </w:rPr>
          <w:instrText xml:space="preserve"> PAGEREF _Toc63601256 \h </w:instrText>
        </w:r>
        <w:r w:rsidR="00A542F0">
          <w:rPr>
            <w:noProof/>
            <w:webHidden/>
          </w:rPr>
        </w:r>
        <w:r w:rsidR="00A542F0">
          <w:rPr>
            <w:noProof/>
            <w:webHidden/>
          </w:rPr>
          <w:fldChar w:fldCharType="separate"/>
        </w:r>
        <w:r w:rsidR="00A542F0">
          <w:rPr>
            <w:noProof/>
            <w:webHidden/>
          </w:rPr>
          <w:t>61</w:t>
        </w:r>
        <w:r w:rsidR="00A542F0">
          <w:rPr>
            <w:noProof/>
            <w:webHidden/>
          </w:rPr>
          <w:fldChar w:fldCharType="end"/>
        </w:r>
      </w:hyperlink>
    </w:p>
    <w:p w14:paraId="2D87F2A1" w14:textId="4D781B18" w:rsidR="00A542F0" w:rsidRDefault="00A4342D">
      <w:pPr>
        <w:pStyle w:val="TOC2"/>
        <w:rPr>
          <w:rFonts w:asciiTheme="minorHAnsi" w:eastAsiaTheme="minorEastAsia" w:hAnsiTheme="minorHAnsi" w:cstheme="minorBidi"/>
          <w:noProof/>
          <w:sz w:val="22"/>
          <w:szCs w:val="22"/>
        </w:rPr>
      </w:pPr>
      <w:hyperlink w:anchor="_Toc63601257" w:history="1">
        <w:r w:rsidR="00A542F0" w:rsidRPr="00983B51">
          <w:rPr>
            <w:rStyle w:val="Hyperlink"/>
            <w:noProof/>
          </w:rPr>
          <w:t>Method Statement</w:t>
        </w:r>
        <w:r w:rsidR="00A542F0">
          <w:rPr>
            <w:noProof/>
            <w:webHidden/>
          </w:rPr>
          <w:tab/>
        </w:r>
        <w:r w:rsidR="00A542F0">
          <w:rPr>
            <w:noProof/>
            <w:webHidden/>
          </w:rPr>
          <w:fldChar w:fldCharType="begin"/>
        </w:r>
        <w:r w:rsidR="00A542F0">
          <w:rPr>
            <w:noProof/>
            <w:webHidden/>
          </w:rPr>
          <w:instrText xml:space="preserve"> PAGEREF _Toc63601257 \h </w:instrText>
        </w:r>
        <w:r w:rsidR="00A542F0">
          <w:rPr>
            <w:noProof/>
            <w:webHidden/>
          </w:rPr>
        </w:r>
        <w:r w:rsidR="00A542F0">
          <w:rPr>
            <w:noProof/>
            <w:webHidden/>
          </w:rPr>
          <w:fldChar w:fldCharType="separate"/>
        </w:r>
        <w:r w:rsidR="00A542F0">
          <w:rPr>
            <w:noProof/>
            <w:webHidden/>
          </w:rPr>
          <w:t>62</w:t>
        </w:r>
        <w:r w:rsidR="00A542F0">
          <w:rPr>
            <w:noProof/>
            <w:webHidden/>
          </w:rPr>
          <w:fldChar w:fldCharType="end"/>
        </w:r>
      </w:hyperlink>
    </w:p>
    <w:p w14:paraId="5373C767" w14:textId="015E259A" w:rsidR="00A542F0" w:rsidRDefault="00A4342D">
      <w:pPr>
        <w:pStyle w:val="TOC2"/>
        <w:rPr>
          <w:rFonts w:asciiTheme="minorHAnsi" w:eastAsiaTheme="minorEastAsia" w:hAnsiTheme="minorHAnsi" w:cstheme="minorBidi"/>
          <w:noProof/>
          <w:sz w:val="22"/>
          <w:szCs w:val="22"/>
        </w:rPr>
      </w:pPr>
      <w:hyperlink w:anchor="_Toc63601258" w:history="1">
        <w:r w:rsidR="00A542F0" w:rsidRPr="00983B51">
          <w:rPr>
            <w:rStyle w:val="Hyperlink"/>
            <w:noProof/>
          </w:rPr>
          <w:t>Mobilization Schedule</w:t>
        </w:r>
        <w:r w:rsidR="00A542F0">
          <w:rPr>
            <w:noProof/>
            <w:webHidden/>
          </w:rPr>
          <w:tab/>
        </w:r>
        <w:r w:rsidR="00A542F0">
          <w:rPr>
            <w:noProof/>
            <w:webHidden/>
          </w:rPr>
          <w:fldChar w:fldCharType="begin"/>
        </w:r>
        <w:r w:rsidR="00A542F0">
          <w:rPr>
            <w:noProof/>
            <w:webHidden/>
          </w:rPr>
          <w:instrText xml:space="preserve"> PAGEREF _Toc63601258 \h </w:instrText>
        </w:r>
        <w:r w:rsidR="00A542F0">
          <w:rPr>
            <w:noProof/>
            <w:webHidden/>
          </w:rPr>
        </w:r>
        <w:r w:rsidR="00A542F0">
          <w:rPr>
            <w:noProof/>
            <w:webHidden/>
          </w:rPr>
          <w:fldChar w:fldCharType="separate"/>
        </w:r>
        <w:r w:rsidR="00A542F0">
          <w:rPr>
            <w:noProof/>
            <w:webHidden/>
          </w:rPr>
          <w:t>63</w:t>
        </w:r>
        <w:r w:rsidR="00A542F0">
          <w:rPr>
            <w:noProof/>
            <w:webHidden/>
          </w:rPr>
          <w:fldChar w:fldCharType="end"/>
        </w:r>
      </w:hyperlink>
    </w:p>
    <w:p w14:paraId="1BB5AE1C" w14:textId="0910A41D" w:rsidR="00A542F0" w:rsidRDefault="00A4342D">
      <w:pPr>
        <w:pStyle w:val="TOC2"/>
        <w:rPr>
          <w:rFonts w:asciiTheme="minorHAnsi" w:eastAsiaTheme="minorEastAsia" w:hAnsiTheme="minorHAnsi" w:cstheme="minorBidi"/>
          <w:noProof/>
          <w:sz w:val="22"/>
          <w:szCs w:val="22"/>
        </w:rPr>
      </w:pPr>
      <w:hyperlink w:anchor="_Toc63601259" w:history="1">
        <w:r w:rsidR="00A542F0" w:rsidRPr="00983B51">
          <w:rPr>
            <w:rStyle w:val="Hyperlink"/>
            <w:noProof/>
          </w:rPr>
          <w:t>Construction Schedule</w:t>
        </w:r>
        <w:r w:rsidR="00A542F0">
          <w:rPr>
            <w:noProof/>
            <w:webHidden/>
          </w:rPr>
          <w:tab/>
        </w:r>
        <w:r w:rsidR="00A542F0">
          <w:rPr>
            <w:noProof/>
            <w:webHidden/>
          </w:rPr>
          <w:fldChar w:fldCharType="begin"/>
        </w:r>
        <w:r w:rsidR="00A542F0">
          <w:rPr>
            <w:noProof/>
            <w:webHidden/>
          </w:rPr>
          <w:instrText xml:space="preserve"> PAGEREF _Toc63601259 \h </w:instrText>
        </w:r>
        <w:r w:rsidR="00A542F0">
          <w:rPr>
            <w:noProof/>
            <w:webHidden/>
          </w:rPr>
        </w:r>
        <w:r w:rsidR="00A542F0">
          <w:rPr>
            <w:noProof/>
            <w:webHidden/>
          </w:rPr>
          <w:fldChar w:fldCharType="separate"/>
        </w:r>
        <w:r w:rsidR="00A542F0">
          <w:rPr>
            <w:noProof/>
            <w:webHidden/>
          </w:rPr>
          <w:t>64</w:t>
        </w:r>
        <w:r w:rsidR="00A542F0">
          <w:rPr>
            <w:noProof/>
            <w:webHidden/>
          </w:rPr>
          <w:fldChar w:fldCharType="end"/>
        </w:r>
      </w:hyperlink>
    </w:p>
    <w:p w14:paraId="23E52D08" w14:textId="14A3849D" w:rsidR="00A542F0" w:rsidRDefault="00A4342D">
      <w:pPr>
        <w:pStyle w:val="TOC2"/>
        <w:rPr>
          <w:rFonts w:asciiTheme="minorHAnsi" w:eastAsiaTheme="minorEastAsia" w:hAnsiTheme="minorHAnsi" w:cstheme="minorBidi"/>
          <w:noProof/>
          <w:sz w:val="22"/>
          <w:szCs w:val="22"/>
        </w:rPr>
      </w:pPr>
      <w:hyperlink w:anchor="_Toc63601260" w:history="1">
        <w:r w:rsidR="00A542F0" w:rsidRPr="00983B51">
          <w:rPr>
            <w:rStyle w:val="Hyperlink"/>
            <w:iCs/>
            <w:noProof/>
          </w:rPr>
          <w:t>Form EQU: Equipment</w:t>
        </w:r>
        <w:r w:rsidR="00A542F0">
          <w:rPr>
            <w:noProof/>
            <w:webHidden/>
          </w:rPr>
          <w:tab/>
        </w:r>
        <w:r w:rsidR="00A542F0">
          <w:rPr>
            <w:noProof/>
            <w:webHidden/>
          </w:rPr>
          <w:fldChar w:fldCharType="begin"/>
        </w:r>
        <w:r w:rsidR="00A542F0">
          <w:rPr>
            <w:noProof/>
            <w:webHidden/>
          </w:rPr>
          <w:instrText xml:space="preserve"> PAGEREF _Toc63601260 \h </w:instrText>
        </w:r>
        <w:r w:rsidR="00A542F0">
          <w:rPr>
            <w:noProof/>
            <w:webHidden/>
          </w:rPr>
        </w:r>
        <w:r w:rsidR="00A542F0">
          <w:rPr>
            <w:noProof/>
            <w:webHidden/>
          </w:rPr>
          <w:fldChar w:fldCharType="separate"/>
        </w:r>
        <w:r w:rsidR="00A542F0">
          <w:rPr>
            <w:noProof/>
            <w:webHidden/>
          </w:rPr>
          <w:t>65</w:t>
        </w:r>
        <w:r w:rsidR="00A542F0">
          <w:rPr>
            <w:noProof/>
            <w:webHidden/>
          </w:rPr>
          <w:fldChar w:fldCharType="end"/>
        </w:r>
      </w:hyperlink>
    </w:p>
    <w:p w14:paraId="29FD62F9" w14:textId="753FB7D8" w:rsidR="00A542F0" w:rsidRDefault="00A4342D">
      <w:pPr>
        <w:pStyle w:val="TOC1"/>
        <w:rPr>
          <w:rFonts w:asciiTheme="minorHAnsi" w:eastAsiaTheme="minorEastAsia" w:hAnsiTheme="minorHAnsi" w:cstheme="minorBidi"/>
          <w:b w:val="0"/>
          <w:noProof/>
          <w:sz w:val="22"/>
          <w:szCs w:val="22"/>
        </w:rPr>
      </w:pPr>
      <w:hyperlink w:anchor="_Toc63601261" w:history="1">
        <w:r w:rsidR="00A542F0" w:rsidRPr="00983B51">
          <w:rPr>
            <w:rStyle w:val="Hyperlink"/>
            <w:noProof/>
          </w:rPr>
          <w:t>Personnel</w:t>
        </w:r>
        <w:r w:rsidR="00A542F0">
          <w:rPr>
            <w:noProof/>
            <w:webHidden/>
          </w:rPr>
          <w:tab/>
        </w:r>
        <w:r w:rsidR="00A542F0">
          <w:rPr>
            <w:noProof/>
            <w:webHidden/>
          </w:rPr>
          <w:fldChar w:fldCharType="begin"/>
        </w:r>
        <w:r w:rsidR="00A542F0">
          <w:rPr>
            <w:noProof/>
            <w:webHidden/>
          </w:rPr>
          <w:instrText xml:space="preserve"> PAGEREF _Toc63601261 \h </w:instrText>
        </w:r>
        <w:r w:rsidR="00A542F0">
          <w:rPr>
            <w:noProof/>
            <w:webHidden/>
          </w:rPr>
        </w:r>
        <w:r w:rsidR="00A542F0">
          <w:rPr>
            <w:noProof/>
            <w:webHidden/>
          </w:rPr>
          <w:fldChar w:fldCharType="separate"/>
        </w:r>
        <w:r w:rsidR="00A542F0">
          <w:rPr>
            <w:noProof/>
            <w:webHidden/>
          </w:rPr>
          <w:t>66</w:t>
        </w:r>
        <w:r w:rsidR="00A542F0">
          <w:rPr>
            <w:noProof/>
            <w:webHidden/>
          </w:rPr>
          <w:fldChar w:fldCharType="end"/>
        </w:r>
      </w:hyperlink>
    </w:p>
    <w:p w14:paraId="78CAC6D7" w14:textId="050CD89A" w:rsidR="00A542F0" w:rsidRDefault="00A4342D">
      <w:pPr>
        <w:pStyle w:val="TOC2"/>
        <w:rPr>
          <w:rFonts w:asciiTheme="minorHAnsi" w:eastAsiaTheme="minorEastAsia" w:hAnsiTheme="minorHAnsi" w:cstheme="minorBidi"/>
          <w:noProof/>
          <w:sz w:val="22"/>
          <w:szCs w:val="22"/>
        </w:rPr>
      </w:pPr>
      <w:hyperlink w:anchor="_Toc63601262" w:history="1">
        <w:r w:rsidR="00A542F0" w:rsidRPr="00983B51">
          <w:rPr>
            <w:rStyle w:val="Hyperlink"/>
            <w:noProof/>
          </w:rPr>
          <w:t>Form PER-1: Proposed Personnel</w:t>
        </w:r>
        <w:r w:rsidR="00A542F0">
          <w:rPr>
            <w:noProof/>
            <w:webHidden/>
          </w:rPr>
          <w:tab/>
        </w:r>
        <w:r w:rsidR="00A542F0">
          <w:rPr>
            <w:noProof/>
            <w:webHidden/>
          </w:rPr>
          <w:fldChar w:fldCharType="begin"/>
        </w:r>
        <w:r w:rsidR="00A542F0">
          <w:rPr>
            <w:noProof/>
            <w:webHidden/>
          </w:rPr>
          <w:instrText xml:space="preserve"> PAGEREF _Toc63601262 \h </w:instrText>
        </w:r>
        <w:r w:rsidR="00A542F0">
          <w:rPr>
            <w:noProof/>
            <w:webHidden/>
          </w:rPr>
        </w:r>
        <w:r w:rsidR="00A542F0">
          <w:rPr>
            <w:noProof/>
            <w:webHidden/>
          </w:rPr>
          <w:fldChar w:fldCharType="separate"/>
        </w:r>
        <w:r w:rsidR="00A542F0">
          <w:rPr>
            <w:noProof/>
            <w:webHidden/>
          </w:rPr>
          <w:t>66</w:t>
        </w:r>
        <w:r w:rsidR="00A542F0">
          <w:rPr>
            <w:noProof/>
            <w:webHidden/>
          </w:rPr>
          <w:fldChar w:fldCharType="end"/>
        </w:r>
      </w:hyperlink>
    </w:p>
    <w:p w14:paraId="163B24E3" w14:textId="7FFEC2B3" w:rsidR="00A542F0" w:rsidRDefault="00A4342D">
      <w:pPr>
        <w:pStyle w:val="TOC2"/>
        <w:rPr>
          <w:rFonts w:asciiTheme="minorHAnsi" w:eastAsiaTheme="minorEastAsia" w:hAnsiTheme="minorHAnsi" w:cstheme="minorBidi"/>
          <w:noProof/>
          <w:sz w:val="22"/>
          <w:szCs w:val="22"/>
        </w:rPr>
      </w:pPr>
      <w:hyperlink w:anchor="_Toc63601263" w:history="1">
        <w:r w:rsidR="00A542F0" w:rsidRPr="00983B51">
          <w:rPr>
            <w:rStyle w:val="Hyperlink"/>
            <w:bCs/>
            <w:noProof/>
          </w:rPr>
          <w:t>Form PER-2: Re</w:t>
        </w:r>
        <w:r w:rsidR="00A542F0" w:rsidRPr="00983B51">
          <w:rPr>
            <w:rStyle w:val="Hyperlink"/>
            <w:noProof/>
          </w:rPr>
          <w:t>sume of Proposed Personnel</w:t>
        </w:r>
        <w:r w:rsidR="00A542F0">
          <w:rPr>
            <w:noProof/>
            <w:webHidden/>
          </w:rPr>
          <w:tab/>
        </w:r>
        <w:r w:rsidR="00A542F0">
          <w:rPr>
            <w:noProof/>
            <w:webHidden/>
          </w:rPr>
          <w:fldChar w:fldCharType="begin"/>
        </w:r>
        <w:r w:rsidR="00A542F0">
          <w:rPr>
            <w:noProof/>
            <w:webHidden/>
          </w:rPr>
          <w:instrText xml:space="preserve"> PAGEREF _Toc63601263 \h </w:instrText>
        </w:r>
        <w:r w:rsidR="00A542F0">
          <w:rPr>
            <w:noProof/>
            <w:webHidden/>
          </w:rPr>
        </w:r>
        <w:r w:rsidR="00A542F0">
          <w:rPr>
            <w:noProof/>
            <w:webHidden/>
          </w:rPr>
          <w:fldChar w:fldCharType="separate"/>
        </w:r>
        <w:r w:rsidR="00A542F0">
          <w:rPr>
            <w:noProof/>
            <w:webHidden/>
          </w:rPr>
          <w:t>67</w:t>
        </w:r>
        <w:r w:rsidR="00A542F0">
          <w:rPr>
            <w:noProof/>
            <w:webHidden/>
          </w:rPr>
          <w:fldChar w:fldCharType="end"/>
        </w:r>
      </w:hyperlink>
    </w:p>
    <w:p w14:paraId="7602D8D3" w14:textId="5730A7A5" w:rsidR="00A542F0" w:rsidRDefault="00A4342D">
      <w:pPr>
        <w:pStyle w:val="TOC1"/>
        <w:rPr>
          <w:rFonts w:asciiTheme="minorHAnsi" w:eastAsiaTheme="minorEastAsia" w:hAnsiTheme="minorHAnsi" w:cstheme="minorBidi"/>
          <w:b w:val="0"/>
          <w:noProof/>
          <w:sz w:val="22"/>
          <w:szCs w:val="22"/>
        </w:rPr>
      </w:pPr>
      <w:hyperlink w:anchor="_Toc63601264" w:history="1">
        <w:r w:rsidR="00A542F0" w:rsidRPr="00983B51">
          <w:rPr>
            <w:rStyle w:val="Hyperlink"/>
            <w:noProof/>
          </w:rPr>
          <w:t>Bidders Qualification without prequalification</w:t>
        </w:r>
        <w:r w:rsidR="00A542F0">
          <w:rPr>
            <w:noProof/>
            <w:webHidden/>
          </w:rPr>
          <w:tab/>
        </w:r>
        <w:r w:rsidR="00A542F0">
          <w:rPr>
            <w:noProof/>
            <w:webHidden/>
          </w:rPr>
          <w:fldChar w:fldCharType="begin"/>
        </w:r>
        <w:r w:rsidR="00A542F0">
          <w:rPr>
            <w:noProof/>
            <w:webHidden/>
          </w:rPr>
          <w:instrText xml:space="preserve"> PAGEREF _Toc63601264 \h </w:instrText>
        </w:r>
        <w:r w:rsidR="00A542F0">
          <w:rPr>
            <w:noProof/>
            <w:webHidden/>
          </w:rPr>
        </w:r>
        <w:r w:rsidR="00A542F0">
          <w:rPr>
            <w:noProof/>
            <w:webHidden/>
          </w:rPr>
          <w:fldChar w:fldCharType="separate"/>
        </w:r>
        <w:r w:rsidR="00A542F0">
          <w:rPr>
            <w:noProof/>
            <w:webHidden/>
          </w:rPr>
          <w:t>69</w:t>
        </w:r>
        <w:r w:rsidR="00A542F0">
          <w:rPr>
            <w:noProof/>
            <w:webHidden/>
          </w:rPr>
          <w:fldChar w:fldCharType="end"/>
        </w:r>
      </w:hyperlink>
    </w:p>
    <w:p w14:paraId="664517FA" w14:textId="5FBC8018" w:rsidR="00A542F0" w:rsidRDefault="00A4342D">
      <w:pPr>
        <w:pStyle w:val="TOC2"/>
        <w:rPr>
          <w:rFonts w:asciiTheme="minorHAnsi" w:eastAsiaTheme="minorEastAsia" w:hAnsiTheme="minorHAnsi" w:cstheme="minorBidi"/>
          <w:noProof/>
          <w:sz w:val="22"/>
          <w:szCs w:val="22"/>
        </w:rPr>
      </w:pPr>
      <w:hyperlink w:anchor="_Toc63601265" w:history="1">
        <w:r w:rsidR="00A542F0" w:rsidRPr="00983B51">
          <w:rPr>
            <w:rStyle w:val="Hyperlink"/>
            <w:noProof/>
          </w:rPr>
          <w:t>Form FIN – 3.3: Financial Resources</w:t>
        </w:r>
        <w:r w:rsidR="00A542F0">
          <w:rPr>
            <w:noProof/>
            <w:webHidden/>
          </w:rPr>
          <w:tab/>
        </w:r>
        <w:r w:rsidR="00A542F0">
          <w:rPr>
            <w:noProof/>
            <w:webHidden/>
          </w:rPr>
          <w:fldChar w:fldCharType="begin"/>
        </w:r>
        <w:r w:rsidR="00A542F0">
          <w:rPr>
            <w:noProof/>
            <w:webHidden/>
          </w:rPr>
          <w:instrText xml:space="preserve"> PAGEREF _Toc63601265 \h </w:instrText>
        </w:r>
        <w:r w:rsidR="00A542F0">
          <w:rPr>
            <w:noProof/>
            <w:webHidden/>
          </w:rPr>
        </w:r>
        <w:r w:rsidR="00A542F0">
          <w:rPr>
            <w:noProof/>
            <w:webHidden/>
          </w:rPr>
          <w:fldChar w:fldCharType="separate"/>
        </w:r>
        <w:r w:rsidR="00A542F0">
          <w:rPr>
            <w:noProof/>
            <w:webHidden/>
          </w:rPr>
          <w:t>77</w:t>
        </w:r>
        <w:r w:rsidR="00A542F0">
          <w:rPr>
            <w:noProof/>
            <w:webHidden/>
          </w:rPr>
          <w:fldChar w:fldCharType="end"/>
        </w:r>
      </w:hyperlink>
    </w:p>
    <w:p w14:paraId="03B5BF72" w14:textId="23169A63" w:rsidR="00A542F0" w:rsidRDefault="00A4342D">
      <w:pPr>
        <w:pStyle w:val="TOC2"/>
        <w:rPr>
          <w:rFonts w:asciiTheme="minorHAnsi" w:eastAsiaTheme="minorEastAsia" w:hAnsiTheme="minorHAnsi" w:cstheme="minorBidi"/>
          <w:noProof/>
          <w:sz w:val="22"/>
          <w:szCs w:val="22"/>
        </w:rPr>
      </w:pPr>
      <w:hyperlink w:anchor="_Toc63601266" w:history="1">
        <w:r w:rsidR="00A542F0" w:rsidRPr="00983B51">
          <w:rPr>
            <w:rStyle w:val="Hyperlink"/>
            <w:noProof/>
          </w:rPr>
          <w:t>Form FIN – 3.4: Current Contract Commitments / Works in Progress</w:t>
        </w:r>
        <w:r w:rsidR="00A542F0">
          <w:rPr>
            <w:noProof/>
            <w:webHidden/>
          </w:rPr>
          <w:tab/>
        </w:r>
        <w:r w:rsidR="00A542F0">
          <w:rPr>
            <w:noProof/>
            <w:webHidden/>
          </w:rPr>
          <w:fldChar w:fldCharType="begin"/>
        </w:r>
        <w:r w:rsidR="00A542F0">
          <w:rPr>
            <w:noProof/>
            <w:webHidden/>
          </w:rPr>
          <w:instrText xml:space="preserve"> PAGEREF _Toc63601266 \h </w:instrText>
        </w:r>
        <w:r w:rsidR="00A542F0">
          <w:rPr>
            <w:noProof/>
            <w:webHidden/>
          </w:rPr>
        </w:r>
        <w:r w:rsidR="00A542F0">
          <w:rPr>
            <w:noProof/>
            <w:webHidden/>
          </w:rPr>
          <w:fldChar w:fldCharType="separate"/>
        </w:r>
        <w:r w:rsidR="00A542F0">
          <w:rPr>
            <w:noProof/>
            <w:webHidden/>
          </w:rPr>
          <w:t>78</w:t>
        </w:r>
        <w:r w:rsidR="00A542F0">
          <w:rPr>
            <w:noProof/>
            <w:webHidden/>
          </w:rPr>
          <w:fldChar w:fldCharType="end"/>
        </w:r>
      </w:hyperlink>
    </w:p>
    <w:p w14:paraId="6E7E21EC" w14:textId="749C581B" w:rsidR="00A542F0" w:rsidRDefault="00A4342D">
      <w:pPr>
        <w:pStyle w:val="TOC1"/>
        <w:rPr>
          <w:rFonts w:asciiTheme="minorHAnsi" w:eastAsiaTheme="minorEastAsia" w:hAnsiTheme="minorHAnsi" w:cstheme="minorBidi"/>
          <w:b w:val="0"/>
          <w:noProof/>
          <w:sz w:val="22"/>
          <w:szCs w:val="22"/>
        </w:rPr>
      </w:pPr>
      <w:hyperlink w:anchor="_Toc63601267" w:history="1">
        <w:r w:rsidR="00A542F0" w:rsidRPr="00983B51">
          <w:rPr>
            <w:rStyle w:val="Hyperlink"/>
            <w:noProof/>
          </w:rPr>
          <w:t>Form of Bid Security</w:t>
        </w:r>
        <w:r w:rsidR="00A542F0">
          <w:rPr>
            <w:noProof/>
            <w:webHidden/>
          </w:rPr>
          <w:tab/>
        </w:r>
        <w:r w:rsidR="00A542F0">
          <w:rPr>
            <w:noProof/>
            <w:webHidden/>
          </w:rPr>
          <w:fldChar w:fldCharType="begin"/>
        </w:r>
        <w:r w:rsidR="00A542F0">
          <w:rPr>
            <w:noProof/>
            <w:webHidden/>
          </w:rPr>
          <w:instrText xml:space="preserve"> PAGEREF _Toc63601267 \h </w:instrText>
        </w:r>
        <w:r w:rsidR="00A542F0">
          <w:rPr>
            <w:noProof/>
            <w:webHidden/>
          </w:rPr>
        </w:r>
        <w:r w:rsidR="00A542F0">
          <w:rPr>
            <w:noProof/>
            <w:webHidden/>
          </w:rPr>
          <w:fldChar w:fldCharType="separate"/>
        </w:r>
        <w:r w:rsidR="00A542F0">
          <w:rPr>
            <w:noProof/>
            <w:webHidden/>
          </w:rPr>
          <w:t>83</w:t>
        </w:r>
        <w:r w:rsidR="00A542F0">
          <w:rPr>
            <w:noProof/>
            <w:webHidden/>
          </w:rPr>
          <w:fldChar w:fldCharType="end"/>
        </w:r>
      </w:hyperlink>
    </w:p>
    <w:p w14:paraId="3C145633" w14:textId="77E84CB2" w:rsidR="006309F7" w:rsidRPr="00D20367" w:rsidRDefault="00E15F2D" w:rsidP="00E15F2D">
      <w:pPr>
        <w:rPr>
          <w:sz w:val="20"/>
        </w:rPr>
      </w:pPr>
      <w:r>
        <w:fldChar w:fldCharType="end"/>
      </w:r>
      <w:r>
        <w:br w:type="page"/>
      </w:r>
    </w:p>
    <w:tbl>
      <w:tblPr>
        <w:tblpPr w:leftFromText="180" w:rightFromText="180" w:horzAnchor="margin" w:tblpXSpec="center" w:tblpY="-500"/>
        <w:tblW w:w="9495" w:type="dxa"/>
        <w:tblLayout w:type="fixed"/>
        <w:tblLook w:val="0000" w:firstRow="0" w:lastRow="0" w:firstColumn="0" w:lastColumn="0" w:noHBand="0" w:noVBand="0"/>
      </w:tblPr>
      <w:tblGrid>
        <w:gridCol w:w="108"/>
        <w:gridCol w:w="9198"/>
        <w:gridCol w:w="189"/>
      </w:tblGrid>
      <w:tr w:rsidR="00CB2172" w:rsidRPr="00CB2172" w14:paraId="1D3DE4C6" w14:textId="77777777" w:rsidTr="002A2168">
        <w:trPr>
          <w:gridBefore w:val="1"/>
          <w:gridAfter w:val="1"/>
          <w:wBefore w:w="108" w:type="dxa"/>
          <w:wAfter w:w="189" w:type="dxa"/>
          <w:trHeight w:val="900"/>
        </w:trPr>
        <w:tc>
          <w:tcPr>
            <w:tcW w:w="9198" w:type="dxa"/>
            <w:vAlign w:val="center"/>
          </w:tcPr>
          <w:p w14:paraId="6DACE79A" w14:textId="77777777" w:rsidR="00CB2172" w:rsidRPr="00CB2172" w:rsidRDefault="00CB2172" w:rsidP="002A2168">
            <w:pPr>
              <w:pStyle w:val="SectionVHeader"/>
              <w:rPr>
                <w:b w:val="0"/>
                <w:highlight w:val="yellow"/>
              </w:rPr>
            </w:pPr>
            <w:bookmarkStart w:id="390" w:name="_Toc63601243"/>
            <w:r w:rsidRPr="00A542F0">
              <w:rPr>
                <w:lang w:val="en-US"/>
              </w:rPr>
              <w:lastRenderedPageBreak/>
              <w:t>Letter of Bid</w:t>
            </w:r>
            <w:bookmarkEnd w:id="390"/>
          </w:p>
        </w:tc>
      </w:tr>
      <w:tr w:rsidR="000B392B" w:rsidRPr="0035582B" w14:paraId="4DB80176" w14:textId="77777777" w:rsidTr="002A21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495" w:type="dxa"/>
            <w:gridSpan w:val="3"/>
            <w:tcBorders>
              <w:top w:val="doubleWave" w:sz="6" w:space="0" w:color="auto"/>
              <w:left w:val="doubleWave" w:sz="6" w:space="0" w:color="auto"/>
              <w:bottom w:val="doubleWave" w:sz="6" w:space="0" w:color="auto"/>
              <w:right w:val="doubleWave" w:sz="6" w:space="0" w:color="auto"/>
            </w:tcBorders>
          </w:tcPr>
          <w:p w14:paraId="482906CA" w14:textId="77777777" w:rsidR="000B392B" w:rsidRPr="0035582B" w:rsidRDefault="000B392B" w:rsidP="002A2168">
            <w:pPr>
              <w:spacing w:line="276" w:lineRule="auto"/>
              <w:rPr>
                <w:b/>
                <w:bCs/>
                <w:color w:val="000000"/>
                <w:sz w:val="22"/>
                <w:szCs w:val="22"/>
              </w:rPr>
            </w:pPr>
            <w:bookmarkStart w:id="391" w:name="_Toc108949930"/>
            <w:bookmarkStart w:id="392" w:name="_Toc108950331"/>
            <w:proofErr w:type="gramStart"/>
            <w:r w:rsidRPr="0035582B">
              <w:rPr>
                <w:b/>
                <w:bCs/>
                <w:color w:val="000000"/>
                <w:sz w:val="22"/>
                <w:szCs w:val="22"/>
              </w:rPr>
              <w:t>NOTE  TO</w:t>
            </w:r>
            <w:proofErr w:type="gramEnd"/>
            <w:r w:rsidRPr="0035582B">
              <w:rPr>
                <w:b/>
                <w:bCs/>
                <w:color w:val="000000"/>
                <w:sz w:val="22"/>
                <w:szCs w:val="22"/>
              </w:rPr>
              <w:t xml:space="preserve"> TENDERERS: Letter of Tender shall be in the Company Letter head.</w:t>
            </w:r>
          </w:p>
          <w:p w14:paraId="68F658C2" w14:textId="77777777" w:rsidR="000B392B" w:rsidRPr="0035582B" w:rsidRDefault="000B392B" w:rsidP="002A2168">
            <w:pPr>
              <w:spacing w:line="276" w:lineRule="auto"/>
              <w:rPr>
                <w:rFonts w:cs="Arial"/>
                <w:i/>
                <w:iCs/>
                <w:color w:val="000000"/>
              </w:rPr>
            </w:pPr>
            <w:r w:rsidRPr="0035582B">
              <w:rPr>
                <w:b/>
                <w:i/>
                <w:iCs/>
                <w:color w:val="000000"/>
                <w:sz w:val="22"/>
                <w:szCs w:val="22"/>
              </w:rPr>
              <w:t xml:space="preserve">Note:  All italicized text is for use in preparing </w:t>
            </w:r>
            <w:proofErr w:type="gramStart"/>
            <w:r w:rsidRPr="0035582B">
              <w:rPr>
                <w:b/>
                <w:i/>
                <w:iCs/>
                <w:color w:val="000000"/>
                <w:sz w:val="22"/>
                <w:szCs w:val="22"/>
              </w:rPr>
              <w:t>these form</w:t>
            </w:r>
            <w:proofErr w:type="gramEnd"/>
            <w:r w:rsidRPr="0035582B">
              <w:rPr>
                <w:b/>
                <w:i/>
                <w:iCs/>
                <w:color w:val="000000"/>
                <w:sz w:val="22"/>
                <w:szCs w:val="22"/>
              </w:rPr>
              <w:t xml:space="preserve"> and shall be deleted from the final products. </w:t>
            </w:r>
          </w:p>
        </w:tc>
      </w:tr>
      <w:bookmarkEnd w:id="391"/>
      <w:bookmarkEnd w:id="392"/>
    </w:tbl>
    <w:p w14:paraId="6A7E5412" w14:textId="77777777" w:rsidR="00CB2172" w:rsidRPr="00CB2172" w:rsidRDefault="00CB2172" w:rsidP="00CB2172">
      <w:pPr>
        <w:tabs>
          <w:tab w:val="right" w:pos="9000"/>
        </w:tabs>
        <w:ind w:left="4320" w:firstLine="720"/>
      </w:pPr>
    </w:p>
    <w:p w14:paraId="0B6C3612" w14:textId="77777777" w:rsidR="00CB2172" w:rsidRPr="00CB2172" w:rsidRDefault="00CB2172" w:rsidP="000B392B">
      <w:pPr>
        <w:tabs>
          <w:tab w:val="right" w:pos="9000"/>
        </w:tabs>
        <w:spacing w:before="120" w:after="120" w:line="276" w:lineRule="auto"/>
        <w:jc w:val="right"/>
        <w:rPr>
          <w:sz w:val="22"/>
          <w:szCs w:val="22"/>
        </w:rPr>
      </w:pPr>
      <w:r w:rsidRPr="00CB2172">
        <w:rPr>
          <w:sz w:val="22"/>
          <w:szCs w:val="22"/>
        </w:rPr>
        <w:t xml:space="preserve">                                                                                       Date: _______________</w:t>
      </w:r>
    </w:p>
    <w:p w14:paraId="516309DC" w14:textId="77777777" w:rsidR="00CB2172" w:rsidRPr="00CB2172" w:rsidRDefault="00CB2172" w:rsidP="00CB2172">
      <w:pPr>
        <w:tabs>
          <w:tab w:val="right" w:pos="9000"/>
        </w:tabs>
        <w:spacing w:before="120" w:after="120" w:line="276" w:lineRule="auto"/>
        <w:rPr>
          <w:sz w:val="22"/>
          <w:szCs w:val="22"/>
        </w:rPr>
      </w:pPr>
      <w:r w:rsidRPr="00CB2172">
        <w:rPr>
          <w:sz w:val="22"/>
          <w:szCs w:val="22"/>
        </w:rPr>
        <w:tab/>
        <w:t xml:space="preserve">                                                                                      Tenderer’s Reference No.: _______________</w:t>
      </w:r>
      <w:r w:rsidRPr="00CB2172">
        <w:rPr>
          <w:sz w:val="22"/>
          <w:szCs w:val="22"/>
        </w:rPr>
        <w:tab/>
        <w:t>Procurement Reference No.: _______________</w:t>
      </w:r>
    </w:p>
    <w:p w14:paraId="5F7E1509" w14:textId="3C69E256" w:rsidR="00CB2172" w:rsidRPr="00CB2172" w:rsidRDefault="00CB2172" w:rsidP="00CB2172">
      <w:pPr>
        <w:rPr>
          <w:sz w:val="22"/>
          <w:szCs w:val="22"/>
        </w:rPr>
      </w:pPr>
      <w:r w:rsidRPr="00CB2172">
        <w:rPr>
          <w:sz w:val="22"/>
          <w:szCs w:val="22"/>
        </w:rPr>
        <w:t xml:space="preserve">To: </w:t>
      </w:r>
      <w:r w:rsidR="000B392B">
        <w:rPr>
          <w:sz w:val="22"/>
          <w:szCs w:val="22"/>
        </w:rPr>
        <w:t xml:space="preserve">Fathimath </w:t>
      </w:r>
      <w:proofErr w:type="spellStart"/>
      <w:r w:rsidR="000B392B">
        <w:rPr>
          <w:sz w:val="22"/>
          <w:szCs w:val="22"/>
        </w:rPr>
        <w:t>Rishfa</w:t>
      </w:r>
      <w:proofErr w:type="spellEnd"/>
      <w:r w:rsidR="000B392B">
        <w:rPr>
          <w:sz w:val="22"/>
          <w:szCs w:val="22"/>
        </w:rPr>
        <w:t xml:space="preserve"> Ahmed</w:t>
      </w:r>
      <w:r w:rsidRPr="00CB2172">
        <w:rPr>
          <w:sz w:val="22"/>
          <w:szCs w:val="22"/>
        </w:rPr>
        <w:t>,</w:t>
      </w:r>
    </w:p>
    <w:p w14:paraId="02F9EB7D" w14:textId="0819E975" w:rsidR="00CB2172" w:rsidRPr="00CB2172" w:rsidRDefault="00CB2172" w:rsidP="00CB2172">
      <w:pPr>
        <w:rPr>
          <w:sz w:val="22"/>
          <w:szCs w:val="22"/>
        </w:rPr>
      </w:pPr>
      <w:r w:rsidRPr="00CB2172">
        <w:rPr>
          <w:sz w:val="22"/>
          <w:szCs w:val="22"/>
        </w:rPr>
        <w:t xml:space="preserve">       </w:t>
      </w:r>
      <w:r w:rsidR="00E61199">
        <w:rPr>
          <w:sz w:val="22"/>
          <w:szCs w:val="22"/>
        </w:rPr>
        <w:t xml:space="preserve">Chief </w:t>
      </w:r>
      <w:r w:rsidRPr="00CB2172">
        <w:rPr>
          <w:sz w:val="22"/>
          <w:szCs w:val="22"/>
        </w:rPr>
        <w:t>Procurement Executive,</w:t>
      </w:r>
    </w:p>
    <w:p w14:paraId="48CBDF7E" w14:textId="77777777" w:rsidR="00CB2172" w:rsidRPr="00CB2172" w:rsidRDefault="00CB2172" w:rsidP="00CB2172">
      <w:pPr>
        <w:spacing w:line="259" w:lineRule="auto"/>
        <w:rPr>
          <w:sz w:val="22"/>
          <w:szCs w:val="22"/>
        </w:rPr>
      </w:pPr>
      <w:r w:rsidRPr="00CB2172">
        <w:rPr>
          <w:sz w:val="22"/>
          <w:szCs w:val="22"/>
        </w:rPr>
        <w:t xml:space="preserve">       National Tender </w:t>
      </w:r>
    </w:p>
    <w:p w14:paraId="5049D0BF" w14:textId="77777777" w:rsidR="00CB2172" w:rsidRPr="00CB2172" w:rsidRDefault="00CB2172" w:rsidP="00CB2172">
      <w:pPr>
        <w:rPr>
          <w:sz w:val="22"/>
          <w:szCs w:val="22"/>
        </w:rPr>
      </w:pPr>
      <w:r w:rsidRPr="00CB2172">
        <w:rPr>
          <w:sz w:val="22"/>
          <w:szCs w:val="22"/>
        </w:rPr>
        <w:t xml:space="preserve">       Ministry of Finance </w:t>
      </w:r>
    </w:p>
    <w:p w14:paraId="3ADA166A" w14:textId="77777777" w:rsidR="00CB2172" w:rsidRPr="00CB2172" w:rsidRDefault="00CB2172" w:rsidP="00CB2172">
      <w:pPr>
        <w:rPr>
          <w:sz w:val="22"/>
          <w:szCs w:val="22"/>
        </w:rPr>
      </w:pPr>
      <w:r w:rsidRPr="00CB2172">
        <w:rPr>
          <w:sz w:val="22"/>
          <w:szCs w:val="22"/>
        </w:rPr>
        <w:t xml:space="preserve">       Male’, Republic of Maldives</w:t>
      </w:r>
      <w:r w:rsidRPr="00CB2172">
        <w:rPr>
          <w:sz w:val="22"/>
          <w:szCs w:val="22"/>
        </w:rPr>
        <w:tab/>
      </w:r>
    </w:p>
    <w:p w14:paraId="5B9AB0FB" w14:textId="77777777" w:rsidR="00CB2172" w:rsidRPr="00CB2172" w:rsidRDefault="00CB2172" w:rsidP="00CB2172"/>
    <w:p w14:paraId="58846A2B" w14:textId="77777777" w:rsidR="00CB2172" w:rsidRPr="00CB2172" w:rsidRDefault="00CB2172" w:rsidP="00CB2172"/>
    <w:p w14:paraId="6AE9DD6B" w14:textId="77777777" w:rsidR="00CB2172" w:rsidRPr="00CB2172" w:rsidRDefault="00CB2172" w:rsidP="00CB2172">
      <w:r w:rsidRPr="00CB2172">
        <w:t xml:space="preserve">We, the undersigned, declare that: </w:t>
      </w:r>
    </w:p>
    <w:p w14:paraId="28E03DFF" w14:textId="77777777" w:rsidR="00CB2172" w:rsidRPr="00CB2172" w:rsidRDefault="00CB2172" w:rsidP="00CB2172"/>
    <w:p w14:paraId="3DB7174F" w14:textId="5DA6018A" w:rsidR="00CB2172" w:rsidRPr="00CB2172" w:rsidRDefault="00CB2172" w:rsidP="00EC0E95">
      <w:pPr>
        <w:numPr>
          <w:ilvl w:val="0"/>
          <w:numId w:val="1"/>
        </w:numPr>
        <w:tabs>
          <w:tab w:val="clear" w:pos="420"/>
          <w:tab w:val="num" w:pos="510"/>
          <w:tab w:val="right" w:pos="9000"/>
        </w:tabs>
        <w:ind w:left="510"/>
      </w:pPr>
      <w:r w:rsidRPr="00CB2172">
        <w:t>We have examined and have no reservations to the Bidding Documents, including Addenda issued in accordance with Instructions to Bidders (ITB</w:t>
      </w:r>
      <w:r w:rsidR="000B392B">
        <w:t xml:space="preserve"> Clause </w:t>
      </w:r>
      <w:r w:rsidRPr="00CB2172">
        <w:t>8)</w:t>
      </w:r>
      <w:r w:rsidRPr="00CB2172">
        <w:rPr>
          <w:u w:val="single"/>
        </w:rPr>
        <w:tab/>
      </w:r>
      <w:r w:rsidRPr="00CB2172">
        <w:t>;</w:t>
      </w:r>
    </w:p>
    <w:p w14:paraId="340609F7" w14:textId="77777777" w:rsidR="00CB2172" w:rsidRPr="00CB2172" w:rsidRDefault="00CB2172" w:rsidP="00CB2172"/>
    <w:p w14:paraId="66B92185" w14:textId="77777777" w:rsidR="00CB2172" w:rsidRPr="00CB2172" w:rsidRDefault="00CB2172" w:rsidP="00EC0E95">
      <w:pPr>
        <w:numPr>
          <w:ilvl w:val="0"/>
          <w:numId w:val="1"/>
        </w:numPr>
        <w:tabs>
          <w:tab w:val="clear" w:pos="420"/>
          <w:tab w:val="num" w:pos="510"/>
          <w:tab w:val="right" w:pos="9000"/>
        </w:tabs>
        <w:ind w:left="510"/>
      </w:pPr>
      <w:r w:rsidRPr="00CB2172">
        <w:rPr>
          <w:bCs/>
        </w:rPr>
        <w:t>We meet the eligibility requirements and have no conflict of interest in accordance with ITB 4;</w:t>
      </w:r>
    </w:p>
    <w:p w14:paraId="6747CE85" w14:textId="77777777" w:rsidR="00CB2172" w:rsidRPr="00CB2172" w:rsidRDefault="00CB2172" w:rsidP="00CB2172">
      <w:pPr>
        <w:ind w:left="720"/>
        <w:contextualSpacing/>
      </w:pPr>
    </w:p>
    <w:p w14:paraId="48CAB10A" w14:textId="77777777" w:rsidR="00CB2172" w:rsidRPr="00CB2172" w:rsidRDefault="00CB2172" w:rsidP="00EC0E95">
      <w:pPr>
        <w:numPr>
          <w:ilvl w:val="0"/>
          <w:numId w:val="1"/>
        </w:numPr>
        <w:tabs>
          <w:tab w:val="clear" w:pos="420"/>
          <w:tab w:val="num" w:pos="510"/>
          <w:tab w:val="right" w:pos="9000"/>
        </w:tabs>
        <w:ind w:left="510"/>
      </w:pPr>
      <w:r w:rsidRPr="00CB2172">
        <w:rPr>
          <w:bCs/>
        </w:rPr>
        <w:t>We have not been suspended nor declared ineligible by the Employer based on execution of a Bid Securing Declaration in the Employer’s country</w:t>
      </w:r>
      <w:r w:rsidRPr="00CB2172">
        <w:t xml:space="preserve"> in accordance with ITB 4.6</w:t>
      </w:r>
    </w:p>
    <w:p w14:paraId="22F6959D" w14:textId="77777777" w:rsidR="00CB2172" w:rsidRPr="00CB2172" w:rsidRDefault="00CB2172" w:rsidP="00CB2172">
      <w:pPr>
        <w:tabs>
          <w:tab w:val="right" w:pos="9000"/>
        </w:tabs>
      </w:pPr>
    </w:p>
    <w:p w14:paraId="68D67EBA" w14:textId="77777777" w:rsidR="00CB2172" w:rsidRPr="00CB2172" w:rsidRDefault="00CB2172" w:rsidP="00CB2172">
      <w:pPr>
        <w:ind w:left="720"/>
        <w:contextualSpacing/>
      </w:pPr>
    </w:p>
    <w:p w14:paraId="07C8857B" w14:textId="77777777" w:rsidR="00CB2172" w:rsidRPr="00CB2172" w:rsidRDefault="00CB2172" w:rsidP="00EC0E95">
      <w:pPr>
        <w:numPr>
          <w:ilvl w:val="0"/>
          <w:numId w:val="1"/>
        </w:numPr>
        <w:tabs>
          <w:tab w:val="clear" w:pos="420"/>
          <w:tab w:val="num" w:pos="510"/>
          <w:tab w:val="right" w:pos="9000"/>
        </w:tabs>
        <w:ind w:left="510"/>
      </w:pPr>
      <w:r w:rsidRPr="00CB2172">
        <w:t xml:space="preserve">We offer to execute in conformity with the Bidding Documents the following Works: </w:t>
      </w:r>
      <w:r w:rsidRPr="00CB2172">
        <w:rPr>
          <w:u w:val="single"/>
        </w:rPr>
        <w:tab/>
      </w:r>
    </w:p>
    <w:p w14:paraId="46336DCC" w14:textId="08795525" w:rsidR="000B392B" w:rsidRDefault="00CB2172" w:rsidP="000B392B">
      <w:pPr>
        <w:tabs>
          <w:tab w:val="right" w:pos="9000"/>
        </w:tabs>
        <w:ind w:left="450"/>
      </w:pPr>
      <w:r w:rsidRPr="002A2168">
        <w:rPr>
          <w:b/>
          <w:bCs/>
        </w:rPr>
        <w:t>TES/20</w:t>
      </w:r>
      <w:r w:rsidR="004518C9" w:rsidRPr="002A2168">
        <w:rPr>
          <w:b/>
          <w:bCs/>
        </w:rPr>
        <w:t>21</w:t>
      </w:r>
      <w:r w:rsidRPr="002A2168">
        <w:rPr>
          <w:b/>
          <w:bCs/>
        </w:rPr>
        <w:t>/</w:t>
      </w:r>
      <w:r w:rsidR="004A7179" w:rsidRPr="002A2168">
        <w:rPr>
          <w:b/>
          <w:bCs/>
        </w:rPr>
        <w:t>W-105-R01</w:t>
      </w:r>
      <w:r w:rsidRPr="004A7179">
        <w:rPr>
          <w:b/>
          <w:bCs/>
        </w:rPr>
        <w:t xml:space="preserve"> </w:t>
      </w:r>
      <w:r w:rsidR="004A31AB">
        <w:rPr>
          <w:b/>
          <w:bCs/>
        </w:rPr>
        <w:t>D</w:t>
      </w:r>
      <w:r w:rsidR="004A31AB" w:rsidRPr="0041583E">
        <w:rPr>
          <w:b/>
          <w:bCs/>
        </w:rPr>
        <w:t xml:space="preserve">esign and </w:t>
      </w:r>
      <w:r w:rsidR="004A31AB">
        <w:rPr>
          <w:b/>
          <w:bCs/>
        </w:rPr>
        <w:t>B</w:t>
      </w:r>
      <w:r w:rsidR="004A31AB" w:rsidRPr="0041583E">
        <w:rPr>
          <w:b/>
          <w:bCs/>
        </w:rPr>
        <w:t xml:space="preserve">uild of </w:t>
      </w:r>
      <w:r w:rsidR="004A31AB">
        <w:rPr>
          <w:b/>
          <w:bCs/>
        </w:rPr>
        <w:t>I</w:t>
      </w:r>
      <w:r w:rsidR="004A31AB" w:rsidRPr="0041583E">
        <w:rPr>
          <w:b/>
          <w:bCs/>
        </w:rPr>
        <w:t xml:space="preserve">sland </w:t>
      </w:r>
      <w:r w:rsidR="004A31AB">
        <w:rPr>
          <w:b/>
          <w:bCs/>
        </w:rPr>
        <w:t>R</w:t>
      </w:r>
      <w:r w:rsidR="004A31AB" w:rsidRPr="0041583E">
        <w:rPr>
          <w:b/>
          <w:bCs/>
        </w:rPr>
        <w:t xml:space="preserve">esource </w:t>
      </w:r>
      <w:r w:rsidR="004A31AB">
        <w:rPr>
          <w:b/>
          <w:bCs/>
        </w:rPr>
        <w:t>R</w:t>
      </w:r>
      <w:r w:rsidR="004A31AB" w:rsidRPr="0041583E">
        <w:rPr>
          <w:b/>
          <w:bCs/>
        </w:rPr>
        <w:t xml:space="preserve">ecovery </w:t>
      </w:r>
      <w:r w:rsidR="004A31AB">
        <w:rPr>
          <w:b/>
          <w:bCs/>
        </w:rPr>
        <w:t>C</w:t>
      </w:r>
      <w:r w:rsidR="004A31AB" w:rsidRPr="0041583E">
        <w:rPr>
          <w:b/>
          <w:bCs/>
        </w:rPr>
        <w:t xml:space="preserve">enters (IRRCs) at </w:t>
      </w:r>
      <w:r w:rsidR="004A31AB">
        <w:rPr>
          <w:b/>
          <w:bCs/>
        </w:rPr>
        <w:t>Z</w:t>
      </w:r>
      <w:r w:rsidR="004A31AB" w:rsidRPr="0041583E">
        <w:rPr>
          <w:b/>
          <w:bCs/>
        </w:rPr>
        <w:t xml:space="preserve">one 1 </w:t>
      </w:r>
      <w:r w:rsidR="004A31AB">
        <w:rPr>
          <w:b/>
          <w:bCs/>
        </w:rPr>
        <w:t>I</w:t>
      </w:r>
      <w:r w:rsidR="004A31AB" w:rsidRPr="0041583E">
        <w:rPr>
          <w:b/>
          <w:bCs/>
        </w:rPr>
        <w:t xml:space="preserve">slands – </w:t>
      </w:r>
      <w:r w:rsidR="004A31AB">
        <w:rPr>
          <w:b/>
          <w:bCs/>
        </w:rPr>
        <w:t>L</w:t>
      </w:r>
      <w:r w:rsidR="004A31AB" w:rsidRPr="0041583E">
        <w:rPr>
          <w:b/>
          <w:bCs/>
        </w:rPr>
        <w:t xml:space="preserve">ot 2 - </w:t>
      </w:r>
      <w:proofErr w:type="spellStart"/>
      <w:r w:rsidR="004A31AB">
        <w:rPr>
          <w:b/>
          <w:bCs/>
        </w:rPr>
        <w:t>H</w:t>
      </w:r>
      <w:r w:rsidR="004A31AB" w:rsidRPr="0041583E">
        <w:rPr>
          <w:b/>
          <w:bCs/>
        </w:rPr>
        <w:t>dh.</w:t>
      </w:r>
      <w:r w:rsidR="004A31AB">
        <w:rPr>
          <w:b/>
          <w:bCs/>
        </w:rPr>
        <w:t>N</w:t>
      </w:r>
      <w:r w:rsidR="004A31AB" w:rsidRPr="0041583E">
        <w:rPr>
          <w:b/>
          <w:bCs/>
        </w:rPr>
        <w:t>olhivaran</w:t>
      </w:r>
      <w:proofErr w:type="spellEnd"/>
      <w:r w:rsidR="004A31AB" w:rsidRPr="0041583E">
        <w:rPr>
          <w:b/>
          <w:bCs/>
        </w:rPr>
        <w:t xml:space="preserve">, </w:t>
      </w:r>
      <w:proofErr w:type="spellStart"/>
      <w:r w:rsidR="004A31AB">
        <w:rPr>
          <w:b/>
          <w:bCs/>
        </w:rPr>
        <w:t>H</w:t>
      </w:r>
      <w:r w:rsidR="004A31AB" w:rsidRPr="0041583E">
        <w:rPr>
          <w:b/>
          <w:bCs/>
        </w:rPr>
        <w:t>dh.</w:t>
      </w:r>
      <w:r w:rsidR="004A31AB">
        <w:rPr>
          <w:b/>
          <w:bCs/>
        </w:rPr>
        <w:t>K</w:t>
      </w:r>
      <w:r w:rsidR="004A31AB" w:rsidRPr="0041583E">
        <w:rPr>
          <w:b/>
          <w:bCs/>
        </w:rPr>
        <w:t>umundhoo</w:t>
      </w:r>
      <w:proofErr w:type="spellEnd"/>
      <w:r w:rsidR="004A31AB" w:rsidRPr="0041583E">
        <w:rPr>
          <w:b/>
          <w:bCs/>
        </w:rPr>
        <w:t xml:space="preserve">, </w:t>
      </w:r>
      <w:proofErr w:type="spellStart"/>
      <w:r w:rsidR="004A31AB">
        <w:rPr>
          <w:b/>
          <w:bCs/>
        </w:rPr>
        <w:t>H</w:t>
      </w:r>
      <w:r w:rsidR="004A31AB" w:rsidRPr="0041583E">
        <w:rPr>
          <w:b/>
          <w:bCs/>
        </w:rPr>
        <w:t>dh.</w:t>
      </w:r>
      <w:r w:rsidR="004A31AB">
        <w:rPr>
          <w:b/>
          <w:bCs/>
        </w:rPr>
        <w:t>V</w:t>
      </w:r>
      <w:r w:rsidR="004A31AB" w:rsidRPr="0041583E">
        <w:rPr>
          <w:b/>
          <w:bCs/>
        </w:rPr>
        <w:t>aikaradhoo</w:t>
      </w:r>
      <w:proofErr w:type="spellEnd"/>
      <w:r w:rsidR="004A31AB" w:rsidRPr="0041583E">
        <w:rPr>
          <w:b/>
          <w:bCs/>
        </w:rPr>
        <w:t>,</w:t>
      </w:r>
      <w:r w:rsidR="004A31AB">
        <w:rPr>
          <w:b/>
          <w:bCs/>
        </w:rPr>
        <w:t xml:space="preserve"> </w:t>
      </w:r>
      <w:proofErr w:type="spellStart"/>
      <w:r w:rsidR="004A31AB">
        <w:rPr>
          <w:b/>
          <w:bCs/>
        </w:rPr>
        <w:t>H</w:t>
      </w:r>
      <w:r w:rsidR="004A31AB" w:rsidRPr="0041583E">
        <w:rPr>
          <w:b/>
          <w:bCs/>
        </w:rPr>
        <w:t>dh.</w:t>
      </w:r>
      <w:r w:rsidR="004A31AB">
        <w:rPr>
          <w:b/>
          <w:bCs/>
        </w:rPr>
        <w:t>M</w:t>
      </w:r>
      <w:r w:rsidR="004A31AB" w:rsidRPr="0041583E">
        <w:rPr>
          <w:b/>
          <w:bCs/>
        </w:rPr>
        <w:t>akunudhoo</w:t>
      </w:r>
      <w:proofErr w:type="spellEnd"/>
      <w:r w:rsidR="004A31AB" w:rsidRPr="0041583E">
        <w:rPr>
          <w:b/>
          <w:bCs/>
        </w:rPr>
        <w:t xml:space="preserve">, </w:t>
      </w:r>
      <w:proofErr w:type="spellStart"/>
      <w:r w:rsidR="004A31AB">
        <w:rPr>
          <w:b/>
          <w:bCs/>
        </w:rPr>
        <w:t>H</w:t>
      </w:r>
      <w:r w:rsidR="004A31AB" w:rsidRPr="0041583E">
        <w:rPr>
          <w:b/>
          <w:bCs/>
        </w:rPr>
        <w:t>dh.</w:t>
      </w:r>
      <w:r w:rsidR="004A31AB">
        <w:rPr>
          <w:b/>
          <w:bCs/>
        </w:rPr>
        <w:t>F</w:t>
      </w:r>
      <w:r w:rsidR="004A31AB" w:rsidRPr="0041583E">
        <w:rPr>
          <w:b/>
          <w:bCs/>
        </w:rPr>
        <w:t>iney</w:t>
      </w:r>
      <w:proofErr w:type="spellEnd"/>
      <w:r w:rsidR="004A31AB" w:rsidRPr="0041583E">
        <w:rPr>
          <w:b/>
          <w:bCs/>
        </w:rPr>
        <w:t xml:space="preserve">, </w:t>
      </w:r>
      <w:proofErr w:type="spellStart"/>
      <w:r w:rsidR="004A31AB">
        <w:rPr>
          <w:b/>
          <w:bCs/>
        </w:rPr>
        <w:t>H</w:t>
      </w:r>
      <w:r w:rsidR="004A31AB" w:rsidRPr="0041583E">
        <w:rPr>
          <w:b/>
          <w:bCs/>
        </w:rPr>
        <w:t>dh.</w:t>
      </w:r>
      <w:r w:rsidR="004A31AB">
        <w:rPr>
          <w:b/>
          <w:bCs/>
        </w:rPr>
        <w:t>H</w:t>
      </w:r>
      <w:r w:rsidR="004A31AB" w:rsidRPr="0041583E">
        <w:rPr>
          <w:b/>
          <w:bCs/>
        </w:rPr>
        <w:t>irimaradhoo</w:t>
      </w:r>
      <w:proofErr w:type="spellEnd"/>
      <w:r w:rsidR="004A31AB" w:rsidRPr="0041583E">
        <w:rPr>
          <w:b/>
          <w:bCs/>
        </w:rPr>
        <w:t xml:space="preserve"> and </w:t>
      </w:r>
      <w:proofErr w:type="spellStart"/>
      <w:r w:rsidR="004A31AB">
        <w:rPr>
          <w:b/>
          <w:bCs/>
        </w:rPr>
        <w:t>H</w:t>
      </w:r>
      <w:r w:rsidR="004A31AB" w:rsidRPr="0041583E">
        <w:rPr>
          <w:b/>
          <w:bCs/>
        </w:rPr>
        <w:t>dh.</w:t>
      </w:r>
      <w:r w:rsidR="004A31AB">
        <w:rPr>
          <w:b/>
          <w:bCs/>
        </w:rPr>
        <w:t>K</w:t>
      </w:r>
      <w:r w:rsidR="004A31AB" w:rsidRPr="0041583E">
        <w:rPr>
          <w:b/>
          <w:bCs/>
        </w:rPr>
        <w:t>urinbi</w:t>
      </w:r>
      <w:proofErr w:type="spellEnd"/>
      <w:r w:rsidRPr="004518C9">
        <w:t>;</w:t>
      </w:r>
    </w:p>
    <w:p w14:paraId="5675FBA5" w14:textId="77777777" w:rsidR="000B392B" w:rsidRDefault="000B392B" w:rsidP="000B392B">
      <w:pPr>
        <w:tabs>
          <w:tab w:val="right" w:pos="9000"/>
        </w:tabs>
        <w:ind w:left="450"/>
        <w:rPr>
          <w:sz w:val="22"/>
          <w:szCs w:val="22"/>
        </w:rPr>
      </w:pPr>
    </w:p>
    <w:p w14:paraId="78EF9C75" w14:textId="7E8EC89C" w:rsidR="00CB2172" w:rsidRPr="007357E6" w:rsidRDefault="00CB2172" w:rsidP="00EC0E95">
      <w:pPr>
        <w:pStyle w:val="ListParagraph"/>
        <w:numPr>
          <w:ilvl w:val="0"/>
          <w:numId w:val="1"/>
        </w:numPr>
        <w:tabs>
          <w:tab w:val="clear" w:pos="420"/>
          <w:tab w:val="num" w:pos="540"/>
          <w:tab w:val="right" w:pos="9000"/>
        </w:tabs>
        <w:ind w:left="540" w:hanging="450"/>
      </w:pPr>
      <w:r w:rsidRPr="000B392B">
        <w:rPr>
          <w:sz w:val="22"/>
          <w:szCs w:val="22"/>
        </w:rPr>
        <w:t xml:space="preserve">The total </w:t>
      </w:r>
      <w:r w:rsidRPr="000B392B">
        <w:rPr>
          <w:color w:val="FF0000"/>
          <w:sz w:val="22"/>
          <w:szCs w:val="22"/>
        </w:rPr>
        <w:t>lump-sum fixed price</w:t>
      </w:r>
      <w:r w:rsidRPr="000B392B">
        <w:rPr>
          <w:sz w:val="22"/>
          <w:szCs w:val="22"/>
        </w:rPr>
        <w:t xml:space="preserve"> of our Tender,</w:t>
      </w:r>
      <w:r w:rsidRPr="000B392B">
        <w:rPr>
          <w:color w:val="FF0000"/>
          <w:spacing w:val="8"/>
          <w:sz w:val="22"/>
          <w:szCs w:val="22"/>
        </w:rPr>
        <w:t xml:space="preserve"> </w:t>
      </w:r>
      <w:r w:rsidRPr="000B392B">
        <w:rPr>
          <w:color w:val="FF0000"/>
          <w:sz w:val="22"/>
          <w:szCs w:val="22"/>
        </w:rPr>
        <w:t>excluding Goods and Services Tax (GST) in item (</w:t>
      </w:r>
      <w:r w:rsidR="007357E6">
        <w:rPr>
          <w:color w:val="FF0000"/>
          <w:sz w:val="22"/>
          <w:szCs w:val="22"/>
        </w:rPr>
        <w:t>f</w:t>
      </w:r>
      <w:r w:rsidRPr="000B392B">
        <w:rPr>
          <w:color w:val="FF0000"/>
          <w:sz w:val="22"/>
          <w:szCs w:val="22"/>
        </w:rPr>
        <w:t>) and excluding any discounts</w:t>
      </w:r>
      <w:r w:rsidRPr="000B392B">
        <w:rPr>
          <w:sz w:val="22"/>
          <w:szCs w:val="22"/>
        </w:rPr>
        <w:t xml:space="preserve"> offered in item (</w:t>
      </w:r>
      <w:r w:rsidR="007357E6">
        <w:rPr>
          <w:sz w:val="22"/>
          <w:szCs w:val="22"/>
        </w:rPr>
        <w:t>g</w:t>
      </w:r>
      <w:r w:rsidRPr="000B392B">
        <w:rPr>
          <w:sz w:val="22"/>
          <w:szCs w:val="22"/>
        </w:rPr>
        <w:t>) below is: ………………………………………………</w:t>
      </w:r>
      <w:r w:rsidR="007357E6">
        <w:rPr>
          <w:sz w:val="22"/>
          <w:szCs w:val="22"/>
        </w:rPr>
        <w:t>……</w:t>
      </w:r>
      <w:r w:rsidRPr="000B392B">
        <w:rPr>
          <w:sz w:val="22"/>
          <w:szCs w:val="22"/>
        </w:rPr>
        <w:t>…………….;</w:t>
      </w:r>
      <w:r w:rsidRPr="000B392B">
        <w:rPr>
          <w:i/>
          <w:color w:val="FF0000"/>
          <w:spacing w:val="8"/>
          <w:sz w:val="22"/>
          <w:szCs w:val="22"/>
        </w:rPr>
        <w:t>[amount in numbers &amp; words]</w:t>
      </w:r>
    </w:p>
    <w:p w14:paraId="46B2FC23" w14:textId="77777777" w:rsidR="007357E6" w:rsidRPr="007357E6" w:rsidRDefault="007357E6" w:rsidP="007357E6">
      <w:pPr>
        <w:pStyle w:val="ListParagraph"/>
        <w:tabs>
          <w:tab w:val="right" w:pos="9000"/>
        </w:tabs>
        <w:ind w:left="540"/>
      </w:pPr>
    </w:p>
    <w:p w14:paraId="6D74B287" w14:textId="66514A2B" w:rsidR="007357E6" w:rsidRPr="00E61199" w:rsidRDefault="007357E6" w:rsidP="00EC0E95">
      <w:pPr>
        <w:pStyle w:val="ListParagraph"/>
        <w:numPr>
          <w:ilvl w:val="0"/>
          <w:numId w:val="1"/>
        </w:numPr>
        <w:tabs>
          <w:tab w:val="clear" w:pos="420"/>
          <w:tab w:val="num" w:pos="540"/>
          <w:tab w:val="right" w:pos="9000"/>
        </w:tabs>
        <w:ind w:left="540" w:hanging="450"/>
      </w:pPr>
      <w:r>
        <w:rPr>
          <w:iCs/>
          <w:spacing w:val="8"/>
          <w:sz w:val="22"/>
          <w:szCs w:val="22"/>
        </w:rPr>
        <w:t>The amount for Goods and Services Tax (GST) is ……………………………………</w:t>
      </w:r>
      <w:proofErr w:type="gramStart"/>
      <w:r>
        <w:rPr>
          <w:iCs/>
          <w:spacing w:val="8"/>
          <w:sz w:val="22"/>
          <w:szCs w:val="22"/>
        </w:rPr>
        <w:t>…..</w:t>
      </w:r>
      <w:proofErr w:type="gramEnd"/>
      <w:r>
        <w:rPr>
          <w:iCs/>
          <w:spacing w:val="8"/>
          <w:sz w:val="22"/>
          <w:szCs w:val="22"/>
        </w:rPr>
        <w:t xml:space="preserve"> </w:t>
      </w:r>
      <w:r w:rsidRPr="007357E6">
        <w:rPr>
          <w:i/>
          <w:spacing w:val="8"/>
          <w:sz w:val="22"/>
          <w:szCs w:val="22"/>
        </w:rPr>
        <w:t>[amount in numbers &amp; words]</w:t>
      </w:r>
    </w:p>
    <w:p w14:paraId="60A0580B" w14:textId="77777777" w:rsidR="00E61199" w:rsidRDefault="00E61199" w:rsidP="00E61199">
      <w:pPr>
        <w:pStyle w:val="ListParagraph"/>
      </w:pPr>
    </w:p>
    <w:p w14:paraId="49629439" w14:textId="77777777" w:rsidR="00E61199" w:rsidRPr="00153670" w:rsidRDefault="00E61199" w:rsidP="00E61199">
      <w:pPr>
        <w:numPr>
          <w:ilvl w:val="0"/>
          <w:numId w:val="1"/>
        </w:numPr>
        <w:spacing w:before="120" w:after="120" w:line="276" w:lineRule="auto"/>
        <w:rPr>
          <w:color w:val="000000"/>
          <w:sz w:val="22"/>
          <w:szCs w:val="22"/>
          <w:highlight w:val="yellow"/>
        </w:rPr>
      </w:pPr>
      <w:bookmarkStart w:id="393" w:name="_Hlk95988556"/>
      <w:bookmarkStart w:id="394" w:name="_GoBack"/>
      <w:r w:rsidRPr="00153670">
        <w:rPr>
          <w:color w:val="000000"/>
          <w:sz w:val="22"/>
          <w:szCs w:val="22"/>
          <w:highlight w:val="yellow"/>
        </w:rPr>
        <w:t>(</w:t>
      </w:r>
      <w:proofErr w:type="spellStart"/>
      <w:r w:rsidRPr="00153670">
        <w:rPr>
          <w:color w:val="000000"/>
          <w:sz w:val="22"/>
          <w:szCs w:val="22"/>
          <w:highlight w:val="yellow"/>
        </w:rPr>
        <w:t>i</w:t>
      </w:r>
      <w:proofErr w:type="spellEnd"/>
      <w:r w:rsidRPr="00153670">
        <w:rPr>
          <w:color w:val="000000"/>
          <w:sz w:val="22"/>
          <w:szCs w:val="22"/>
          <w:highlight w:val="yellow"/>
        </w:rPr>
        <w:t>)The discounts offered are ……………………………</w:t>
      </w:r>
      <w:proofErr w:type="gramStart"/>
      <w:r w:rsidRPr="00153670">
        <w:rPr>
          <w:color w:val="000000"/>
          <w:sz w:val="22"/>
          <w:szCs w:val="22"/>
          <w:highlight w:val="yellow"/>
        </w:rPr>
        <w:t>….</w:t>
      </w:r>
      <w:r w:rsidRPr="00153670">
        <w:rPr>
          <w:rFonts w:cs="MV Boli"/>
          <w:color w:val="000000"/>
          <w:sz w:val="22"/>
          <w:szCs w:val="22"/>
          <w:highlight w:val="yellow"/>
          <w:lang w:bidi="dv-MV"/>
        </w:rPr>
        <w:t>(</w:t>
      </w:r>
      <w:proofErr w:type="gramEnd"/>
      <w:r w:rsidRPr="00153670">
        <w:rPr>
          <w:rFonts w:cs="MV Boli"/>
          <w:color w:val="000000"/>
          <w:sz w:val="22"/>
          <w:szCs w:val="22"/>
          <w:highlight w:val="yellow"/>
          <w:lang w:bidi="dv-MV"/>
        </w:rPr>
        <w:t xml:space="preserve">ii) </w:t>
      </w:r>
      <w:r w:rsidRPr="00153670">
        <w:rPr>
          <w:color w:val="000000"/>
          <w:sz w:val="22"/>
          <w:szCs w:val="22"/>
          <w:highlight w:val="yellow"/>
        </w:rPr>
        <w:t>The methodology for application of discount are: ………………………………;</w:t>
      </w:r>
    </w:p>
    <w:bookmarkEnd w:id="393"/>
    <w:bookmarkEnd w:id="394"/>
    <w:p w14:paraId="579740DE" w14:textId="77777777" w:rsidR="00E61199" w:rsidRPr="007357E6" w:rsidRDefault="00E61199" w:rsidP="00E61199">
      <w:pPr>
        <w:pStyle w:val="ListParagraph"/>
        <w:tabs>
          <w:tab w:val="right" w:pos="9000"/>
        </w:tabs>
        <w:ind w:left="540"/>
      </w:pPr>
    </w:p>
    <w:p w14:paraId="269815A8" w14:textId="77777777" w:rsidR="007357E6" w:rsidRDefault="007357E6" w:rsidP="007357E6">
      <w:pPr>
        <w:pStyle w:val="ListParagraph"/>
      </w:pPr>
    </w:p>
    <w:p w14:paraId="072D4B9F" w14:textId="77777777" w:rsidR="007357E6" w:rsidRPr="007357E6" w:rsidRDefault="007357E6" w:rsidP="007357E6">
      <w:pPr>
        <w:pStyle w:val="ListParagraph"/>
        <w:rPr>
          <w:sz w:val="22"/>
          <w:szCs w:val="22"/>
        </w:rPr>
      </w:pPr>
    </w:p>
    <w:p w14:paraId="54B5242C" w14:textId="4E27D7CC" w:rsidR="00E61199" w:rsidRPr="00153670" w:rsidRDefault="00E61199" w:rsidP="00E61199">
      <w:pPr>
        <w:pStyle w:val="ListParagraph"/>
        <w:numPr>
          <w:ilvl w:val="0"/>
          <w:numId w:val="1"/>
        </w:numPr>
        <w:jc w:val="left"/>
        <w:rPr>
          <w:sz w:val="22"/>
          <w:szCs w:val="22"/>
          <w:highlight w:val="yellow"/>
        </w:rPr>
      </w:pPr>
      <w:r w:rsidRPr="00153670">
        <w:rPr>
          <w:sz w:val="22"/>
          <w:szCs w:val="22"/>
          <w:highlight w:val="yellow"/>
        </w:rPr>
        <w:t xml:space="preserve">We undertake, if our Bid is accepted, to commence the Works as soon as is reasonably possible and to complete the whole of the Works comprised in the Contract within the duration stipulated in </w:t>
      </w:r>
      <w:bookmarkStart w:id="395" w:name="_Hlk95987181"/>
      <w:r w:rsidRPr="002A2168">
        <w:rPr>
          <w:b/>
          <w:bCs/>
          <w:color w:val="000000" w:themeColor="text1"/>
          <w:sz w:val="22"/>
          <w:szCs w:val="22"/>
          <w:highlight w:val="yellow"/>
        </w:rPr>
        <w:t xml:space="preserve">PCC </w:t>
      </w:r>
      <w:r w:rsidR="002A2168" w:rsidRPr="002A2168">
        <w:rPr>
          <w:b/>
          <w:bCs/>
          <w:color w:val="000000" w:themeColor="text1"/>
          <w:sz w:val="22"/>
          <w:szCs w:val="22"/>
          <w:highlight w:val="yellow"/>
        </w:rPr>
        <w:t>1.1.3.3</w:t>
      </w:r>
      <w:bookmarkEnd w:id="395"/>
    </w:p>
    <w:p w14:paraId="2F32D29C" w14:textId="77777777" w:rsidR="00CB2172" w:rsidRPr="00CB2172" w:rsidRDefault="00CB2172" w:rsidP="00CB2172">
      <w:pPr>
        <w:tabs>
          <w:tab w:val="right" w:pos="9000"/>
        </w:tabs>
      </w:pPr>
    </w:p>
    <w:p w14:paraId="622B520A" w14:textId="5E1A4049" w:rsidR="007357E6" w:rsidRDefault="00CB2172" w:rsidP="00E61199">
      <w:pPr>
        <w:pStyle w:val="ListParagraph"/>
        <w:numPr>
          <w:ilvl w:val="0"/>
          <w:numId w:val="1"/>
        </w:numPr>
        <w:tabs>
          <w:tab w:val="right" w:pos="9000"/>
        </w:tabs>
      </w:pPr>
      <w:r w:rsidRPr="00CB2172">
        <w:t xml:space="preserve">Our bid shall be valid for a period of </w:t>
      </w:r>
      <w:r w:rsidR="00E61199" w:rsidRPr="00153670">
        <w:rPr>
          <w:highlight w:val="yellow"/>
        </w:rPr>
        <w:t>120</w:t>
      </w:r>
      <w:r w:rsidR="007357E6">
        <w:t xml:space="preserve"> </w:t>
      </w:r>
      <w:r w:rsidR="007357E6" w:rsidRPr="00E61199">
        <w:rPr>
          <w:i/>
          <w:iCs/>
        </w:rPr>
        <w:t>[insert validity period as specified in ITB 18.1]</w:t>
      </w:r>
      <w:r w:rsidRPr="00CB2172">
        <w:t xml:space="preserve"> days from the date fixed for the bid submission deadline in accordance with the Bidding Documents, and it shall remain binding upon us and may be accepted at any time before the expiration of that period;</w:t>
      </w:r>
    </w:p>
    <w:p w14:paraId="52B3359B" w14:textId="77777777" w:rsidR="007357E6" w:rsidRDefault="007357E6" w:rsidP="007357E6">
      <w:pPr>
        <w:tabs>
          <w:tab w:val="right" w:pos="9000"/>
        </w:tabs>
        <w:ind w:left="540"/>
        <w:contextualSpacing/>
      </w:pPr>
    </w:p>
    <w:p w14:paraId="0B73829F" w14:textId="09C2820B" w:rsidR="007357E6" w:rsidRPr="007357E6" w:rsidRDefault="007357E6" w:rsidP="00E61199">
      <w:pPr>
        <w:numPr>
          <w:ilvl w:val="0"/>
          <w:numId w:val="1"/>
        </w:numPr>
        <w:tabs>
          <w:tab w:val="right" w:pos="9000"/>
        </w:tabs>
        <w:ind w:left="540" w:hanging="450"/>
        <w:contextualSpacing/>
        <w:rPr>
          <w:szCs w:val="24"/>
        </w:rPr>
      </w:pPr>
      <w:r w:rsidRPr="007357E6">
        <w:rPr>
          <w:color w:val="000000"/>
          <w:szCs w:val="24"/>
        </w:rPr>
        <w:t xml:space="preserve">If price adjustment provisions apply, the Table(s) of Adjustment Data shall be considered part of this </w:t>
      </w:r>
      <w:r>
        <w:rPr>
          <w:color w:val="000000"/>
          <w:szCs w:val="24"/>
        </w:rPr>
        <w:t>Bid</w:t>
      </w:r>
      <w:r w:rsidRPr="007357E6">
        <w:rPr>
          <w:color w:val="000000"/>
          <w:szCs w:val="24"/>
        </w:rPr>
        <w:t>;</w:t>
      </w:r>
      <w:r w:rsidRPr="007357E6">
        <w:rPr>
          <w:rStyle w:val="FootnoteReference"/>
          <w:color w:val="000000"/>
          <w:szCs w:val="24"/>
        </w:rPr>
        <w:footnoteReference w:id="12"/>
      </w:r>
    </w:p>
    <w:p w14:paraId="0DF1AC81" w14:textId="77777777" w:rsidR="007357E6" w:rsidRDefault="007357E6" w:rsidP="007357E6">
      <w:pPr>
        <w:tabs>
          <w:tab w:val="right" w:pos="9000"/>
        </w:tabs>
        <w:ind w:left="540"/>
        <w:contextualSpacing/>
      </w:pPr>
    </w:p>
    <w:p w14:paraId="2FB80693" w14:textId="060386E3" w:rsidR="00CB2172" w:rsidRDefault="00CB2172" w:rsidP="00E61199">
      <w:pPr>
        <w:numPr>
          <w:ilvl w:val="0"/>
          <w:numId w:val="1"/>
        </w:numPr>
        <w:tabs>
          <w:tab w:val="right" w:pos="9000"/>
        </w:tabs>
        <w:ind w:left="540" w:hanging="450"/>
        <w:contextualSpacing/>
      </w:pPr>
      <w:r w:rsidRPr="00CB2172">
        <w:t>If our bid is accepted, we commit to obtain a performance security in accordance with the Bidding Documents;</w:t>
      </w:r>
    </w:p>
    <w:p w14:paraId="38952E3F" w14:textId="77777777" w:rsidR="007357E6" w:rsidRDefault="007357E6" w:rsidP="007357E6">
      <w:pPr>
        <w:pStyle w:val="ListParagraph"/>
      </w:pPr>
    </w:p>
    <w:p w14:paraId="68BEFF4A" w14:textId="77777777" w:rsidR="006F2C0C" w:rsidRDefault="00CB2172" w:rsidP="00E61199">
      <w:pPr>
        <w:numPr>
          <w:ilvl w:val="0"/>
          <w:numId w:val="1"/>
        </w:numPr>
        <w:tabs>
          <w:tab w:val="right" w:pos="9000"/>
        </w:tabs>
        <w:ind w:left="540" w:hanging="450"/>
        <w:contextualSpacing/>
      </w:pPr>
      <w:r w:rsidRPr="00CB2172">
        <w:t>We are not participating, as a Bidder or as a subcontractor, in more than one bid in this bidding process in accordance with ITB 4.2(e), other than alternative bids submitted in accordance with ITB13;</w:t>
      </w:r>
    </w:p>
    <w:p w14:paraId="0254BB70" w14:textId="77777777" w:rsidR="006F2C0C" w:rsidRDefault="006F2C0C" w:rsidP="006F2C0C">
      <w:pPr>
        <w:pStyle w:val="ListParagraph"/>
      </w:pPr>
    </w:p>
    <w:p w14:paraId="7DEFD670" w14:textId="77777777" w:rsidR="006F2C0C" w:rsidRDefault="00CB2172" w:rsidP="00E61199">
      <w:pPr>
        <w:numPr>
          <w:ilvl w:val="0"/>
          <w:numId w:val="1"/>
        </w:numPr>
        <w:tabs>
          <w:tab w:val="right" w:pos="9000"/>
        </w:tabs>
        <w:ind w:left="540" w:hanging="450"/>
        <w:contextualSpacing/>
      </w:pPr>
      <w:r w:rsidRPr="00CB2172">
        <w:t xml:space="preserve">We, including any of our subcontractors or suppliers for any part of the contract, have not been declared ineligible by the Fund, </w:t>
      </w:r>
      <w:r w:rsidRPr="00CB2172">
        <w:rPr>
          <w:iCs/>
        </w:rPr>
        <w:t>under the Employer’s country laws or official regulations or by an act of compliance with a decision of the OFID;</w:t>
      </w:r>
    </w:p>
    <w:p w14:paraId="750291E7" w14:textId="77777777" w:rsidR="006F2C0C" w:rsidRDefault="006F2C0C" w:rsidP="006F2C0C">
      <w:pPr>
        <w:pStyle w:val="ListParagraph"/>
        <w:rPr>
          <w:spacing w:val="-2"/>
        </w:rPr>
      </w:pPr>
    </w:p>
    <w:p w14:paraId="620D809E" w14:textId="77777777" w:rsidR="006F2C0C" w:rsidRDefault="00CB2172" w:rsidP="00E61199">
      <w:pPr>
        <w:numPr>
          <w:ilvl w:val="0"/>
          <w:numId w:val="1"/>
        </w:numPr>
        <w:tabs>
          <w:tab w:val="right" w:pos="9000"/>
        </w:tabs>
        <w:ind w:left="540" w:hanging="450"/>
        <w:contextualSpacing/>
      </w:pPr>
      <w:r w:rsidRPr="00CB2172">
        <w:rPr>
          <w:spacing w:val="-2"/>
        </w:rPr>
        <w:t>We are not a government owned entity/ We are a government owned entity but meet the requirements of ITB4.5;</w:t>
      </w:r>
      <w:r w:rsidRPr="00CB2172">
        <w:rPr>
          <w:spacing w:val="-2"/>
          <w:vertAlign w:val="superscript"/>
        </w:rPr>
        <w:footnoteReference w:id="13"/>
      </w:r>
    </w:p>
    <w:p w14:paraId="3B0C2A3B" w14:textId="77777777" w:rsidR="006F2C0C" w:rsidRDefault="006F2C0C" w:rsidP="006F2C0C">
      <w:pPr>
        <w:pStyle w:val="ListParagraph"/>
      </w:pPr>
    </w:p>
    <w:p w14:paraId="1E3C2AB5" w14:textId="3BDE8127" w:rsidR="00CB2172" w:rsidRPr="00CB2172" w:rsidRDefault="00CB2172" w:rsidP="00E61199">
      <w:pPr>
        <w:numPr>
          <w:ilvl w:val="0"/>
          <w:numId w:val="1"/>
        </w:numPr>
        <w:tabs>
          <w:tab w:val="right" w:pos="9000"/>
        </w:tabs>
        <w:ind w:left="540" w:hanging="450"/>
        <w:contextualSpacing/>
      </w:pPr>
      <w:r w:rsidRPr="00CB2172">
        <w:t>We have paid, or will pay the following commissions, gratuities, or fees with respect to the bidding process or execution of the Contract:</w:t>
      </w:r>
    </w:p>
    <w:p w14:paraId="053F33CE" w14:textId="77777777" w:rsidR="00CB2172" w:rsidRPr="00CB2172" w:rsidRDefault="00CB2172" w:rsidP="00CB217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CB2172" w:rsidRPr="00CB2172" w14:paraId="586E9274" w14:textId="77777777" w:rsidTr="004165A6">
        <w:tc>
          <w:tcPr>
            <w:tcW w:w="2520" w:type="dxa"/>
            <w:tcBorders>
              <w:top w:val="nil"/>
              <w:left w:val="nil"/>
              <w:bottom w:val="nil"/>
              <w:right w:val="nil"/>
            </w:tcBorders>
          </w:tcPr>
          <w:p w14:paraId="64B31557" w14:textId="77777777" w:rsidR="00CB2172" w:rsidRPr="00CB2172" w:rsidRDefault="00CB2172" w:rsidP="00CB217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CB2172">
              <w:t>Name of Recipient</w:t>
            </w:r>
          </w:p>
        </w:tc>
        <w:tc>
          <w:tcPr>
            <w:tcW w:w="2520" w:type="dxa"/>
            <w:tcBorders>
              <w:top w:val="nil"/>
              <w:left w:val="nil"/>
              <w:bottom w:val="nil"/>
              <w:right w:val="nil"/>
            </w:tcBorders>
          </w:tcPr>
          <w:p w14:paraId="45468A97" w14:textId="77777777" w:rsidR="00CB2172" w:rsidRPr="00CB2172" w:rsidRDefault="00CB2172" w:rsidP="00CB217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CB2172">
              <w:t>Address</w:t>
            </w:r>
          </w:p>
        </w:tc>
        <w:tc>
          <w:tcPr>
            <w:tcW w:w="2070" w:type="dxa"/>
            <w:tcBorders>
              <w:top w:val="nil"/>
              <w:left w:val="nil"/>
              <w:bottom w:val="nil"/>
              <w:right w:val="nil"/>
            </w:tcBorders>
          </w:tcPr>
          <w:p w14:paraId="3E3F907B" w14:textId="77777777" w:rsidR="00CB2172" w:rsidRPr="00CB2172" w:rsidRDefault="00CB2172" w:rsidP="00CB217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CB2172">
              <w:t>Reason</w:t>
            </w:r>
          </w:p>
        </w:tc>
        <w:tc>
          <w:tcPr>
            <w:tcW w:w="1548" w:type="dxa"/>
            <w:tcBorders>
              <w:top w:val="nil"/>
              <w:left w:val="nil"/>
              <w:bottom w:val="nil"/>
              <w:right w:val="nil"/>
            </w:tcBorders>
          </w:tcPr>
          <w:p w14:paraId="27969F6B" w14:textId="77777777" w:rsidR="00CB2172" w:rsidRPr="00CB2172" w:rsidRDefault="00CB2172" w:rsidP="00CB217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CB2172">
              <w:t>Amount</w:t>
            </w:r>
          </w:p>
        </w:tc>
      </w:tr>
      <w:tr w:rsidR="00CB2172" w:rsidRPr="00CB2172" w14:paraId="268ABB6A" w14:textId="77777777" w:rsidTr="004165A6">
        <w:tc>
          <w:tcPr>
            <w:tcW w:w="2520" w:type="dxa"/>
            <w:tcBorders>
              <w:top w:val="nil"/>
              <w:left w:val="nil"/>
              <w:bottom w:val="nil"/>
              <w:right w:val="nil"/>
            </w:tcBorders>
          </w:tcPr>
          <w:p w14:paraId="24F54A07" w14:textId="77777777" w:rsidR="00CB2172" w:rsidRPr="00CB2172" w:rsidRDefault="00CB2172" w:rsidP="00CB2172">
            <w:pPr>
              <w:tabs>
                <w:tab w:val="right" w:pos="2304"/>
              </w:tabs>
              <w:spacing w:before="120"/>
              <w:rPr>
                <w:u w:val="single"/>
              </w:rPr>
            </w:pPr>
            <w:r w:rsidRPr="00CB2172">
              <w:rPr>
                <w:u w:val="single"/>
              </w:rPr>
              <w:tab/>
            </w:r>
          </w:p>
        </w:tc>
        <w:tc>
          <w:tcPr>
            <w:tcW w:w="2520" w:type="dxa"/>
            <w:tcBorders>
              <w:top w:val="nil"/>
              <w:left w:val="nil"/>
              <w:bottom w:val="nil"/>
              <w:right w:val="nil"/>
            </w:tcBorders>
          </w:tcPr>
          <w:p w14:paraId="7125B8DF" w14:textId="77777777" w:rsidR="00CB2172" w:rsidRPr="00CB2172" w:rsidRDefault="00CB2172" w:rsidP="00CB2172">
            <w:pPr>
              <w:tabs>
                <w:tab w:val="right" w:pos="2232"/>
              </w:tabs>
              <w:spacing w:before="120"/>
              <w:rPr>
                <w:u w:val="single"/>
              </w:rPr>
            </w:pPr>
            <w:r w:rsidRPr="00CB2172">
              <w:rPr>
                <w:u w:val="single"/>
              </w:rPr>
              <w:tab/>
            </w:r>
          </w:p>
        </w:tc>
        <w:tc>
          <w:tcPr>
            <w:tcW w:w="2070" w:type="dxa"/>
            <w:tcBorders>
              <w:top w:val="nil"/>
              <w:left w:val="nil"/>
              <w:bottom w:val="nil"/>
              <w:right w:val="nil"/>
            </w:tcBorders>
          </w:tcPr>
          <w:p w14:paraId="4F32240B" w14:textId="77777777" w:rsidR="00CB2172" w:rsidRPr="00CB2172" w:rsidRDefault="00CB2172" w:rsidP="00CB2172">
            <w:pPr>
              <w:tabs>
                <w:tab w:val="right" w:pos="1782"/>
              </w:tabs>
              <w:spacing w:before="120"/>
              <w:rPr>
                <w:u w:val="single"/>
              </w:rPr>
            </w:pPr>
            <w:r w:rsidRPr="00CB2172">
              <w:rPr>
                <w:u w:val="single"/>
              </w:rPr>
              <w:tab/>
            </w:r>
          </w:p>
        </w:tc>
        <w:tc>
          <w:tcPr>
            <w:tcW w:w="1548" w:type="dxa"/>
            <w:tcBorders>
              <w:top w:val="nil"/>
              <w:left w:val="nil"/>
              <w:bottom w:val="nil"/>
              <w:right w:val="nil"/>
            </w:tcBorders>
          </w:tcPr>
          <w:p w14:paraId="519D9C87" w14:textId="77777777" w:rsidR="00CB2172" w:rsidRPr="00CB2172" w:rsidRDefault="00CB2172" w:rsidP="00CB2172">
            <w:pPr>
              <w:tabs>
                <w:tab w:val="right" w:pos="1242"/>
              </w:tabs>
              <w:spacing w:before="120"/>
              <w:rPr>
                <w:u w:val="single"/>
              </w:rPr>
            </w:pPr>
            <w:r w:rsidRPr="00CB2172">
              <w:rPr>
                <w:u w:val="single"/>
              </w:rPr>
              <w:tab/>
            </w:r>
          </w:p>
        </w:tc>
      </w:tr>
      <w:tr w:rsidR="00CB2172" w:rsidRPr="00CB2172" w14:paraId="47E96A10" w14:textId="77777777" w:rsidTr="004165A6">
        <w:tc>
          <w:tcPr>
            <w:tcW w:w="2520" w:type="dxa"/>
            <w:tcBorders>
              <w:top w:val="nil"/>
              <w:left w:val="nil"/>
              <w:bottom w:val="nil"/>
              <w:right w:val="nil"/>
            </w:tcBorders>
          </w:tcPr>
          <w:p w14:paraId="33449937" w14:textId="77777777" w:rsidR="00CB2172" w:rsidRPr="00CB2172" w:rsidRDefault="00CB2172" w:rsidP="00CB2172">
            <w:pPr>
              <w:tabs>
                <w:tab w:val="right" w:pos="2304"/>
              </w:tabs>
              <w:spacing w:before="120"/>
              <w:rPr>
                <w:u w:val="single"/>
              </w:rPr>
            </w:pPr>
            <w:r w:rsidRPr="00CB2172">
              <w:rPr>
                <w:u w:val="single"/>
              </w:rPr>
              <w:tab/>
            </w:r>
          </w:p>
        </w:tc>
        <w:tc>
          <w:tcPr>
            <w:tcW w:w="2520" w:type="dxa"/>
            <w:tcBorders>
              <w:top w:val="nil"/>
              <w:left w:val="nil"/>
              <w:bottom w:val="nil"/>
              <w:right w:val="nil"/>
            </w:tcBorders>
          </w:tcPr>
          <w:p w14:paraId="69B6A64C" w14:textId="77777777" w:rsidR="00CB2172" w:rsidRPr="00CB2172" w:rsidRDefault="00CB2172" w:rsidP="00CB2172">
            <w:pPr>
              <w:tabs>
                <w:tab w:val="right" w:pos="2232"/>
              </w:tabs>
              <w:spacing w:before="120"/>
              <w:rPr>
                <w:u w:val="single"/>
              </w:rPr>
            </w:pPr>
            <w:r w:rsidRPr="00CB2172">
              <w:rPr>
                <w:u w:val="single"/>
              </w:rPr>
              <w:tab/>
            </w:r>
          </w:p>
        </w:tc>
        <w:tc>
          <w:tcPr>
            <w:tcW w:w="2070" w:type="dxa"/>
            <w:tcBorders>
              <w:top w:val="nil"/>
              <w:left w:val="nil"/>
              <w:bottom w:val="nil"/>
              <w:right w:val="nil"/>
            </w:tcBorders>
          </w:tcPr>
          <w:p w14:paraId="1F16B137" w14:textId="77777777" w:rsidR="00CB2172" w:rsidRPr="00CB2172" w:rsidRDefault="00CB2172" w:rsidP="00CB2172">
            <w:pPr>
              <w:tabs>
                <w:tab w:val="right" w:pos="1782"/>
              </w:tabs>
              <w:spacing w:before="120"/>
              <w:rPr>
                <w:u w:val="single"/>
              </w:rPr>
            </w:pPr>
            <w:r w:rsidRPr="00CB2172">
              <w:rPr>
                <w:u w:val="single"/>
              </w:rPr>
              <w:tab/>
            </w:r>
          </w:p>
        </w:tc>
        <w:tc>
          <w:tcPr>
            <w:tcW w:w="1548" w:type="dxa"/>
            <w:tcBorders>
              <w:top w:val="nil"/>
              <w:left w:val="nil"/>
              <w:bottom w:val="nil"/>
              <w:right w:val="nil"/>
            </w:tcBorders>
          </w:tcPr>
          <w:p w14:paraId="44994B45" w14:textId="77777777" w:rsidR="00CB2172" w:rsidRPr="00CB2172" w:rsidRDefault="00CB2172" w:rsidP="00CB2172">
            <w:pPr>
              <w:tabs>
                <w:tab w:val="right" w:pos="1242"/>
              </w:tabs>
              <w:spacing w:before="120"/>
              <w:rPr>
                <w:u w:val="single"/>
              </w:rPr>
            </w:pPr>
            <w:r w:rsidRPr="00CB2172">
              <w:rPr>
                <w:u w:val="single"/>
              </w:rPr>
              <w:tab/>
            </w:r>
          </w:p>
        </w:tc>
      </w:tr>
      <w:tr w:rsidR="00CB2172" w:rsidRPr="00CB2172" w14:paraId="472E8C15" w14:textId="77777777" w:rsidTr="004165A6">
        <w:tc>
          <w:tcPr>
            <w:tcW w:w="2520" w:type="dxa"/>
            <w:tcBorders>
              <w:top w:val="nil"/>
              <w:left w:val="nil"/>
              <w:bottom w:val="nil"/>
              <w:right w:val="nil"/>
            </w:tcBorders>
          </w:tcPr>
          <w:p w14:paraId="6096B30A" w14:textId="77777777" w:rsidR="00CB2172" w:rsidRPr="00CB2172" w:rsidRDefault="00CB2172" w:rsidP="00CB2172">
            <w:pPr>
              <w:tabs>
                <w:tab w:val="right" w:pos="2304"/>
              </w:tabs>
              <w:spacing w:before="120"/>
              <w:rPr>
                <w:u w:val="single"/>
              </w:rPr>
            </w:pPr>
            <w:r w:rsidRPr="00CB2172">
              <w:rPr>
                <w:u w:val="single"/>
              </w:rPr>
              <w:tab/>
            </w:r>
          </w:p>
        </w:tc>
        <w:tc>
          <w:tcPr>
            <w:tcW w:w="2520" w:type="dxa"/>
            <w:tcBorders>
              <w:top w:val="nil"/>
              <w:left w:val="nil"/>
              <w:bottom w:val="nil"/>
              <w:right w:val="nil"/>
            </w:tcBorders>
          </w:tcPr>
          <w:p w14:paraId="105F6E90" w14:textId="77777777" w:rsidR="00CB2172" w:rsidRPr="00CB2172" w:rsidRDefault="00CB2172" w:rsidP="00CB2172">
            <w:pPr>
              <w:tabs>
                <w:tab w:val="right" w:pos="2232"/>
              </w:tabs>
              <w:spacing w:before="120"/>
              <w:rPr>
                <w:u w:val="single"/>
              </w:rPr>
            </w:pPr>
            <w:r w:rsidRPr="00CB2172">
              <w:rPr>
                <w:u w:val="single"/>
              </w:rPr>
              <w:tab/>
            </w:r>
          </w:p>
        </w:tc>
        <w:tc>
          <w:tcPr>
            <w:tcW w:w="2070" w:type="dxa"/>
            <w:tcBorders>
              <w:top w:val="nil"/>
              <w:left w:val="nil"/>
              <w:bottom w:val="nil"/>
              <w:right w:val="nil"/>
            </w:tcBorders>
          </w:tcPr>
          <w:p w14:paraId="38213B51" w14:textId="77777777" w:rsidR="00CB2172" w:rsidRPr="00CB2172" w:rsidRDefault="00CB2172" w:rsidP="00CB2172">
            <w:pPr>
              <w:tabs>
                <w:tab w:val="right" w:pos="1782"/>
              </w:tabs>
              <w:spacing w:before="120"/>
              <w:rPr>
                <w:u w:val="single"/>
              </w:rPr>
            </w:pPr>
            <w:r w:rsidRPr="00CB2172">
              <w:rPr>
                <w:u w:val="single"/>
              </w:rPr>
              <w:tab/>
            </w:r>
          </w:p>
        </w:tc>
        <w:tc>
          <w:tcPr>
            <w:tcW w:w="1548" w:type="dxa"/>
            <w:tcBorders>
              <w:top w:val="nil"/>
              <w:left w:val="nil"/>
              <w:bottom w:val="nil"/>
              <w:right w:val="nil"/>
            </w:tcBorders>
          </w:tcPr>
          <w:p w14:paraId="6DED6452" w14:textId="77777777" w:rsidR="00CB2172" w:rsidRPr="00CB2172" w:rsidRDefault="00CB2172" w:rsidP="00CB2172">
            <w:pPr>
              <w:tabs>
                <w:tab w:val="right" w:pos="1242"/>
              </w:tabs>
              <w:spacing w:before="120"/>
              <w:rPr>
                <w:u w:val="single"/>
              </w:rPr>
            </w:pPr>
            <w:r w:rsidRPr="00CB2172">
              <w:rPr>
                <w:u w:val="single"/>
              </w:rPr>
              <w:tab/>
            </w:r>
          </w:p>
        </w:tc>
      </w:tr>
      <w:tr w:rsidR="00CB2172" w:rsidRPr="00CB2172" w14:paraId="48B64A83" w14:textId="77777777" w:rsidTr="004165A6">
        <w:tc>
          <w:tcPr>
            <w:tcW w:w="2520" w:type="dxa"/>
            <w:tcBorders>
              <w:top w:val="nil"/>
              <w:left w:val="nil"/>
              <w:bottom w:val="nil"/>
              <w:right w:val="nil"/>
            </w:tcBorders>
          </w:tcPr>
          <w:p w14:paraId="5FC0E9DA" w14:textId="77777777" w:rsidR="00CB2172" w:rsidRPr="00CB2172" w:rsidRDefault="00CB2172" w:rsidP="00CB2172">
            <w:pPr>
              <w:tabs>
                <w:tab w:val="right" w:pos="2304"/>
              </w:tabs>
              <w:spacing w:before="120"/>
              <w:rPr>
                <w:u w:val="single"/>
              </w:rPr>
            </w:pPr>
            <w:r w:rsidRPr="00CB2172">
              <w:rPr>
                <w:u w:val="single"/>
              </w:rPr>
              <w:tab/>
            </w:r>
          </w:p>
        </w:tc>
        <w:tc>
          <w:tcPr>
            <w:tcW w:w="2520" w:type="dxa"/>
            <w:tcBorders>
              <w:top w:val="nil"/>
              <w:left w:val="nil"/>
              <w:bottom w:val="nil"/>
              <w:right w:val="nil"/>
            </w:tcBorders>
          </w:tcPr>
          <w:p w14:paraId="06D84370" w14:textId="77777777" w:rsidR="00CB2172" w:rsidRPr="00CB2172" w:rsidRDefault="00CB2172" w:rsidP="00CB2172">
            <w:pPr>
              <w:tabs>
                <w:tab w:val="right" w:pos="2232"/>
              </w:tabs>
              <w:spacing w:before="120"/>
              <w:rPr>
                <w:u w:val="single"/>
              </w:rPr>
            </w:pPr>
            <w:r w:rsidRPr="00CB2172">
              <w:rPr>
                <w:u w:val="single"/>
              </w:rPr>
              <w:tab/>
            </w:r>
          </w:p>
        </w:tc>
        <w:tc>
          <w:tcPr>
            <w:tcW w:w="2070" w:type="dxa"/>
            <w:tcBorders>
              <w:top w:val="nil"/>
              <w:left w:val="nil"/>
              <w:bottom w:val="nil"/>
              <w:right w:val="nil"/>
            </w:tcBorders>
          </w:tcPr>
          <w:p w14:paraId="319FE11A" w14:textId="77777777" w:rsidR="00CB2172" w:rsidRPr="00CB2172" w:rsidRDefault="00CB2172" w:rsidP="00CB2172">
            <w:pPr>
              <w:tabs>
                <w:tab w:val="right" w:pos="1782"/>
              </w:tabs>
              <w:spacing w:before="120"/>
              <w:rPr>
                <w:u w:val="single"/>
              </w:rPr>
            </w:pPr>
            <w:r w:rsidRPr="00CB2172">
              <w:rPr>
                <w:u w:val="single"/>
              </w:rPr>
              <w:tab/>
            </w:r>
          </w:p>
        </w:tc>
        <w:tc>
          <w:tcPr>
            <w:tcW w:w="1548" w:type="dxa"/>
            <w:tcBorders>
              <w:top w:val="nil"/>
              <w:left w:val="nil"/>
              <w:bottom w:val="nil"/>
              <w:right w:val="nil"/>
            </w:tcBorders>
          </w:tcPr>
          <w:p w14:paraId="5D8B6BE0" w14:textId="77777777" w:rsidR="00CB2172" w:rsidRPr="00CB2172" w:rsidRDefault="00CB2172" w:rsidP="00CB2172">
            <w:pPr>
              <w:tabs>
                <w:tab w:val="right" w:pos="1242"/>
              </w:tabs>
              <w:spacing w:before="120"/>
              <w:rPr>
                <w:u w:val="single"/>
              </w:rPr>
            </w:pPr>
            <w:r w:rsidRPr="00CB2172">
              <w:rPr>
                <w:u w:val="single"/>
              </w:rPr>
              <w:tab/>
            </w:r>
          </w:p>
        </w:tc>
      </w:tr>
    </w:tbl>
    <w:p w14:paraId="14557123" w14:textId="77777777" w:rsidR="00CB2172" w:rsidRPr="00CB2172" w:rsidRDefault="00CB2172" w:rsidP="00CB217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p w14:paraId="4BB460C0" w14:textId="77777777" w:rsidR="006F2C0C" w:rsidRDefault="00CB2172" w:rsidP="006F2C0C">
      <w:r w:rsidRPr="00CB2172">
        <w:tab/>
        <w:t>(If none has been paid or is to be paid, indicate “none.”)</w:t>
      </w:r>
    </w:p>
    <w:p w14:paraId="610864C9" w14:textId="77777777" w:rsidR="006F2C0C" w:rsidRDefault="006F2C0C" w:rsidP="006F2C0C"/>
    <w:p w14:paraId="79E66413" w14:textId="61F076BF" w:rsidR="00CB2172" w:rsidRPr="00CB2172" w:rsidRDefault="00CB2172" w:rsidP="00E61199">
      <w:pPr>
        <w:numPr>
          <w:ilvl w:val="0"/>
          <w:numId w:val="1"/>
        </w:numPr>
        <w:tabs>
          <w:tab w:val="right" w:pos="9000"/>
        </w:tabs>
        <w:ind w:left="540" w:hanging="450"/>
        <w:contextualSpacing/>
      </w:pPr>
      <w:r w:rsidRPr="00CB2172">
        <w:t>We understand that this bid, together with your written acceptance thereof included in your notification of award, shall constitute a binding contract between us, until a formal contract is prepared and executed; and</w:t>
      </w:r>
    </w:p>
    <w:p w14:paraId="169A19A0" w14:textId="77777777" w:rsidR="00CB2172" w:rsidRPr="00CB2172" w:rsidRDefault="00CB2172" w:rsidP="00CB2172">
      <w:pPr>
        <w:tabs>
          <w:tab w:val="left" w:pos="450"/>
        </w:tabs>
        <w:ind w:left="450" w:hanging="450"/>
      </w:pPr>
    </w:p>
    <w:p w14:paraId="3898E4BF" w14:textId="77777777" w:rsidR="006F2C0C" w:rsidRDefault="00CB2172" w:rsidP="00E61199">
      <w:pPr>
        <w:pStyle w:val="ListParagraph"/>
        <w:numPr>
          <w:ilvl w:val="0"/>
          <w:numId w:val="1"/>
        </w:numPr>
        <w:ind w:left="900" w:hanging="450"/>
      </w:pPr>
      <w:r w:rsidRPr="00CB2172">
        <w:lastRenderedPageBreak/>
        <w:t>We understand that you are not bound to accept the lowest evaluated bid or any other bid that you may receive.</w:t>
      </w:r>
    </w:p>
    <w:p w14:paraId="5C8C559E" w14:textId="77777777" w:rsidR="006F2C0C" w:rsidRPr="006F2C0C" w:rsidRDefault="006F2C0C" w:rsidP="006F2C0C">
      <w:pPr>
        <w:pStyle w:val="ListParagraph"/>
        <w:rPr>
          <w:rFonts w:cs="Arial"/>
          <w:color w:val="000000"/>
        </w:rPr>
      </w:pPr>
    </w:p>
    <w:p w14:paraId="415A7544" w14:textId="77777777" w:rsidR="006F2C0C" w:rsidRPr="006F2C0C" w:rsidRDefault="00CB2172" w:rsidP="00E61199">
      <w:pPr>
        <w:pStyle w:val="ListParagraph"/>
        <w:numPr>
          <w:ilvl w:val="0"/>
          <w:numId w:val="1"/>
        </w:numPr>
        <w:ind w:left="900" w:hanging="450"/>
      </w:pPr>
      <w:r w:rsidRPr="006F2C0C">
        <w:rPr>
          <w:rFonts w:cs="Arial"/>
          <w:color w:val="000000"/>
        </w:rPr>
        <w:t xml:space="preserve">We agree to permit </w:t>
      </w:r>
      <w:r w:rsidRPr="006F2C0C">
        <w:rPr>
          <w:rFonts w:cs="Arial"/>
          <w:szCs w:val="24"/>
        </w:rPr>
        <w:t xml:space="preserve">OFID </w:t>
      </w:r>
      <w:r w:rsidRPr="006F2C0C">
        <w:rPr>
          <w:rFonts w:cs="Arial"/>
          <w:color w:val="000000"/>
        </w:rPr>
        <w:t>or its representative to inspect our accounts and records and other documents relating to the bid submission and to have them audited by auditors appointed by OFID.</w:t>
      </w:r>
      <w:r w:rsidR="006F2C0C" w:rsidRPr="006F2C0C">
        <w:rPr>
          <w:rFonts w:cs="Arial"/>
          <w:color w:val="000000"/>
        </w:rPr>
        <w:t xml:space="preserve"> </w:t>
      </w:r>
    </w:p>
    <w:p w14:paraId="46517D15" w14:textId="77777777" w:rsidR="006F2C0C" w:rsidRPr="006F2C0C" w:rsidRDefault="006F2C0C" w:rsidP="006F2C0C">
      <w:pPr>
        <w:pStyle w:val="ListParagraph"/>
        <w:rPr>
          <w:rFonts w:cs="Arial"/>
          <w:color w:val="000000"/>
        </w:rPr>
      </w:pPr>
    </w:p>
    <w:p w14:paraId="2BF1E0BF" w14:textId="77777777" w:rsidR="006F2C0C" w:rsidRPr="006F2C0C" w:rsidRDefault="006F2C0C" w:rsidP="00E61199">
      <w:pPr>
        <w:pStyle w:val="ListParagraph"/>
        <w:numPr>
          <w:ilvl w:val="0"/>
          <w:numId w:val="1"/>
        </w:numPr>
        <w:ind w:left="900" w:hanging="450"/>
      </w:pPr>
      <w:r w:rsidRPr="006F2C0C">
        <w:rPr>
          <w:rFonts w:cs="Arial"/>
          <w:color w:val="000000"/>
        </w:rPr>
        <w:t>If</w:t>
      </w:r>
      <w:r w:rsidRPr="006F2C0C">
        <w:rPr>
          <w:rFonts w:cs="Arial"/>
        </w:rPr>
        <w:t xml:space="preserve"> our Bid is accepted, we commit to mobilizing key equipment and personnel in accordance with the requirements set forth in Section V (Employer’s Requirements) and our technical proposal, or as otherwise agreed with the Employer. </w:t>
      </w:r>
    </w:p>
    <w:p w14:paraId="7947B76E" w14:textId="77777777" w:rsidR="006F2C0C" w:rsidRDefault="006F2C0C" w:rsidP="006F2C0C">
      <w:pPr>
        <w:pStyle w:val="ListParagraph"/>
      </w:pPr>
    </w:p>
    <w:p w14:paraId="32337747" w14:textId="6B7734ED" w:rsidR="006F2C0C" w:rsidRPr="00E61199" w:rsidRDefault="006F2C0C" w:rsidP="00E61199">
      <w:pPr>
        <w:pStyle w:val="ListParagraph"/>
        <w:numPr>
          <w:ilvl w:val="0"/>
          <w:numId w:val="1"/>
        </w:numPr>
        <w:ind w:left="900" w:hanging="450"/>
      </w:pPr>
      <w:r w:rsidRPr="00D20367">
        <w:t xml:space="preserve">We hereby certify that we have taken steps to ensure that no person acting for us or on our behalf will engage in </w:t>
      </w:r>
      <w:r>
        <w:t>any type of fraud and corruption.</w:t>
      </w:r>
    </w:p>
    <w:p w14:paraId="45450497" w14:textId="162FDD1F" w:rsidR="006F2C0C" w:rsidRPr="006F2C0C" w:rsidRDefault="006F2C0C" w:rsidP="00E61199">
      <w:pPr>
        <w:pStyle w:val="ListParagraph"/>
        <w:numPr>
          <w:ilvl w:val="0"/>
          <w:numId w:val="1"/>
        </w:numPr>
        <w:ind w:left="900" w:hanging="450"/>
        <w:rPr>
          <w:szCs w:val="24"/>
        </w:rPr>
      </w:pPr>
      <w:r w:rsidRPr="006F2C0C">
        <w:rPr>
          <w:color w:val="000000"/>
          <w:szCs w:val="24"/>
        </w:rPr>
        <w:t>If awarded the contract, the person named below shall act as Contractor’s Representative: …………………………………………………………………….</w:t>
      </w:r>
    </w:p>
    <w:p w14:paraId="29B95085" w14:textId="77777777" w:rsidR="006F2C0C" w:rsidRDefault="006F2C0C" w:rsidP="006F2C0C">
      <w:pPr>
        <w:pStyle w:val="ListParagraph"/>
      </w:pPr>
    </w:p>
    <w:p w14:paraId="4542AB7A" w14:textId="77777777" w:rsidR="006F2C0C" w:rsidRPr="006F2C0C" w:rsidRDefault="006F2C0C" w:rsidP="006F2C0C">
      <w:pPr>
        <w:pStyle w:val="ListParagraph"/>
        <w:ind w:left="900"/>
      </w:pPr>
    </w:p>
    <w:tbl>
      <w:tblPr>
        <w:tblW w:w="9985" w:type="dxa"/>
        <w:jc w:val="center"/>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7042"/>
      </w:tblGrid>
      <w:tr w:rsidR="006F2C0C" w:rsidRPr="0035582B" w14:paraId="1962E411" w14:textId="77777777" w:rsidTr="006F2C0C">
        <w:trPr>
          <w:jc w:val="center"/>
        </w:trPr>
        <w:tc>
          <w:tcPr>
            <w:tcW w:w="2943" w:type="dxa"/>
            <w:shd w:val="clear" w:color="auto" w:fill="EFFFEF"/>
          </w:tcPr>
          <w:p w14:paraId="03CE00E8"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360" w:after="120" w:line="276" w:lineRule="auto"/>
              <w:rPr>
                <w:color w:val="000000"/>
                <w:szCs w:val="24"/>
              </w:rPr>
            </w:pPr>
            <w:r w:rsidRPr="006F2C0C">
              <w:rPr>
                <w:color w:val="000000"/>
                <w:szCs w:val="24"/>
              </w:rPr>
              <w:t>Signed:</w:t>
            </w:r>
          </w:p>
        </w:tc>
        <w:tc>
          <w:tcPr>
            <w:tcW w:w="7042" w:type="dxa"/>
            <w:shd w:val="clear" w:color="auto" w:fill="EFFFEF"/>
          </w:tcPr>
          <w:p w14:paraId="110574EA"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360" w:after="120" w:line="276" w:lineRule="auto"/>
              <w:rPr>
                <w:color w:val="000000"/>
                <w:szCs w:val="24"/>
              </w:rPr>
            </w:pPr>
            <w:r w:rsidRPr="006F2C0C">
              <w:rPr>
                <w:color w:val="000000"/>
                <w:szCs w:val="24"/>
              </w:rPr>
              <w:t>……………………........</w:t>
            </w:r>
            <w:proofErr w:type="gramStart"/>
            <w:r w:rsidRPr="006F2C0C">
              <w:rPr>
                <w:color w:val="000000"/>
                <w:szCs w:val="24"/>
              </w:rPr>
              <w:t>…{</w:t>
            </w:r>
            <w:proofErr w:type="gramEnd"/>
            <w:r w:rsidRPr="006F2C0C">
              <w:rPr>
                <w:color w:val="000000"/>
                <w:szCs w:val="24"/>
              </w:rPr>
              <w:t xml:space="preserve">insert signature of </w:t>
            </w:r>
            <w:proofErr w:type="spellStart"/>
            <w:r w:rsidRPr="006F2C0C">
              <w:rPr>
                <w:color w:val="000000"/>
                <w:szCs w:val="24"/>
              </w:rPr>
              <w:t>authorised</w:t>
            </w:r>
            <w:proofErr w:type="spellEnd"/>
            <w:r w:rsidRPr="006F2C0C">
              <w:rPr>
                <w:color w:val="000000"/>
                <w:szCs w:val="24"/>
              </w:rPr>
              <w:t xml:space="preserve"> person}</w:t>
            </w:r>
          </w:p>
        </w:tc>
      </w:tr>
      <w:tr w:rsidR="006F2C0C" w:rsidRPr="0035582B" w14:paraId="465A2A10" w14:textId="77777777" w:rsidTr="006F2C0C">
        <w:trPr>
          <w:jc w:val="center"/>
        </w:trPr>
        <w:tc>
          <w:tcPr>
            <w:tcW w:w="2943" w:type="dxa"/>
            <w:shd w:val="clear" w:color="auto" w:fill="EFFFEF"/>
          </w:tcPr>
          <w:p w14:paraId="01D4165A"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Name:</w:t>
            </w:r>
          </w:p>
        </w:tc>
        <w:tc>
          <w:tcPr>
            <w:tcW w:w="7042" w:type="dxa"/>
            <w:shd w:val="clear" w:color="auto" w:fill="EFFFEF"/>
          </w:tcPr>
          <w:p w14:paraId="406A3AAF"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w:t>
            </w:r>
            <w:proofErr w:type="gramStart"/>
            <w:r w:rsidRPr="006F2C0C">
              <w:rPr>
                <w:color w:val="000000"/>
                <w:szCs w:val="24"/>
              </w:rPr>
              <w:t>…..</w:t>
            </w:r>
            <w:proofErr w:type="gramEnd"/>
            <w:r w:rsidRPr="006F2C0C">
              <w:rPr>
                <w:color w:val="000000"/>
                <w:szCs w:val="24"/>
              </w:rPr>
              <w:t>…{insert complete name of person signing}</w:t>
            </w:r>
          </w:p>
        </w:tc>
      </w:tr>
      <w:tr w:rsidR="006F2C0C" w:rsidRPr="0035582B" w14:paraId="7C752FAC" w14:textId="77777777" w:rsidTr="006F2C0C">
        <w:trPr>
          <w:trHeight w:val="495"/>
          <w:jc w:val="center"/>
        </w:trPr>
        <w:tc>
          <w:tcPr>
            <w:tcW w:w="2943" w:type="dxa"/>
            <w:shd w:val="clear" w:color="auto" w:fill="EFFFEF"/>
          </w:tcPr>
          <w:p w14:paraId="0C0C742B"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In the capacity of:</w:t>
            </w:r>
          </w:p>
        </w:tc>
        <w:tc>
          <w:tcPr>
            <w:tcW w:w="7042" w:type="dxa"/>
            <w:shd w:val="clear" w:color="auto" w:fill="EFFFEF"/>
          </w:tcPr>
          <w:p w14:paraId="54D14C9E"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…………….……….........{insert legal capacity of person signing}</w:t>
            </w:r>
          </w:p>
        </w:tc>
      </w:tr>
      <w:tr w:rsidR="006F2C0C" w:rsidRPr="0035582B" w14:paraId="52C19573" w14:textId="77777777" w:rsidTr="006F2C0C">
        <w:trPr>
          <w:trHeight w:val="918"/>
          <w:jc w:val="center"/>
        </w:trPr>
        <w:tc>
          <w:tcPr>
            <w:tcW w:w="2943" w:type="dxa"/>
            <w:shd w:val="clear" w:color="auto" w:fill="EFFFEF"/>
          </w:tcPr>
          <w:p w14:paraId="36B2D75D"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Duly authorized to sign the tender for and on behalf of</w:t>
            </w:r>
          </w:p>
        </w:tc>
        <w:tc>
          <w:tcPr>
            <w:tcW w:w="7042" w:type="dxa"/>
            <w:shd w:val="clear" w:color="auto" w:fill="EFFFEF"/>
          </w:tcPr>
          <w:p w14:paraId="05FCEA9F" w14:textId="77777777" w:rsidR="006F2C0C" w:rsidRPr="006F2C0C" w:rsidRDefault="006F2C0C" w:rsidP="006F2C0C">
            <w:pPr>
              <w:pStyle w:val="BankNormal"/>
              <w:tabs>
                <w:tab w:val="left" w:pos="1188"/>
                <w:tab w:val="left" w:pos="2394"/>
                <w:tab w:val="left" w:pos="4200"/>
                <w:tab w:val="left" w:pos="5238"/>
                <w:tab w:val="left" w:pos="7632"/>
                <w:tab w:val="left" w:pos="7868"/>
                <w:tab w:val="left" w:pos="9468"/>
              </w:tabs>
              <w:spacing w:before="240" w:after="120" w:line="276" w:lineRule="auto"/>
              <w:jc w:val="center"/>
              <w:rPr>
                <w:color w:val="000000"/>
                <w:szCs w:val="24"/>
              </w:rPr>
            </w:pPr>
            <w:r w:rsidRPr="006F2C0C">
              <w:rPr>
                <w:color w:val="000000"/>
                <w:szCs w:val="24"/>
              </w:rPr>
              <w:br/>
              <w:t>…………</w:t>
            </w:r>
            <w:proofErr w:type="gramStart"/>
            <w:r w:rsidRPr="006F2C0C">
              <w:rPr>
                <w:color w:val="000000"/>
                <w:szCs w:val="24"/>
              </w:rPr>
              <w:t>…..</w:t>
            </w:r>
            <w:proofErr w:type="gramEnd"/>
            <w:r w:rsidRPr="006F2C0C">
              <w:rPr>
                <w:color w:val="000000"/>
                <w:szCs w:val="24"/>
              </w:rPr>
              <w:t>…………….{insert complete name of Tenderer and Company stamp}</w:t>
            </w:r>
          </w:p>
        </w:tc>
      </w:tr>
      <w:tr w:rsidR="006F2C0C" w:rsidRPr="0035582B" w14:paraId="3A0AA2D8" w14:textId="77777777" w:rsidTr="006F2C0C">
        <w:trPr>
          <w:jc w:val="center"/>
        </w:trPr>
        <w:tc>
          <w:tcPr>
            <w:tcW w:w="2943" w:type="dxa"/>
            <w:shd w:val="clear" w:color="auto" w:fill="EFFFEF"/>
          </w:tcPr>
          <w:p w14:paraId="678F45C0"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Date:</w:t>
            </w:r>
          </w:p>
        </w:tc>
        <w:tc>
          <w:tcPr>
            <w:tcW w:w="7042" w:type="dxa"/>
            <w:shd w:val="clear" w:color="auto" w:fill="EFFFEF"/>
          </w:tcPr>
          <w:p w14:paraId="7E73C2F1"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 day of ……….…………</w:t>
            </w:r>
            <w:proofErr w:type="gramStart"/>
            <w:r w:rsidRPr="006F2C0C">
              <w:rPr>
                <w:color w:val="000000"/>
                <w:szCs w:val="24"/>
              </w:rPr>
              <w:t>…..</w:t>
            </w:r>
            <w:proofErr w:type="gramEnd"/>
            <w:r w:rsidRPr="006F2C0C">
              <w:rPr>
                <w:color w:val="000000"/>
                <w:szCs w:val="24"/>
              </w:rPr>
              <w:t xml:space="preserve">  …………. {DD/MM/YY}</w:t>
            </w:r>
          </w:p>
        </w:tc>
      </w:tr>
    </w:tbl>
    <w:p w14:paraId="451605B8" w14:textId="77777777" w:rsidR="006F2C0C" w:rsidRPr="0035582B" w:rsidRDefault="006F2C0C" w:rsidP="006F2C0C">
      <w:pPr>
        <w:spacing w:line="276" w:lineRule="auto"/>
        <w:rPr>
          <w:color w:val="000000"/>
          <w:sz w:val="22"/>
          <w:szCs w:val="22"/>
        </w:rPr>
      </w:pPr>
    </w:p>
    <w:p w14:paraId="061A8E16" w14:textId="77777777" w:rsidR="006F2C0C" w:rsidRDefault="006F2C0C" w:rsidP="006F2C0C">
      <w:pPr>
        <w:tabs>
          <w:tab w:val="right" w:pos="9000"/>
        </w:tabs>
      </w:pPr>
    </w:p>
    <w:p w14:paraId="43C99A57" w14:textId="77777777" w:rsidR="006F2C0C" w:rsidRDefault="006F2C0C" w:rsidP="006F2C0C">
      <w:pPr>
        <w:tabs>
          <w:tab w:val="right" w:pos="9000"/>
        </w:tabs>
      </w:pPr>
      <w:r w:rsidRPr="00D0121E">
        <w:rPr>
          <w:b/>
          <w:bCs/>
          <w:iCs/>
        </w:rPr>
        <w:t>*</w:t>
      </w:r>
      <w:r>
        <w:t>: In the case of the Bid submitted by joint venture specify the name of the Joint Venture as Bidder</w:t>
      </w:r>
    </w:p>
    <w:p w14:paraId="2832C5DC" w14:textId="77777777" w:rsidR="006F2C0C" w:rsidRPr="00D0121E" w:rsidRDefault="006F2C0C" w:rsidP="006F2C0C">
      <w:pPr>
        <w:tabs>
          <w:tab w:val="right" w:pos="9000"/>
        </w:tabs>
      </w:pPr>
      <w:r w:rsidRPr="00030045">
        <w:rPr>
          <w:bCs/>
          <w:iCs/>
        </w:rPr>
        <w:t>**: Person signing the Bid shall have the p</w:t>
      </w:r>
      <w:r>
        <w:rPr>
          <w:bCs/>
          <w:iCs/>
        </w:rPr>
        <w:t>ower of attorney given by the Bi</w:t>
      </w:r>
      <w:r w:rsidRPr="00030045">
        <w:rPr>
          <w:bCs/>
          <w:iCs/>
        </w:rPr>
        <w:t xml:space="preserve">dder to </w:t>
      </w:r>
      <w:r>
        <w:rPr>
          <w:bCs/>
          <w:iCs/>
        </w:rPr>
        <w:t>be attached with the Bid</w:t>
      </w:r>
      <w:r w:rsidRPr="00D0121E">
        <w:br w:type="page"/>
      </w:r>
    </w:p>
    <w:tbl>
      <w:tblPr>
        <w:tblW w:w="9198" w:type="dxa"/>
        <w:tblLayout w:type="fixed"/>
        <w:tblLook w:val="0000" w:firstRow="0" w:lastRow="0" w:firstColumn="0" w:lastColumn="0" w:noHBand="0" w:noVBand="0"/>
      </w:tblPr>
      <w:tblGrid>
        <w:gridCol w:w="9198"/>
      </w:tblGrid>
      <w:tr w:rsidR="006309F7" w:rsidRPr="00D20367" w14:paraId="72DD7497" w14:textId="77777777" w:rsidTr="006F2C0C">
        <w:trPr>
          <w:trHeight w:val="900"/>
        </w:trPr>
        <w:tc>
          <w:tcPr>
            <w:tcW w:w="9198" w:type="dxa"/>
            <w:vAlign w:val="center"/>
          </w:tcPr>
          <w:p w14:paraId="1B06E720" w14:textId="506B6719" w:rsidR="006309F7" w:rsidRPr="00D20367" w:rsidRDefault="006309F7">
            <w:pPr>
              <w:pStyle w:val="SectionVHeader"/>
              <w:rPr>
                <w:highlight w:val="yellow"/>
                <w:lang w:val="en-US"/>
              </w:rPr>
            </w:pPr>
            <w:bookmarkStart w:id="396" w:name="_Toc482500892"/>
            <w:r w:rsidRPr="00D20367">
              <w:rPr>
                <w:lang w:val="en-US"/>
              </w:rPr>
              <w:lastRenderedPageBreak/>
              <w:br w:type="page"/>
            </w:r>
            <w:bookmarkStart w:id="397" w:name="_Toc163966134"/>
            <w:bookmarkStart w:id="398" w:name="_Toc63601244"/>
            <w:r w:rsidRPr="00D20367">
              <w:rPr>
                <w:lang w:val="en-US"/>
              </w:rPr>
              <w:t>Appendix to Bid</w:t>
            </w:r>
            <w:bookmarkEnd w:id="397"/>
            <w:bookmarkEnd w:id="398"/>
          </w:p>
        </w:tc>
      </w:tr>
    </w:tbl>
    <w:p w14:paraId="76E9F621" w14:textId="77777777" w:rsidR="006309F7" w:rsidRDefault="006309F7" w:rsidP="008C3066">
      <w:pPr>
        <w:jc w:val="center"/>
        <w:rPr>
          <w:b/>
          <w:sz w:val="28"/>
          <w:szCs w:val="28"/>
        </w:rPr>
      </w:pPr>
      <w:r w:rsidRPr="00D20367">
        <w:rPr>
          <w:b/>
          <w:sz w:val="28"/>
          <w:szCs w:val="28"/>
        </w:rPr>
        <w:t>Schedule of Adjustment Data</w:t>
      </w:r>
    </w:p>
    <w:p w14:paraId="08943A3E" w14:textId="77777777" w:rsidR="00D94404" w:rsidRDefault="00D94404" w:rsidP="00D94404">
      <w:pPr>
        <w:jc w:val="left"/>
        <w:rPr>
          <w:szCs w:val="24"/>
        </w:rPr>
      </w:pPr>
    </w:p>
    <w:p w14:paraId="398AFF84" w14:textId="77777777" w:rsidR="00D94404" w:rsidRPr="00D94404" w:rsidRDefault="00D94404" w:rsidP="009327B7">
      <w:pPr>
        <w:rPr>
          <w:szCs w:val="24"/>
        </w:rPr>
      </w:pPr>
      <w:r>
        <w:rPr>
          <w:szCs w:val="24"/>
        </w:rPr>
        <w:t>[In Tables A, B, and C, below, the Bidder shall (a) indicate its amo</w:t>
      </w:r>
      <w:r w:rsidR="00320892">
        <w:rPr>
          <w:szCs w:val="24"/>
        </w:rPr>
        <w:t>u</w:t>
      </w:r>
      <w:r>
        <w:rPr>
          <w:szCs w:val="24"/>
        </w:rPr>
        <w:t xml:space="preserve">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14:paraId="24793E20" w14:textId="77777777" w:rsidR="006309F7" w:rsidRPr="00D20367" w:rsidRDefault="006309F7" w:rsidP="00774B26">
      <w:pPr>
        <w:pStyle w:val="TOCNumber1"/>
      </w:pPr>
    </w:p>
    <w:p w14:paraId="5A511CED" w14:textId="77777777" w:rsidR="006309F7" w:rsidRPr="00D20367" w:rsidRDefault="00D94404" w:rsidP="00E15F2D">
      <w:pPr>
        <w:pStyle w:val="SectionVHeading2"/>
      </w:pPr>
      <w:bookmarkStart w:id="399" w:name="_Toc63601245"/>
      <w:r>
        <w:t xml:space="preserve">Table A.  </w:t>
      </w:r>
      <w:r w:rsidR="006309F7" w:rsidRPr="00D20367">
        <w:t xml:space="preserve">Local </w:t>
      </w:r>
      <w:proofErr w:type="spellStart"/>
      <w:r w:rsidR="006309F7" w:rsidRPr="00D20367">
        <w:t>Currency</w:t>
      </w:r>
      <w:bookmarkEnd w:id="399"/>
      <w:proofErr w:type="spellEnd"/>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6309F7" w:rsidRPr="00D20367" w14:paraId="5214C71B" w14:textId="77777777" w:rsidTr="004318D5">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4CF9EFD" w14:textId="77777777" w:rsidR="006309F7" w:rsidRPr="00D20367" w:rsidRDefault="006309F7">
            <w:pPr>
              <w:suppressAutoHyphens/>
              <w:jc w:val="center"/>
              <w:rPr>
                <w:b/>
                <w:bCs/>
                <w:iCs/>
              </w:rPr>
            </w:pPr>
            <w:r w:rsidRPr="00D20367">
              <w:rPr>
                <w:b/>
                <w:bCs/>
                <w:iCs/>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C134984" w14:textId="77777777" w:rsidR="006309F7" w:rsidRPr="00D20367" w:rsidRDefault="006309F7">
            <w:pPr>
              <w:suppressAutoHyphens/>
              <w:jc w:val="center"/>
              <w:rPr>
                <w:b/>
                <w:bCs/>
                <w:iCs/>
              </w:rPr>
            </w:pPr>
            <w:r w:rsidRPr="00D20367">
              <w:rPr>
                <w:b/>
                <w:bCs/>
                <w:iCs/>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F845A9" w14:textId="77777777" w:rsidR="006309F7" w:rsidRPr="00D20367" w:rsidRDefault="006309F7">
            <w:pPr>
              <w:suppressAutoHyphens/>
              <w:jc w:val="center"/>
              <w:rPr>
                <w:b/>
                <w:bCs/>
                <w:iCs/>
              </w:rPr>
            </w:pPr>
            <w:r w:rsidRPr="00D20367">
              <w:rPr>
                <w:b/>
                <w:bCs/>
                <w:iCs/>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1955623" w14:textId="77777777" w:rsidR="006309F7" w:rsidRPr="00D20367" w:rsidRDefault="006309F7">
            <w:pPr>
              <w:suppressAutoHyphens/>
              <w:jc w:val="center"/>
              <w:rPr>
                <w:b/>
                <w:bCs/>
                <w:iCs/>
              </w:rPr>
            </w:pPr>
            <w:r w:rsidRPr="00D20367">
              <w:rPr>
                <w:b/>
                <w:bCs/>
                <w:iCs/>
              </w:rPr>
              <w:t>Base value</w:t>
            </w:r>
          </w:p>
          <w:p w14:paraId="69164C5D" w14:textId="77777777" w:rsidR="006309F7" w:rsidRPr="00D20367" w:rsidRDefault="006309F7">
            <w:pPr>
              <w:suppressAutoHyphens/>
              <w:jc w:val="center"/>
              <w:rPr>
                <w:b/>
                <w:bCs/>
                <w:iCs/>
              </w:rPr>
            </w:pPr>
            <w:r w:rsidRPr="00D20367">
              <w:rPr>
                <w:b/>
                <w:bCs/>
                <w:iCs/>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77C68D9" w14:textId="77777777" w:rsidR="006309F7" w:rsidRPr="00D20367" w:rsidRDefault="006309F7">
            <w:pPr>
              <w:suppressAutoHyphens/>
              <w:jc w:val="center"/>
              <w:rPr>
                <w:b/>
                <w:bCs/>
                <w:iCs/>
              </w:rPr>
            </w:pPr>
            <w:r w:rsidRPr="00D20367">
              <w:rPr>
                <w:b/>
                <w:bCs/>
                <w:iCs/>
              </w:rPr>
              <w:t>Bidder’s</w:t>
            </w:r>
          </w:p>
          <w:p w14:paraId="1ACF173D" w14:textId="77777777" w:rsidR="006309F7" w:rsidRPr="00D20367" w:rsidRDefault="006309F7">
            <w:pPr>
              <w:suppressAutoHyphens/>
              <w:jc w:val="center"/>
              <w:rPr>
                <w:b/>
                <w:bCs/>
                <w:iCs/>
              </w:rPr>
            </w:pPr>
            <w:r w:rsidRPr="00D20367">
              <w:rPr>
                <w:b/>
                <w:bCs/>
                <w:iCs/>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BB40CD" w14:textId="77777777" w:rsidR="006309F7" w:rsidRPr="00D20367" w:rsidRDefault="006309F7">
            <w:pPr>
              <w:suppressAutoHyphens/>
              <w:jc w:val="center"/>
              <w:rPr>
                <w:b/>
                <w:bCs/>
                <w:iCs/>
              </w:rPr>
            </w:pPr>
            <w:r w:rsidRPr="00D20367">
              <w:rPr>
                <w:b/>
                <w:bCs/>
                <w:iCs/>
              </w:rPr>
              <w:t>Bidder’s</w:t>
            </w:r>
          </w:p>
          <w:p w14:paraId="4BB1B072" w14:textId="77777777" w:rsidR="006309F7" w:rsidRPr="00D20367" w:rsidRDefault="006309F7">
            <w:pPr>
              <w:suppressAutoHyphens/>
              <w:jc w:val="center"/>
              <w:rPr>
                <w:b/>
                <w:bCs/>
                <w:iCs/>
              </w:rPr>
            </w:pPr>
            <w:r w:rsidRPr="00D20367">
              <w:rPr>
                <w:b/>
                <w:bCs/>
                <w:iCs/>
              </w:rPr>
              <w:t>proposed</w:t>
            </w:r>
          </w:p>
          <w:p w14:paraId="7ACAD330" w14:textId="77777777" w:rsidR="006309F7" w:rsidRPr="00D20367" w:rsidRDefault="006309F7">
            <w:pPr>
              <w:suppressAutoHyphens/>
              <w:jc w:val="center"/>
              <w:rPr>
                <w:b/>
                <w:bCs/>
                <w:iCs/>
              </w:rPr>
            </w:pPr>
            <w:r w:rsidRPr="00D20367">
              <w:rPr>
                <w:b/>
                <w:bCs/>
                <w:iCs/>
              </w:rPr>
              <w:t>weighting</w:t>
            </w:r>
          </w:p>
        </w:tc>
      </w:tr>
      <w:tr w:rsidR="006309F7" w:rsidRPr="00D20367" w14:paraId="4BCF5D1A" w14:textId="77777777">
        <w:trPr>
          <w:cantSplit/>
        </w:trPr>
        <w:tc>
          <w:tcPr>
            <w:tcW w:w="1170" w:type="dxa"/>
            <w:tcBorders>
              <w:top w:val="single" w:sz="18" w:space="0" w:color="auto"/>
              <w:left w:val="single" w:sz="2" w:space="0" w:color="auto"/>
              <w:bottom w:val="single" w:sz="2" w:space="0" w:color="auto"/>
              <w:right w:val="single" w:sz="2" w:space="0" w:color="auto"/>
            </w:tcBorders>
          </w:tcPr>
          <w:p w14:paraId="02273B97" w14:textId="77777777" w:rsidR="006309F7" w:rsidRPr="00D20367" w:rsidRDefault="006309F7">
            <w:pPr>
              <w:suppressAutoHyphens/>
              <w:spacing w:before="60" w:after="60"/>
              <w:rPr>
                <w:sz w:val="18"/>
              </w:rPr>
            </w:pPr>
          </w:p>
        </w:tc>
        <w:tc>
          <w:tcPr>
            <w:tcW w:w="1710" w:type="dxa"/>
            <w:tcBorders>
              <w:top w:val="single" w:sz="18" w:space="0" w:color="auto"/>
              <w:left w:val="single" w:sz="2" w:space="0" w:color="auto"/>
              <w:bottom w:val="single" w:sz="2" w:space="0" w:color="auto"/>
              <w:right w:val="single" w:sz="2" w:space="0" w:color="auto"/>
            </w:tcBorders>
          </w:tcPr>
          <w:p w14:paraId="3625CF19" w14:textId="77777777" w:rsidR="006309F7" w:rsidRPr="00D20367" w:rsidRDefault="006309F7">
            <w:pPr>
              <w:pStyle w:val="TOAHeading"/>
              <w:tabs>
                <w:tab w:val="clear" w:pos="9000"/>
                <w:tab w:val="clear" w:pos="9360"/>
              </w:tabs>
              <w:spacing w:before="60" w:after="60"/>
            </w:pPr>
            <w:r w:rsidRPr="00D20367">
              <w:t>Nonadjustable</w:t>
            </w:r>
          </w:p>
        </w:tc>
        <w:tc>
          <w:tcPr>
            <w:tcW w:w="1440" w:type="dxa"/>
            <w:tcBorders>
              <w:top w:val="single" w:sz="18" w:space="0" w:color="auto"/>
              <w:left w:val="single" w:sz="2" w:space="0" w:color="auto"/>
              <w:bottom w:val="single" w:sz="2" w:space="0" w:color="auto"/>
              <w:right w:val="single" w:sz="2" w:space="0" w:color="auto"/>
            </w:tcBorders>
          </w:tcPr>
          <w:p w14:paraId="6386B13F" w14:textId="77777777" w:rsidR="006309F7" w:rsidRPr="00D20367" w:rsidRDefault="006309F7">
            <w:pPr>
              <w:suppressAutoHyphens/>
              <w:spacing w:before="60" w:after="60"/>
              <w:jc w:val="center"/>
              <w:rPr>
                <w:sz w:val="18"/>
              </w:rPr>
            </w:pPr>
            <w:r w:rsidRPr="00D20367">
              <w:rPr>
                <w:sz w:val="18"/>
              </w:rPr>
              <w:t>—</w:t>
            </w:r>
          </w:p>
        </w:tc>
        <w:tc>
          <w:tcPr>
            <w:tcW w:w="1440" w:type="dxa"/>
            <w:tcBorders>
              <w:top w:val="single" w:sz="18" w:space="0" w:color="auto"/>
              <w:left w:val="single" w:sz="2" w:space="0" w:color="auto"/>
              <w:bottom w:val="single" w:sz="2" w:space="0" w:color="auto"/>
              <w:right w:val="single" w:sz="2" w:space="0" w:color="auto"/>
            </w:tcBorders>
          </w:tcPr>
          <w:p w14:paraId="414AB373" w14:textId="77777777" w:rsidR="006309F7" w:rsidRPr="00D20367" w:rsidRDefault="006309F7">
            <w:pPr>
              <w:suppressAutoHyphens/>
              <w:spacing w:before="60" w:after="60"/>
              <w:jc w:val="center"/>
              <w:rPr>
                <w:sz w:val="18"/>
              </w:rPr>
            </w:pPr>
            <w:r w:rsidRPr="00D20367">
              <w:rPr>
                <w:sz w:val="18"/>
              </w:rPr>
              <w:t>—</w:t>
            </w:r>
          </w:p>
        </w:tc>
        <w:tc>
          <w:tcPr>
            <w:tcW w:w="1800" w:type="dxa"/>
            <w:tcBorders>
              <w:top w:val="single" w:sz="18" w:space="0" w:color="auto"/>
              <w:left w:val="single" w:sz="2" w:space="0" w:color="auto"/>
              <w:bottom w:val="single" w:sz="18" w:space="0" w:color="auto"/>
              <w:right w:val="single" w:sz="2" w:space="0" w:color="auto"/>
            </w:tcBorders>
          </w:tcPr>
          <w:p w14:paraId="69D31C64" w14:textId="77777777" w:rsidR="006309F7" w:rsidRPr="00D20367" w:rsidRDefault="006309F7">
            <w:pPr>
              <w:suppressAutoHyphens/>
              <w:spacing w:before="60" w:after="60"/>
              <w:jc w:val="center"/>
              <w:rPr>
                <w:sz w:val="18"/>
              </w:rPr>
            </w:pPr>
            <w:r w:rsidRPr="00D20367">
              <w:rPr>
                <w:sz w:val="18"/>
              </w:rPr>
              <w:t>—</w:t>
            </w:r>
          </w:p>
        </w:tc>
        <w:tc>
          <w:tcPr>
            <w:tcW w:w="1530" w:type="dxa"/>
            <w:tcBorders>
              <w:top w:val="single" w:sz="18" w:space="0" w:color="auto"/>
              <w:left w:val="single" w:sz="2" w:space="0" w:color="auto"/>
              <w:bottom w:val="single" w:sz="18" w:space="0" w:color="auto"/>
              <w:right w:val="single" w:sz="2" w:space="0" w:color="auto"/>
            </w:tcBorders>
          </w:tcPr>
          <w:p w14:paraId="62F50B75" w14:textId="77777777" w:rsidR="006309F7" w:rsidRPr="00D20367" w:rsidRDefault="006309F7">
            <w:pPr>
              <w:tabs>
                <w:tab w:val="left" w:pos="1055"/>
              </w:tabs>
              <w:suppressAutoHyphens/>
              <w:spacing w:before="60" w:after="60"/>
            </w:pPr>
            <w:r w:rsidRPr="00D20367">
              <w:t xml:space="preserve">A:  </w:t>
            </w:r>
            <w:r w:rsidRPr="00D20367">
              <w:rPr>
                <w:u w:val="single"/>
              </w:rPr>
              <w:tab/>
            </w:r>
            <w:r w:rsidRPr="00D20367">
              <w:t>*</w:t>
            </w:r>
          </w:p>
          <w:p w14:paraId="6DC56D41" w14:textId="77777777" w:rsidR="006309F7" w:rsidRPr="00D20367" w:rsidRDefault="006309F7">
            <w:pPr>
              <w:tabs>
                <w:tab w:val="left" w:pos="1055"/>
              </w:tabs>
              <w:suppressAutoHyphens/>
              <w:spacing w:before="60" w:after="60"/>
            </w:pPr>
            <w:r w:rsidRPr="00D20367">
              <w:t xml:space="preserve">B:  </w:t>
            </w:r>
            <w:r w:rsidRPr="00D20367">
              <w:rPr>
                <w:u w:val="single"/>
              </w:rPr>
              <w:tab/>
            </w:r>
            <w:r w:rsidR="00554B03" w:rsidRPr="00554B03">
              <w:rPr>
                <w:u w:val="single"/>
              </w:rPr>
              <w:t>*</w:t>
            </w:r>
          </w:p>
          <w:p w14:paraId="49FD4A14" w14:textId="77777777" w:rsidR="006309F7" w:rsidRPr="00D20367" w:rsidRDefault="006309F7">
            <w:pPr>
              <w:tabs>
                <w:tab w:val="left" w:pos="1055"/>
              </w:tabs>
              <w:suppressAutoHyphens/>
              <w:spacing w:before="60" w:after="60"/>
            </w:pPr>
            <w:r w:rsidRPr="00D20367">
              <w:t xml:space="preserve">C:  </w:t>
            </w:r>
            <w:r w:rsidRPr="00D20367">
              <w:rPr>
                <w:u w:val="single"/>
              </w:rPr>
              <w:tab/>
            </w:r>
            <w:r w:rsidR="00554B03" w:rsidRPr="00554B03">
              <w:rPr>
                <w:u w:val="single"/>
              </w:rPr>
              <w:t>*</w:t>
            </w:r>
          </w:p>
          <w:p w14:paraId="150FB7A9" w14:textId="77777777" w:rsidR="006309F7" w:rsidRPr="00D20367" w:rsidRDefault="006309F7">
            <w:pPr>
              <w:tabs>
                <w:tab w:val="left" w:pos="1055"/>
              </w:tabs>
              <w:suppressAutoHyphens/>
              <w:spacing w:before="60" w:after="60"/>
            </w:pPr>
            <w:r w:rsidRPr="00D20367">
              <w:t xml:space="preserve">D:  </w:t>
            </w:r>
            <w:r w:rsidRPr="00D20367">
              <w:rPr>
                <w:u w:val="single"/>
              </w:rPr>
              <w:tab/>
            </w:r>
            <w:r w:rsidR="00554B03" w:rsidRPr="00554B03">
              <w:rPr>
                <w:u w:val="single"/>
              </w:rPr>
              <w:t>*</w:t>
            </w:r>
          </w:p>
          <w:p w14:paraId="1705926F" w14:textId="77777777" w:rsidR="006309F7" w:rsidRPr="00D20367" w:rsidRDefault="006309F7">
            <w:pPr>
              <w:tabs>
                <w:tab w:val="left" w:pos="1055"/>
              </w:tabs>
              <w:suppressAutoHyphens/>
              <w:spacing w:before="60" w:after="60"/>
              <w:rPr>
                <w:sz w:val="18"/>
              </w:rPr>
            </w:pPr>
            <w:r w:rsidRPr="00D20367">
              <w:t xml:space="preserve">E:  </w:t>
            </w:r>
            <w:r w:rsidRPr="00D20367">
              <w:rPr>
                <w:u w:val="single"/>
              </w:rPr>
              <w:tab/>
            </w:r>
            <w:r w:rsidR="00554B03" w:rsidRPr="00554B03">
              <w:rPr>
                <w:u w:val="single"/>
              </w:rPr>
              <w:t>*</w:t>
            </w:r>
          </w:p>
        </w:tc>
      </w:tr>
      <w:tr w:rsidR="006309F7" w:rsidRPr="00D20367" w14:paraId="36028C74" w14:textId="77777777">
        <w:trPr>
          <w:cantSplit/>
        </w:trPr>
        <w:tc>
          <w:tcPr>
            <w:tcW w:w="1170" w:type="dxa"/>
            <w:tcBorders>
              <w:top w:val="single" w:sz="2" w:space="0" w:color="auto"/>
            </w:tcBorders>
          </w:tcPr>
          <w:p w14:paraId="6D3391CC" w14:textId="77777777" w:rsidR="006309F7" w:rsidRPr="00D20367" w:rsidRDefault="006309F7">
            <w:pPr>
              <w:suppressAutoHyphens/>
              <w:rPr>
                <w:b/>
                <w:bCs/>
                <w:sz w:val="20"/>
              </w:rPr>
            </w:pPr>
          </w:p>
        </w:tc>
        <w:tc>
          <w:tcPr>
            <w:tcW w:w="1710" w:type="dxa"/>
            <w:tcBorders>
              <w:top w:val="single" w:sz="2" w:space="0" w:color="auto"/>
            </w:tcBorders>
          </w:tcPr>
          <w:p w14:paraId="6E6D39C4" w14:textId="77777777" w:rsidR="006309F7" w:rsidRPr="00D20367" w:rsidRDefault="006309F7">
            <w:pPr>
              <w:suppressAutoHyphens/>
              <w:rPr>
                <w:b/>
                <w:bCs/>
                <w:sz w:val="20"/>
              </w:rPr>
            </w:pPr>
          </w:p>
        </w:tc>
        <w:tc>
          <w:tcPr>
            <w:tcW w:w="1440" w:type="dxa"/>
            <w:tcBorders>
              <w:top w:val="single" w:sz="2" w:space="0" w:color="auto"/>
            </w:tcBorders>
          </w:tcPr>
          <w:p w14:paraId="6F4DFB60" w14:textId="77777777" w:rsidR="006309F7" w:rsidRPr="00D20367" w:rsidRDefault="006309F7">
            <w:pPr>
              <w:suppressAutoHyphens/>
              <w:rPr>
                <w:b/>
                <w:bCs/>
                <w:sz w:val="20"/>
              </w:rPr>
            </w:pPr>
          </w:p>
        </w:tc>
        <w:tc>
          <w:tcPr>
            <w:tcW w:w="1440" w:type="dxa"/>
            <w:tcBorders>
              <w:top w:val="single" w:sz="2" w:space="0" w:color="auto"/>
              <w:right w:val="single" w:sz="18" w:space="0" w:color="auto"/>
            </w:tcBorders>
          </w:tcPr>
          <w:p w14:paraId="1DB196BA" w14:textId="77777777" w:rsidR="006309F7" w:rsidRPr="00D20367" w:rsidRDefault="006309F7">
            <w:pPr>
              <w:suppressAutoHyphens/>
              <w:rPr>
                <w:b/>
                <w:bCs/>
                <w:sz w:val="20"/>
              </w:rPr>
            </w:pPr>
            <w:r w:rsidRPr="00D20367">
              <w:rPr>
                <w:b/>
                <w:bCs/>
                <w:sz w:val="20"/>
              </w:rPr>
              <w:t>Total</w:t>
            </w:r>
          </w:p>
        </w:tc>
        <w:tc>
          <w:tcPr>
            <w:tcW w:w="1800" w:type="dxa"/>
            <w:tcBorders>
              <w:top w:val="single" w:sz="18" w:space="0" w:color="auto"/>
              <w:left w:val="single" w:sz="18" w:space="0" w:color="auto"/>
              <w:bottom w:val="single" w:sz="18" w:space="0" w:color="auto"/>
              <w:right w:val="single" w:sz="18" w:space="0" w:color="auto"/>
            </w:tcBorders>
          </w:tcPr>
          <w:p w14:paraId="40F012FF" w14:textId="77777777" w:rsidR="006309F7" w:rsidRPr="00D20367" w:rsidRDefault="006309F7">
            <w:pPr>
              <w:suppressAutoHyphens/>
              <w:rPr>
                <w:b/>
                <w:bCs/>
                <w:sz w:val="20"/>
              </w:rPr>
            </w:pPr>
          </w:p>
        </w:tc>
        <w:tc>
          <w:tcPr>
            <w:tcW w:w="1530" w:type="dxa"/>
            <w:tcBorders>
              <w:top w:val="single" w:sz="18" w:space="0" w:color="auto"/>
              <w:left w:val="single" w:sz="18" w:space="0" w:color="auto"/>
              <w:bottom w:val="single" w:sz="18" w:space="0" w:color="auto"/>
              <w:right w:val="single" w:sz="18" w:space="0" w:color="auto"/>
            </w:tcBorders>
          </w:tcPr>
          <w:p w14:paraId="551587AB" w14:textId="77777777" w:rsidR="006309F7" w:rsidRPr="00D20367" w:rsidRDefault="006309F7">
            <w:pPr>
              <w:tabs>
                <w:tab w:val="decimal" w:pos="695"/>
              </w:tabs>
              <w:suppressAutoHyphens/>
              <w:rPr>
                <w:b/>
                <w:bCs/>
                <w:sz w:val="20"/>
              </w:rPr>
            </w:pPr>
            <w:r w:rsidRPr="00D20367">
              <w:rPr>
                <w:b/>
                <w:bCs/>
                <w:sz w:val="20"/>
              </w:rPr>
              <w:t>1.00</w:t>
            </w:r>
          </w:p>
        </w:tc>
      </w:tr>
    </w:tbl>
    <w:p w14:paraId="1AD3161C" w14:textId="77777777" w:rsidR="006309F7" w:rsidRPr="00D20367" w:rsidRDefault="006309F7">
      <w:pPr>
        <w:suppressAutoHyphens/>
      </w:pPr>
    </w:p>
    <w:p w14:paraId="2F03ED17" w14:textId="77777777" w:rsidR="006309F7" w:rsidRPr="00D20367" w:rsidRDefault="00D94404">
      <w:pPr>
        <w:suppressAutoHyphens/>
      </w:pPr>
      <w:r>
        <w:t>[</w:t>
      </w:r>
      <w:proofErr w:type="gramStart"/>
      <w:r>
        <w:t>*  To</w:t>
      </w:r>
      <w:proofErr w:type="gramEnd"/>
      <w:r>
        <w:t xml:space="preserve"> be entered by the Employer</w:t>
      </w:r>
      <w:r w:rsidR="00554B03">
        <w:t>. Whereas “A” should a fixed percentage, B, C, D and E should specify a range of values and the Bidder will be required to specify a value within the range such that the total weighting = 1.00</w:t>
      </w:r>
      <w:r>
        <w:t>]</w:t>
      </w:r>
    </w:p>
    <w:p w14:paraId="44AB58AE" w14:textId="77777777" w:rsidR="006309F7" w:rsidRPr="00D20367" w:rsidRDefault="006309F7">
      <w:pPr>
        <w:suppressAutoHyphens/>
      </w:pPr>
    </w:p>
    <w:p w14:paraId="7C75F66E" w14:textId="77777777" w:rsidR="006309F7" w:rsidRPr="00BA0CF6" w:rsidRDefault="00D94404" w:rsidP="00E15F2D">
      <w:pPr>
        <w:pStyle w:val="SectionVHeading2"/>
        <w:rPr>
          <w:lang w:val="en-US"/>
        </w:rPr>
      </w:pPr>
      <w:r w:rsidRPr="00BA0CF6">
        <w:rPr>
          <w:lang w:val="en-US"/>
        </w:rPr>
        <w:br w:type="page"/>
      </w:r>
      <w:bookmarkStart w:id="400" w:name="_Toc63601246"/>
      <w:r w:rsidRPr="00BA0CF6">
        <w:rPr>
          <w:lang w:val="en-US"/>
        </w:rPr>
        <w:lastRenderedPageBreak/>
        <w:t xml:space="preserve">Table B.  </w:t>
      </w:r>
      <w:r w:rsidR="006309F7" w:rsidRPr="00BA0CF6">
        <w:rPr>
          <w:lang w:val="en-US"/>
        </w:rPr>
        <w:t>Foreign Currency</w:t>
      </w:r>
      <w:r w:rsidR="00E8261A" w:rsidRPr="00BA0CF6">
        <w:rPr>
          <w:lang w:val="en-US"/>
        </w:rPr>
        <w:t xml:space="preserve"> (FC)</w:t>
      </w:r>
      <w:bookmarkEnd w:id="400"/>
    </w:p>
    <w:p w14:paraId="547BD764" w14:textId="77777777" w:rsidR="006309F7" w:rsidRPr="00D20367" w:rsidRDefault="006309F7">
      <w:pPr>
        <w:tabs>
          <w:tab w:val="left" w:pos="7200"/>
        </w:tabs>
        <w:suppressAutoHyphens/>
        <w:spacing w:after="120"/>
        <w:rPr>
          <w:sz w:val="18"/>
        </w:rPr>
      </w:pPr>
      <w:r w:rsidRPr="00D20367">
        <w:rPr>
          <w:b/>
        </w:rPr>
        <w:t xml:space="preserve">State type:  </w:t>
      </w:r>
      <w:r w:rsidRPr="00D20367">
        <w:rPr>
          <w:bCs/>
        </w:rPr>
        <w:t>....................... [</w:t>
      </w:r>
      <w:r w:rsidRPr="00D20367">
        <w:t xml:space="preserve">If the Bidder </w:t>
      </w:r>
      <w:r w:rsidR="00E8261A">
        <w:t xml:space="preserve">is allowed </w:t>
      </w:r>
      <w:r w:rsidRPr="00D20367">
        <w:t xml:space="preserve">to </w:t>
      </w:r>
      <w:r w:rsidR="00AB1922">
        <w:t xml:space="preserve">receive payment in </w:t>
      </w:r>
      <w:r w:rsidR="00E8261A">
        <w:t xml:space="preserve">foreign currencies </w:t>
      </w:r>
      <w:r w:rsidR="00AB1922">
        <w:t xml:space="preserve">this table shall be used. If </w:t>
      </w:r>
      <w:r w:rsidR="00E8261A">
        <w:t>Bidder wishes to quote in</w:t>
      </w:r>
      <w:r w:rsidRPr="00D20367">
        <w:t xml:space="preserve"> more than one foreign currency</w:t>
      </w:r>
      <w:r w:rsidR="00AB1922">
        <w:t xml:space="preserve"> (up to three currencies </w:t>
      </w:r>
      <w:proofErr w:type="gramStart"/>
      <w:r w:rsidR="00AB1922">
        <w:t>permitted)then</w:t>
      </w:r>
      <w:proofErr w:type="gramEnd"/>
      <w:r w:rsidR="00AB1922">
        <w:t xml:space="preserve"> </w:t>
      </w:r>
      <w:r w:rsidRPr="00D20367">
        <w:t>this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6309F7" w:rsidRPr="00D20367" w14:paraId="0F4E8C2B" w14:textId="77777777" w:rsidTr="00A33C87">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E02F3DE" w14:textId="77777777" w:rsidR="006309F7" w:rsidRPr="00D20367" w:rsidRDefault="006309F7">
            <w:pPr>
              <w:suppressAutoHyphens/>
              <w:jc w:val="center"/>
              <w:rPr>
                <w:b/>
                <w:bCs/>
                <w:iCs/>
              </w:rPr>
            </w:pPr>
            <w:r w:rsidRPr="00D20367">
              <w:rPr>
                <w:b/>
                <w:bCs/>
                <w:iCs/>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2524BA3" w14:textId="77777777" w:rsidR="006309F7" w:rsidRPr="00D20367" w:rsidRDefault="006309F7">
            <w:pPr>
              <w:suppressAutoHyphens/>
              <w:jc w:val="center"/>
              <w:rPr>
                <w:b/>
                <w:bCs/>
                <w:iCs/>
              </w:rPr>
            </w:pPr>
            <w:r w:rsidRPr="00D20367">
              <w:rPr>
                <w:b/>
                <w:bCs/>
                <w:iCs/>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2C8AB2" w14:textId="77777777" w:rsidR="006309F7" w:rsidRPr="00D20367" w:rsidRDefault="006309F7">
            <w:pPr>
              <w:suppressAutoHyphens/>
              <w:jc w:val="center"/>
              <w:rPr>
                <w:b/>
                <w:bCs/>
                <w:iCs/>
              </w:rPr>
            </w:pPr>
            <w:r w:rsidRPr="00D20367">
              <w:rPr>
                <w:b/>
                <w:bCs/>
                <w:iCs/>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9D1D0BD" w14:textId="77777777" w:rsidR="006309F7" w:rsidRPr="00D20367" w:rsidRDefault="006309F7">
            <w:pPr>
              <w:suppressAutoHyphens/>
              <w:jc w:val="center"/>
              <w:rPr>
                <w:b/>
                <w:bCs/>
                <w:iCs/>
              </w:rPr>
            </w:pPr>
            <w:r w:rsidRPr="00D20367">
              <w:rPr>
                <w:b/>
                <w:bCs/>
                <w:iCs/>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141C917" w14:textId="77777777" w:rsidR="006309F7" w:rsidRPr="00D20367" w:rsidRDefault="006309F7">
            <w:pPr>
              <w:suppressAutoHyphens/>
              <w:jc w:val="center"/>
              <w:rPr>
                <w:b/>
                <w:bCs/>
                <w:iCs/>
              </w:rPr>
            </w:pPr>
            <w:r w:rsidRPr="00D20367">
              <w:rPr>
                <w:b/>
                <w:bCs/>
                <w:iCs/>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3CC3672" w14:textId="77777777" w:rsidR="006309F7" w:rsidRPr="00D20367" w:rsidRDefault="006309F7">
            <w:pPr>
              <w:suppressAutoHyphens/>
              <w:jc w:val="center"/>
              <w:rPr>
                <w:b/>
                <w:bCs/>
                <w:iCs/>
              </w:rPr>
            </w:pPr>
            <w:r w:rsidRPr="00D20367">
              <w:rPr>
                <w:b/>
                <w:bCs/>
                <w:iCs/>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C518B01" w14:textId="77777777" w:rsidR="006309F7" w:rsidRPr="00D20367" w:rsidRDefault="006309F7">
            <w:pPr>
              <w:suppressAutoHyphens/>
              <w:jc w:val="center"/>
              <w:rPr>
                <w:b/>
                <w:bCs/>
                <w:iCs/>
              </w:rPr>
            </w:pPr>
            <w:r w:rsidRPr="00D20367">
              <w:rPr>
                <w:b/>
                <w:bCs/>
                <w:iCs/>
              </w:rPr>
              <w:t>Bidder’s proposed weighting</w:t>
            </w:r>
          </w:p>
        </w:tc>
      </w:tr>
      <w:tr w:rsidR="006309F7" w:rsidRPr="00D20367" w14:paraId="7FC1E439" w14:textId="77777777">
        <w:trPr>
          <w:tblHeader/>
        </w:trPr>
        <w:tc>
          <w:tcPr>
            <w:tcW w:w="857" w:type="dxa"/>
            <w:tcBorders>
              <w:top w:val="single" w:sz="18" w:space="0" w:color="auto"/>
              <w:left w:val="single" w:sz="2" w:space="0" w:color="auto"/>
              <w:bottom w:val="single" w:sz="2" w:space="0" w:color="auto"/>
              <w:right w:val="single" w:sz="2" w:space="0" w:color="auto"/>
            </w:tcBorders>
          </w:tcPr>
          <w:p w14:paraId="53640930" w14:textId="77777777" w:rsidR="006309F7" w:rsidRPr="00D20367" w:rsidRDefault="006309F7">
            <w:pPr>
              <w:suppressAutoHyphens/>
              <w:rPr>
                <w:b/>
                <w:bCs/>
                <w:iCs/>
                <w:sz w:val="18"/>
              </w:rPr>
            </w:pPr>
          </w:p>
        </w:tc>
        <w:tc>
          <w:tcPr>
            <w:tcW w:w="1735" w:type="dxa"/>
            <w:tcBorders>
              <w:top w:val="single" w:sz="18" w:space="0" w:color="auto"/>
              <w:left w:val="single" w:sz="2" w:space="0" w:color="auto"/>
              <w:bottom w:val="single" w:sz="2" w:space="0" w:color="auto"/>
              <w:right w:val="single" w:sz="2" w:space="0" w:color="auto"/>
            </w:tcBorders>
          </w:tcPr>
          <w:p w14:paraId="3FC15FC9" w14:textId="77777777" w:rsidR="006309F7" w:rsidRPr="00D20367" w:rsidRDefault="006309F7">
            <w:pPr>
              <w:pStyle w:val="TOAHeading"/>
              <w:tabs>
                <w:tab w:val="clear" w:pos="9000"/>
                <w:tab w:val="clear" w:pos="9360"/>
              </w:tabs>
              <w:rPr>
                <w:iCs/>
              </w:rPr>
            </w:pPr>
            <w:r w:rsidRPr="00D20367">
              <w:rPr>
                <w:iCs/>
              </w:rPr>
              <w:t>Nonadjustable</w:t>
            </w:r>
          </w:p>
        </w:tc>
        <w:tc>
          <w:tcPr>
            <w:tcW w:w="1224" w:type="dxa"/>
            <w:tcBorders>
              <w:top w:val="single" w:sz="18" w:space="0" w:color="auto"/>
              <w:left w:val="single" w:sz="2" w:space="0" w:color="auto"/>
              <w:bottom w:val="single" w:sz="2" w:space="0" w:color="auto"/>
              <w:right w:val="single" w:sz="2" w:space="0" w:color="auto"/>
            </w:tcBorders>
          </w:tcPr>
          <w:p w14:paraId="78848AB1" w14:textId="77777777" w:rsidR="006309F7" w:rsidRPr="00D20367" w:rsidRDefault="006309F7">
            <w:pPr>
              <w:suppressAutoHyphens/>
              <w:jc w:val="center"/>
              <w:rPr>
                <w:b/>
                <w:bCs/>
                <w:iCs/>
                <w:sz w:val="18"/>
              </w:rPr>
            </w:pPr>
            <w:r w:rsidRPr="00D20367">
              <w:rPr>
                <w:b/>
                <w:bCs/>
                <w:iCs/>
                <w:sz w:val="18"/>
              </w:rPr>
              <w:t>—</w:t>
            </w:r>
          </w:p>
        </w:tc>
        <w:tc>
          <w:tcPr>
            <w:tcW w:w="1152" w:type="dxa"/>
            <w:tcBorders>
              <w:top w:val="single" w:sz="18" w:space="0" w:color="auto"/>
              <w:left w:val="single" w:sz="2" w:space="0" w:color="auto"/>
              <w:bottom w:val="single" w:sz="2" w:space="0" w:color="auto"/>
              <w:right w:val="single" w:sz="2" w:space="0" w:color="auto"/>
            </w:tcBorders>
          </w:tcPr>
          <w:p w14:paraId="0FC99EFE" w14:textId="77777777" w:rsidR="006309F7" w:rsidRPr="00D20367" w:rsidRDefault="006309F7">
            <w:pPr>
              <w:suppressAutoHyphens/>
              <w:jc w:val="center"/>
              <w:rPr>
                <w:b/>
                <w:bCs/>
                <w:iCs/>
                <w:sz w:val="18"/>
              </w:rPr>
            </w:pPr>
            <w:r w:rsidRPr="00D20367">
              <w:rPr>
                <w:b/>
                <w:bCs/>
                <w:iCs/>
                <w:sz w:val="18"/>
              </w:rPr>
              <w:t>—</w:t>
            </w:r>
          </w:p>
        </w:tc>
        <w:tc>
          <w:tcPr>
            <w:tcW w:w="1440" w:type="dxa"/>
            <w:tcBorders>
              <w:top w:val="single" w:sz="18" w:space="0" w:color="auto"/>
              <w:left w:val="single" w:sz="2" w:space="0" w:color="auto"/>
              <w:bottom w:val="single" w:sz="2" w:space="0" w:color="auto"/>
              <w:right w:val="single" w:sz="2" w:space="0" w:color="auto"/>
            </w:tcBorders>
          </w:tcPr>
          <w:p w14:paraId="44E51EF6" w14:textId="77777777" w:rsidR="006309F7" w:rsidRPr="00D20367" w:rsidRDefault="006309F7">
            <w:pPr>
              <w:suppressAutoHyphens/>
              <w:jc w:val="center"/>
              <w:rPr>
                <w:b/>
                <w:bCs/>
                <w:iCs/>
                <w:sz w:val="18"/>
              </w:rPr>
            </w:pPr>
            <w:r w:rsidRPr="00D20367">
              <w:rPr>
                <w:b/>
                <w:bCs/>
                <w:iCs/>
                <w:sz w:val="18"/>
              </w:rPr>
              <w:t>—</w:t>
            </w:r>
          </w:p>
        </w:tc>
        <w:tc>
          <w:tcPr>
            <w:tcW w:w="1379" w:type="dxa"/>
            <w:tcBorders>
              <w:top w:val="single" w:sz="18" w:space="0" w:color="auto"/>
              <w:left w:val="single" w:sz="2" w:space="0" w:color="auto"/>
              <w:bottom w:val="single" w:sz="18" w:space="0" w:color="auto"/>
              <w:right w:val="single" w:sz="2" w:space="0" w:color="auto"/>
            </w:tcBorders>
          </w:tcPr>
          <w:p w14:paraId="24E18F0C" w14:textId="77777777" w:rsidR="006309F7" w:rsidRPr="00D20367" w:rsidRDefault="006309F7">
            <w:pPr>
              <w:suppressAutoHyphens/>
              <w:rPr>
                <w:b/>
                <w:bCs/>
                <w:iCs/>
                <w:sz w:val="18"/>
              </w:rPr>
            </w:pPr>
          </w:p>
        </w:tc>
        <w:tc>
          <w:tcPr>
            <w:tcW w:w="1213" w:type="dxa"/>
            <w:tcBorders>
              <w:top w:val="single" w:sz="18" w:space="0" w:color="auto"/>
              <w:left w:val="single" w:sz="2" w:space="0" w:color="auto"/>
              <w:bottom w:val="single" w:sz="18" w:space="0" w:color="auto"/>
              <w:right w:val="single" w:sz="2" w:space="0" w:color="auto"/>
            </w:tcBorders>
          </w:tcPr>
          <w:p w14:paraId="7C39845D" w14:textId="77777777" w:rsidR="006309F7" w:rsidRPr="00D20367" w:rsidRDefault="006309F7">
            <w:pPr>
              <w:tabs>
                <w:tab w:val="left" w:pos="1055"/>
              </w:tabs>
              <w:suppressAutoHyphens/>
              <w:rPr>
                <w:b/>
                <w:bCs/>
                <w:iCs/>
                <w:sz w:val="18"/>
              </w:rPr>
            </w:pPr>
            <w:r w:rsidRPr="00D20367">
              <w:rPr>
                <w:b/>
                <w:bCs/>
                <w:iCs/>
                <w:sz w:val="18"/>
              </w:rPr>
              <w:t xml:space="preserve">A:  </w:t>
            </w:r>
            <w:r w:rsidRPr="00D20367">
              <w:rPr>
                <w:b/>
                <w:bCs/>
                <w:iCs/>
                <w:sz w:val="18"/>
                <w:u w:val="single"/>
              </w:rPr>
              <w:tab/>
            </w:r>
            <w:r w:rsidRPr="00D20367">
              <w:rPr>
                <w:b/>
                <w:bCs/>
                <w:iCs/>
                <w:sz w:val="18"/>
              </w:rPr>
              <w:t>*</w:t>
            </w:r>
          </w:p>
          <w:p w14:paraId="4597EF27" w14:textId="77777777" w:rsidR="006309F7" w:rsidRPr="00D20367" w:rsidRDefault="006309F7">
            <w:pPr>
              <w:tabs>
                <w:tab w:val="left" w:pos="1055"/>
              </w:tabs>
              <w:suppressAutoHyphens/>
              <w:rPr>
                <w:b/>
                <w:bCs/>
                <w:iCs/>
                <w:sz w:val="18"/>
              </w:rPr>
            </w:pPr>
          </w:p>
          <w:p w14:paraId="70BE7F4F" w14:textId="77777777" w:rsidR="006309F7" w:rsidRPr="00D20367" w:rsidRDefault="006309F7">
            <w:pPr>
              <w:tabs>
                <w:tab w:val="left" w:pos="1055"/>
              </w:tabs>
              <w:suppressAutoHyphens/>
              <w:rPr>
                <w:b/>
                <w:bCs/>
                <w:iCs/>
                <w:sz w:val="18"/>
              </w:rPr>
            </w:pPr>
            <w:r w:rsidRPr="00D20367">
              <w:rPr>
                <w:b/>
                <w:bCs/>
                <w:iCs/>
                <w:sz w:val="18"/>
              </w:rPr>
              <w:t xml:space="preserve">B:  </w:t>
            </w:r>
            <w:r w:rsidRPr="00D20367">
              <w:rPr>
                <w:b/>
                <w:bCs/>
                <w:iCs/>
                <w:sz w:val="18"/>
                <w:u w:val="single"/>
              </w:rPr>
              <w:tab/>
            </w:r>
            <w:r w:rsidR="00430910" w:rsidRPr="00430910">
              <w:rPr>
                <w:b/>
                <w:bCs/>
                <w:iCs/>
                <w:sz w:val="18"/>
                <w:u w:val="single"/>
              </w:rPr>
              <w:t>*</w:t>
            </w:r>
          </w:p>
          <w:p w14:paraId="5726F93A" w14:textId="77777777" w:rsidR="006309F7" w:rsidRPr="00D20367" w:rsidRDefault="006309F7">
            <w:pPr>
              <w:tabs>
                <w:tab w:val="left" w:pos="1055"/>
              </w:tabs>
              <w:suppressAutoHyphens/>
              <w:rPr>
                <w:b/>
                <w:bCs/>
                <w:iCs/>
                <w:sz w:val="18"/>
              </w:rPr>
            </w:pPr>
          </w:p>
          <w:p w14:paraId="0D3405E8" w14:textId="77777777" w:rsidR="006309F7" w:rsidRPr="00D20367" w:rsidRDefault="006309F7">
            <w:pPr>
              <w:tabs>
                <w:tab w:val="left" w:pos="1055"/>
              </w:tabs>
              <w:suppressAutoHyphens/>
              <w:rPr>
                <w:b/>
                <w:bCs/>
                <w:iCs/>
                <w:sz w:val="18"/>
              </w:rPr>
            </w:pPr>
            <w:r w:rsidRPr="00D20367">
              <w:rPr>
                <w:b/>
                <w:bCs/>
                <w:iCs/>
                <w:sz w:val="18"/>
              </w:rPr>
              <w:t xml:space="preserve">C:  </w:t>
            </w:r>
            <w:r w:rsidRPr="00D20367">
              <w:rPr>
                <w:b/>
                <w:bCs/>
                <w:iCs/>
                <w:sz w:val="18"/>
                <w:u w:val="single"/>
              </w:rPr>
              <w:tab/>
            </w:r>
            <w:r w:rsidR="00430910" w:rsidRPr="00430910">
              <w:rPr>
                <w:b/>
                <w:bCs/>
                <w:iCs/>
                <w:sz w:val="18"/>
                <w:u w:val="single"/>
              </w:rPr>
              <w:t>*</w:t>
            </w:r>
          </w:p>
          <w:p w14:paraId="1FD354F9" w14:textId="77777777" w:rsidR="006309F7" w:rsidRPr="00D20367" w:rsidRDefault="006309F7">
            <w:pPr>
              <w:tabs>
                <w:tab w:val="left" w:pos="1055"/>
              </w:tabs>
              <w:suppressAutoHyphens/>
              <w:rPr>
                <w:b/>
                <w:bCs/>
                <w:iCs/>
                <w:sz w:val="18"/>
              </w:rPr>
            </w:pPr>
          </w:p>
          <w:p w14:paraId="096F9712" w14:textId="77777777" w:rsidR="006309F7" w:rsidRPr="00D20367" w:rsidRDefault="006309F7">
            <w:pPr>
              <w:tabs>
                <w:tab w:val="left" w:pos="1055"/>
              </w:tabs>
              <w:suppressAutoHyphens/>
              <w:rPr>
                <w:b/>
                <w:bCs/>
                <w:iCs/>
                <w:sz w:val="18"/>
              </w:rPr>
            </w:pPr>
            <w:r w:rsidRPr="00D20367">
              <w:rPr>
                <w:b/>
                <w:bCs/>
                <w:iCs/>
                <w:sz w:val="18"/>
              </w:rPr>
              <w:t xml:space="preserve">D:  </w:t>
            </w:r>
            <w:r w:rsidRPr="00D20367">
              <w:rPr>
                <w:b/>
                <w:bCs/>
                <w:iCs/>
                <w:sz w:val="18"/>
                <w:u w:val="single"/>
              </w:rPr>
              <w:tab/>
            </w:r>
            <w:r w:rsidR="00430910" w:rsidRPr="00430910">
              <w:rPr>
                <w:b/>
                <w:bCs/>
                <w:iCs/>
                <w:sz w:val="18"/>
                <w:u w:val="single"/>
              </w:rPr>
              <w:t>*</w:t>
            </w:r>
          </w:p>
          <w:p w14:paraId="19035360" w14:textId="77777777" w:rsidR="006309F7" w:rsidRPr="00D20367" w:rsidRDefault="006309F7">
            <w:pPr>
              <w:tabs>
                <w:tab w:val="left" w:pos="1055"/>
              </w:tabs>
              <w:suppressAutoHyphens/>
              <w:rPr>
                <w:b/>
                <w:bCs/>
                <w:iCs/>
                <w:sz w:val="18"/>
              </w:rPr>
            </w:pPr>
          </w:p>
          <w:p w14:paraId="2FA24871" w14:textId="77777777" w:rsidR="006309F7" w:rsidRPr="00D20367" w:rsidRDefault="006309F7">
            <w:pPr>
              <w:tabs>
                <w:tab w:val="left" w:pos="1055"/>
              </w:tabs>
              <w:suppressAutoHyphens/>
              <w:rPr>
                <w:b/>
                <w:bCs/>
                <w:iCs/>
                <w:sz w:val="18"/>
              </w:rPr>
            </w:pPr>
            <w:r w:rsidRPr="00D20367">
              <w:rPr>
                <w:b/>
                <w:bCs/>
                <w:iCs/>
                <w:sz w:val="18"/>
              </w:rPr>
              <w:t xml:space="preserve">E:  </w:t>
            </w:r>
            <w:r w:rsidRPr="00D20367">
              <w:rPr>
                <w:b/>
                <w:bCs/>
                <w:iCs/>
                <w:sz w:val="18"/>
                <w:u w:val="single"/>
              </w:rPr>
              <w:tab/>
            </w:r>
            <w:r w:rsidR="00430910" w:rsidRPr="00430910">
              <w:rPr>
                <w:b/>
                <w:bCs/>
                <w:iCs/>
                <w:sz w:val="18"/>
                <w:u w:val="single"/>
              </w:rPr>
              <w:t>*</w:t>
            </w:r>
          </w:p>
        </w:tc>
      </w:tr>
      <w:tr w:rsidR="006309F7" w:rsidRPr="00D20367" w14:paraId="07D583EC" w14:textId="77777777">
        <w:trPr>
          <w:tblHeader/>
        </w:trPr>
        <w:tc>
          <w:tcPr>
            <w:tcW w:w="857" w:type="dxa"/>
            <w:tcBorders>
              <w:top w:val="single" w:sz="2" w:space="0" w:color="auto"/>
            </w:tcBorders>
          </w:tcPr>
          <w:p w14:paraId="4C5D625B" w14:textId="77777777" w:rsidR="006309F7" w:rsidRPr="00D20367" w:rsidRDefault="006309F7">
            <w:pPr>
              <w:suppressAutoHyphens/>
              <w:rPr>
                <w:b/>
                <w:bCs/>
                <w:sz w:val="18"/>
              </w:rPr>
            </w:pPr>
          </w:p>
        </w:tc>
        <w:tc>
          <w:tcPr>
            <w:tcW w:w="1735" w:type="dxa"/>
            <w:tcBorders>
              <w:top w:val="single" w:sz="2" w:space="0" w:color="auto"/>
            </w:tcBorders>
          </w:tcPr>
          <w:p w14:paraId="35931C71" w14:textId="77777777" w:rsidR="006309F7" w:rsidRPr="00D20367" w:rsidRDefault="006309F7">
            <w:pPr>
              <w:suppressAutoHyphens/>
              <w:rPr>
                <w:b/>
                <w:bCs/>
                <w:sz w:val="18"/>
              </w:rPr>
            </w:pPr>
          </w:p>
        </w:tc>
        <w:tc>
          <w:tcPr>
            <w:tcW w:w="1224" w:type="dxa"/>
            <w:tcBorders>
              <w:top w:val="single" w:sz="2" w:space="0" w:color="auto"/>
            </w:tcBorders>
          </w:tcPr>
          <w:p w14:paraId="67B6FDA8" w14:textId="77777777" w:rsidR="006309F7" w:rsidRPr="00D20367" w:rsidRDefault="006309F7">
            <w:pPr>
              <w:suppressAutoHyphens/>
              <w:rPr>
                <w:b/>
                <w:bCs/>
                <w:sz w:val="18"/>
              </w:rPr>
            </w:pPr>
          </w:p>
        </w:tc>
        <w:tc>
          <w:tcPr>
            <w:tcW w:w="1152" w:type="dxa"/>
            <w:tcBorders>
              <w:top w:val="single" w:sz="2" w:space="0" w:color="auto"/>
            </w:tcBorders>
          </w:tcPr>
          <w:p w14:paraId="722DF15E" w14:textId="77777777" w:rsidR="006309F7" w:rsidRPr="00D20367" w:rsidRDefault="006309F7">
            <w:pPr>
              <w:suppressAutoHyphens/>
              <w:rPr>
                <w:b/>
                <w:bCs/>
                <w:sz w:val="18"/>
              </w:rPr>
            </w:pPr>
          </w:p>
        </w:tc>
        <w:tc>
          <w:tcPr>
            <w:tcW w:w="1440" w:type="dxa"/>
            <w:tcBorders>
              <w:top w:val="single" w:sz="2" w:space="0" w:color="auto"/>
              <w:right w:val="single" w:sz="18" w:space="0" w:color="auto"/>
            </w:tcBorders>
          </w:tcPr>
          <w:p w14:paraId="67918D18" w14:textId="77777777" w:rsidR="006309F7" w:rsidRPr="00D20367" w:rsidRDefault="006309F7">
            <w:pPr>
              <w:suppressAutoHyphens/>
              <w:rPr>
                <w:b/>
                <w:bCs/>
                <w:sz w:val="18"/>
              </w:rPr>
            </w:pPr>
            <w:r w:rsidRPr="00D20367">
              <w:rPr>
                <w:b/>
                <w:bCs/>
                <w:sz w:val="18"/>
              </w:rPr>
              <w:t>Total</w:t>
            </w:r>
          </w:p>
        </w:tc>
        <w:tc>
          <w:tcPr>
            <w:tcW w:w="1379" w:type="dxa"/>
            <w:tcBorders>
              <w:top w:val="single" w:sz="18" w:space="0" w:color="auto"/>
              <w:left w:val="single" w:sz="18" w:space="0" w:color="auto"/>
              <w:bottom w:val="single" w:sz="18" w:space="0" w:color="auto"/>
              <w:right w:val="single" w:sz="18" w:space="0" w:color="auto"/>
            </w:tcBorders>
          </w:tcPr>
          <w:p w14:paraId="55DECBED" w14:textId="77777777" w:rsidR="006309F7" w:rsidRPr="00D20367" w:rsidRDefault="006309F7">
            <w:pPr>
              <w:suppressAutoHyphens/>
              <w:rPr>
                <w:b/>
                <w:bCs/>
                <w:sz w:val="18"/>
              </w:rPr>
            </w:pPr>
          </w:p>
        </w:tc>
        <w:tc>
          <w:tcPr>
            <w:tcW w:w="1213" w:type="dxa"/>
            <w:tcBorders>
              <w:top w:val="single" w:sz="18" w:space="0" w:color="auto"/>
              <w:left w:val="single" w:sz="18" w:space="0" w:color="auto"/>
              <w:bottom w:val="single" w:sz="18" w:space="0" w:color="auto"/>
              <w:right w:val="single" w:sz="18" w:space="0" w:color="auto"/>
            </w:tcBorders>
          </w:tcPr>
          <w:p w14:paraId="5F4226C0" w14:textId="77777777" w:rsidR="006309F7" w:rsidRPr="00D20367" w:rsidRDefault="006309F7">
            <w:pPr>
              <w:tabs>
                <w:tab w:val="decimal" w:pos="695"/>
              </w:tabs>
              <w:suppressAutoHyphens/>
              <w:rPr>
                <w:b/>
                <w:bCs/>
                <w:sz w:val="18"/>
              </w:rPr>
            </w:pPr>
            <w:r w:rsidRPr="00D20367">
              <w:rPr>
                <w:b/>
                <w:bCs/>
                <w:sz w:val="18"/>
              </w:rPr>
              <w:t>1.00</w:t>
            </w:r>
          </w:p>
        </w:tc>
      </w:tr>
    </w:tbl>
    <w:p w14:paraId="2532A4FD" w14:textId="77777777" w:rsidR="006309F7" w:rsidRPr="00D20367" w:rsidRDefault="006309F7">
      <w:pPr>
        <w:tabs>
          <w:tab w:val="left" w:pos="2160"/>
          <w:tab w:val="left" w:pos="3600"/>
          <w:tab w:val="left" w:pos="9144"/>
        </w:tabs>
        <w:suppressAutoHyphens/>
        <w:ind w:right="-72"/>
      </w:pPr>
    </w:p>
    <w:p w14:paraId="22F056DA" w14:textId="77777777" w:rsidR="00D94404" w:rsidRPr="00D20367" w:rsidRDefault="00D94404" w:rsidP="00D94404">
      <w:pPr>
        <w:suppressAutoHyphens/>
      </w:pPr>
      <w:r>
        <w:t>[</w:t>
      </w:r>
      <w:proofErr w:type="gramStart"/>
      <w:r>
        <w:t>*  To</w:t>
      </w:r>
      <w:proofErr w:type="gramEnd"/>
      <w:r>
        <w:t xml:space="preserve"> be entered by the Employer</w:t>
      </w:r>
      <w:r w:rsidR="00430910">
        <w:t xml:space="preserve">. </w:t>
      </w:r>
      <w:r w:rsidR="00430910" w:rsidRPr="00430910">
        <w:t>Whereas “A” should a fixed percentage, B, C, D and E should specify a range of values and the Bidder will be required to specify a value within the range such that the total weighting = 1.00</w:t>
      </w:r>
      <w:r>
        <w:t>]</w:t>
      </w:r>
    </w:p>
    <w:p w14:paraId="7940B3F8" w14:textId="77777777" w:rsidR="006309F7" w:rsidRPr="00BA0CF6" w:rsidRDefault="006309F7" w:rsidP="00E15F2D">
      <w:pPr>
        <w:pStyle w:val="SectionVHeading2"/>
        <w:rPr>
          <w:lang w:val="en-US"/>
        </w:rPr>
      </w:pPr>
      <w:r w:rsidRPr="00BA0CF6">
        <w:rPr>
          <w:lang w:val="en-US"/>
        </w:rPr>
        <w:br w:type="page"/>
      </w:r>
      <w:bookmarkStart w:id="401" w:name="_Toc63601247"/>
      <w:r w:rsidR="00D94404" w:rsidRPr="00BA0CF6">
        <w:rPr>
          <w:lang w:val="en-US"/>
        </w:rPr>
        <w:lastRenderedPageBreak/>
        <w:t xml:space="preserve">Table C.  </w:t>
      </w:r>
      <w:r w:rsidRPr="00BA0CF6">
        <w:rPr>
          <w:lang w:val="en-US"/>
        </w:rPr>
        <w:t>Summary of Payment Currencies</w:t>
      </w:r>
      <w:bookmarkEnd w:id="401"/>
    </w:p>
    <w:p w14:paraId="42453BF0" w14:textId="77777777" w:rsidR="006309F7" w:rsidRPr="00F77896" w:rsidRDefault="00E11E42" w:rsidP="00E11E42">
      <w:pPr>
        <w:pStyle w:val="Technical4"/>
        <w:keepNext/>
        <w:keepLines/>
        <w:tabs>
          <w:tab w:val="clear" w:pos="-720"/>
        </w:tabs>
        <w:jc w:val="center"/>
        <w:rPr>
          <w:rFonts w:ascii="Times New Roman" w:hAnsi="Times New Roman"/>
          <w:bCs/>
        </w:rPr>
      </w:pPr>
      <w:r w:rsidRPr="00F77896">
        <w:rPr>
          <w:rFonts w:ascii="Times New Roman" w:hAnsi="Times New Roman"/>
          <w:bCs/>
        </w:rPr>
        <w:t>Table: Alternative A</w:t>
      </w:r>
    </w:p>
    <w:p w14:paraId="75192FFD" w14:textId="77777777" w:rsidR="00F77896" w:rsidRPr="00D20367" w:rsidRDefault="00F77896" w:rsidP="00E11E42">
      <w:pPr>
        <w:pStyle w:val="Technical4"/>
        <w:keepNext/>
        <w:keepLines/>
        <w:tabs>
          <w:tab w:val="clear" w:pos="-720"/>
        </w:tabs>
        <w:jc w:val="center"/>
        <w:rPr>
          <w:rFonts w:ascii="Times New Roman" w:hAnsi="Times New Roman"/>
          <w:b w:val="0"/>
        </w:rPr>
      </w:pPr>
    </w:p>
    <w:p w14:paraId="6252F9E4" w14:textId="77777777" w:rsidR="006309F7" w:rsidRPr="00D20367" w:rsidRDefault="006309F7">
      <w:pPr>
        <w:pStyle w:val="Technical4"/>
        <w:keepNext/>
        <w:keepLines/>
        <w:tabs>
          <w:tab w:val="clear" w:pos="-720"/>
        </w:tabs>
        <w:rPr>
          <w:b w:val="0"/>
          <w:iCs/>
          <w:sz w:val="16"/>
        </w:rPr>
      </w:pPr>
      <w:r w:rsidRPr="00D20367">
        <w:rPr>
          <w:rFonts w:ascii="Times New Roman" w:hAnsi="Times New Roman"/>
          <w:bCs/>
        </w:rPr>
        <w:t>For</w:t>
      </w:r>
      <w:r w:rsidR="00F732BF">
        <w:rPr>
          <w:rFonts w:ascii="Times New Roman" w:hAnsi="Times New Roman"/>
          <w:b w:val="0"/>
        </w:rPr>
        <w:t xml:space="preserve"> ……………………</w:t>
      </w:r>
      <w:proofErr w:type="gramStart"/>
      <w:r w:rsidR="00F732BF">
        <w:rPr>
          <w:rFonts w:ascii="Times New Roman" w:hAnsi="Times New Roman"/>
          <w:b w:val="0"/>
        </w:rPr>
        <w:t>…..</w:t>
      </w:r>
      <w:proofErr w:type="gramEnd"/>
      <w:r w:rsidRPr="00D20367">
        <w:rPr>
          <w:rFonts w:ascii="Times New Roman" w:hAnsi="Times New Roman"/>
          <w:b w:val="0"/>
          <w:iCs/>
        </w:rPr>
        <w:t>[</w:t>
      </w:r>
      <w:r w:rsidRPr="00F77896">
        <w:rPr>
          <w:rFonts w:ascii="Times New Roman" w:hAnsi="Times New Roman"/>
          <w:b w:val="0"/>
          <w:i/>
          <w:color w:val="C00000"/>
        </w:rPr>
        <w:t>insert name of Section of the Works</w:t>
      </w:r>
      <w:r w:rsidRPr="00D20367">
        <w:rPr>
          <w:rFonts w:ascii="Times New Roman" w:hAnsi="Times New Roman"/>
          <w:b w:val="0"/>
          <w:iCs/>
        </w:rPr>
        <w:t>]</w:t>
      </w:r>
    </w:p>
    <w:p w14:paraId="244978C5" w14:textId="77777777" w:rsidR="006309F7" w:rsidRPr="00D20367" w:rsidRDefault="006309F7">
      <w:pPr>
        <w:keepNext/>
        <w:keepLines/>
        <w:tabs>
          <w:tab w:val="left" w:pos="5760"/>
        </w:tabs>
        <w:suppressAutoHyphens/>
        <w:jc w:val="center"/>
        <w:rPr>
          <w:iCs/>
          <w:sz w:val="16"/>
          <w:highlight w:val="yellow"/>
        </w:rPr>
      </w:pPr>
    </w:p>
    <w:p w14:paraId="31AAE859" w14:textId="77777777" w:rsidR="006309F7" w:rsidRPr="00D20367" w:rsidRDefault="006309F7">
      <w:pPr>
        <w:keepNext/>
        <w:keepLines/>
        <w:suppressAutoHyphens/>
        <w:rPr>
          <w:sz w:val="22"/>
        </w:rPr>
      </w:pPr>
    </w:p>
    <w:tbl>
      <w:tblPr>
        <w:tblW w:w="0" w:type="auto"/>
        <w:tblInd w:w="72" w:type="dxa"/>
        <w:tblLayout w:type="fixed"/>
        <w:tblCellMar>
          <w:left w:w="72" w:type="dxa"/>
          <w:right w:w="72" w:type="dxa"/>
        </w:tblCellMar>
        <w:tblLook w:val="0000" w:firstRow="0" w:lastRow="0" w:firstColumn="0" w:lastColumn="0" w:noHBand="0" w:noVBand="0"/>
      </w:tblPr>
      <w:tblGrid>
        <w:gridCol w:w="1800"/>
        <w:gridCol w:w="1440"/>
        <w:gridCol w:w="1800"/>
        <w:gridCol w:w="1800"/>
        <w:gridCol w:w="2160"/>
      </w:tblGrid>
      <w:tr w:rsidR="006309F7" w:rsidRPr="00D20367" w14:paraId="6B621738" w14:textId="77777777" w:rsidTr="00F77896">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4A05C74" w14:textId="77777777" w:rsidR="006309F7" w:rsidRPr="00D20367" w:rsidRDefault="006309F7">
            <w:pPr>
              <w:keepNext/>
              <w:keepLines/>
              <w:suppressAutoHyphens/>
              <w:jc w:val="center"/>
              <w:rPr>
                <w:b/>
                <w:bCs/>
                <w:iCs/>
              </w:rPr>
            </w:pPr>
          </w:p>
          <w:p w14:paraId="17077182" w14:textId="77777777" w:rsidR="006309F7" w:rsidRPr="00D20367" w:rsidRDefault="006309F7">
            <w:pPr>
              <w:keepNext/>
              <w:keepLines/>
              <w:suppressAutoHyphens/>
              <w:jc w:val="center"/>
              <w:rPr>
                <w:b/>
                <w:bCs/>
                <w:iCs/>
              </w:rPr>
            </w:pPr>
            <w:r w:rsidRPr="00D20367">
              <w:rPr>
                <w:b/>
                <w:bCs/>
                <w:iCs/>
              </w:rPr>
              <w:t>Name of payment currency</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39A57E1" w14:textId="77777777" w:rsidR="006309F7" w:rsidRPr="00D20367" w:rsidRDefault="006309F7">
            <w:pPr>
              <w:keepNext/>
              <w:keepLines/>
              <w:suppressAutoHyphens/>
              <w:jc w:val="center"/>
              <w:rPr>
                <w:b/>
                <w:bCs/>
                <w:iCs/>
              </w:rPr>
            </w:pPr>
            <w:r w:rsidRPr="00D20367">
              <w:rPr>
                <w:b/>
                <w:bCs/>
                <w:iCs/>
              </w:rPr>
              <w:t>A</w:t>
            </w:r>
          </w:p>
          <w:p w14:paraId="232A0970" w14:textId="77777777" w:rsidR="006309F7" w:rsidRPr="00D20367" w:rsidRDefault="006309F7">
            <w:pPr>
              <w:keepNext/>
              <w:keepLines/>
              <w:suppressAutoHyphens/>
              <w:jc w:val="center"/>
              <w:rPr>
                <w:b/>
                <w:bCs/>
                <w:iCs/>
              </w:rPr>
            </w:pPr>
            <w:r w:rsidRPr="00D20367">
              <w:rPr>
                <w:b/>
                <w:bCs/>
                <w:iCs/>
              </w:rPr>
              <w:t>Amount of currency</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EB8D818" w14:textId="77777777" w:rsidR="006309F7" w:rsidRPr="00D20367" w:rsidRDefault="006309F7">
            <w:pPr>
              <w:keepNext/>
              <w:keepLines/>
              <w:suppressAutoHyphens/>
              <w:jc w:val="center"/>
              <w:rPr>
                <w:b/>
                <w:bCs/>
                <w:iCs/>
              </w:rPr>
            </w:pPr>
            <w:r w:rsidRPr="00D20367">
              <w:rPr>
                <w:b/>
                <w:bCs/>
                <w:iCs/>
              </w:rPr>
              <w:t>B</w:t>
            </w:r>
          </w:p>
          <w:p w14:paraId="3446D25B" w14:textId="77777777" w:rsidR="006309F7" w:rsidRPr="00D20367" w:rsidRDefault="006309F7">
            <w:pPr>
              <w:keepNext/>
              <w:keepLines/>
              <w:suppressAutoHyphens/>
              <w:jc w:val="center"/>
              <w:rPr>
                <w:b/>
                <w:bCs/>
                <w:iCs/>
              </w:rPr>
            </w:pPr>
            <w:r w:rsidRPr="00D20367">
              <w:rPr>
                <w:b/>
                <w:bCs/>
                <w:iCs/>
              </w:rPr>
              <w:t>Rate of exchange</w:t>
            </w:r>
          </w:p>
          <w:p w14:paraId="1C00CB65" w14:textId="77777777" w:rsidR="006309F7" w:rsidRPr="00D20367" w:rsidRDefault="006309F7">
            <w:pPr>
              <w:keepNext/>
              <w:keepLines/>
              <w:suppressAutoHyphens/>
              <w:jc w:val="center"/>
              <w:rPr>
                <w:b/>
                <w:bCs/>
                <w:iCs/>
              </w:rPr>
            </w:pPr>
            <w:r w:rsidRPr="00D20367">
              <w:rPr>
                <w:b/>
                <w:bCs/>
                <w:iCs/>
              </w:rPr>
              <w:t>(local currency per unit of foreign)</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587AF77" w14:textId="77777777" w:rsidR="006309F7" w:rsidRPr="00D20367" w:rsidRDefault="006309F7">
            <w:pPr>
              <w:keepNext/>
              <w:keepLines/>
              <w:suppressAutoHyphens/>
              <w:jc w:val="center"/>
              <w:rPr>
                <w:b/>
                <w:bCs/>
                <w:iCs/>
              </w:rPr>
            </w:pPr>
            <w:r w:rsidRPr="00D20367">
              <w:rPr>
                <w:b/>
                <w:bCs/>
                <w:iCs/>
              </w:rPr>
              <w:t>C</w:t>
            </w:r>
          </w:p>
          <w:p w14:paraId="216356E7" w14:textId="77777777" w:rsidR="006309F7" w:rsidRPr="00D20367" w:rsidRDefault="006309F7">
            <w:pPr>
              <w:keepNext/>
              <w:keepLines/>
              <w:suppressAutoHyphens/>
              <w:jc w:val="center"/>
              <w:rPr>
                <w:b/>
                <w:bCs/>
                <w:iCs/>
              </w:rPr>
            </w:pPr>
            <w:r w:rsidRPr="00D20367">
              <w:rPr>
                <w:b/>
                <w:bCs/>
                <w:iCs/>
              </w:rPr>
              <w:t>Local currency equivalent</w:t>
            </w:r>
          </w:p>
          <w:p w14:paraId="7B099A41" w14:textId="77777777" w:rsidR="006309F7" w:rsidRPr="00D20367" w:rsidRDefault="006309F7">
            <w:pPr>
              <w:keepNext/>
              <w:keepLines/>
              <w:suppressAutoHyphens/>
              <w:jc w:val="center"/>
              <w:rPr>
                <w:b/>
                <w:bCs/>
                <w:iCs/>
              </w:rPr>
            </w:pPr>
            <w:r w:rsidRPr="00D20367">
              <w:rPr>
                <w:b/>
                <w:bCs/>
                <w:iCs/>
              </w:rPr>
              <w:t>C = A x B</w:t>
            </w:r>
          </w:p>
        </w:tc>
        <w:tc>
          <w:tcPr>
            <w:tcW w:w="216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A6FB49D" w14:textId="77777777" w:rsidR="006309F7" w:rsidRPr="00D20367" w:rsidRDefault="006309F7">
            <w:pPr>
              <w:keepNext/>
              <w:keepLines/>
              <w:suppressAutoHyphens/>
              <w:jc w:val="center"/>
              <w:rPr>
                <w:b/>
                <w:bCs/>
                <w:iCs/>
              </w:rPr>
            </w:pPr>
            <w:r w:rsidRPr="00D20367">
              <w:rPr>
                <w:b/>
                <w:bCs/>
                <w:iCs/>
              </w:rPr>
              <w:t>D</w:t>
            </w:r>
          </w:p>
          <w:p w14:paraId="6A70AE65" w14:textId="77777777" w:rsidR="006309F7" w:rsidRPr="00D20367" w:rsidRDefault="006309F7">
            <w:pPr>
              <w:keepNext/>
              <w:keepLines/>
              <w:suppressAutoHyphens/>
              <w:jc w:val="center"/>
              <w:rPr>
                <w:b/>
                <w:bCs/>
                <w:iCs/>
              </w:rPr>
            </w:pPr>
            <w:r w:rsidRPr="00D20367">
              <w:rPr>
                <w:b/>
                <w:bCs/>
                <w:iCs/>
              </w:rPr>
              <w:t>Percentage of</w:t>
            </w:r>
            <w:r w:rsidRPr="00D20367">
              <w:rPr>
                <w:b/>
                <w:bCs/>
                <w:iCs/>
              </w:rPr>
              <w:br/>
            </w:r>
            <w:r w:rsidR="002A243F">
              <w:rPr>
                <w:b/>
                <w:bCs/>
                <w:iCs/>
              </w:rPr>
              <w:t xml:space="preserve">Total </w:t>
            </w:r>
            <w:r w:rsidRPr="00D20367">
              <w:rPr>
                <w:b/>
                <w:bCs/>
                <w:iCs/>
              </w:rPr>
              <w:t>Bid Price (</w:t>
            </w:r>
            <w:r w:rsidR="002A243F">
              <w:rPr>
                <w:b/>
                <w:bCs/>
                <w:iCs/>
              </w:rPr>
              <w:t>T</w:t>
            </w:r>
            <w:r w:rsidRPr="00D20367">
              <w:rPr>
                <w:b/>
                <w:bCs/>
                <w:iCs/>
              </w:rPr>
              <w:t>BP)</w:t>
            </w:r>
          </w:p>
          <w:p w14:paraId="7FDF3DD7" w14:textId="77777777" w:rsidR="006309F7" w:rsidRPr="00D20367" w:rsidRDefault="006309F7">
            <w:pPr>
              <w:keepNext/>
              <w:keepLines/>
              <w:suppressAutoHyphens/>
              <w:jc w:val="center"/>
              <w:rPr>
                <w:b/>
                <w:bCs/>
                <w:iCs/>
              </w:rPr>
            </w:pPr>
            <w:r w:rsidRPr="00D20367">
              <w:rPr>
                <w:b/>
                <w:bCs/>
                <w:iCs/>
                <w:u w:val="single"/>
              </w:rPr>
              <w:t xml:space="preserve"> 100xC</w:t>
            </w:r>
          </w:p>
          <w:p w14:paraId="3254698D" w14:textId="77777777" w:rsidR="006309F7" w:rsidRPr="00D20367" w:rsidRDefault="002A243F">
            <w:pPr>
              <w:keepNext/>
              <w:keepLines/>
              <w:suppressAutoHyphens/>
              <w:jc w:val="center"/>
              <w:rPr>
                <w:b/>
                <w:bCs/>
                <w:iCs/>
              </w:rPr>
            </w:pPr>
            <w:r>
              <w:rPr>
                <w:b/>
                <w:bCs/>
                <w:iCs/>
              </w:rPr>
              <w:t>T</w:t>
            </w:r>
            <w:r w:rsidR="006309F7" w:rsidRPr="00D20367">
              <w:rPr>
                <w:b/>
                <w:bCs/>
                <w:iCs/>
              </w:rPr>
              <w:t>BP</w:t>
            </w:r>
          </w:p>
        </w:tc>
      </w:tr>
      <w:tr w:rsidR="006309F7" w:rsidRPr="00D20367" w14:paraId="29CE3115" w14:textId="77777777">
        <w:tc>
          <w:tcPr>
            <w:tcW w:w="1800" w:type="dxa"/>
            <w:tcBorders>
              <w:top w:val="single" w:sz="18" w:space="0" w:color="auto"/>
              <w:left w:val="single" w:sz="18" w:space="0" w:color="auto"/>
              <w:bottom w:val="single" w:sz="18" w:space="0" w:color="auto"/>
              <w:right w:val="single" w:sz="18" w:space="0" w:color="auto"/>
            </w:tcBorders>
          </w:tcPr>
          <w:p w14:paraId="2D21A6BF" w14:textId="77777777" w:rsidR="006309F7" w:rsidRPr="00D20367" w:rsidRDefault="006309F7">
            <w:pPr>
              <w:keepNext/>
              <w:keepLines/>
              <w:tabs>
                <w:tab w:val="left" w:pos="1458"/>
              </w:tabs>
              <w:suppressAutoHyphens/>
              <w:spacing w:before="60"/>
              <w:rPr>
                <w:b/>
                <w:bCs/>
                <w:iCs/>
              </w:rPr>
            </w:pPr>
            <w:r w:rsidRPr="00D20367">
              <w:rPr>
                <w:b/>
                <w:bCs/>
                <w:iCs/>
              </w:rPr>
              <w:t>Local currency</w:t>
            </w:r>
          </w:p>
          <w:p w14:paraId="7F06BA56" w14:textId="77777777" w:rsidR="006309F7" w:rsidRPr="00D20367" w:rsidRDefault="006309F7">
            <w:pPr>
              <w:keepNext/>
              <w:keepLines/>
              <w:tabs>
                <w:tab w:val="left" w:pos="1458"/>
              </w:tabs>
              <w:suppressAutoHyphens/>
              <w:rPr>
                <w:b/>
                <w:bCs/>
                <w:iCs/>
                <w:u w:val="single"/>
              </w:rPr>
            </w:pPr>
            <w:r w:rsidRPr="00D20367">
              <w:rPr>
                <w:b/>
                <w:bCs/>
                <w:iCs/>
                <w:u w:val="single"/>
              </w:rPr>
              <w:tab/>
            </w:r>
          </w:p>
          <w:p w14:paraId="402763FD" w14:textId="77777777" w:rsidR="006309F7" w:rsidRPr="00D20367" w:rsidRDefault="006309F7">
            <w:pPr>
              <w:keepNext/>
              <w:keepLines/>
              <w:tabs>
                <w:tab w:val="left" w:pos="1458"/>
              </w:tabs>
              <w:suppressAutoHyphens/>
              <w:rPr>
                <w:b/>
                <w:bCs/>
                <w:iCs/>
              </w:rPr>
            </w:pPr>
          </w:p>
        </w:tc>
        <w:tc>
          <w:tcPr>
            <w:tcW w:w="1440" w:type="dxa"/>
            <w:tcBorders>
              <w:top w:val="single" w:sz="18" w:space="0" w:color="auto"/>
              <w:left w:val="single" w:sz="18" w:space="0" w:color="auto"/>
              <w:bottom w:val="single" w:sz="6" w:space="0" w:color="auto"/>
            </w:tcBorders>
          </w:tcPr>
          <w:p w14:paraId="4233A65E" w14:textId="77777777" w:rsidR="006309F7" w:rsidRPr="00D20367" w:rsidRDefault="006309F7">
            <w:pPr>
              <w:keepNext/>
              <w:keepLines/>
              <w:tabs>
                <w:tab w:val="decimal" w:pos="918"/>
              </w:tabs>
              <w:suppressAutoHyphens/>
              <w:rPr>
                <w:b/>
                <w:bCs/>
                <w:iCs/>
              </w:rPr>
            </w:pPr>
          </w:p>
        </w:tc>
        <w:tc>
          <w:tcPr>
            <w:tcW w:w="1800" w:type="dxa"/>
            <w:tcBorders>
              <w:top w:val="single" w:sz="18" w:space="0" w:color="auto"/>
              <w:left w:val="single" w:sz="6" w:space="0" w:color="auto"/>
              <w:bottom w:val="single" w:sz="6" w:space="0" w:color="auto"/>
            </w:tcBorders>
          </w:tcPr>
          <w:p w14:paraId="52824C99" w14:textId="77777777" w:rsidR="006309F7" w:rsidRPr="00D20367" w:rsidRDefault="006309F7">
            <w:pPr>
              <w:keepNext/>
              <w:keepLines/>
              <w:tabs>
                <w:tab w:val="decimal" w:pos="828"/>
              </w:tabs>
              <w:suppressAutoHyphens/>
              <w:spacing w:before="60"/>
              <w:rPr>
                <w:b/>
                <w:bCs/>
                <w:iCs/>
              </w:rPr>
            </w:pPr>
            <w:r w:rsidRPr="00D20367">
              <w:rPr>
                <w:b/>
                <w:bCs/>
                <w:iCs/>
              </w:rPr>
              <w:t>1.00</w:t>
            </w:r>
          </w:p>
        </w:tc>
        <w:tc>
          <w:tcPr>
            <w:tcW w:w="1800" w:type="dxa"/>
            <w:tcBorders>
              <w:top w:val="single" w:sz="18" w:space="0" w:color="auto"/>
              <w:left w:val="single" w:sz="6" w:space="0" w:color="auto"/>
              <w:bottom w:val="single" w:sz="6" w:space="0" w:color="auto"/>
            </w:tcBorders>
          </w:tcPr>
          <w:p w14:paraId="6BC16B5C" w14:textId="77777777" w:rsidR="006309F7" w:rsidRPr="00D20367" w:rsidRDefault="006309F7">
            <w:pPr>
              <w:keepNext/>
              <w:keepLines/>
              <w:tabs>
                <w:tab w:val="decimal" w:pos="1098"/>
              </w:tabs>
              <w:suppressAutoHyphens/>
              <w:rPr>
                <w:b/>
                <w:bCs/>
                <w:iCs/>
              </w:rPr>
            </w:pPr>
          </w:p>
        </w:tc>
        <w:tc>
          <w:tcPr>
            <w:tcW w:w="2160" w:type="dxa"/>
            <w:tcBorders>
              <w:top w:val="single" w:sz="18" w:space="0" w:color="auto"/>
              <w:left w:val="single" w:sz="6" w:space="0" w:color="auto"/>
              <w:bottom w:val="single" w:sz="6" w:space="0" w:color="auto"/>
              <w:right w:val="double" w:sz="6" w:space="0" w:color="auto"/>
            </w:tcBorders>
          </w:tcPr>
          <w:p w14:paraId="7640AA32" w14:textId="77777777" w:rsidR="006309F7" w:rsidRPr="00D20367" w:rsidRDefault="006309F7">
            <w:pPr>
              <w:keepNext/>
              <w:keepLines/>
              <w:tabs>
                <w:tab w:val="decimal" w:pos="1098"/>
              </w:tabs>
              <w:suppressAutoHyphens/>
              <w:rPr>
                <w:b/>
                <w:bCs/>
                <w:iCs/>
              </w:rPr>
            </w:pPr>
          </w:p>
        </w:tc>
      </w:tr>
      <w:tr w:rsidR="006309F7" w:rsidRPr="00D20367" w14:paraId="62CCDD72" w14:textId="77777777">
        <w:tc>
          <w:tcPr>
            <w:tcW w:w="1800" w:type="dxa"/>
            <w:tcBorders>
              <w:top w:val="single" w:sz="18" w:space="0" w:color="auto"/>
              <w:left w:val="single" w:sz="18" w:space="0" w:color="auto"/>
              <w:bottom w:val="single" w:sz="18" w:space="0" w:color="auto"/>
              <w:right w:val="single" w:sz="18" w:space="0" w:color="auto"/>
            </w:tcBorders>
          </w:tcPr>
          <w:p w14:paraId="663DC247" w14:textId="77777777" w:rsidR="006309F7" w:rsidRPr="00D20367" w:rsidRDefault="006309F7">
            <w:pPr>
              <w:keepNext/>
              <w:keepLines/>
              <w:tabs>
                <w:tab w:val="left" w:pos="1458"/>
              </w:tabs>
              <w:suppressAutoHyphens/>
              <w:spacing w:before="60"/>
              <w:rPr>
                <w:b/>
                <w:bCs/>
                <w:iCs/>
              </w:rPr>
            </w:pPr>
            <w:r w:rsidRPr="00D20367">
              <w:rPr>
                <w:b/>
                <w:bCs/>
                <w:iCs/>
              </w:rPr>
              <w:t>Foreign currency #1</w:t>
            </w:r>
          </w:p>
          <w:p w14:paraId="6A52FADA" w14:textId="77777777" w:rsidR="006309F7" w:rsidRPr="00D20367" w:rsidRDefault="006309F7">
            <w:pPr>
              <w:keepNext/>
              <w:keepLines/>
              <w:tabs>
                <w:tab w:val="left" w:pos="1458"/>
              </w:tabs>
              <w:suppressAutoHyphens/>
              <w:rPr>
                <w:b/>
                <w:bCs/>
                <w:iCs/>
                <w:u w:val="single"/>
              </w:rPr>
            </w:pPr>
            <w:r w:rsidRPr="00D20367">
              <w:rPr>
                <w:b/>
                <w:bCs/>
                <w:iCs/>
                <w:u w:val="single"/>
              </w:rPr>
              <w:tab/>
            </w:r>
          </w:p>
          <w:p w14:paraId="0C6E6DF7" w14:textId="77777777" w:rsidR="006309F7" w:rsidRPr="00D20367" w:rsidRDefault="006309F7">
            <w:pPr>
              <w:keepNext/>
              <w:keepLines/>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037D5E5F" w14:textId="77777777" w:rsidR="006309F7" w:rsidRPr="00D20367" w:rsidRDefault="006309F7">
            <w:pPr>
              <w:keepNext/>
              <w:keepLines/>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7B9A1A7B" w14:textId="77777777" w:rsidR="006309F7" w:rsidRPr="00D20367" w:rsidRDefault="006309F7">
            <w:pPr>
              <w:keepNext/>
              <w:keepLines/>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61F6D4D2" w14:textId="77777777" w:rsidR="006309F7" w:rsidRPr="00D20367" w:rsidRDefault="006309F7">
            <w:pPr>
              <w:keepNext/>
              <w:keepLines/>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554F6B1B" w14:textId="77777777" w:rsidR="006309F7" w:rsidRPr="00D20367" w:rsidRDefault="006309F7">
            <w:pPr>
              <w:keepNext/>
              <w:keepLines/>
              <w:tabs>
                <w:tab w:val="decimal" w:pos="1098"/>
              </w:tabs>
              <w:suppressAutoHyphens/>
              <w:rPr>
                <w:b/>
                <w:bCs/>
                <w:iCs/>
              </w:rPr>
            </w:pPr>
          </w:p>
        </w:tc>
      </w:tr>
      <w:tr w:rsidR="006309F7" w:rsidRPr="00D20367" w14:paraId="4E919FE7" w14:textId="77777777">
        <w:tc>
          <w:tcPr>
            <w:tcW w:w="1800" w:type="dxa"/>
            <w:tcBorders>
              <w:top w:val="single" w:sz="18" w:space="0" w:color="auto"/>
              <w:left w:val="single" w:sz="18" w:space="0" w:color="auto"/>
              <w:bottom w:val="single" w:sz="18" w:space="0" w:color="auto"/>
              <w:right w:val="single" w:sz="18" w:space="0" w:color="auto"/>
            </w:tcBorders>
          </w:tcPr>
          <w:p w14:paraId="68585B2B" w14:textId="77777777" w:rsidR="006309F7" w:rsidRPr="00D20367" w:rsidRDefault="006309F7">
            <w:pPr>
              <w:tabs>
                <w:tab w:val="left" w:pos="1458"/>
              </w:tabs>
              <w:suppressAutoHyphens/>
              <w:spacing w:before="60"/>
              <w:rPr>
                <w:b/>
                <w:bCs/>
                <w:iCs/>
              </w:rPr>
            </w:pPr>
            <w:r w:rsidRPr="00D20367">
              <w:rPr>
                <w:b/>
                <w:bCs/>
                <w:iCs/>
              </w:rPr>
              <w:t>Foreign currency #2</w:t>
            </w:r>
          </w:p>
          <w:p w14:paraId="20AE6B06" w14:textId="77777777" w:rsidR="006309F7" w:rsidRPr="00D20367" w:rsidRDefault="006309F7">
            <w:pPr>
              <w:tabs>
                <w:tab w:val="left" w:pos="1458"/>
              </w:tabs>
              <w:suppressAutoHyphens/>
              <w:rPr>
                <w:b/>
                <w:bCs/>
                <w:iCs/>
                <w:u w:val="single"/>
              </w:rPr>
            </w:pPr>
            <w:r w:rsidRPr="00D20367">
              <w:rPr>
                <w:b/>
                <w:bCs/>
                <w:iCs/>
                <w:u w:val="single"/>
              </w:rPr>
              <w:tab/>
            </w:r>
          </w:p>
          <w:p w14:paraId="5E4C75F5"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36561B5C"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20646CB8"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47AB8F95"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1BB01E93" w14:textId="77777777" w:rsidR="006309F7" w:rsidRPr="00D20367" w:rsidRDefault="006309F7">
            <w:pPr>
              <w:tabs>
                <w:tab w:val="decimal" w:pos="1098"/>
              </w:tabs>
              <w:suppressAutoHyphens/>
              <w:rPr>
                <w:b/>
                <w:bCs/>
                <w:iCs/>
              </w:rPr>
            </w:pPr>
          </w:p>
        </w:tc>
      </w:tr>
      <w:tr w:rsidR="006309F7" w:rsidRPr="00D20367" w14:paraId="27E01E8F" w14:textId="77777777">
        <w:tc>
          <w:tcPr>
            <w:tcW w:w="1800" w:type="dxa"/>
            <w:tcBorders>
              <w:top w:val="single" w:sz="18" w:space="0" w:color="auto"/>
              <w:left w:val="single" w:sz="18" w:space="0" w:color="auto"/>
              <w:bottom w:val="single" w:sz="18" w:space="0" w:color="auto"/>
              <w:right w:val="single" w:sz="18" w:space="0" w:color="auto"/>
            </w:tcBorders>
          </w:tcPr>
          <w:p w14:paraId="43B04B17" w14:textId="77777777" w:rsidR="006309F7" w:rsidRPr="00D20367" w:rsidRDefault="006309F7">
            <w:pPr>
              <w:tabs>
                <w:tab w:val="left" w:pos="1458"/>
              </w:tabs>
              <w:suppressAutoHyphens/>
              <w:spacing w:before="60"/>
              <w:rPr>
                <w:b/>
                <w:bCs/>
                <w:iCs/>
              </w:rPr>
            </w:pPr>
            <w:r w:rsidRPr="00D20367">
              <w:rPr>
                <w:b/>
                <w:bCs/>
                <w:iCs/>
              </w:rPr>
              <w:t>Foreign currency #</w:t>
            </w:r>
          </w:p>
          <w:p w14:paraId="5D3D99F4" w14:textId="77777777" w:rsidR="006309F7" w:rsidRPr="00D20367" w:rsidRDefault="006309F7">
            <w:pPr>
              <w:tabs>
                <w:tab w:val="left" w:pos="1458"/>
              </w:tabs>
              <w:suppressAutoHyphens/>
              <w:rPr>
                <w:b/>
                <w:bCs/>
                <w:iCs/>
                <w:u w:val="single"/>
              </w:rPr>
            </w:pPr>
            <w:r w:rsidRPr="00D20367">
              <w:rPr>
                <w:b/>
                <w:bCs/>
                <w:iCs/>
                <w:u w:val="single"/>
              </w:rPr>
              <w:tab/>
            </w:r>
          </w:p>
          <w:p w14:paraId="1F48155C"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2B683D98"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590FBB85"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2" w:space="0" w:color="auto"/>
            </w:tcBorders>
          </w:tcPr>
          <w:p w14:paraId="4B99CC36"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663C06DC" w14:textId="77777777" w:rsidR="006309F7" w:rsidRPr="00D20367" w:rsidRDefault="006309F7">
            <w:pPr>
              <w:tabs>
                <w:tab w:val="decimal" w:pos="1098"/>
              </w:tabs>
              <w:suppressAutoHyphens/>
              <w:rPr>
                <w:b/>
                <w:bCs/>
                <w:iCs/>
              </w:rPr>
            </w:pPr>
          </w:p>
        </w:tc>
      </w:tr>
      <w:tr w:rsidR="006309F7" w:rsidRPr="00D20367" w14:paraId="72DF2627" w14:textId="77777777">
        <w:tc>
          <w:tcPr>
            <w:tcW w:w="1800" w:type="dxa"/>
            <w:tcBorders>
              <w:top w:val="single" w:sz="18" w:space="0" w:color="auto"/>
              <w:left w:val="single" w:sz="18" w:space="0" w:color="auto"/>
              <w:bottom w:val="single" w:sz="18" w:space="0" w:color="auto"/>
              <w:right w:val="single" w:sz="18" w:space="0" w:color="auto"/>
            </w:tcBorders>
          </w:tcPr>
          <w:p w14:paraId="5C01185B" w14:textId="77777777" w:rsidR="006309F7" w:rsidRPr="00D20367" w:rsidRDefault="002A243F">
            <w:pPr>
              <w:suppressAutoHyphens/>
              <w:spacing w:before="60"/>
              <w:rPr>
                <w:b/>
                <w:bCs/>
                <w:iCs/>
              </w:rPr>
            </w:pPr>
            <w:r>
              <w:rPr>
                <w:b/>
                <w:bCs/>
                <w:iCs/>
              </w:rPr>
              <w:t xml:space="preserve">Total </w:t>
            </w:r>
            <w:r w:rsidR="006309F7" w:rsidRPr="00D20367">
              <w:rPr>
                <w:b/>
                <w:bCs/>
                <w:iCs/>
              </w:rPr>
              <w:t>Bid Price</w:t>
            </w:r>
          </w:p>
          <w:p w14:paraId="3110550B" w14:textId="77777777" w:rsidR="006309F7" w:rsidRPr="00D20367" w:rsidRDefault="006309F7">
            <w:pPr>
              <w:suppressAutoHyphens/>
              <w:spacing w:before="60"/>
              <w:rPr>
                <w:b/>
                <w:bCs/>
                <w:iCs/>
              </w:rPr>
            </w:pPr>
          </w:p>
          <w:p w14:paraId="5A9B55BF" w14:textId="77777777" w:rsidR="006309F7" w:rsidRPr="00D20367" w:rsidRDefault="006309F7">
            <w:pPr>
              <w:suppressAutoHyphens/>
              <w:spacing w:before="60"/>
              <w:rPr>
                <w:b/>
                <w:bCs/>
                <w:iCs/>
              </w:rPr>
            </w:pPr>
          </w:p>
        </w:tc>
        <w:tc>
          <w:tcPr>
            <w:tcW w:w="1440" w:type="dxa"/>
            <w:tcBorders>
              <w:top w:val="single" w:sz="6" w:space="0" w:color="auto"/>
              <w:left w:val="single" w:sz="18" w:space="0" w:color="auto"/>
              <w:bottom w:val="single" w:sz="6" w:space="0" w:color="auto"/>
              <w:right w:val="single" w:sz="6" w:space="0" w:color="auto"/>
            </w:tcBorders>
          </w:tcPr>
          <w:p w14:paraId="1435568F" w14:textId="77777777" w:rsidR="006309F7" w:rsidRPr="00D20367" w:rsidRDefault="006309F7">
            <w:pPr>
              <w:suppressAutoHyphens/>
              <w:spacing w:before="60"/>
              <w:rPr>
                <w:b/>
                <w:bCs/>
                <w:iCs/>
              </w:rPr>
            </w:pPr>
          </w:p>
        </w:tc>
        <w:tc>
          <w:tcPr>
            <w:tcW w:w="1800" w:type="dxa"/>
            <w:tcBorders>
              <w:top w:val="single" w:sz="6" w:space="0" w:color="auto"/>
              <w:left w:val="single" w:sz="6" w:space="0" w:color="auto"/>
              <w:bottom w:val="single" w:sz="6" w:space="0" w:color="auto"/>
              <w:right w:val="single" w:sz="2" w:space="0" w:color="auto"/>
            </w:tcBorders>
          </w:tcPr>
          <w:p w14:paraId="5D465B14" w14:textId="77777777" w:rsidR="006309F7" w:rsidRPr="00D20367" w:rsidRDefault="006309F7">
            <w:pPr>
              <w:suppressAutoHyphens/>
              <w:spacing w:before="60"/>
              <w:rPr>
                <w:b/>
                <w:bCs/>
                <w:iCs/>
              </w:rPr>
            </w:pPr>
          </w:p>
        </w:tc>
        <w:tc>
          <w:tcPr>
            <w:tcW w:w="1800" w:type="dxa"/>
            <w:tcBorders>
              <w:top w:val="single" w:sz="2" w:space="0" w:color="auto"/>
              <w:left w:val="single" w:sz="2" w:space="0" w:color="auto"/>
              <w:bottom w:val="single" w:sz="2" w:space="0" w:color="auto"/>
              <w:right w:val="single" w:sz="2" w:space="0" w:color="auto"/>
            </w:tcBorders>
          </w:tcPr>
          <w:p w14:paraId="6F20F1C5" w14:textId="77777777" w:rsidR="006309F7" w:rsidRPr="00D20367" w:rsidRDefault="006309F7">
            <w:pPr>
              <w:tabs>
                <w:tab w:val="decimal" w:pos="1098"/>
                <w:tab w:val="left" w:pos="1278"/>
              </w:tabs>
              <w:suppressAutoHyphens/>
              <w:spacing w:before="60"/>
              <w:rPr>
                <w:b/>
                <w:bCs/>
                <w:iCs/>
                <w:u w:val="single"/>
              </w:rPr>
            </w:pPr>
            <w:r w:rsidRPr="00D20367">
              <w:rPr>
                <w:b/>
                <w:bCs/>
                <w:iCs/>
              </w:rPr>
              <w:tab/>
            </w:r>
          </w:p>
          <w:p w14:paraId="5DE7F4CC" w14:textId="77777777" w:rsidR="006309F7" w:rsidRPr="00D20367" w:rsidRDefault="006309F7">
            <w:pPr>
              <w:jc w:val="center"/>
            </w:pPr>
          </w:p>
        </w:tc>
        <w:tc>
          <w:tcPr>
            <w:tcW w:w="2160" w:type="dxa"/>
            <w:tcBorders>
              <w:top w:val="single" w:sz="6" w:space="0" w:color="auto"/>
              <w:left w:val="single" w:sz="2" w:space="0" w:color="auto"/>
              <w:bottom w:val="single" w:sz="6" w:space="0" w:color="auto"/>
              <w:right w:val="double" w:sz="6" w:space="0" w:color="auto"/>
            </w:tcBorders>
          </w:tcPr>
          <w:p w14:paraId="26A7150C" w14:textId="77777777" w:rsidR="006309F7" w:rsidRPr="00D20367" w:rsidRDefault="006309F7">
            <w:pPr>
              <w:tabs>
                <w:tab w:val="decimal" w:pos="1098"/>
              </w:tabs>
              <w:suppressAutoHyphens/>
              <w:spacing w:before="60"/>
              <w:rPr>
                <w:b/>
                <w:bCs/>
                <w:iCs/>
              </w:rPr>
            </w:pPr>
            <w:r w:rsidRPr="00D20367">
              <w:rPr>
                <w:b/>
                <w:bCs/>
                <w:iCs/>
              </w:rPr>
              <w:t>100.00</w:t>
            </w:r>
          </w:p>
        </w:tc>
      </w:tr>
      <w:tr w:rsidR="006309F7" w:rsidRPr="00D20367" w14:paraId="285F6FF2" w14:textId="77777777">
        <w:tc>
          <w:tcPr>
            <w:tcW w:w="1800" w:type="dxa"/>
            <w:tcBorders>
              <w:top w:val="single" w:sz="18" w:space="0" w:color="auto"/>
              <w:left w:val="single" w:sz="18" w:space="0" w:color="auto"/>
              <w:bottom w:val="single" w:sz="18" w:space="0" w:color="auto"/>
              <w:right w:val="single" w:sz="18" w:space="0" w:color="auto"/>
            </w:tcBorders>
          </w:tcPr>
          <w:p w14:paraId="75C79A3B" w14:textId="77777777" w:rsidR="006309F7" w:rsidRPr="00D20367" w:rsidRDefault="006309F7">
            <w:pPr>
              <w:suppressAutoHyphens/>
              <w:spacing w:before="60"/>
              <w:jc w:val="left"/>
              <w:rPr>
                <w:b/>
                <w:bCs/>
                <w:iCs/>
                <w:vertAlign w:val="superscript"/>
              </w:rPr>
            </w:pPr>
            <w:r w:rsidRPr="00D20367">
              <w:rPr>
                <w:b/>
                <w:bCs/>
                <w:iCs/>
              </w:rPr>
              <w:t>Provisional sums expressed in local currency</w:t>
            </w:r>
          </w:p>
          <w:p w14:paraId="0574B137" w14:textId="77777777" w:rsidR="006309F7" w:rsidRPr="00D20367" w:rsidRDefault="006309F7">
            <w:pPr>
              <w:suppressAutoHyphens/>
              <w:rPr>
                <w:b/>
                <w:bCs/>
                <w:iCs/>
              </w:rPr>
            </w:pPr>
          </w:p>
        </w:tc>
        <w:tc>
          <w:tcPr>
            <w:tcW w:w="1440" w:type="dxa"/>
            <w:tcBorders>
              <w:top w:val="single" w:sz="6" w:space="0" w:color="auto"/>
              <w:left w:val="single" w:sz="18" w:space="0" w:color="auto"/>
              <w:bottom w:val="single" w:sz="6" w:space="0" w:color="auto"/>
              <w:right w:val="single" w:sz="6" w:space="0" w:color="auto"/>
            </w:tcBorders>
          </w:tcPr>
          <w:p w14:paraId="68BF2E1F" w14:textId="77777777" w:rsidR="006309F7" w:rsidRPr="00D20367" w:rsidRDefault="006309F7" w:rsidP="00F77896">
            <w:pPr>
              <w:tabs>
                <w:tab w:val="decimal" w:pos="918"/>
              </w:tabs>
              <w:suppressAutoHyphens/>
              <w:jc w:val="center"/>
              <w:rPr>
                <w:b/>
                <w:bCs/>
                <w:iCs/>
              </w:rPr>
            </w:pPr>
          </w:p>
          <w:p w14:paraId="09593C5F" w14:textId="77777777" w:rsidR="006309F7" w:rsidRPr="00D20367" w:rsidRDefault="006309F7" w:rsidP="00F77896">
            <w:pPr>
              <w:pStyle w:val="Document1"/>
              <w:keepNext w:val="0"/>
              <w:keepLines w:val="0"/>
              <w:tabs>
                <w:tab w:val="clear" w:pos="-720"/>
              </w:tabs>
              <w:jc w:val="center"/>
              <w:rPr>
                <w:rFonts w:ascii="Times New Roman" w:hAnsi="Times New Roman"/>
                <w:b/>
                <w:bCs/>
                <w:iCs/>
              </w:rPr>
            </w:pPr>
            <w:r w:rsidRPr="00D20367">
              <w:rPr>
                <w:rFonts w:ascii="Times New Roman" w:hAnsi="Times New Roman"/>
              </w:rPr>
              <w:t>[</w:t>
            </w:r>
            <w:r w:rsidRPr="00F77896">
              <w:rPr>
                <w:rFonts w:ascii="Times New Roman" w:hAnsi="Times New Roman"/>
                <w:i/>
                <w:iCs/>
                <w:color w:val="C00000"/>
              </w:rPr>
              <w:t>To be entered by the Employer</w:t>
            </w:r>
            <w:r w:rsidRPr="00D20367">
              <w:rPr>
                <w:rFonts w:ascii="Times New Roman" w:hAnsi="Times New Roman"/>
              </w:rPr>
              <w:t>]</w:t>
            </w:r>
          </w:p>
        </w:tc>
        <w:tc>
          <w:tcPr>
            <w:tcW w:w="1800" w:type="dxa"/>
            <w:tcBorders>
              <w:top w:val="single" w:sz="6" w:space="0" w:color="auto"/>
              <w:left w:val="single" w:sz="6" w:space="0" w:color="auto"/>
              <w:bottom w:val="single" w:sz="6" w:space="0" w:color="auto"/>
              <w:right w:val="single" w:sz="6" w:space="0" w:color="auto"/>
            </w:tcBorders>
          </w:tcPr>
          <w:p w14:paraId="3F6DCB93" w14:textId="77777777" w:rsidR="006309F7" w:rsidRPr="00D20367" w:rsidRDefault="006309F7" w:rsidP="00F77896">
            <w:pPr>
              <w:suppressAutoHyphens/>
              <w:jc w:val="center"/>
              <w:rPr>
                <w:b/>
                <w:bCs/>
                <w:iCs/>
              </w:rPr>
            </w:pPr>
          </w:p>
        </w:tc>
        <w:tc>
          <w:tcPr>
            <w:tcW w:w="1800" w:type="dxa"/>
            <w:tcBorders>
              <w:top w:val="single" w:sz="2" w:space="0" w:color="auto"/>
              <w:left w:val="single" w:sz="6" w:space="0" w:color="auto"/>
              <w:bottom w:val="single" w:sz="2" w:space="0" w:color="auto"/>
              <w:right w:val="single" w:sz="6" w:space="0" w:color="auto"/>
            </w:tcBorders>
          </w:tcPr>
          <w:p w14:paraId="72278FAE" w14:textId="77777777" w:rsidR="006309F7" w:rsidRPr="00D20367" w:rsidRDefault="006309F7" w:rsidP="00F77896">
            <w:pPr>
              <w:tabs>
                <w:tab w:val="decimal" w:pos="1098"/>
              </w:tabs>
              <w:suppressAutoHyphens/>
              <w:jc w:val="center"/>
              <w:rPr>
                <w:b/>
                <w:bCs/>
                <w:iCs/>
                <w:u w:val="single"/>
              </w:rPr>
            </w:pPr>
          </w:p>
          <w:p w14:paraId="72BFF8C6" w14:textId="77777777" w:rsidR="006309F7" w:rsidRPr="00D20367" w:rsidRDefault="006309F7" w:rsidP="00F77896">
            <w:pPr>
              <w:pStyle w:val="IndexHeading"/>
              <w:suppressAutoHyphens/>
              <w:jc w:val="center"/>
              <w:rPr>
                <w:b/>
                <w:bCs/>
                <w:iCs/>
                <w:sz w:val="24"/>
              </w:rPr>
            </w:pPr>
            <w:r w:rsidRPr="00D20367">
              <w:rPr>
                <w:sz w:val="24"/>
              </w:rPr>
              <w:t>[</w:t>
            </w:r>
            <w:r w:rsidRPr="00F77896">
              <w:rPr>
                <w:i/>
                <w:iCs/>
                <w:color w:val="C00000"/>
                <w:sz w:val="24"/>
              </w:rPr>
              <w:t>To be entered by the Employer</w:t>
            </w:r>
            <w:r w:rsidRPr="00D20367">
              <w:rPr>
                <w:sz w:val="24"/>
              </w:rPr>
              <w:t>]</w:t>
            </w:r>
          </w:p>
        </w:tc>
        <w:tc>
          <w:tcPr>
            <w:tcW w:w="2160" w:type="dxa"/>
            <w:tcBorders>
              <w:top w:val="single" w:sz="6" w:space="0" w:color="auto"/>
              <w:left w:val="single" w:sz="6" w:space="0" w:color="auto"/>
              <w:bottom w:val="single" w:sz="6" w:space="0" w:color="auto"/>
              <w:right w:val="double" w:sz="6" w:space="0" w:color="auto"/>
            </w:tcBorders>
          </w:tcPr>
          <w:p w14:paraId="49B7B9CB" w14:textId="77777777" w:rsidR="006309F7" w:rsidRPr="00D20367" w:rsidRDefault="006309F7">
            <w:pPr>
              <w:tabs>
                <w:tab w:val="decimal" w:pos="1098"/>
              </w:tabs>
              <w:suppressAutoHyphens/>
              <w:rPr>
                <w:b/>
                <w:bCs/>
                <w:iCs/>
              </w:rPr>
            </w:pPr>
          </w:p>
        </w:tc>
      </w:tr>
      <w:tr w:rsidR="006309F7" w:rsidRPr="00D20367" w14:paraId="32155148" w14:textId="77777777">
        <w:tc>
          <w:tcPr>
            <w:tcW w:w="1800" w:type="dxa"/>
            <w:tcBorders>
              <w:top w:val="single" w:sz="18" w:space="0" w:color="auto"/>
              <w:left w:val="single" w:sz="18" w:space="0" w:color="auto"/>
              <w:bottom w:val="single" w:sz="18" w:space="0" w:color="auto"/>
              <w:right w:val="single" w:sz="18" w:space="0" w:color="auto"/>
            </w:tcBorders>
          </w:tcPr>
          <w:p w14:paraId="70567087" w14:textId="77777777" w:rsidR="006309F7" w:rsidRPr="00D20367" w:rsidRDefault="002A243F" w:rsidP="00EE1A78">
            <w:pPr>
              <w:suppressAutoHyphens/>
              <w:spacing w:before="240"/>
              <w:jc w:val="left"/>
              <w:rPr>
                <w:b/>
                <w:bCs/>
                <w:iCs/>
              </w:rPr>
            </w:pPr>
            <w:r>
              <w:rPr>
                <w:b/>
                <w:bCs/>
                <w:iCs/>
              </w:rPr>
              <w:t xml:space="preserve">TOTAL </w:t>
            </w:r>
            <w:r w:rsidR="006309F7" w:rsidRPr="00D20367">
              <w:rPr>
                <w:b/>
                <w:bCs/>
                <w:iCs/>
              </w:rPr>
              <w:t>BID PRICE</w:t>
            </w:r>
            <w:r>
              <w:rPr>
                <w:b/>
                <w:bCs/>
                <w:iCs/>
              </w:rPr>
              <w:t xml:space="preserve"> (including provisional sum)</w:t>
            </w:r>
          </w:p>
        </w:tc>
        <w:tc>
          <w:tcPr>
            <w:tcW w:w="1440" w:type="dxa"/>
            <w:tcBorders>
              <w:top w:val="single" w:sz="6" w:space="0" w:color="auto"/>
              <w:left w:val="single" w:sz="18" w:space="0" w:color="auto"/>
              <w:bottom w:val="double" w:sz="6" w:space="0" w:color="auto"/>
              <w:right w:val="single" w:sz="6" w:space="0" w:color="auto"/>
            </w:tcBorders>
          </w:tcPr>
          <w:p w14:paraId="3F27CE2C" w14:textId="77777777" w:rsidR="006309F7" w:rsidRPr="00D20367" w:rsidRDefault="006309F7">
            <w:pPr>
              <w:suppressAutoHyphens/>
              <w:rPr>
                <w:b/>
                <w:bCs/>
                <w:iCs/>
              </w:rPr>
            </w:pPr>
          </w:p>
        </w:tc>
        <w:tc>
          <w:tcPr>
            <w:tcW w:w="1800" w:type="dxa"/>
            <w:tcBorders>
              <w:top w:val="single" w:sz="6" w:space="0" w:color="auto"/>
              <w:left w:val="single" w:sz="6" w:space="0" w:color="auto"/>
              <w:bottom w:val="double" w:sz="6" w:space="0" w:color="auto"/>
              <w:right w:val="single" w:sz="2" w:space="0" w:color="auto"/>
            </w:tcBorders>
          </w:tcPr>
          <w:p w14:paraId="751D53CF" w14:textId="77777777" w:rsidR="006309F7" w:rsidRPr="00D20367" w:rsidRDefault="006309F7">
            <w:pPr>
              <w:suppressAutoHyphens/>
              <w:rPr>
                <w:b/>
                <w:bCs/>
                <w:iCs/>
              </w:rPr>
            </w:pPr>
          </w:p>
        </w:tc>
        <w:tc>
          <w:tcPr>
            <w:tcW w:w="1800" w:type="dxa"/>
            <w:tcBorders>
              <w:top w:val="single" w:sz="2" w:space="0" w:color="auto"/>
              <w:left w:val="single" w:sz="2" w:space="0" w:color="auto"/>
              <w:bottom w:val="double" w:sz="6" w:space="0" w:color="auto"/>
              <w:right w:val="single" w:sz="2" w:space="0" w:color="auto"/>
            </w:tcBorders>
          </w:tcPr>
          <w:p w14:paraId="012526A3" w14:textId="77777777" w:rsidR="006309F7" w:rsidRPr="00D20367" w:rsidRDefault="006309F7">
            <w:pPr>
              <w:tabs>
                <w:tab w:val="decimal" w:pos="1098"/>
              </w:tabs>
              <w:suppressAutoHyphens/>
              <w:rPr>
                <w:b/>
                <w:bCs/>
                <w:iCs/>
              </w:rPr>
            </w:pPr>
          </w:p>
          <w:p w14:paraId="0947E734" w14:textId="77777777" w:rsidR="006309F7" w:rsidRPr="00D20367" w:rsidRDefault="006309F7">
            <w:pPr>
              <w:tabs>
                <w:tab w:val="decimal" w:pos="1098"/>
              </w:tabs>
              <w:suppressAutoHyphens/>
              <w:rPr>
                <w:b/>
                <w:bCs/>
                <w:iCs/>
              </w:rPr>
            </w:pPr>
          </w:p>
        </w:tc>
        <w:tc>
          <w:tcPr>
            <w:tcW w:w="2160" w:type="dxa"/>
            <w:tcBorders>
              <w:top w:val="single" w:sz="6" w:space="0" w:color="auto"/>
              <w:left w:val="single" w:sz="2" w:space="0" w:color="auto"/>
              <w:bottom w:val="double" w:sz="6" w:space="0" w:color="auto"/>
              <w:right w:val="double" w:sz="6" w:space="0" w:color="auto"/>
            </w:tcBorders>
          </w:tcPr>
          <w:p w14:paraId="267D5AE9" w14:textId="77777777" w:rsidR="006309F7" w:rsidRPr="00D20367" w:rsidRDefault="006309F7">
            <w:pPr>
              <w:tabs>
                <w:tab w:val="decimal" w:pos="1098"/>
              </w:tabs>
              <w:suppressAutoHyphens/>
              <w:rPr>
                <w:b/>
                <w:bCs/>
                <w:iCs/>
              </w:rPr>
            </w:pPr>
          </w:p>
        </w:tc>
      </w:tr>
    </w:tbl>
    <w:p w14:paraId="76DC14ED" w14:textId="77777777" w:rsidR="006309F7" w:rsidRDefault="006309F7">
      <w:pPr>
        <w:suppressAutoHyphens/>
        <w:rPr>
          <w:sz w:val="22"/>
        </w:rPr>
      </w:pPr>
    </w:p>
    <w:p w14:paraId="741BC184" w14:textId="77777777" w:rsidR="00E11E42" w:rsidRDefault="00E11E42">
      <w:pPr>
        <w:suppressAutoHyphens/>
        <w:rPr>
          <w:sz w:val="22"/>
        </w:rPr>
      </w:pPr>
    </w:p>
    <w:p w14:paraId="79188B1B" w14:textId="77777777" w:rsidR="00E11E42" w:rsidRDefault="00E11E42" w:rsidP="00E11E42">
      <w:pPr>
        <w:keepNext/>
        <w:keepLines/>
        <w:suppressAutoHyphens/>
        <w:jc w:val="center"/>
        <w:rPr>
          <w:b/>
        </w:rPr>
      </w:pPr>
      <w:r>
        <w:rPr>
          <w:b/>
        </w:rPr>
        <w:lastRenderedPageBreak/>
        <w:t>Table:  Alternative B</w:t>
      </w:r>
    </w:p>
    <w:p w14:paraId="3D9D7176" w14:textId="77777777" w:rsidR="00E11E42" w:rsidRPr="007866D6" w:rsidRDefault="00E11E42" w:rsidP="00E11E42"/>
    <w:p w14:paraId="5C169003" w14:textId="77777777" w:rsidR="00E11E42" w:rsidRPr="009A63C8" w:rsidRDefault="00E11E42" w:rsidP="00E11E42">
      <w:pPr>
        <w:rPr>
          <w:iCs/>
          <w:szCs w:val="24"/>
        </w:rPr>
      </w:pPr>
      <w:r w:rsidRPr="009A63C8">
        <w:rPr>
          <w:b/>
          <w:iCs/>
          <w:szCs w:val="24"/>
        </w:rPr>
        <w:t xml:space="preserve">To be used only with Alternative B Prices directly quoted in the currencies of payment.  </w:t>
      </w:r>
      <w:r w:rsidRPr="009A63C8">
        <w:rPr>
          <w:iCs/>
          <w:szCs w:val="24"/>
        </w:rPr>
        <w:t>(Clause ITB 15.1)</w:t>
      </w:r>
    </w:p>
    <w:p w14:paraId="689F9C41" w14:textId="77777777" w:rsidR="00E11E42" w:rsidRPr="007866D6" w:rsidRDefault="00E11E42" w:rsidP="00E11E42"/>
    <w:p w14:paraId="4E3A494C" w14:textId="77777777" w:rsidR="00E11E42" w:rsidRDefault="00E11E42" w:rsidP="00E11E42">
      <w:pPr>
        <w:suppressAutoHyphens/>
        <w:jc w:val="center"/>
      </w:pPr>
      <w:r>
        <w:t xml:space="preserve">Summary of currencies of the bid for </w:t>
      </w:r>
      <w:r>
        <w:rPr>
          <w:u w:val="single"/>
        </w:rPr>
        <w:tab/>
        <w:t>__________</w:t>
      </w:r>
      <w:proofErr w:type="gramStart"/>
      <w:r>
        <w:rPr>
          <w:u w:val="single"/>
        </w:rPr>
        <w:t>_</w:t>
      </w:r>
      <w:r>
        <w:rPr>
          <w:i/>
          <w:sz w:val="20"/>
        </w:rPr>
        <w:t>[</w:t>
      </w:r>
      <w:proofErr w:type="gramEnd"/>
      <w:r w:rsidRPr="009A63C8">
        <w:rPr>
          <w:i/>
          <w:color w:val="C00000"/>
          <w:sz w:val="22"/>
          <w:szCs w:val="22"/>
        </w:rPr>
        <w:t>insert name of Section of the Works</w:t>
      </w:r>
      <w:r>
        <w:rPr>
          <w:i/>
          <w:sz w:val="20"/>
        </w:rPr>
        <w:t xml:space="preserve">] </w:t>
      </w:r>
    </w:p>
    <w:p w14:paraId="2D1AC0BA" w14:textId="77777777" w:rsidR="00E11E42" w:rsidRDefault="00E11E42" w:rsidP="00E11E42">
      <w:pPr>
        <w:suppressAutoHyphens/>
        <w:jc w:val="center"/>
      </w:pPr>
    </w:p>
    <w:p w14:paraId="76606A6C" w14:textId="77777777" w:rsidR="00E11E42" w:rsidRDefault="00E11E42" w:rsidP="00E11E42">
      <w:pPr>
        <w:suppressAutoHyphens/>
      </w:pPr>
    </w:p>
    <w:tbl>
      <w:tblPr>
        <w:tblW w:w="0" w:type="auto"/>
        <w:tblInd w:w="120" w:type="dxa"/>
        <w:tblLayout w:type="fixed"/>
        <w:tblLook w:val="0000" w:firstRow="0" w:lastRow="0" w:firstColumn="0" w:lastColumn="0" w:noHBand="0" w:noVBand="0"/>
      </w:tblPr>
      <w:tblGrid>
        <w:gridCol w:w="4680"/>
        <w:gridCol w:w="4320"/>
      </w:tblGrid>
      <w:tr w:rsidR="00E11E42" w14:paraId="7E781E58" w14:textId="77777777" w:rsidTr="009A63C8">
        <w:tc>
          <w:tcPr>
            <w:tcW w:w="4680" w:type="dxa"/>
            <w:tcBorders>
              <w:top w:val="double" w:sz="6" w:space="0" w:color="auto"/>
              <w:left w:val="double" w:sz="6" w:space="0" w:color="auto"/>
              <w:bottom w:val="single" w:sz="6" w:space="0" w:color="auto"/>
            </w:tcBorders>
            <w:shd w:val="clear" w:color="auto" w:fill="D9D9D9" w:themeFill="background1" w:themeFillShade="D9"/>
          </w:tcPr>
          <w:p w14:paraId="6BDF9CAE" w14:textId="77777777" w:rsidR="00E11E42" w:rsidRDefault="00E11E42" w:rsidP="00E11E42">
            <w:pPr>
              <w:suppressAutoHyphens/>
              <w:jc w:val="center"/>
              <w:rPr>
                <w:b/>
                <w:bCs/>
                <w:iCs/>
              </w:rPr>
            </w:pPr>
            <w:r w:rsidRPr="009A63C8">
              <w:rPr>
                <w:b/>
                <w:bCs/>
                <w:iCs/>
              </w:rPr>
              <w:t>Name of currency</w:t>
            </w:r>
          </w:p>
          <w:p w14:paraId="7C8AAB54" w14:textId="77777777" w:rsidR="009A63C8" w:rsidRPr="009A63C8" w:rsidRDefault="009A63C8" w:rsidP="00E11E42">
            <w:pPr>
              <w:suppressAutoHyphens/>
              <w:jc w:val="center"/>
              <w:rPr>
                <w:b/>
                <w:bCs/>
                <w:iCs/>
              </w:rPr>
            </w:pPr>
          </w:p>
        </w:tc>
        <w:tc>
          <w:tcPr>
            <w:tcW w:w="4320" w:type="dxa"/>
            <w:tcBorders>
              <w:top w:val="double" w:sz="6" w:space="0" w:color="auto"/>
              <w:left w:val="single" w:sz="6" w:space="0" w:color="auto"/>
              <w:bottom w:val="single" w:sz="6" w:space="0" w:color="auto"/>
              <w:right w:val="double" w:sz="6" w:space="0" w:color="auto"/>
            </w:tcBorders>
            <w:shd w:val="clear" w:color="auto" w:fill="D9D9D9" w:themeFill="background1" w:themeFillShade="D9"/>
          </w:tcPr>
          <w:p w14:paraId="6EDBB9E9" w14:textId="77777777" w:rsidR="00E11E42" w:rsidRPr="009A63C8" w:rsidRDefault="00E11E42" w:rsidP="00E11E42">
            <w:pPr>
              <w:suppressAutoHyphens/>
              <w:jc w:val="center"/>
              <w:rPr>
                <w:b/>
                <w:bCs/>
                <w:iCs/>
              </w:rPr>
            </w:pPr>
            <w:r w:rsidRPr="009A63C8">
              <w:rPr>
                <w:b/>
                <w:bCs/>
                <w:iCs/>
              </w:rPr>
              <w:t>Amounts payable</w:t>
            </w:r>
          </w:p>
        </w:tc>
      </w:tr>
      <w:tr w:rsidR="00E11E42" w14:paraId="61D88492" w14:textId="77777777" w:rsidTr="009A63C8">
        <w:tc>
          <w:tcPr>
            <w:tcW w:w="4680" w:type="dxa"/>
            <w:tcBorders>
              <w:top w:val="single" w:sz="6" w:space="0" w:color="auto"/>
              <w:left w:val="double" w:sz="6" w:space="0" w:color="auto"/>
            </w:tcBorders>
          </w:tcPr>
          <w:p w14:paraId="61311C2A" w14:textId="77777777" w:rsidR="00E11E42" w:rsidRDefault="00E11E42" w:rsidP="009A63C8">
            <w:pPr>
              <w:tabs>
                <w:tab w:val="left" w:pos="4290"/>
              </w:tabs>
              <w:suppressAutoHyphens/>
              <w:jc w:val="left"/>
              <w:rPr>
                <w:u w:val="single"/>
              </w:rPr>
            </w:pPr>
            <w:r>
              <w:t xml:space="preserve">Local currency:  </w:t>
            </w:r>
            <w:r>
              <w:rPr>
                <w:u w:val="single"/>
              </w:rPr>
              <w:tab/>
            </w:r>
          </w:p>
          <w:p w14:paraId="34125D63"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3F95688B" w14:textId="77777777" w:rsidR="00E11E42" w:rsidRDefault="00E11E42" w:rsidP="009A63C8">
            <w:pPr>
              <w:tabs>
                <w:tab w:val="decimal" w:pos="2310"/>
              </w:tabs>
              <w:suppressAutoHyphens/>
              <w:jc w:val="left"/>
            </w:pPr>
          </w:p>
        </w:tc>
      </w:tr>
      <w:tr w:rsidR="00E11E42" w14:paraId="0AC95D06" w14:textId="77777777" w:rsidTr="009A63C8">
        <w:tc>
          <w:tcPr>
            <w:tcW w:w="4680" w:type="dxa"/>
            <w:tcBorders>
              <w:top w:val="single" w:sz="6" w:space="0" w:color="auto"/>
              <w:left w:val="double" w:sz="6" w:space="0" w:color="auto"/>
            </w:tcBorders>
          </w:tcPr>
          <w:p w14:paraId="4A62BA58" w14:textId="77777777" w:rsidR="00E11E42" w:rsidRDefault="00E11E42" w:rsidP="009A63C8">
            <w:pPr>
              <w:tabs>
                <w:tab w:val="left" w:pos="4290"/>
              </w:tabs>
              <w:suppressAutoHyphens/>
              <w:jc w:val="left"/>
              <w:rPr>
                <w:u w:val="single"/>
              </w:rPr>
            </w:pPr>
            <w:r>
              <w:t xml:space="preserve">Foreign currency #1:  </w:t>
            </w:r>
            <w:r>
              <w:rPr>
                <w:u w:val="single"/>
              </w:rPr>
              <w:tab/>
            </w:r>
          </w:p>
          <w:p w14:paraId="48938BA0"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F6041CE" w14:textId="77777777" w:rsidR="00E11E42" w:rsidRDefault="00E11E42" w:rsidP="009A63C8">
            <w:pPr>
              <w:tabs>
                <w:tab w:val="decimal" w:pos="2310"/>
              </w:tabs>
              <w:suppressAutoHyphens/>
              <w:jc w:val="left"/>
            </w:pPr>
          </w:p>
        </w:tc>
      </w:tr>
      <w:tr w:rsidR="00E11E42" w14:paraId="3DDE4E3F" w14:textId="77777777" w:rsidTr="009A63C8">
        <w:tc>
          <w:tcPr>
            <w:tcW w:w="4680" w:type="dxa"/>
            <w:tcBorders>
              <w:top w:val="single" w:sz="6" w:space="0" w:color="auto"/>
              <w:left w:val="double" w:sz="6" w:space="0" w:color="auto"/>
            </w:tcBorders>
          </w:tcPr>
          <w:p w14:paraId="6A0252D8" w14:textId="77777777" w:rsidR="00E11E42" w:rsidRDefault="00E11E42" w:rsidP="009A63C8">
            <w:pPr>
              <w:tabs>
                <w:tab w:val="left" w:pos="4290"/>
              </w:tabs>
              <w:suppressAutoHyphens/>
              <w:jc w:val="left"/>
              <w:rPr>
                <w:u w:val="single"/>
              </w:rPr>
            </w:pPr>
            <w:r>
              <w:t xml:space="preserve">Foreign currency #2:  </w:t>
            </w:r>
            <w:r>
              <w:rPr>
                <w:u w:val="single"/>
              </w:rPr>
              <w:tab/>
            </w:r>
          </w:p>
          <w:p w14:paraId="763113FD"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3D8C3D9" w14:textId="77777777" w:rsidR="00E11E42" w:rsidRDefault="00E11E42" w:rsidP="009A63C8">
            <w:pPr>
              <w:tabs>
                <w:tab w:val="decimal" w:pos="2310"/>
              </w:tabs>
              <w:suppressAutoHyphens/>
              <w:jc w:val="left"/>
            </w:pPr>
          </w:p>
        </w:tc>
      </w:tr>
      <w:tr w:rsidR="00E11E42" w14:paraId="33EA4527" w14:textId="77777777" w:rsidTr="009A63C8">
        <w:tc>
          <w:tcPr>
            <w:tcW w:w="4680" w:type="dxa"/>
            <w:tcBorders>
              <w:top w:val="single" w:sz="6" w:space="0" w:color="auto"/>
              <w:left w:val="double" w:sz="6" w:space="0" w:color="auto"/>
              <w:bottom w:val="single" w:sz="6" w:space="0" w:color="auto"/>
            </w:tcBorders>
          </w:tcPr>
          <w:p w14:paraId="146CAEBE" w14:textId="77777777" w:rsidR="00E11E42" w:rsidRDefault="00E11E42" w:rsidP="009A63C8">
            <w:pPr>
              <w:tabs>
                <w:tab w:val="left" w:pos="4290"/>
              </w:tabs>
              <w:suppressAutoHyphens/>
              <w:jc w:val="left"/>
              <w:rPr>
                <w:u w:val="single"/>
              </w:rPr>
            </w:pPr>
            <w:r>
              <w:t xml:space="preserve">Foreign currency #3:  </w:t>
            </w:r>
            <w:r>
              <w:rPr>
                <w:u w:val="single"/>
              </w:rPr>
              <w:tab/>
            </w:r>
          </w:p>
          <w:p w14:paraId="2878590F"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bottom w:val="single" w:sz="6" w:space="0" w:color="auto"/>
              <w:right w:val="double" w:sz="6" w:space="0" w:color="auto"/>
            </w:tcBorders>
          </w:tcPr>
          <w:p w14:paraId="2BFD6A78" w14:textId="77777777" w:rsidR="00E11E42" w:rsidRDefault="00E11E42" w:rsidP="009A63C8">
            <w:pPr>
              <w:tabs>
                <w:tab w:val="decimal" w:pos="2310"/>
              </w:tabs>
              <w:suppressAutoHyphens/>
              <w:jc w:val="left"/>
            </w:pPr>
          </w:p>
        </w:tc>
      </w:tr>
      <w:tr w:rsidR="00DE21E1" w14:paraId="207EA599" w14:textId="77777777" w:rsidTr="009A63C8">
        <w:tc>
          <w:tcPr>
            <w:tcW w:w="4680" w:type="dxa"/>
            <w:tcBorders>
              <w:top w:val="single" w:sz="6" w:space="0" w:color="auto"/>
              <w:left w:val="double" w:sz="6" w:space="0" w:color="auto"/>
              <w:bottom w:val="double" w:sz="6" w:space="0" w:color="auto"/>
            </w:tcBorders>
          </w:tcPr>
          <w:p w14:paraId="3D6BAE8D" w14:textId="77777777" w:rsidR="009A63C8" w:rsidRDefault="00030045" w:rsidP="009A63C8">
            <w:pPr>
              <w:tabs>
                <w:tab w:val="left" w:pos="4290"/>
              </w:tabs>
              <w:suppressAutoHyphens/>
              <w:jc w:val="left"/>
              <w:rPr>
                <w:bCs/>
                <w:iCs/>
              </w:rPr>
            </w:pPr>
            <w:r w:rsidRPr="00030045">
              <w:rPr>
                <w:bCs/>
                <w:iCs/>
              </w:rPr>
              <w:t>Provisional sums expressed in local currency</w:t>
            </w:r>
          </w:p>
          <w:p w14:paraId="671438B4" w14:textId="77777777" w:rsidR="009A63C8" w:rsidRDefault="009A63C8" w:rsidP="009A63C8">
            <w:pPr>
              <w:tabs>
                <w:tab w:val="left" w:pos="4290"/>
              </w:tabs>
              <w:suppressAutoHyphens/>
              <w:jc w:val="left"/>
              <w:rPr>
                <w:bCs/>
                <w:iCs/>
              </w:rPr>
            </w:pPr>
          </w:p>
          <w:p w14:paraId="0DD0374C" w14:textId="77777777" w:rsidR="00DE21E1" w:rsidRPr="00DE21E1" w:rsidRDefault="00DE21E1" w:rsidP="009A63C8">
            <w:pPr>
              <w:tabs>
                <w:tab w:val="left" w:pos="4290"/>
              </w:tabs>
              <w:suppressAutoHyphens/>
              <w:jc w:val="left"/>
              <w:rPr>
                <w:bCs/>
                <w:iCs/>
                <w:vertAlign w:val="superscript"/>
              </w:rPr>
            </w:pPr>
            <w:r>
              <w:rPr>
                <w:bCs/>
                <w:iCs/>
              </w:rPr>
              <w:t>____________________________________</w:t>
            </w:r>
          </w:p>
        </w:tc>
        <w:tc>
          <w:tcPr>
            <w:tcW w:w="4320" w:type="dxa"/>
            <w:tcBorders>
              <w:top w:val="single" w:sz="6" w:space="0" w:color="auto"/>
              <w:left w:val="single" w:sz="6" w:space="0" w:color="auto"/>
              <w:bottom w:val="double" w:sz="6" w:space="0" w:color="auto"/>
              <w:right w:val="double" w:sz="6" w:space="0" w:color="auto"/>
            </w:tcBorders>
          </w:tcPr>
          <w:p w14:paraId="07E6134A" w14:textId="77777777" w:rsidR="00DE21E1" w:rsidRDefault="00DE21E1" w:rsidP="009A63C8">
            <w:pPr>
              <w:tabs>
                <w:tab w:val="decimal" w:pos="2310"/>
              </w:tabs>
              <w:suppressAutoHyphens/>
              <w:jc w:val="left"/>
            </w:pPr>
            <w:r w:rsidRPr="00DE21E1">
              <w:t>[</w:t>
            </w:r>
            <w:r w:rsidRPr="009A63C8">
              <w:rPr>
                <w:i/>
                <w:iCs/>
                <w:color w:val="C00000"/>
              </w:rPr>
              <w:t>To be entered by the Employer</w:t>
            </w:r>
            <w:r w:rsidRPr="00DE21E1">
              <w:t>]</w:t>
            </w:r>
          </w:p>
        </w:tc>
      </w:tr>
    </w:tbl>
    <w:p w14:paraId="35A39C66" w14:textId="77777777" w:rsidR="00E11E42" w:rsidRDefault="00E11E42" w:rsidP="00E11E42">
      <w:pPr>
        <w:suppressAutoHyphens/>
      </w:pPr>
    </w:p>
    <w:p w14:paraId="60B3C946" w14:textId="2A1B1364" w:rsidR="006309F7" w:rsidRPr="00D20367" w:rsidRDefault="00E11E42" w:rsidP="00E11E42">
      <w:pPr>
        <w:suppressAutoHyphens/>
        <w:rPr>
          <w:sz w:val="22"/>
          <w:u w:val="single"/>
        </w:rPr>
      </w:pPr>
      <w:r>
        <w:rPr>
          <w:sz w:val="22"/>
        </w:rPr>
        <w:br w:type="page"/>
      </w:r>
    </w:p>
    <w:p w14:paraId="5A90665A" w14:textId="67FB20A2" w:rsidR="00776E77" w:rsidRPr="00A542F0" w:rsidRDefault="00776E77" w:rsidP="00A542F0">
      <w:pPr>
        <w:pStyle w:val="SectionVHeader"/>
        <w:rPr>
          <w:lang w:val="en-US"/>
        </w:rPr>
      </w:pPr>
      <w:bookmarkStart w:id="402" w:name="_Toc163966135"/>
      <w:bookmarkStart w:id="403" w:name="_Toc63601248"/>
      <w:bookmarkEnd w:id="396"/>
      <w:r w:rsidRPr="00A542F0">
        <w:rPr>
          <w:lang w:val="en-US"/>
        </w:rPr>
        <w:lastRenderedPageBreak/>
        <w:t>Bill of Quantities</w:t>
      </w:r>
      <w:bookmarkEnd w:id="402"/>
      <w:bookmarkEnd w:id="403"/>
      <w:r w:rsidRPr="00A542F0">
        <w:rPr>
          <w:lang w:val="en-US"/>
        </w:rPr>
        <w:t xml:space="preserve"> </w:t>
      </w:r>
    </w:p>
    <w:p w14:paraId="281FDCF1" w14:textId="77777777" w:rsidR="00776E77" w:rsidRPr="00776E77" w:rsidRDefault="00776E77" w:rsidP="00776E77">
      <w:pPr>
        <w:tabs>
          <w:tab w:val="left" w:pos="5238"/>
          <w:tab w:val="left" w:pos="5474"/>
          <w:tab w:val="left" w:pos="9468"/>
        </w:tabs>
        <w:jc w:val="center"/>
        <w:rPr>
          <w:b/>
          <w:bCs/>
          <w:i/>
          <w:iCs/>
          <w:sz w:val="36"/>
          <w:szCs w:val="24"/>
        </w:rPr>
      </w:pPr>
    </w:p>
    <w:p w14:paraId="602D6F98" w14:textId="55B2C5CD" w:rsidR="006309F7" w:rsidRPr="00776E77" w:rsidRDefault="00776E77" w:rsidP="00776E77">
      <w:pPr>
        <w:tabs>
          <w:tab w:val="left" w:pos="5238"/>
          <w:tab w:val="left" w:pos="5474"/>
          <w:tab w:val="left" w:pos="9468"/>
        </w:tabs>
        <w:jc w:val="center"/>
        <w:rPr>
          <w:b/>
          <w:bCs/>
          <w:sz w:val="28"/>
        </w:rPr>
      </w:pPr>
      <w:r w:rsidRPr="00A542F0">
        <w:rPr>
          <w:b/>
          <w:bCs/>
          <w:szCs w:val="18"/>
        </w:rPr>
        <w:t>(Please refer to the BOQ sheets provided)</w:t>
      </w:r>
      <w:r w:rsidR="006309F7" w:rsidRPr="00776E77">
        <w:rPr>
          <w:b/>
          <w:bCs/>
          <w:sz w:val="28"/>
        </w:rPr>
        <w:br w:type="page"/>
      </w:r>
    </w:p>
    <w:p w14:paraId="0FD76BD7" w14:textId="348FA1F1" w:rsidR="00B71955" w:rsidRPr="00D20367" w:rsidRDefault="00B71955" w:rsidP="00B71955">
      <w:pPr>
        <w:pStyle w:val="SectionVHeading2"/>
        <w:tabs>
          <w:tab w:val="left" w:pos="5034"/>
        </w:tabs>
      </w:pPr>
      <w:bookmarkStart w:id="404" w:name="_Toc63601249"/>
      <w:r w:rsidRPr="00D20367">
        <w:lastRenderedPageBreak/>
        <w:t xml:space="preserve">Schedule </w:t>
      </w:r>
      <w:proofErr w:type="spellStart"/>
      <w:r w:rsidRPr="00D20367">
        <w:t>of</w:t>
      </w:r>
      <w:proofErr w:type="spellEnd"/>
      <w:r w:rsidRPr="00D20367">
        <w:t xml:space="preserve"> </w:t>
      </w:r>
      <w:proofErr w:type="spellStart"/>
      <w:r w:rsidRPr="00D20367">
        <w:t>Daywork</w:t>
      </w:r>
      <w:proofErr w:type="spellEnd"/>
      <w:r>
        <w:t xml:space="preserve"> </w:t>
      </w:r>
      <w:r w:rsidRPr="00D20367">
        <w:t xml:space="preserve">Rates:  1. </w:t>
      </w:r>
      <w:proofErr w:type="spellStart"/>
      <w:r w:rsidRPr="00D20367">
        <w:t>Labour</w:t>
      </w:r>
      <w:bookmarkEnd w:id="404"/>
      <w:proofErr w:type="spellEnd"/>
    </w:p>
    <w:p w14:paraId="5650C33D" w14:textId="77777777" w:rsidR="00B71955" w:rsidRPr="00D20367" w:rsidRDefault="00B71955" w:rsidP="00B71955"/>
    <w:p w14:paraId="735ED479" w14:textId="77777777" w:rsidR="00B71955" w:rsidRPr="00D20367" w:rsidRDefault="00B71955" w:rsidP="00B71955"/>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B71955" w:rsidRPr="00D20367" w14:paraId="4F6B2EDA" w14:textId="77777777" w:rsidTr="00702856">
        <w:tc>
          <w:tcPr>
            <w:tcW w:w="1080" w:type="dxa"/>
            <w:tcBorders>
              <w:top w:val="double" w:sz="6" w:space="0" w:color="auto"/>
              <w:left w:val="double" w:sz="6" w:space="0" w:color="auto"/>
              <w:bottom w:val="single" w:sz="6" w:space="0" w:color="auto"/>
            </w:tcBorders>
            <w:shd w:val="clear" w:color="auto" w:fill="D9D9D9" w:themeFill="background1" w:themeFillShade="D9"/>
          </w:tcPr>
          <w:p w14:paraId="180A1394" w14:textId="77777777" w:rsidR="00B71955" w:rsidRPr="0080700F" w:rsidRDefault="00B71955" w:rsidP="00702856">
            <w:pPr>
              <w:jc w:val="center"/>
              <w:rPr>
                <w:b/>
                <w:bCs/>
                <w:iCs/>
              </w:rPr>
            </w:pPr>
            <w:r>
              <w:rPr>
                <w:b/>
                <w:bCs/>
                <w:iCs/>
              </w:rPr>
              <w:t>Item N</w:t>
            </w:r>
            <w:r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59DE4B7" w14:textId="77777777" w:rsidR="00B71955" w:rsidRPr="0080700F" w:rsidRDefault="00B71955" w:rsidP="00702856">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255C130E" w14:textId="77777777" w:rsidR="00B71955" w:rsidRPr="0080700F" w:rsidRDefault="00B71955" w:rsidP="00702856">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5853BA01" w14:textId="77777777" w:rsidR="00B71955" w:rsidRPr="0080700F" w:rsidRDefault="00B71955" w:rsidP="00702856">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1F13A1DD" w14:textId="77777777" w:rsidR="00B71955" w:rsidRPr="0080700F" w:rsidRDefault="00B71955" w:rsidP="00702856">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4F356B88" w14:textId="77777777" w:rsidR="00B71955" w:rsidRPr="0080700F" w:rsidRDefault="00B71955" w:rsidP="00702856">
            <w:pPr>
              <w:jc w:val="center"/>
              <w:rPr>
                <w:b/>
                <w:bCs/>
                <w:iCs/>
              </w:rPr>
            </w:pPr>
            <w:r w:rsidRPr="0080700F">
              <w:rPr>
                <w:b/>
                <w:bCs/>
                <w:iCs/>
                <w:sz w:val="22"/>
                <w:szCs w:val="22"/>
              </w:rPr>
              <w:t>Extended amoun</w:t>
            </w:r>
            <w:r w:rsidRPr="0080700F">
              <w:rPr>
                <w:b/>
                <w:bCs/>
                <w:iCs/>
              </w:rPr>
              <w:t>t</w:t>
            </w:r>
          </w:p>
        </w:tc>
      </w:tr>
      <w:tr w:rsidR="00B71955" w:rsidRPr="00D20367" w14:paraId="432C674C" w14:textId="77777777" w:rsidTr="00702856">
        <w:tc>
          <w:tcPr>
            <w:tcW w:w="1080" w:type="dxa"/>
            <w:tcBorders>
              <w:top w:val="single" w:sz="6" w:space="0" w:color="auto"/>
              <w:left w:val="double" w:sz="6" w:space="0" w:color="auto"/>
            </w:tcBorders>
          </w:tcPr>
          <w:p w14:paraId="5DF130FE" w14:textId="77777777" w:rsidR="00B71955" w:rsidRPr="00D20367" w:rsidRDefault="00B71955" w:rsidP="00702856">
            <w:pPr>
              <w:jc w:val="left"/>
            </w:pPr>
          </w:p>
        </w:tc>
        <w:tc>
          <w:tcPr>
            <w:tcW w:w="4032" w:type="dxa"/>
            <w:tcBorders>
              <w:top w:val="single" w:sz="6" w:space="0" w:color="auto"/>
              <w:left w:val="dotted" w:sz="4" w:space="0" w:color="auto"/>
              <w:right w:val="dotted" w:sz="4" w:space="0" w:color="auto"/>
            </w:tcBorders>
          </w:tcPr>
          <w:p w14:paraId="08F16B46" w14:textId="77777777" w:rsidR="00B71955" w:rsidRPr="00D20367" w:rsidRDefault="00B71955" w:rsidP="00702856">
            <w:pPr>
              <w:jc w:val="left"/>
            </w:pPr>
          </w:p>
        </w:tc>
        <w:tc>
          <w:tcPr>
            <w:tcW w:w="864" w:type="dxa"/>
            <w:tcBorders>
              <w:top w:val="single" w:sz="6" w:space="0" w:color="auto"/>
              <w:left w:val="nil"/>
            </w:tcBorders>
          </w:tcPr>
          <w:p w14:paraId="30AD1E98" w14:textId="77777777" w:rsidR="00B71955" w:rsidRPr="00D20367" w:rsidRDefault="00B71955" w:rsidP="00702856">
            <w:pPr>
              <w:jc w:val="left"/>
            </w:pPr>
          </w:p>
        </w:tc>
        <w:tc>
          <w:tcPr>
            <w:tcW w:w="1080" w:type="dxa"/>
            <w:tcBorders>
              <w:top w:val="single" w:sz="6" w:space="0" w:color="auto"/>
              <w:left w:val="dotted" w:sz="4" w:space="0" w:color="auto"/>
              <w:right w:val="dotted" w:sz="4" w:space="0" w:color="auto"/>
            </w:tcBorders>
          </w:tcPr>
          <w:p w14:paraId="7C7B6F9A" w14:textId="77777777" w:rsidR="00B71955" w:rsidRPr="00D20367" w:rsidRDefault="00B71955" w:rsidP="00702856">
            <w:pPr>
              <w:tabs>
                <w:tab w:val="decimal" w:pos="654"/>
              </w:tabs>
              <w:jc w:val="left"/>
            </w:pPr>
          </w:p>
        </w:tc>
        <w:tc>
          <w:tcPr>
            <w:tcW w:w="936" w:type="dxa"/>
            <w:tcBorders>
              <w:top w:val="single" w:sz="6" w:space="0" w:color="auto"/>
              <w:left w:val="dotted" w:sz="4" w:space="0" w:color="auto"/>
              <w:right w:val="dotted" w:sz="4" w:space="0" w:color="auto"/>
            </w:tcBorders>
          </w:tcPr>
          <w:p w14:paraId="2675649A" w14:textId="77777777" w:rsidR="00B71955" w:rsidRPr="00D20367" w:rsidRDefault="00B71955" w:rsidP="00702856">
            <w:pPr>
              <w:jc w:val="center"/>
            </w:pPr>
          </w:p>
        </w:tc>
        <w:tc>
          <w:tcPr>
            <w:tcW w:w="1176" w:type="dxa"/>
            <w:tcBorders>
              <w:top w:val="single" w:sz="6" w:space="0" w:color="auto"/>
              <w:left w:val="nil"/>
              <w:right w:val="double" w:sz="6" w:space="0" w:color="auto"/>
            </w:tcBorders>
          </w:tcPr>
          <w:p w14:paraId="00A132F4" w14:textId="77777777" w:rsidR="00B71955" w:rsidRPr="00D20367" w:rsidRDefault="00B71955" w:rsidP="00702856">
            <w:pPr>
              <w:jc w:val="center"/>
            </w:pPr>
          </w:p>
        </w:tc>
      </w:tr>
      <w:tr w:rsidR="00B71955" w:rsidRPr="00D20367" w14:paraId="0CB49CF5" w14:textId="77777777" w:rsidTr="00702856">
        <w:tc>
          <w:tcPr>
            <w:tcW w:w="1080" w:type="dxa"/>
            <w:tcBorders>
              <w:top w:val="dotted" w:sz="4" w:space="0" w:color="auto"/>
              <w:left w:val="double" w:sz="6" w:space="0" w:color="auto"/>
              <w:bottom w:val="dotted" w:sz="4" w:space="0" w:color="auto"/>
            </w:tcBorders>
          </w:tcPr>
          <w:p w14:paraId="1983B258"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6C5D8FD7"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5C641BF2"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07910209" w14:textId="77777777" w:rsidR="00B71955" w:rsidRPr="00D20367" w:rsidRDefault="00B71955" w:rsidP="00702856">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6107D50E"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0485665C" w14:textId="77777777" w:rsidR="00B71955" w:rsidRPr="00D20367" w:rsidRDefault="00B71955" w:rsidP="00702856">
            <w:pPr>
              <w:jc w:val="center"/>
            </w:pPr>
          </w:p>
        </w:tc>
      </w:tr>
      <w:tr w:rsidR="00B71955" w:rsidRPr="00D20367" w14:paraId="101622F5" w14:textId="77777777" w:rsidTr="00702856">
        <w:tc>
          <w:tcPr>
            <w:tcW w:w="1080" w:type="dxa"/>
            <w:tcBorders>
              <w:left w:val="double" w:sz="6" w:space="0" w:color="auto"/>
            </w:tcBorders>
          </w:tcPr>
          <w:p w14:paraId="07F62C10" w14:textId="77777777" w:rsidR="00B71955" w:rsidRPr="00D20367" w:rsidRDefault="00B71955" w:rsidP="00702856">
            <w:pPr>
              <w:jc w:val="left"/>
            </w:pPr>
          </w:p>
        </w:tc>
        <w:tc>
          <w:tcPr>
            <w:tcW w:w="4032" w:type="dxa"/>
            <w:tcBorders>
              <w:left w:val="dotted" w:sz="4" w:space="0" w:color="auto"/>
              <w:right w:val="dotted" w:sz="4" w:space="0" w:color="auto"/>
            </w:tcBorders>
          </w:tcPr>
          <w:p w14:paraId="0A05191D" w14:textId="77777777" w:rsidR="00B71955" w:rsidRPr="00D20367" w:rsidRDefault="00B71955" w:rsidP="00702856">
            <w:pPr>
              <w:jc w:val="left"/>
            </w:pPr>
          </w:p>
        </w:tc>
        <w:tc>
          <w:tcPr>
            <w:tcW w:w="864" w:type="dxa"/>
            <w:tcBorders>
              <w:left w:val="nil"/>
            </w:tcBorders>
          </w:tcPr>
          <w:p w14:paraId="00A122F7" w14:textId="77777777" w:rsidR="00B71955" w:rsidRPr="00D20367" w:rsidRDefault="00B71955" w:rsidP="00702856">
            <w:pPr>
              <w:jc w:val="left"/>
            </w:pPr>
          </w:p>
        </w:tc>
        <w:tc>
          <w:tcPr>
            <w:tcW w:w="1080" w:type="dxa"/>
            <w:tcBorders>
              <w:left w:val="dotted" w:sz="4" w:space="0" w:color="auto"/>
              <w:right w:val="dotted" w:sz="4" w:space="0" w:color="auto"/>
            </w:tcBorders>
          </w:tcPr>
          <w:p w14:paraId="40C6FE66" w14:textId="77777777" w:rsidR="00B71955" w:rsidRPr="00D20367" w:rsidRDefault="00B71955" w:rsidP="00702856">
            <w:pPr>
              <w:tabs>
                <w:tab w:val="decimal" w:pos="654"/>
              </w:tabs>
              <w:jc w:val="left"/>
            </w:pPr>
          </w:p>
        </w:tc>
        <w:tc>
          <w:tcPr>
            <w:tcW w:w="936" w:type="dxa"/>
            <w:tcBorders>
              <w:left w:val="dotted" w:sz="4" w:space="0" w:color="auto"/>
              <w:right w:val="dotted" w:sz="4" w:space="0" w:color="auto"/>
            </w:tcBorders>
          </w:tcPr>
          <w:p w14:paraId="2D1A7064" w14:textId="77777777" w:rsidR="00B71955" w:rsidRPr="00D20367" w:rsidRDefault="00B71955" w:rsidP="00702856">
            <w:pPr>
              <w:jc w:val="center"/>
            </w:pPr>
          </w:p>
        </w:tc>
        <w:tc>
          <w:tcPr>
            <w:tcW w:w="1176" w:type="dxa"/>
            <w:tcBorders>
              <w:left w:val="nil"/>
              <w:right w:val="double" w:sz="6" w:space="0" w:color="auto"/>
            </w:tcBorders>
          </w:tcPr>
          <w:p w14:paraId="6A566964" w14:textId="77777777" w:rsidR="00B71955" w:rsidRPr="00D20367" w:rsidRDefault="00B71955" w:rsidP="00702856">
            <w:pPr>
              <w:jc w:val="center"/>
            </w:pPr>
          </w:p>
        </w:tc>
      </w:tr>
      <w:tr w:rsidR="00B71955" w:rsidRPr="00D20367" w14:paraId="1E43BB1A" w14:textId="77777777" w:rsidTr="00702856">
        <w:tc>
          <w:tcPr>
            <w:tcW w:w="1080" w:type="dxa"/>
            <w:tcBorders>
              <w:top w:val="dotted" w:sz="4" w:space="0" w:color="auto"/>
              <w:left w:val="double" w:sz="6" w:space="0" w:color="auto"/>
              <w:bottom w:val="dotted" w:sz="4" w:space="0" w:color="auto"/>
            </w:tcBorders>
          </w:tcPr>
          <w:p w14:paraId="3C47CD9F"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29A82494"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3290171C"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5CD362BD" w14:textId="77777777" w:rsidR="00B71955" w:rsidRPr="00D20367" w:rsidRDefault="00B71955" w:rsidP="00702856">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347FD722"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276D1177" w14:textId="77777777" w:rsidR="00B71955" w:rsidRPr="00D20367" w:rsidRDefault="00B71955" w:rsidP="00702856">
            <w:pPr>
              <w:jc w:val="center"/>
            </w:pPr>
          </w:p>
        </w:tc>
      </w:tr>
      <w:tr w:rsidR="00B71955" w:rsidRPr="00D20367" w14:paraId="30343EE1" w14:textId="77777777" w:rsidTr="00702856">
        <w:tc>
          <w:tcPr>
            <w:tcW w:w="1080" w:type="dxa"/>
            <w:tcBorders>
              <w:left w:val="double" w:sz="6" w:space="0" w:color="auto"/>
            </w:tcBorders>
          </w:tcPr>
          <w:p w14:paraId="276DA91E" w14:textId="77777777" w:rsidR="00B71955" w:rsidRPr="00D20367" w:rsidRDefault="00B71955" w:rsidP="00702856">
            <w:pPr>
              <w:jc w:val="left"/>
            </w:pPr>
          </w:p>
        </w:tc>
        <w:tc>
          <w:tcPr>
            <w:tcW w:w="4032" w:type="dxa"/>
            <w:tcBorders>
              <w:left w:val="dotted" w:sz="4" w:space="0" w:color="auto"/>
              <w:right w:val="dotted" w:sz="4" w:space="0" w:color="auto"/>
            </w:tcBorders>
          </w:tcPr>
          <w:p w14:paraId="34FDA11E" w14:textId="77777777" w:rsidR="00B71955" w:rsidRPr="00D20367" w:rsidRDefault="00B71955" w:rsidP="00702856">
            <w:pPr>
              <w:jc w:val="left"/>
            </w:pPr>
          </w:p>
        </w:tc>
        <w:tc>
          <w:tcPr>
            <w:tcW w:w="864" w:type="dxa"/>
            <w:tcBorders>
              <w:left w:val="nil"/>
            </w:tcBorders>
          </w:tcPr>
          <w:p w14:paraId="011ABEBD" w14:textId="77777777" w:rsidR="00B71955" w:rsidRPr="00D20367" w:rsidRDefault="00B71955" w:rsidP="00702856">
            <w:pPr>
              <w:jc w:val="left"/>
            </w:pPr>
          </w:p>
        </w:tc>
        <w:tc>
          <w:tcPr>
            <w:tcW w:w="1080" w:type="dxa"/>
            <w:tcBorders>
              <w:left w:val="dotted" w:sz="4" w:space="0" w:color="auto"/>
              <w:right w:val="dotted" w:sz="4" w:space="0" w:color="auto"/>
            </w:tcBorders>
          </w:tcPr>
          <w:p w14:paraId="7A140D08" w14:textId="77777777" w:rsidR="00B71955" w:rsidRPr="00D20367" w:rsidRDefault="00B71955" w:rsidP="00702856">
            <w:pPr>
              <w:tabs>
                <w:tab w:val="decimal" w:pos="654"/>
              </w:tabs>
              <w:jc w:val="left"/>
            </w:pPr>
          </w:p>
        </w:tc>
        <w:tc>
          <w:tcPr>
            <w:tcW w:w="936" w:type="dxa"/>
            <w:tcBorders>
              <w:left w:val="dotted" w:sz="4" w:space="0" w:color="auto"/>
              <w:right w:val="dotted" w:sz="4" w:space="0" w:color="auto"/>
            </w:tcBorders>
          </w:tcPr>
          <w:p w14:paraId="6E44EAD5" w14:textId="77777777" w:rsidR="00B71955" w:rsidRPr="00D20367" w:rsidRDefault="00B71955" w:rsidP="00702856">
            <w:pPr>
              <w:jc w:val="center"/>
            </w:pPr>
          </w:p>
        </w:tc>
        <w:tc>
          <w:tcPr>
            <w:tcW w:w="1176" w:type="dxa"/>
            <w:tcBorders>
              <w:left w:val="nil"/>
              <w:right w:val="double" w:sz="6" w:space="0" w:color="auto"/>
            </w:tcBorders>
          </w:tcPr>
          <w:p w14:paraId="64F1ED94" w14:textId="77777777" w:rsidR="00B71955" w:rsidRPr="00D20367" w:rsidRDefault="00B71955" w:rsidP="00702856">
            <w:pPr>
              <w:jc w:val="center"/>
            </w:pPr>
          </w:p>
        </w:tc>
      </w:tr>
      <w:tr w:rsidR="00B71955" w:rsidRPr="00D20367" w14:paraId="7983940D" w14:textId="77777777" w:rsidTr="00702856">
        <w:tc>
          <w:tcPr>
            <w:tcW w:w="1080" w:type="dxa"/>
            <w:tcBorders>
              <w:top w:val="dotted" w:sz="4" w:space="0" w:color="auto"/>
              <w:left w:val="double" w:sz="6" w:space="0" w:color="auto"/>
              <w:bottom w:val="dotted" w:sz="4" w:space="0" w:color="auto"/>
            </w:tcBorders>
          </w:tcPr>
          <w:p w14:paraId="5F5CF7BB"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C98B168"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58DA888B"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52B52B50" w14:textId="77777777" w:rsidR="00B71955" w:rsidRPr="00D20367" w:rsidRDefault="00B71955" w:rsidP="00702856">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0B4B8EB5"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6CAE65C8" w14:textId="77777777" w:rsidR="00B71955" w:rsidRPr="00D20367" w:rsidRDefault="00B71955" w:rsidP="00702856">
            <w:pPr>
              <w:jc w:val="center"/>
            </w:pPr>
          </w:p>
        </w:tc>
      </w:tr>
      <w:tr w:rsidR="00B71955" w:rsidRPr="00D20367" w14:paraId="12BCB2BD" w14:textId="77777777" w:rsidTr="00702856">
        <w:tc>
          <w:tcPr>
            <w:tcW w:w="1080" w:type="dxa"/>
            <w:tcBorders>
              <w:left w:val="double" w:sz="6" w:space="0" w:color="auto"/>
            </w:tcBorders>
          </w:tcPr>
          <w:p w14:paraId="47D3B43A" w14:textId="77777777" w:rsidR="00B71955" w:rsidRPr="00D20367" w:rsidRDefault="00B71955" w:rsidP="00702856">
            <w:pPr>
              <w:jc w:val="left"/>
            </w:pPr>
          </w:p>
        </w:tc>
        <w:tc>
          <w:tcPr>
            <w:tcW w:w="4032" w:type="dxa"/>
            <w:tcBorders>
              <w:left w:val="dotted" w:sz="4" w:space="0" w:color="auto"/>
              <w:right w:val="dotted" w:sz="4" w:space="0" w:color="auto"/>
            </w:tcBorders>
          </w:tcPr>
          <w:p w14:paraId="1FB5F881" w14:textId="77777777" w:rsidR="00B71955" w:rsidRPr="00D20367" w:rsidRDefault="00B71955" w:rsidP="00702856">
            <w:pPr>
              <w:jc w:val="left"/>
            </w:pPr>
          </w:p>
        </w:tc>
        <w:tc>
          <w:tcPr>
            <w:tcW w:w="864" w:type="dxa"/>
            <w:tcBorders>
              <w:left w:val="nil"/>
            </w:tcBorders>
          </w:tcPr>
          <w:p w14:paraId="230B21C4" w14:textId="77777777" w:rsidR="00B71955" w:rsidRPr="00D20367" w:rsidRDefault="00B71955" w:rsidP="00702856">
            <w:pPr>
              <w:jc w:val="left"/>
            </w:pPr>
          </w:p>
        </w:tc>
        <w:tc>
          <w:tcPr>
            <w:tcW w:w="1080" w:type="dxa"/>
            <w:tcBorders>
              <w:left w:val="dotted" w:sz="4" w:space="0" w:color="auto"/>
              <w:right w:val="dotted" w:sz="4" w:space="0" w:color="auto"/>
            </w:tcBorders>
          </w:tcPr>
          <w:p w14:paraId="7D1B18D1" w14:textId="77777777" w:rsidR="00B71955" w:rsidRPr="00D20367" w:rsidRDefault="00B71955" w:rsidP="00702856">
            <w:pPr>
              <w:tabs>
                <w:tab w:val="decimal" w:pos="654"/>
              </w:tabs>
              <w:jc w:val="left"/>
            </w:pPr>
          </w:p>
        </w:tc>
        <w:tc>
          <w:tcPr>
            <w:tcW w:w="936" w:type="dxa"/>
            <w:tcBorders>
              <w:left w:val="dotted" w:sz="4" w:space="0" w:color="auto"/>
              <w:right w:val="dotted" w:sz="4" w:space="0" w:color="auto"/>
            </w:tcBorders>
          </w:tcPr>
          <w:p w14:paraId="1394081C" w14:textId="77777777" w:rsidR="00B71955" w:rsidRPr="00D20367" w:rsidRDefault="00B71955" w:rsidP="00702856">
            <w:pPr>
              <w:jc w:val="center"/>
            </w:pPr>
          </w:p>
        </w:tc>
        <w:tc>
          <w:tcPr>
            <w:tcW w:w="1176" w:type="dxa"/>
            <w:tcBorders>
              <w:left w:val="nil"/>
              <w:right w:val="double" w:sz="6" w:space="0" w:color="auto"/>
            </w:tcBorders>
          </w:tcPr>
          <w:p w14:paraId="3107C927" w14:textId="77777777" w:rsidR="00B71955" w:rsidRPr="00D20367" w:rsidRDefault="00B71955" w:rsidP="00702856">
            <w:pPr>
              <w:jc w:val="center"/>
            </w:pPr>
          </w:p>
        </w:tc>
      </w:tr>
      <w:tr w:rsidR="00B71955" w:rsidRPr="00D20367" w14:paraId="3C6A2DD3" w14:textId="77777777" w:rsidTr="00702856">
        <w:tc>
          <w:tcPr>
            <w:tcW w:w="1080" w:type="dxa"/>
            <w:tcBorders>
              <w:top w:val="dotted" w:sz="4" w:space="0" w:color="auto"/>
              <w:left w:val="double" w:sz="6" w:space="0" w:color="auto"/>
              <w:bottom w:val="dotted" w:sz="4" w:space="0" w:color="auto"/>
            </w:tcBorders>
          </w:tcPr>
          <w:p w14:paraId="6C21C0C5"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65ED23AD"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557E8315"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7177914C" w14:textId="77777777" w:rsidR="00B71955" w:rsidRPr="00D20367" w:rsidRDefault="00B71955" w:rsidP="00702856">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130DF431"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195DBEB7" w14:textId="77777777" w:rsidR="00B71955" w:rsidRPr="00D20367" w:rsidRDefault="00B71955" w:rsidP="00702856">
            <w:pPr>
              <w:jc w:val="center"/>
            </w:pPr>
          </w:p>
        </w:tc>
      </w:tr>
      <w:tr w:rsidR="00B71955" w:rsidRPr="00D20367" w14:paraId="149622B6" w14:textId="77777777" w:rsidTr="00702856">
        <w:tc>
          <w:tcPr>
            <w:tcW w:w="1080" w:type="dxa"/>
            <w:tcBorders>
              <w:left w:val="double" w:sz="6" w:space="0" w:color="auto"/>
            </w:tcBorders>
          </w:tcPr>
          <w:p w14:paraId="506CCC19" w14:textId="77777777" w:rsidR="00B71955" w:rsidRPr="00D20367" w:rsidRDefault="00B71955" w:rsidP="00702856">
            <w:pPr>
              <w:jc w:val="left"/>
            </w:pPr>
          </w:p>
        </w:tc>
        <w:tc>
          <w:tcPr>
            <w:tcW w:w="4032" w:type="dxa"/>
            <w:tcBorders>
              <w:left w:val="dotted" w:sz="4" w:space="0" w:color="auto"/>
              <w:right w:val="dotted" w:sz="4" w:space="0" w:color="auto"/>
            </w:tcBorders>
          </w:tcPr>
          <w:p w14:paraId="78DEA9C1" w14:textId="77777777" w:rsidR="00B71955" w:rsidRPr="00D20367" w:rsidRDefault="00B71955" w:rsidP="00702856">
            <w:pPr>
              <w:jc w:val="left"/>
            </w:pPr>
          </w:p>
        </w:tc>
        <w:tc>
          <w:tcPr>
            <w:tcW w:w="864" w:type="dxa"/>
            <w:tcBorders>
              <w:left w:val="nil"/>
            </w:tcBorders>
          </w:tcPr>
          <w:p w14:paraId="112346AE" w14:textId="77777777" w:rsidR="00B71955" w:rsidRPr="00D20367" w:rsidRDefault="00B71955" w:rsidP="00702856">
            <w:pPr>
              <w:jc w:val="left"/>
            </w:pPr>
          </w:p>
        </w:tc>
        <w:tc>
          <w:tcPr>
            <w:tcW w:w="1080" w:type="dxa"/>
            <w:tcBorders>
              <w:left w:val="dotted" w:sz="4" w:space="0" w:color="auto"/>
              <w:right w:val="dotted" w:sz="4" w:space="0" w:color="auto"/>
            </w:tcBorders>
          </w:tcPr>
          <w:p w14:paraId="115B348A" w14:textId="77777777" w:rsidR="00B71955" w:rsidRPr="00D20367" w:rsidRDefault="00B71955" w:rsidP="00702856">
            <w:pPr>
              <w:tabs>
                <w:tab w:val="decimal" w:pos="654"/>
              </w:tabs>
              <w:jc w:val="left"/>
            </w:pPr>
          </w:p>
        </w:tc>
        <w:tc>
          <w:tcPr>
            <w:tcW w:w="936" w:type="dxa"/>
            <w:tcBorders>
              <w:left w:val="dotted" w:sz="4" w:space="0" w:color="auto"/>
              <w:right w:val="dotted" w:sz="4" w:space="0" w:color="auto"/>
            </w:tcBorders>
          </w:tcPr>
          <w:p w14:paraId="72FB55DD" w14:textId="77777777" w:rsidR="00B71955" w:rsidRPr="00D20367" w:rsidRDefault="00B71955" w:rsidP="00702856">
            <w:pPr>
              <w:jc w:val="center"/>
            </w:pPr>
          </w:p>
        </w:tc>
        <w:tc>
          <w:tcPr>
            <w:tcW w:w="1176" w:type="dxa"/>
            <w:tcBorders>
              <w:left w:val="nil"/>
              <w:right w:val="double" w:sz="6" w:space="0" w:color="auto"/>
            </w:tcBorders>
          </w:tcPr>
          <w:p w14:paraId="2F1A0748" w14:textId="77777777" w:rsidR="00B71955" w:rsidRPr="00D20367" w:rsidRDefault="00B71955" w:rsidP="00702856">
            <w:pPr>
              <w:jc w:val="center"/>
            </w:pPr>
          </w:p>
        </w:tc>
      </w:tr>
      <w:tr w:rsidR="00B71955" w:rsidRPr="00D20367" w14:paraId="2337F1F0" w14:textId="77777777" w:rsidTr="00702856">
        <w:tc>
          <w:tcPr>
            <w:tcW w:w="1080" w:type="dxa"/>
            <w:tcBorders>
              <w:top w:val="dotted" w:sz="4" w:space="0" w:color="auto"/>
              <w:left w:val="double" w:sz="6" w:space="0" w:color="auto"/>
              <w:bottom w:val="dotted" w:sz="4" w:space="0" w:color="auto"/>
            </w:tcBorders>
          </w:tcPr>
          <w:p w14:paraId="5EBE5384"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4696E005"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51CFD54"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642F4D5D" w14:textId="77777777" w:rsidR="00B71955" w:rsidRPr="00D20367" w:rsidRDefault="00B71955" w:rsidP="00702856">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05B7DE6D"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79DCB5D0" w14:textId="77777777" w:rsidR="00B71955" w:rsidRPr="00D20367" w:rsidRDefault="00B71955" w:rsidP="00702856">
            <w:pPr>
              <w:jc w:val="center"/>
            </w:pPr>
          </w:p>
        </w:tc>
      </w:tr>
      <w:tr w:rsidR="00B71955" w:rsidRPr="00D20367" w14:paraId="72636B45" w14:textId="77777777" w:rsidTr="00702856">
        <w:tc>
          <w:tcPr>
            <w:tcW w:w="1080" w:type="dxa"/>
            <w:tcBorders>
              <w:left w:val="double" w:sz="6" w:space="0" w:color="auto"/>
            </w:tcBorders>
          </w:tcPr>
          <w:p w14:paraId="344943F4" w14:textId="77777777" w:rsidR="00B71955" w:rsidRPr="00D20367" w:rsidRDefault="00B71955" w:rsidP="00702856">
            <w:pPr>
              <w:jc w:val="left"/>
            </w:pPr>
          </w:p>
        </w:tc>
        <w:tc>
          <w:tcPr>
            <w:tcW w:w="4032" w:type="dxa"/>
            <w:tcBorders>
              <w:left w:val="dotted" w:sz="4" w:space="0" w:color="auto"/>
              <w:right w:val="dotted" w:sz="4" w:space="0" w:color="auto"/>
            </w:tcBorders>
          </w:tcPr>
          <w:p w14:paraId="79C0B138" w14:textId="77777777" w:rsidR="00B71955" w:rsidRPr="00D20367" w:rsidRDefault="00B71955" w:rsidP="00702856">
            <w:pPr>
              <w:jc w:val="left"/>
            </w:pPr>
          </w:p>
        </w:tc>
        <w:tc>
          <w:tcPr>
            <w:tcW w:w="864" w:type="dxa"/>
            <w:tcBorders>
              <w:left w:val="nil"/>
            </w:tcBorders>
          </w:tcPr>
          <w:p w14:paraId="705B996B" w14:textId="77777777" w:rsidR="00B71955" w:rsidRPr="00D20367" w:rsidRDefault="00B71955" w:rsidP="00702856">
            <w:pPr>
              <w:jc w:val="left"/>
            </w:pPr>
          </w:p>
        </w:tc>
        <w:tc>
          <w:tcPr>
            <w:tcW w:w="1080" w:type="dxa"/>
            <w:tcBorders>
              <w:left w:val="dotted" w:sz="4" w:space="0" w:color="auto"/>
              <w:right w:val="dotted" w:sz="4" w:space="0" w:color="auto"/>
            </w:tcBorders>
          </w:tcPr>
          <w:p w14:paraId="05198341" w14:textId="77777777" w:rsidR="00B71955" w:rsidRPr="00D20367" w:rsidRDefault="00B71955" w:rsidP="00702856">
            <w:pPr>
              <w:tabs>
                <w:tab w:val="decimal" w:pos="654"/>
              </w:tabs>
              <w:jc w:val="left"/>
            </w:pPr>
          </w:p>
        </w:tc>
        <w:tc>
          <w:tcPr>
            <w:tcW w:w="936" w:type="dxa"/>
            <w:tcBorders>
              <w:left w:val="dotted" w:sz="4" w:space="0" w:color="auto"/>
              <w:right w:val="dotted" w:sz="4" w:space="0" w:color="auto"/>
            </w:tcBorders>
          </w:tcPr>
          <w:p w14:paraId="3ECCFEF3" w14:textId="77777777" w:rsidR="00B71955" w:rsidRPr="00D20367" w:rsidRDefault="00B71955" w:rsidP="00702856">
            <w:pPr>
              <w:jc w:val="center"/>
            </w:pPr>
          </w:p>
        </w:tc>
        <w:tc>
          <w:tcPr>
            <w:tcW w:w="1176" w:type="dxa"/>
            <w:tcBorders>
              <w:left w:val="nil"/>
              <w:right w:val="double" w:sz="6" w:space="0" w:color="auto"/>
            </w:tcBorders>
          </w:tcPr>
          <w:p w14:paraId="595D7BCE" w14:textId="77777777" w:rsidR="00B71955" w:rsidRPr="00D20367" w:rsidRDefault="00B71955" w:rsidP="00702856">
            <w:pPr>
              <w:jc w:val="center"/>
            </w:pPr>
          </w:p>
        </w:tc>
      </w:tr>
      <w:tr w:rsidR="00B71955" w:rsidRPr="00D20367" w14:paraId="22402B4B" w14:textId="77777777" w:rsidTr="00702856">
        <w:tc>
          <w:tcPr>
            <w:tcW w:w="1080" w:type="dxa"/>
            <w:tcBorders>
              <w:top w:val="dotted" w:sz="4" w:space="0" w:color="auto"/>
              <w:left w:val="double" w:sz="6" w:space="0" w:color="auto"/>
              <w:bottom w:val="dotted" w:sz="4" w:space="0" w:color="auto"/>
            </w:tcBorders>
          </w:tcPr>
          <w:p w14:paraId="6B17234F"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71B2879B"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69093387"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210AA361"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302A71D8"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675E2862" w14:textId="77777777" w:rsidR="00B71955" w:rsidRPr="00D20367" w:rsidRDefault="00B71955" w:rsidP="00702856">
            <w:pPr>
              <w:jc w:val="center"/>
            </w:pPr>
          </w:p>
        </w:tc>
      </w:tr>
      <w:tr w:rsidR="00B71955" w:rsidRPr="00D20367" w14:paraId="68338525" w14:textId="77777777" w:rsidTr="00702856">
        <w:tc>
          <w:tcPr>
            <w:tcW w:w="1080" w:type="dxa"/>
            <w:tcBorders>
              <w:top w:val="dotted" w:sz="4" w:space="0" w:color="auto"/>
              <w:left w:val="double" w:sz="6" w:space="0" w:color="auto"/>
              <w:bottom w:val="dotted" w:sz="4" w:space="0" w:color="auto"/>
            </w:tcBorders>
          </w:tcPr>
          <w:p w14:paraId="12C9A11C"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5C365FE0"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D08F0C3"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4B094141"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3D194157"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0CEC8192" w14:textId="77777777" w:rsidR="00B71955" w:rsidRPr="00D20367" w:rsidRDefault="00B71955" w:rsidP="00702856">
            <w:pPr>
              <w:jc w:val="center"/>
            </w:pPr>
          </w:p>
        </w:tc>
      </w:tr>
      <w:tr w:rsidR="00B71955" w:rsidRPr="00D20367" w14:paraId="7E3B4178" w14:textId="77777777" w:rsidTr="00702856">
        <w:tc>
          <w:tcPr>
            <w:tcW w:w="1080" w:type="dxa"/>
            <w:tcBorders>
              <w:top w:val="dotted" w:sz="4" w:space="0" w:color="auto"/>
              <w:left w:val="double" w:sz="6" w:space="0" w:color="auto"/>
              <w:bottom w:val="dotted" w:sz="4" w:space="0" w:color="auto"/>
            </w:tcBorders>
          </w:tcPr>
          <w:p w14:paraId="1B87C4BE"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429380DE"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FC3A84E"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001C8225"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60B975B2"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45E5069B" w14:textId="77777777" w:rsidR="00B71955" w:rsidRPr="00D20367" w:rsidRDefault="00B71955" w:rsidP="00702856">
            <w:pPr>
              <w:jc w:val="center"/>
            </w:pPr>
          </w:p>
        </w:tc>
      </w:tr>
      <w:tr w:rsidR="00B71955" w:rsidRPr="00D20367" w14:paraId="4C0F831F" w14:textId="77777777" w:rsidTr="00702856">
        <w:tc>
          <w:tcPr>
            <w:tcW w:w="1080" w:type="dxa"/>
            <w:tcBorders>
              <w:top w:val="dotted" w:sz="4" w:space="0" w:color="auto"/>
              <w:left w:val="double" w:sz="6" w:space="0" w:color="auto"/>
              <w:bottom w:val="dotted" w:sz="4" w:space="0" w:color="auto"/>
            </w:tcBorders>
          </w:tcPr>
          <w:p w14:paraId="424B9EA4"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6A11D1C4"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48A94463"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20B1714B"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5254103A"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7DFF73EF" w14:textId="77777777" w:rsidR="00B71955" w:rsidRPr="00D20367" w:rsidRDefault="00B71955" w:rsidP="00702856">
            <w:pPr>
              <w:jc w:val="center"/>
            </w:pPr>
          </w:p>
        </w:tc>
      </w:tr>
      <w:tr w:rsidR="00B71955" w:rsidRPr="00D20367" w14:paraId="3ED8A9B6" w14:textId="77777777" w:rsidTr="00702856">
        <w:tc>
          <w:tcPr>
            <w:tcW w:w="1080" w:type="dxa"/>
            <w:tcBorders>
              <w:top w:val="dotted" w:sz="4" w:space="0" w:color="auto"/>
              <w:left w:val="double" w:sz="6" w:space="0" w:color="auto"/>
              <w:bottom w:val="dotted" w:sz="4" w:space="0" w:color="auto"/>
            </w:tcBorders>
          </w:tcPr>
          <w:p w14:paraId="0A261A4D"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72CBADDF"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0ADA432B"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724F8589"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6FC2CC75"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1F2A8FBB" w14:textId="77777777" w:rsidR="00B71955" w:rsidRPr="00D20367" w:rsidRDefault="00B71955" w:rsidP="00702856">
            <w:pPr>
              <w:jc w:val="center"/>
            </w:pPr>
          </w:p>
        </w:tc>
      </w:tr>
      <w:tr w:rsidR="00B71955" w:rsidRPr="00D20367" w14:paraId="563667C9" w14:textId="77777777" w:rsidTr="00702856">
        <w:tc>
          <w:tcPr>
            <w:tcW w:w="1080" w:type="dxa"/>
            <w:tcBorders>
              <w:top w:val="dotted" w:sz="4" w:space="0" w:color="auto"/>
              <w:left w:val="double" w:sz="6" w:space="0" w:color="auto"/>
              <w:bottom w:val="dotted" w:sz="4" w:space="0" w:color="auto"/>
            </w:tcBorders>
          </w:tcPr>
          <w:p w14:paraId="18F38E7A"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52AD8C40"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66EA5A59"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47990623"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548D4594"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4AB328F0" w14:textId="77777777" w:rsidR="00B71955" w:rsidRPr="00D20367" w:rsidRDefault="00B71955" w:rsidP="00702856">
            <w:pPr>
              <w:jc w:val="center"/>
            </w:pPr>
          </w:p>
        </w:tc>
      </w:tr>
      <w:tr w:rsidR="00B71955" w:rsidRPr="00D20367" w14:paraId="0B696330" w14:textId="77777777" w:rsidTr="00702856">
        <w:tc>
          <w:tcPr>
            <w:tcW w:w="1080" w:type="dxa"/>
            <w:tcBorders>
              <w:top w:val="dotted" w:sz="4" w:space="0" w:color="auto"/>
              <w:left w:val="double" w:sz="6" w:space="0" w:color="auto"/>
              <w:bottom w:val="dotted" w:sz="4" w:space="0" w:color="auto"/>
            </w:tcBorders>
          </w:tcPr>
          <w:p w14:paraId="003879BE"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1A31AD5"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394928AF"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46AA9879"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19A83047"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6450D0DC" w14:textId="77777777" w:rsidR="00B71955" w:rsidRPr="00D20367" w:rsidRDefault="00B71955" w:rsidP="00702856">
            <w:pPr>
              <w:jc w:val="center"/>
            </w:pPr>
          </w:p>
        </w:tc>
      </w:tr>
      <w:tr w:rsidR="00B71955" w:rsidRPr="00D20367" w14:paraId="7D6A34F0" w14:textId="77777777" w:rsidTr="00702856">
        <w:tc>
          <w:tcPr>
            <w:tcW w:w="1080" w:type="dxa"/>
            <w:tcBorders>
              <w:top w:val="dotted" w:sz="4" w:space="0" w:color="auto"/>
              <w:left w:val="double" w:sz="6" w:space="0" w:color="auto"/>
              <w:bottom w:val="dotted" w:sz="4" w:space="0" w:color="auto"/>
            </w:tcBorders>
          </w:tcPr>
          <w:p w14:paraId="650EE50D"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77621E8"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59FF7043"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37828FE9"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26D7A1C2"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39654739" w14:textId="77777777" w:rsidR="00B71955" w:rsidRPr="00D20367" w:rsidRDefault="00B71955" w:rsidP="00702856">
            <w:pPr>
              <w:jc w:val="center"/>
            </w:pPr>
          </w:p>
        </w:tc>
      </w:tr>
      <w:tr w:rsidR="00B71955" w:rsidRPr="00D20367" w14:paraId="4E72BA4A" w14:textId="77777777" w:rsidTr="00702856">
        <w:tc>
          <w:tcPr>
            <w:tcW w:w="1080" w:type="dxa"/>
            <w:tcBorders>
              <w:top w:val="single" w:sz="6" w:space="0" w:color="auto"/>
              <w:left w:val="double" w:sz="6" w:space="0" w:color="auto"/>
            </w:tcBorders>
          </w:tcPr>
          <w:p w14:paraId="6E7DD638" w14:textId="77777777" w:rsidR="00B71955" w:rsidRPr="00D20367" w:rsidRDefault="00B71955" w:rsidP="00702856">
            <w:pPr>
              <w:jc w:val="left"/>
            </w:pPr>
          </w:p>
        </w:tc>
        <w:tc>
          <w:tcPr>
            <w:tcW w:w="6912" w:type="dxa"/>
            <w:gridSpan w:val="4"/>
            <w:tcBorders>
              <w:top w:val="single" w:sz="6" w:space="0" w:color="auto"/>
              <w:left w:val="nil"/>
            </w:tcBorders>
          </w:tcPr>
          <w:p w14:paraId="6C900612" w14:textId="77777777" w:rsidR="00B71955" w:rsidRPr="00D20367" w:rsidRDefault="00B71955" w:rsidP="00702856">
            <w:pPr>
              <w:jc w:val="right"/>
            </w:pPr>
            <w:r w:rsidRPr="00D20367">
              <w:t>Subtotal</w:t>
            </w:r>
          </w:p>
        </w:tc>
        <w:tc>
          <w:tcPr>
            <w:tcW w:w="1176" w:type="dxa"/>
            <w:tcBorders>
              <w:top w:val="single" w:sz="6" w:space="0" w:color="auto"/>
              <w:right w:val="double" w:sz="6" w:space="0" w:color="auto"/>
            </w:tcBorders>
          </w:tcPr>
          <w:p w14:paraId="6C45D7BF" w14:textId="77777777" w:rsidR="00B71955" w:rsidRPr="00D20367" w:rsidRDefault="00B71955" w:rsidP="00702856">
            <w:pPr>
              <w:jc w:val="center"/>
            </w:pPr>
          </w:p>
        </w:tc>
      </w:tr>
      <w:tr w:rsidR="00B71955" w:rsidRPr="00D20367" w14:paraId="4D43628A" w14:textId="77777777" w:rsidTr="00702856">
        <w:tc>
          <w:tcPr>
            <w:tcW w:w="1080" w:type="dxa"/>
            <w:tcBorders>
              <w:top w:val="dotted" w:sz="4" w:space="0" w:color="auto"/>
              <w:left w:val="double" w:sz="6" w:space="0" w:color="auto"/>
              <w:bottom w:val="dotted" w:sz="4" w:space="0" w:color="auto"/>
            </w:tcBorders>
          </w:tcPr>
          <w:p w14:paraId="2261851F" w14:textId="77777777" w:rsidR="00B71955" w:rsidRPr="00D20367" w:rsidRDefault="00B71955" w:rsidP="00702856">
            <w:pPr>
              <w:jc w:val="left"/>
            </w:pPr>
            <w:r w:rsidRPr="00D20367">
              <w:t>D122</w:t>
            </w:r>
          </w:p>
        </w:tc>
        <w:tc>
          <w:tcPr>
            <w:tcW w:w="5976" w:type="dxa"/>
            <w:gridSpan w:val="3"/>
            <w:tcBorders>
              <w:top w:val="dotted" w:sz="4" w:space="0" w:color="auto"/>
              <w:left w:val="dotted" w:sz="4" w:space="0" w:color="auto"/>
              <w:bottom w:val="dotted" w:sz="4" w:space="0" w:color="auto"/>
              <w:right w:val="dotted" w:sz="4" w:space="0" w:color="auto"/>
            </w:tcBorders>
          </w:tcPr>
          <w:p w14:paraId="123CC0BE" w14:textId="77777777" w:rsidR="00B71955" w:rsidRPr="00D20367" w:rsidRDefault="00B71955" w:rsidP="00702856">
            <w:pPr>
              <w:tabs>
                <w:tab w:val="left" w:pos="1050"/>
              </w:tabs>
              <w:jc w:val="left"/>
            </w:pPr>
            <w:r w:rsidRPr="00D20367">
              <w:t xml:space="preserve">Allow </w:t>
            </w:r>
            <w:r w:rsidRPr="00D20367">
              <w:rPr>
                <w:u w:val="single"/>
              </w:rPr>
              <w:tab/>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3FBB01A1" w14:textId="77777777" w:rsidR="00B71955" w:rsidRPr="00D20367" w:rsidRDefault="00B71955" w:rsidP="00702856">
            <w:pPr>
              <w:jc w:val="center"/>
            </w:pPr>
          </w:p>
        </w:tc>
        <w:tc>
          <w:tcPr>
            <w:tcW w:w="1176" w:type="dxa"/>
            <w:tcBorders>
              <w:top w:val="dotted" w:sz="4" w:space="0" w:color="auto"/>
              <w:bottom w:val="dotted" w:sz="4" w:space="0" w:color="auto"/>
              <w:right w:val="double" w:sz="6" w:space="0" w:color="auto"/>
            </w:tcBorders>
          </w:tcPr>
          <w:p w14:paraId="043A57B5" w14:textId="77777777" w:rsidR="00B71955" w:rsidRPr="00D20367" w:rsidRDefault="00B71955" w:rsidP="00702856">
            <w:pPr>
              <w:jc w:val="center"/>
            </w:pPr>
          </w:p>
        </w:tc>
      </w:tr>
      <w:tr w:rsidR="00B71955" w:rsidRPr="00D20367" w14:paraId="526F0D3E" w14:textId="77777777" w:rsidTr="00702856">
        <w:tc>
          <w:tcPr>
            <w:tcW w:w="1080" w:type="dxa"/>
            <w:tcBorders>
              <w:left w:val="double" w:sz="6" w:space="0" w:color="auto"/>
            </w:tcBorders>
          </w:tcPr>
          <w:p w14:paraId="2D283348" w14:textId="77777777" w:rsidR="00B71955" w:rsidRPr="00D20367" w:rsidRDefault="00B71955" w:rsidP="00702856">
            <w:pPr>
              <w:jc w:val="left"/>
            </w:pPr>
          </w:p>
        </w:tc>
        <w:tc>
          <w:tcPr>
            <w:tcW w:w="4032" w:type="dxa"/>
            <w:tcBorders>
              <w:left w:val="nil"/>
            </w:tcBorders>
          </w:tcPr>
          <w:p w14:paraId="7A442140" w14:textId="77777777" w:rsidR="00B71955" w:rsidRPr="00D20367" w:rsidRDefault="00B71955" w:rsidP="00702856">
            <w:pPr>
              <w:jc w:val="left"/>
            </w:pPr>
          </w:p>
        </w:tc>
        <w:tc>
          <w:tcPr>
            <w:tcW w:w="864" w:type="dxa"/>
          </w:tcPr>
          <w:p w14:paraId="22BC9B1F" w14:textId="77777777" w:rsidR="00B71955" w:rsidRPr="00D20367" w:rsidRDefault="00B71955" w:rsidP="00702856">
            <w:pPr>
              <w:jc w:val="left"/>
            </w:pPr>
          </w:p>
        </w:tc>
        <w:tc>
          <w:tcPr>
            <w:tcW w:w="1080" w:type="dxa"/>
          </w:tcPr>
          <w:p w14:paraId="3897CC4E" w14:textId="77777777" w:rsidR="00B71955" w:rsidRPr="00D20367" w:rsidRDefault="00B71955" w:rsidP="00702856">
            <w:pPr>
              <w:jc w:val="left"/>
            </w:pPr>
          </w:p>
        </w:tc>
        <w:tc>
          <w:tcPr>
            <w:tcW w:w="936" w:type="dxa"/>
          </w:tcPr>
          <w:p w14:paraId="32859039" w14:textId="77777777" w:rsidR="00B71955" w:rsidRPr="00D20367" w:rsidRDefault="00B71955" w:rsidP="00702856">
            <w:pPr>
              <w:jc w:val="center"/>
            </w:pPr>
          </w:p>
        </w:tc>
        <w:tc>
          <w:tcPr>
            <w:tcW w:w="1176" w:type="dxa"/>
            <w:tcBorders>
              <w:right w:val="double" w:sz="6" w:space="0" w:color="auto"/>
            </w:tcBorders>
          </w:tcPr>
          <w:p w14:paraId="48FAA3E9" w14:textId="77777777" w:rsidR="00B71955" w:rsidRPr="00D20367" w:rsidRDefault="00B71955" w:rsidP="00702856">
            <w:pPr>
              <w:jc w:val="center"/>
            </w:pPr>
          </w:p>
        </w:tc>
      </w:tr>
      <w:tr w:rsidR="00B71955" w:rsidRPr="00D20367" w14:paraId="1FBDC7A1" w14:textId="77777777" w:rsidTr="00702856">
        <w:tc>
          <w:tcPr>
            <w:tcW w:w="1080" w:type="dxa"/>
            <w:tcBorders>
              <w:left w:val="double" w:sz="6" w:space="0" w:color="auto"/>
            </w:tcBorders>
          </w:tcPr>
          <w:p w14:paraId="095BD712" w14:textId="77777777" w:rsidR="00B71955" w:rsidRPr="00D20367" w:rsidRDefault="00B71955" w:rsidP="00702856">
            <w:pPr>
              <w:jc w:val="right"/>
            </w:pPr>
          </w:p>
        </w:tc>
        <w:tc>
          <w:tcPr>
            <w:tcW w:w="6912" w:type="dxa"/>
            <w:gridSpan w:val="4"/>
            <w:tcBorders>
              <w:left w:val="nil"/>
            </w:tcBorders>
          </w:tcPr>
          <w:p w14:paraId="23569553" w14:textId="77777777" w:rsidR="00B71955" w:rsidRPr="00D20367" w:rsidRDefault="00B71955" w:rsidP="00702856">
            <w:pPr>
              <w:tabs>
                <w:tab w:val="left" w:pos="4470"/>
              </w:tabs>
              <w:jc w:val="right"/>
            </w:pPr>
            <w:r w:rsidRPr="00D20367">
              <w:t xml:space="preserve">Total for Daywork:  </w:t>
            </w:r>
            <w:proofErr w:type="spellStart"/>
            <w:r w:rsidRPr="00D20367">
              <w:t>Labour</w:t>
            </w:r>
            <w:proofErr w:type="spellEnd"/>
          </w:p>
          <w:p w14:paraId="4BAB4514" w14:textId="77777777" w:rsidR="00B71955" w:rsidRPr="00D20367" w:rsidRDefault="00B71955" w:rsidP="00702856">
            <w:pPr>
              <w:tabs>
                <w:tab w:val="left" w:pos="4470"/>
              </w:tabs>
              <w:jc w:val="right"/>
            </w:pPr>
            <w:r w:rsidRPr="00D20367">
              <w:t xml:space="preserve">(carried forward to Daywork Summary, p. </w:t>
            </w:r>
            <w:r w:rsidRPr="00D20367">
              <w:rPr>
                <w:u w:val="single"/>
              </w:rPr>
              <w:tab/>
            </w:r>
            <w:r w:rsidRPr="00D20367">
              <w:t>)</w:t>
            </w:r>
          </w:p>
        </w:tc>
        <w:tc>
          <w:tcPr>
            <w:tcW w:w="1176" w:type="dxa"/>
            <w:tcBorders>
              <w:right w:val="double" w:sz="6" w:space="0" w:color="auto"/>
            </w:tcBorders>
          </w:tcPr>
          <w:p w14:paraId="0485E563" w14:textId="77777777" w:rsidR="00B71955" w:rsidRPr="00D20367" w:rsidRDefault="00B71955" w:rsidP="00702856">
            <w:pPr>
              <w:jc w:val="left"/>
            </w:pPr>
            <w:r w:rsidRPr="00D20367">
              <w:rPr>
                <w:u w:val="single"/>
              </w:rPr>
              <w:tab/>
            </w:r>
          </w:p>
        </w:tc>
      </w:tr>
      <w:tr w:rsidR="00B71955" w:rsidRPr="00D20367" w14:paraId="6A244B7E" w14:textId="77777777" w:rsidTr="00702856">
        <w:tc>
          <w:tcPr>
            <w:tcW w:w="9168" w:type="dxa"/>
            <w:gridSpan w:val="6"/>
            <w:tcBorders>
              <w:top w:val="double" w:sz="6" w:space="0" w:color="auto"/>
            </w:tcBorders>
          </w:tcPr>
          <w:p w14:paraId="4EA03BF6" w14:textId="77777777" w:rsidR="00B71955" w:rsidRPr="00D20367" w:rsidRDefault="00B71955" w:rsidP="00702856">
            <w:pPr>
              <w:jc w:val="left"/>
              <w:rPr>
                <w:sz w:val="20"/>
              </w:rPr>
            </w:pPr>
          </w:p>
          <w:p w14:paraId="7429295A" w14:textId="77777777" w:rsidR="00B71955" w:rsidRPr="00D20367" w:rsidRDefault="00B71955" w:rsidP="00702856">
            <w:pPr>
              <w:jc w:val="left"/>
              <w:rPr>
                <w:sz w:val="20"/>
              </w:rPr>
            </w:pPr>
            <w:r w:rsidRPr="00D20367">
              <w:rPr>
                <w:sz w:val="20"/>
              </w:rPr>
              <w:t>a. To be entered by the bidder.</w:t>
            </w:r>
          </w:p>
        </w:tc>
      </w:tr>
    </w:tbl>
    <w:p w14:paraId="0D710CE6" w14:textId="77777777" w:rsidR="00B71955" w:rsidRPr="00D20367" w:rsidRDefault="00B71955" w:rsidP="00B71955"/>
    <w:p w14:paraId="2666684E" w14:textId="45088B27" w:rsidR="006309F7" w:rsidRPr="00D20367" w:rsidRDefault="006309F7" w:rsidP="00925D60">
      <w:pPr>
        <w:tabs>
          <w:tab w:val="left" w:pos="5238"/>
          <w:tab w:val="left" w:pos="5474"/>
          <w:tab w:val="left" w:pos="9468"/>
        </w:tabs>
        <w:jc w:val="left"/>
        <w:rPr>
          <w:b/>
          <w:bCs/>
          <w:i/>
          <w:iCs/>
          <w:sz w:val="28"/>
        </w:rPr>
      </w:pPr>
    </w:p>
    <w:p w14:paraId="2A46A15C" w14:textId="14D2FD19" w:rsidR="006309F7" w:rsidRPr="00D20367" w:rsidRDefault="006309F7" w:rsidP="00925D60">
      <w:pPr>
        <w:tabs>
          <w:tab w:val="left" w:pos="5238"/>
          <w:tab w:val="left" w:pos="5474"/>
          <w:tab w:val="left" w:pos="9468"/>
        </w:tabs>
        <w:ind w:left="-90"/>
        <w:jc w:val="left"/>
        <w:rPr>
          <w:b/>
          <w:bCs/>
          <w:i/>
          <w:iCs/>
          <w:sz w:val="28"/>
        </w:rPr>
      </w:pPr>
      <w:r w:rsidRPr="00D20367">
        <w:rPr>
          <w:b/>
          <w:bCs/>
          <w:i/>
          <w:iCs/>
          <w:sz w:val="28"/>
        </w:rPr>
        <w:br w:type="page"/>
      </w:r>
    </w:p>
    <w:p w14:paraId="3A129775" w14:textId="77777777" w:rsidR="00B71955" w:rsidRPr="00D20367" w:rsidRDefault="00B71955" w:rsidP="00B71955">
      <w:pPr>
        <w:pStyle w:val="SectionVHeading2"/>
      </w:pPr>
      <w:bookmarkStart w:id="405" w:name="_Toc63601250"/>
      <w:r w:rsidRPr="00D20367">
        <w:lastRenderedPageBreak/>
        <w:t xml:space="preserve">Schedule </w:t>
      </w:r>
      <w:proofErr w:type="spellStart"/>
      <w:r w:rsidRPr="00D20367">
        <w:t>of</w:t>
      </w:r>
      <w:proofErr w:type="spellEnd"/>
      <w:r w:rsidRPr="00D20367">
        <w:t xml:space="preserve"> </w:t>
      </w:r>
      <w:proofErr w:type="spellStart"/>
      <w:r w:rsidRPr="00D20367">
        <w:t>Daywork</w:t>
      </w:r>
      <w:proofErr w:type="spellEnd"/>
      <w:r>
        <w:t xml:space="preserve"> </w:t>
      </w:r>
      <w:r w:rsidRPr="00D20367">
        <w:t xml:space="preserve">Rates:  2. </w:t>
      </w:r>
      <w:proofErr w:type="spellStart"/>
      <w:r w:rsidRPr="00D20367">
        <w:t>Materials</w:t>
      </w:r>
      <w:bookmarkEnd w:id="405"/>
      <w:proofErr w:type="spellEnd"/>
    </w:p>
    <w:p w14:paraId="764925F6" w14:textId="77777777" w:rsidR="00B71955" w:rsidRPr="00D20367" w:rsidRDefault="00B71955" w:rsidP="00B71955"/>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B71955" w:rsidRPr="00D20367" w14:paraId="0832FACD" w14:textId="77777777" w:rsidTr="00702856">
        <w:tc>
          <w:tcPr>
            <w:tcW w:w="1080" w:type="dxa"/>
            <w:tcBorders>
              <w:top w:val="double" w:sz="6" w:space="0" w:color="auto"/>
              <w:left w:val="double" w:sz="6" w:space="0" w:color="auto"/>
              <w:bottom w:val="single" w:sz="6" w:space="0" w:color="auto"/>
            </w:tcBorders>
            <w:shd w:val="clear" w:color="auto" w:fill="D9D9D9" w:themeFill="background1" w:themeFillShade="D9"/>
          </w:tcPr>
          <w:p w14:paraId="6F4252FD" w14:textId="77777777" w:rsidR="00B71955" w:rsidRPr="0080700F" w:rsidRDefault="00B71955" w:rsidP="00702856">
            <w:pPr>
              <w:jc w:val="center"/>
              <w:rPr>
                <w:b/>
                <w:bCs/>
                <w:iCs/>
              </w:rPr>
            </w:pPr>
            <w:r>
              <w:rPr>
                <w:b/>
                <w:bCs/>
                <w:iCs/>
              </w:rPr>
              <w:t>Item N</w:t>
            </w:r>
            <w:r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E76A13B" w14:textId="77777777" w:rsidR="00B71955" w:rsidRPr="0080700F" w:rsidRDefault="00B71955" w:rsidP="00702856">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08142EE0" w14:textId="77777777" w:rsidR="00B71955" w:rsidRPr="0080700F" w:rsidRDefault="00B71955" w:rsidP="00702856">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09570412" w14:textId="77777777" w:rsidR="00B71955" w:rsidRPr="0080700F" w:rsidRDefault="00B71955" w:rsidP="00702856">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6A43DEF5" w14:textId="77777777" w:rsidR="00B71955" w:rsidRPr="0080700F" w:rsidRDefault="00B71955" w:rsidP="00702856">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48CD5497" w14:textId="77777777" w:rsidR="00B71955" w:rsidRPr="0080700F" w:rsidRDefault="00B71955" w:rsidP="00702856">
            <w:pPr>
              <w:jc w:val="center"/>
              <w:rPr>
                <w:b/>
                <w:bCs/>
                <w:iCs/>
                <w:sz w:val="22"/>
                <w:szCs w:val="22"/>
              </w:rPr>
            </w:pPr>
            <w:r w:rsidRPr="0080700F">
              <w:rPr>
                <w:b/>
                <w:bCs/>
                <w:iCs/>
                <w:sz w:val="22"/>
                <w:szCs w:val="22"/>
              </w:rPr>
              <w:t>Extended amount</w:t>
            </w:r>
          </w:p>
        </w:tc>
      </w:tr>
      <w:tr w:rsidR="00B71955" w:rsidRPr="00D20367" w14:paraId="4CCF49E6" w14:textId="77777777" w:rsidTr="00702856">
        <w:tc>
          <w:tcPr>
            <w:tcW w:w="1080" w:type="dxa"/>
            <w:tcBorders>
              <w:left w:val="double" w:sz="6" w:space="0" w:color="auto"/>
            </w:tcBorders>
          </w:tcPr>
          <w:p w14:paraId="26CC4B10" w14:textId="77777777" w:rsidR="00B71955" w:rsidRPr="00D20367" w:rsidRDefault="00B71955" w:rsidP="00702856">
            <w:pPr>
              <w:jc w:val="left"/>
            </w:pPr>
          </w:p>
        </w:tc>
        <w:tc>
          <w:tcPr>
            <w:tcW w:w="4032" w:type="dxa"/>
            <w:tcBorders>
              <w:left w:val="dotted" w:sz="4" w:space="0" w:color="auto"/>
              <w:bottom w:val="dotted" w:sz="4" w:space="0" w:color="auto"/>
              <w:right w:val="dotted" w:sz="4" w:space="0" w:color="auto"/>
            </w:tcBorders>
          </w:tcPr>
          <w:p w14:paraId="06686E52" w14:textId="77777777" w:rsidR="00B71955" w:rsidRPr="00D20367" w:rsidRDefault="00B71955" w:rsidP="00702856">
            <w:pPr>
              <w:jc w:val="left"/>
            </w:pPr>
          </w:p>
        </w:tc>
        <w:tc>
          <w:tcPr>
            <w:tcW w:w="864" w:type="dxa"/>
            <w:tcBorders>
              <w:left w:val="nil"/>
            </w:tcBorders>
          </w:tcPr>
          <w:p w14:paraId="6F5CFA88" w14:textId="77777777" w:rsidR="00B71955" w:rsidRPr="00D20367" w:rsidRDefault="00B71955" w:rsidP="00702856">
            <w:pPr>
              <w:jc w:val="left"/>
            </w:pPr>
          </w:p>
        </w:tc>
        <w:tc>
          <w:tcPr>
            <w:tcW w:w="1080" w:type="dxa"/>
            <w:tcBorders>
              <w:left w:val="dotted" w:sz="4" w:space="0" w:color="auto"/>
              <w:bottom w:val="dotted" w:sz="4" w:space="0" w:color="auto"/>
              <w:right w:val="dotted" w:sz="4" w:space="0" w:color="auto"/>
            </w:tcBorders>
          </w:tcPr>
          <w:p w14:paraId="5D041CD4" w14:textId="77777777" w:rsidR="00B71955" w:rsidRPr="00D20367" w:rsidRDefault="00B71955" w:rsidP="00702856">
            <w:pPr>
              <w:tabs>
                <w:tab w:val="decimal" w:pos="654"/>
              </w:tabs>
              <w:jc w:val="left"/>
            </w:pPr>
          </w:p>
        </w:tc>
        <w:tc>
          <w:tcPr>
            <w:tcW w:w="936" w:type="dxa"/>
            <w:tcBorders>
              <w:left w:val="nil"/>
              <w:bottom w:val="dotted" w:sz="4" w:space="0" w:color="auto"/>
              <w:right w:val="dotted" w:sz="4" w:space="0" w:color="auto"/>
            </w:tcBorders>
          </w:tcPr>
          <w:p w14:paraId="01D2E0BD" w14:textId="77777777" w:rsidR="00B71955" w:rsidRPr="00D20367" w:rsidRDefault="00B71955" w:rsidP="00702856">
            <w:pPr>
              <w:jc w:val="center"/>
            </w:pPr>
          </w:p>
        </w:tc>
        <w:tc>
          <w:tcPr>
            <w:tcW w:w="1176" w:type="dxa"/>
            <w:tcBorders>
              <w:left w:val="nil"/>
              <w:right w:val="double" w:sz="6" w:space="0" w:color="auto"/>
            </w:tcBorders>
          </w:tcPr>
          <w:p w14:paraId="12045F78" w14:textId="77777777" w:rsidR="00B71955" w:rsidRPr="00D20367" w:rsidRDefault="00B71955" w:rsidP="00702856">
            <w:pPr>
              <w:jc w:val="center"/>
            </w:pPr>
          </w:p>
        </w:tc>
      </w:tr>
      <w:tr w:rsidR="00B71955" w:rsidRPr="00D20367" w14:paraId="59BE13D9" w14:textId="77777777" w:rsidTr="00702856">
        <w:tc>
          <w:tcPr>
            <w:tcW w:w="1080" w:type="dxa"/>
            <w:tcBorders>
              <w:top w:val="dotted" w:sz="4" w:space="0" w:color="auto"/>
              <w:left w:val="double" w:sz="6" w:space="0" w:color="auto"/>
              <w:bottom w:val="dotted" w:sz="4" w:space="0" w:color="auto"/>
            </w:tcBorders>
          </w:tcPr>
          <w:p w14:paraId="4752DC17"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50D22889"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969E2DE"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5E3122FB" w14:textId="77777777" w:rsidR="00B71955" w:rsidRPr="00D20367" w:rsidRDefault="00B71955" w:rsidP="00702856">
            <w:pPr>
              <w:tabs>
                <w:tab w:val="decimal" w:pos="654"/>
              </w:tabs>
              <w:jc w:val="left"/>
            </w:pPr>
          </w:p>
        </w:tc>
        <w:tc>
          <w:tcPr>
            <w:tcW w:w="936" w:type="dxa"/>
            <w:tcBorders>
              <w:top w:val="dotted" w:sz="4" w:space="0" w:color="auto"/>
              <w:left w:val="nil"/>
              <w:bottom w:val="dotted" w:sz="4" w:space="0" w:color="auto"/>
              <w:right w:val="dotted" w:sz="4" w:space="0" w:color="auto"/>
            </w:tcBorders>
          </w:tcPr>
          <w:p w14:paraId="1E17EA33"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16807967" w14:textId="77777777" w:rsidR="00B71955" w:rsidRPr="00D20367" w:rsidRDefault="00B71955" w:rsidP="00702856">
            <w:pPr>
              <w:jc w:val="center"/>
            </w:pPr>
          </w:p>
        </w:tc>
      </w:tr>
      <w:tr w:rsidR="00B71955" w:rsidRPr="00D20367" w14:paraId="30BA2BB7" w14:textId="77777777" w:rsidTr="00702856">
        <w:tc>
          <w:tcPr>
            <w:tcW w:w="1080" w:type="dxa"/>
            <w:tcBorders>
              <w:left w:val="double" w:sz="6" w:space="0" w:color="auto"/>
            </w:tcBorders>
          </w:tcPr>
          <w:p w14:paraId="6C0C44D8"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2DBA0A95" w14:textId="77777777" w:rsidR="00B71955" w:rsidRPr="00D20367" w:rsidRDefault="00B71955" w:rsidP="00702856">
            <w:pPr>
              <w:jc w:val="left"/>
            </w:pPr>
          </w:p>
        </w:tc>
        <w:tc>
          <w:tcPr>
            <w:tcW w:w="864" w:type="dxa"/>
            <w:tcBorders>
              <w:left w:val="nil"/>
            </w:tcBorders>
          </w:tcPr>
          <w:p w14:paraId="5534B033"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61586599" w14:textId="77777777" w:rsidR="00B71955" w:rsidRPr="00D20367" w:rsidRDefault="00B71955" w:rsidP="00702856">
            <w:pPr>
              <w:tabs>
                <w:tab w:val="decimal" w:pos="654"/>
              </w:tabs>
              <w:jc w:val="left"/>
            </w:pPr>
          </w:p>
        </w:tc>
        <w:tc>
          <w:tcPr>
            <w:tcW w:w="936" w:type="dxa"/>
            <w:tcBorders>
              <w:top w:val="dotted" w:sz="4" w:space="0" w:color="auto"/>
              <w:left w:val="nil"/>
              <w:bottom w:val="dotted" w:sz="4" w:space="0" w:color="auto"/>
              <w:right w:val="dotted" w:sz="4" w:space="0" w:color="auto"/>
            </w:tcBorders>
          </w:tcPr>
          <w:p w14:paraId="173E8CF4" w14:textId="77777777" w:rsidR="00B71955" w:rsidRPr="00D20367" w:rsidRDefault="00B71955" w:rsidP="00702856">
            <w:pPr>
              <w:jc w:val="center"/>
            </w:pPr>
          </w:p>
        </w:tc>
        <w:tc>
          <w:tcPr>
            <w:tcW w:w="1176" w:type="dxa"/>
            <w:tcBorders>
              <w:left w:val="nil"/>
              <w:right w:val="double" w:sz="6" w:space="0" w:color="auto"/>
            </w:tcBorders>
          </w:tcPr>
          <w:p w14:paraId="55B23578" w14:textId="77777777" w:rsidR="00B71955" w:rsidRPr="00D20367" w:rsidRDefault="00B71955" w:rsidP="00702856">
            <w:pPr>
              <w:jc w:val="center"/>
            </w:pPr>
          </w:p>
        </w:tc>
      </w:tr>
      <w:tr w:rsidR="00B71955" w:rsidRPr="00D20367" w14:paraId="10A4F30B" w14:textId="77777777" w:rsidTr="00702856">
        <w:tc>
          <w:tcPr>
            <w:tcW w:w="1080" w:type="dxa"/>
            <w:tcBorders>
              <w:top w:val="dotted" w:sz="4" w:space="0" w:color="auto"/>
              <w:left w:val="double" w:sz="6" w:space="0" w:color="auto"/>
              <w:bottom w:val="dotted" w:sz="4" w:space="0" w:color="auto"/>
            </w:tcBorders>
          </w:tcPr>
          <w:p w14:paraId="712BCD44"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386E95FA"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057C5D6F"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0F1914FD" w14:textId="77777777" w:rsidR="00B71955" w:rsidRPr="00D20367" w:rsidRDefault="00B71955" w:rsidP="00702856">
            <w:pPr>
              <w:tabs>
                <w:tab w:val="decimal" w:pos="654"/>
              </w:tabs>
              <w:jc w:val="left"/>
            </w:pPr>
          </w:p>
        </w:tc>
        <w:tc>
          <w:tcPr>
            <w:tcW w:w="936" w:type="dxa"/>
            <w:tcBorders>
              <w:top w:val="dotted" w:sz="4" w:space="0" w:color="auto"/>
              <w:left w:val="nil"/>
              <w:bottom w:val="dotted" w:sz="4" w:space="0" w:color="auto"/>
              <w:right w:val="dotted" w:sz="4" w:space="0" w:color="auto"/>
            </w:tcBorders>
          </w:tcPr>
          <w:p w14:paraId="5046E116"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4A35E527" w14:textId="77777777" w:rsidR="00B71955" w:rsidRPr="00D20367" w:rsidRDefault="00B71955" w:rsidP="00702856">
            <w:pPr>
              <w:jc w:val="center"/>
            </w:pPr>
          </w:p>
        </w:tc>
      </w:tr>
      <w:tr w:rsidR="00B71955" w:rsidRPr="00D20367" w14:paraId="19E56202" w14:textId="77777777" w:rsidTr="00702856">
        <w:tc>
          <w:tcPr>
            <w:tcW w:w="1080" w:type="dxa"/>
            <w:tcBorders>
              <w:left w:val="double" w:sz="6" w:space="0" w:color="auto"/>
            </w:tcBorders>
          </w:tcPr>
          <w:p w14:paraId="230CB9BA" w14:textId="77777777" w:rsidR="00B71955" w:rsidRPr="00D20367" w:rsidRDefault="00B71955" w:rsidP="00702856">
            <w:pPr>
              <w:jc w:val="left"/>
            </w:pPr>
          </w:p>
        </w:tc>
        <w:tc>
          <w:tcPr>
            <w:tcW w:w="4032" w:type="dxa"/>
            <w:tcBorders>
              <w:top w:val="dotted" w:sz="4" w:space="0" w:color="auto"/>
              <w:left w:val="dotted" w:sz="4" w:space="0" w:color="auto"/>
              <w:right w:val="dotted" w:sz="4" w:space="0" w:color="auto"/>
            </w:tcBorders>
          </w:tcPr>
          <w:p w14:paraId="3A3DC80C" w14:textId="77777777" w:rsidR="00B71955" w:rsidRPr="00D20367" w:rsidRDefault="00B71955" w:rsidP="00702856">
            <w:pPr>
              <w:jc w:val="left"/>
            </w:pPr>
          </w:p>
        </w:tc>
        <w:tc>
          <w:tcPr>
            <w:tcW w:w="864" w:type="dxa"/>
            <w:tcBorders>
              <w:left w:val="nil"/>
            </w:tcBorders>
          </w:tcPr>
          <w:p w14:paraId="6F304607" w14:textId="77777777" w:rsidR="00B71955" w:rsidRPr="00D20367" w:rsidRDefault="00B71955" w:rsidP="00702856">
            <w:pPr>
              <w:jc w:val="left"/>
            </w:pPr>
          </w:p>
        </w:tc>
        <w:tc>
          <w:tcPr>
            <w:tcW w:w="1080" w:type="dxa"/>
            <w:tcBorders>
              <w:top w:val="dotted" w:sz="4" w:space="0" w:color="auto"/>
              <w:left w:val="dotted" w:sz="4" w:space="0" w:color="auto"/>
              <w:right w:val="dotted" w:sz="4" w:space="0" w:color="auto"/>
            </w:tcBorders>
          </w:tcPr>
          <w:p w14:paraId="29FB7A4C" w14:textId="77777777" w:rsidR="00B71955" w:rsidRPr="00D20367" w:rsidRDefault="00B71955" w:rsidP="00702856">
            <w:pPr>
              <w:tabs>
                <w:tab w:val="decimal" w:pos="654"/>
              </w:tabs>
              <w:jc w:val="left"/>
            </w:pPr>
          </w:p>
        </w:tc>
        <w:tc>
          <w:tcPr>
            <w:tcW w:w="936" w:type="dxa"/>
            <w:tcBorders>
              <w:top w:val="dotted" w:sz="4" w:space="0" w:color="auto"/>
              <w:left w:val="nil"/>
              <w:right w:val="dotted" w:sz="4" w:space="0" w:color="auto"/>
            </w:tcBorders>
          </w:tcPr>
          <w:p w14:paraId="2F8F83E9" w14:textId="77777777" w:rsidR="00B71955" w:rsidRPr="00D20367" w:rsidRDefault="00B71955" w:rsidP="00702856">
            <w:pPr>
              <w:jc w:val="center"/>
            </w:pPr>
          </w:p>
        </w:tc>
        <w:tc>
          <w:tcPr>
            <w:tcW w:w="1176" w:type="dxa"/>
            <w:tcBorders>
              <w:left w:val="nil"/>
              <w:right w:val="double" w:sz="6" w:space="0" w:color="auto"/>
            </w:tcBorders>
          </w:tcPr>
          <w:p w14:paraId="2FC4545E" w14:textId="77777777" w:rsidR="00B71955" w:rsidRPr="00D20367" w:rsidRDefault="00B71955" w:rsidP="00702856">
            <w:pPr>
              <w:jc w:val="center"/>
            </w:pPr>
          </w:p>
        </w:tc>
      </w:tr>
      <w:tr w:rsidR="00B71955" w:rsidRPr="00D20367" w14:paraId="5BA21081" w14:textId="77777777" w:rsidTr="00702856">
        <w:tc>
          <w:tcPr>
            <w:tcW w:w="1080" w:type="dxa"/>
            <w:tcBorders>
              <w:top w:val="dotted" w:sz="4" w:space="0" w:color="auto"/>
              <w:left w:val="double" w:sz="6" w:space="0" w:color="auto"/>
              <w:bottom w:val="dotted" w:sz="4" w:space="0" w:color="auto"/>
            </w:tcBorders>
          </w:tcPr>
          <w:p w14:paraId="0FEDA1A0"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2A5E21C3"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7841F6E0"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15A8E2B1"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0B0D68C3"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1C78A6C2" w14:textId="77777777" w:rsidR="00B71955" w:rsidRPr="00D20367" w:rsidRDefault="00B71955" w:rsidP="00702856">
            <w:pPr>
              <w:jc w:val="center"/>
            </w:pPr>
          </w:p>
        </w:tc>
      </w:tr>
      <w:tr w:rsidR="00B71955" w:rsidRPr="00D20367" w14:paraId="7A33E153" w14:textId="77777777" w:rsidTr="00702856">
        <w:tc>
          <w:tcPr>
            <w:tcW w:w="1080" w:type="dxa"/>
            <w:tcBorders>
              <w:top w:val="dotted" w:sz="4" w:space="0" w:color="auto"/>
              <w:left w:val="double" w:sz="6" w:space="0" w:color="auto"/>
              <w:bottom w:val="dotted" w:sz="4" w:space="0" w:color="auto"/>
            </w:tcBorders>
          </w:tcPr>
          <w:p w14:paraId="73600F42"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4736547B"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0A53D61E"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4D49F1CC"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28CE0217"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0233042D" w14:textId="77777777" w:rsidR="00B71955" w:rsidRPr="00D20367" w:rsidRDefault="00B71955" w:rsidP="00702856">
            <w:pPr>
              <w:jc w:val="center"/>
            </w:pPr>
          </w:p>
        </w:tc>
      </w:tr>
      <w:tr w:rsidR="00B71955" w:rsidRPr="00D20367" w14:paraId="1BFA1C84" w14:textId="77777777" w:rsidTr="00702856">
        <w:tc>
          <w:tcPr>
            <w:tcW w:w="1080" w:type="dxa"/>
            <w:tcBorders>
              <w:top w:val="dotted" w:sz="4" w:space="0" w:color="auto"/>
              <w:left w:val="double" w:sz="6" w:space="0" w:color="auto"/>
              <w:bottom w:val="dotted" w:sz="4" w:space="0" w:color="auto"/>
            </w:tcBorders>
          </w:tcPr>
          <w:p w14:paraId="33582916"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582D0C2E"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53391CB9"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510FC125"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64717D68"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70E4FE3B" w14:textId="77777777" w:rsidR="00B71955" w:rsidRPr="00D20367" w:rsidRDefault="00B71955" w:rsidP="00702856">
            <w:pPr>
              <w:jc w:val="center"/>
            </w:pPr>
          </w:p>
        </w:tc>
      </w:tr>
      <w:tr w:rsidR="00B71955" w:rsidRPr="00D20367" w14:paraId="5B2EC6EE" w14:textId="77777777" w:rsidTr="00702856">
        <w:tc>
          <w:tcPr>
            <w:tcW w:w="1080" w:type="dxa"/>
            <w:tcBorders>
              <w:top w:val="dotted" w:sz="4" w:space="0" w:color="auto"/>
              <w:left w:val="double" w:sz="6" w:space="0" w:color="auto"/>
              <w:bottom w:val="dotted" w:sz="4" w:space="0" w:color="auto"/>
            </w:tcBorders>
          </w:tcPr>
          <w:p w14:paraId="6524A9D3"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4A93F47E"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91774BE"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03E6773E"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3B792D50"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32CC1AD9" w14:textId="77777777" w:rsidR="00B71955" w:rsidRPr="00D20367" w:rsidRDefault="00B71955" w:rsidP="00702856">
            <w:pPr>
              <w:jc w:val="center"/>
            </w:pPr>
          </w:p>
        </w:tc>
      </w:tr>
      <w:tr w:rsidR="00B71955" w:rsidRPr="00D20367" w14:paraId="0B368F84" w14:textId="77777777" w:rsidTr="00702856">
        <w:tc>
          <w:tcPr>
            <w:tcW w:w="1080" w:type="dxa"/>
            <w:tcBorders>
              <w:top w:val="dotted" w:sz="4" w:space="0" w:color="auto"/>
              <w:left w:val="double" w:sz="6" w:space="0" w:color="auto"/>
              <w:bottom w:val="dotted" w:sz="4" w:space="0" w:color="auto"/>
            </w:tcBorders>
          </w:tcPr>
          <w:p w14:paraId="2C9278F8"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A379A23"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1220F49A"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15548127"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65EB7A66"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15C394F7" w14:textId="77777777" w:rsidR="00B71955" w:rsidRPr="00D20367" w:rsidRDefault="00B71955" w:rsidP="00702856">
            <w:pPr>
              <w:jc w:val="center"/>
            </w:pPr>
          </w:p>
        </w:tc>
      </w:tr>
      <w:tr w:rsidR="00B71955" w:rsidRPr="00D20367" w14:paraId="2285B1EB" w14:textId="77777777" w:rsidTr="00702856">
        <w:tc>
          <w:tcPr>
            <w:tcW w:w="1080" w:type="dxa"/>
            <w:tcBorders>
              <w:top w:val="dotted" w:sz="4" w:space="0" w:color="auto"/>
              <w:left w:val="double" w:sz="6" w:space="0" w:color="auto"/>
              <w:bottom w:val="dotted" w:sz="4" w:space="0" w:color="auto"/>
            </w:tcBorders>
          </w:tcPr>
          <w:p w14:paraId="472C6EE1"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EA682DC"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4F6F296"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30C534F7"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188DC4B8"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11C08A48" w14:textId="77777777" w:rsidR="00B71955" w:rsidRPr="00D20367" w:rsidRDefault="00B71955" w:rsidP="00702856">
            <w:pPr>
              <w:jc w:val="center"/>
            </w:pPr>
          </w:p>
        </w:tc>
      </w:tr>
      <w:tr w:rsidR="00B71955" w:rsidRPr="00D20367" w14:paraId="43073C81" w14:textId="77777777" w:rsidTr="00702856">
        <w:tc>
          <w:tcPr>
            <w:tcW w:w="1080" w:type="dxa"/>
            <w:tcBorders>
              <w:top w:val="dotted" w:sz="4" w:space="0" w:color="auto"/>
              <w:left w:val="double" w:sz="6" w:space="0" w:color="auto"/>
              <w:bottom w:val="dotted" w:sz="4" w:space="0" w:color="auto"/>
            </w:tcBorders>
          </w:tcPr>
          <w:p w14:paraId="7E073BF7"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76946A63"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36C25B51"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5935F5EF"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0628C4EB"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65171ED8" w14:textId="77777777" w:rsidR="00B71955" w:rsidRPr="00D20367" w:rsidRDefault="00B71955" w:rsidP="00702856">
            <w:pPr>
              <w:jc w:val="center"/>
            </w:pPr>
          </w:p>
        </w:tc>
      </w:tr>
      <w:tr w:rsidR="00B71955" w:rsidRPr="00D20367" w14:paraId="075F52D8" w14:textId="77777777" w:rsidTr="00702856">
        <w:tc>
          <w:tcPr>
            <w:tcW w:w="1080" w:type="dxa"/>
            <w:tcBorders>
              <w:top w:val="dotted" w:sz="4" w:space="0" w:color="auto"/>
              <w:left w:val="double" w:sz="6" w:space="0" w:color="auto"/>
              <w:bottom w:val="dotted" w:sz="4" w:space="0" w:color="auto"/>
            </w:tcBorders>
          </w:tcPr>
          <w:p w14:paraId="07A8FA42"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78955DD6"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153DCCDC"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7EE8DFF8"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46E53B4F"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6321163F" w14:textId="77777777" w:rsidR="00B71955" w:rsidRPr="00D20367" w:rsidRDefault="00B71955" w:rsidP="00702856">
            <w:pPr>
              <w:jc w:val="center"/>
            </w:pPr>
          </w:p>
        </w:tc>
      </w:tr>
      <w:tr w:rsidR="00B71955" w:rsidRPr="00D20367" w14:paraId="5E73175D" w14:textId="77777777" w:rsidTr="00702856">
        <w:tc>
          <w:tcPr>
            <w:tcW w:w="1080" w:type="dxa"/>
            <w:tcBorders>
              <w:top w:val="single" w:sz="6" w:space="0" w:color="auto"/>
              <w:left w:val="double" w:sz="6" w:space="0" w:color="auto"/>
            </w:tcBorders>
          </w:tcPr>
          <w:p w14:paraId="6EF9E7C8" w14:textId="77777777" w:rsidR="00B71955" w:rsidRPr="00D20367" w:rsidRDefault="00B71955" w:rsidP="00702856">
            <w:pPr>
              <w:jc w:val="left"/>
            </w:pPr>
          </w:p>
        </w:tc>
        <w:tc>
          <w:tcPr>
            <w:tcW w:w="6912" w:type="dxa"/>
            <w:gridSpan w:val="4"/>
            <w:tcBorders>
              <w:top w:val="single" w:sz="6" w:space="0" w:color="auto"/>
              <w:left w:val="nil"/>
            </w:tcBorders>
          </w:tcPr>
          <w:p w14:paraId="043DD028" w14:textId="77777777" w:rsidR="00B71955" w:rsidRPr="00D20367" w:rsidRDefault="00B71955" w:rsidP="00702856">
            <w:pPr>
              <w:jc w:val="right"/>
            </w:pPr>
            <w:r w:rsidRPr="00D20367">
              <w:t>Subtotal</w:t>
            </w:r>
          </w:p>
        </w:tc>
        <w:tc>
          <w:tcPr>
            <w:tcW w:w="1176" w:type="dxa"/>
            <w:tcBorders>
              <w:top w:val="single" w:sz="6" w:space="0" w:color="auto"/>
              <w:right w:val="double" w:sz="6" w:space="0" w:color="auto"/>
            </w:tcBorders>
          </w:tcPr>
          <w:p w14:paraId="5267429B" w14:textId="77777777" w:rsidR="00B71955" w:rsidRPr="00D20367" w:rsidRDefault="00B71955" w:rsidP="00702856">
            <w:pPr>
              <w:jc w:val="center"/>
            </w:pPr>
          </w:p>
        </w:tc>
      </w:tr>
      <w:tr w:rsidR="00B71955" w:rsidRPr="00D20367" w14:paraId="5B6202D8" w14:textId="77777777" w:rsidTr="00702856">
        <w:tc>
          <w:tcPr>
            <w:tcW w:w="1080" w:type="dxa"/>
            <w:tcBorders>
              <w:top w:val="dotted" w:sz="4" w:space="0" w:color="auto"/>
              <w:left w:val="double" w:sz="6" w:space="0" w:color="auto"/>
              <w:bottom w:val="dotted" w:sz="4" w:space="0" w:color="auto"/>
            </w:tcBorders>
          </w:tcPr>
          <w:p w14:paraId="00542993" w14:textId="77777777" w:rsidR="00B71955" w:rsidRPr="00D20367" w:rsidRDefault="00B71955" w:rsidP="00702856">
            <w:pPr>
              <w:jc w:val="left"/>
            </w:pPr>
          </w:p>
        </w:tc>
        <w:tc>
          <w:tcPr>
            <w:tcW w:w="5976" w:type="dxa"/>
            <w:gridSpan w:val="3"/>
            <w:tcBorders>
              <w:top w:val="dotted" w:sz="4" w:space="0" w:color="auto"/>
              <w:left w:val="dotted" w:sz="4" w:space="0" w:color="auto"/>
              <w:bottom w:val="dotted" w:sz="4" w:space="0" w:color="auto"/>
              <w:right w:val="dotted" w:sz="4" w:space="0" w:color="auto"/>
            </w:tcBorders>
          </w:tcPr>
          <w:p w14:paraId="37CB9743" w14:textId="77777777" w:rsidR="00B71955" w:rsidRPr="00D20367" w:rsidRDefault="00B71955" w:rsidP="00702856">
            <w:pPr>
              <w:tabs>
                <w:tab w:val="left" w:pos="1050"/>
              </w:tabs>
              <w:jc w:val="left"/>
            </w:pPr>
            <w:r w:rsidRPr="00D20367">
              <w:t xml:space="preserve">Allow </w:t>
            </w:r>
            <w:r w:rsidRPr="00D20367">
              <w:rPr>
                <w:u w:val="single"/>
              </w:rPr>
              <w:tab/>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1876BB49" w14:textId="77777777" w:rsidR="00B71955" w:rsidRPr="00D20367" w:rsidRDefault="00B71955" w:rsidP="00702856">
            <w:pPr>
              <w:jc w:val="center"/>
            </w:pPr>
          </w:p>
        </w:tc>
        <w:tc>
          <w:tcPr>
            <w:tcW w:w="1176" w:type="dxa"/>
            <w:tcBorders>
              <w:top w:val="dotted" w:sz="4" w:space="0" w:color="auto"/>
              <w:bottom w:val="dotted" w:sz="4" w:space="0" w:color="auto"/>
              <w:right w:val="double" w:sz="6" w:space="0" w:color="auto"/>
            </w:tcBorders>
          </w:tcPr>
          <w:p w14:paraId="1DFBAE7F" w14:textId="77777777" w:rsidR="00B71955" w:rsidRPr="00D20367" w:rsidRDefault="00B71955" w:rsidP="00702856">
            <w:pPr>
              <w:jc w:val="center"/>
            </w:pPr>
          </w:p>
        </w:tc>
      </w:tr>
      <w:tr w:rsidR="00B71955" w:rsidRPr="00D20367" w14:paraId="761DCE98" w14:textId="77777777" w:rsidTr="00702856">
        <w:tc>
          <w:tcPr>
            <w:tcW w:w="1080" w:type="dxa"/>
            <w:tcBorders>
              <w:left w:val="double" w:sz="6" w:space="0" w:color="auto"/>
            </w:tcBorders>
          </w:tcPr>
          <w:p w14:paraId="5A1407F6" w14:textId="77777777" w:rsidR="00B71955" w:rsidRPr="00D20367" w:rsidRDefault="00B71955" w:rsidP="00702856">
            <w:pPr>
              <w:jc w:val="left"/>
            </w:pPr>
          </w:p>
        </w:tc>
        <w:tc>
          <w:tcPr>
            <w:tcW w:w="4032" w:type="dxa"/>
            <w:tcBorders>
              <w:left w:val="nil"/>
            </w:tcBorders>
          </w:tcPr>
          <w:p w14:paraId="4D824CFF" w14:textId="77777777" w:rsidR="00B71955" w:rsidRPr="00D20367" w:rsidRDefault="00B71955" w:rsidP="00702856">
            <w:pPr>
              <w:jc w:val="left"/>
            </w:pPr>
          </w:p>
        </w:tc>
        <w:tc>
          <w:tcPr>
            <w:tcW w:w="864" w:type="dxa"/>
          </w:tcPr>
          <w:p w14:paraId="1AD0AA4E" w14:textId="77777777" w:rsidR="00B71955" w:rsidRPr="00D20367" w:rsidRDefault="00B71955" w:rsidP="00702856">
            <w:pPr>
              <w:jc w:val="left"/>
            </w:pPr>
          </w:p>
        </w:tc>
        <w:tc>
          <w:tcPr>
            <w:tcW w:w="1080" w:type="dxa"/>
          </w:tcPr>
          <w:p w14:paraId="522239BE" w14:textId="77777777" w:rsidR="00B71955" w:rsidRPr="00D20367" w:rsidRDefault="00B71955" w:rsidP="00702856">
            <w:pPr>
              <w:jc w:val="left"/>
            </w:pPr>
          </w:p>
        </w:tc>
        <w:tc>
          <w:tcPr>
            <w:tcW w:w="936" w:type="dxa"/>
          </w:tcPr>
          <w:p w14:paraId="060E0BD6" w14:textId="77777777" w:rsidR="00B71955" w:rsidRPr="00D20367" w:rsidRDefault="00B71955" w:rsidP="00702856">
            <w:pPr>
              <w:jc w:val="center"/>
            </w:pPr>
          </w:p>
        </w:tc>
        <w:tc>
          <w:tcPr>
            <w:tcW w:w="1176" w:type="dxa"/>
            <w:tcBorders>
              <w:right w:val="double" w:sz="6" w:space="0" w:color="auto"/>
            </w:tcBorders>
          </w:tcPr>
          <w:p w14:paraId="63E8D41A" w14:textId="77777777" w:rsidR="00B71955" w:rsidRPr="00D20367" w:rsidRDefault="00B71955" w:rsidP="00702856">
            <w:pPr>
              <w:jc w:val="center"/>
            </w:pPr>
          </w:p>
        </w:tc>
      </w:tr>
      <w:tr w:rsidR="00B71955" w:rsidRPr="00D20367" w14:paraId="7CD58C8D" w14:textId="77777777" w:rsidTr="00702856">
        <w:tc>
          <w:tcPr>
            <w:tcW w:w="1080" w:type="dxa"/>
            <w:tcBorders>
              <w:left w:val="double" w:sz="6" w:space="0" w:color="auto"/>
            </w:tcBorders>
          </w:tcPr>
          <w:p w14:paraId="708BA5A9" w14:textId="77777777" w:rsidR="00B71955" w:rsidRPr="00D20367" w:rsidRDefault="00B71955" w:rsidP="00702856">
            <w:pPr>
              <w:jc w:val="right"/>
            </w:pPr>
          </w:p>
        </w:tc>
        <w:tc>
          <w:tcPr>
            <w:tcW w:w="6912" w:type="dxa"/>
            <w:gridSpan w:val="4"/>
            <w:tcBorders>
              <w:left w:val="nil"/>
            </w:tcBorders>
          </w:tcPr>
          <w:p w14:paraId="385F3BC2" w14:textId="77777777" w:rsidR="00B71955" w:rsidRPr="00D20367" w:rsidRDefault="00B71955" w:rsidP="00702856">
            <w:pPr>
              <w:tabs>
                <w:tab w:val="left" w:pos="4470"/>
              </w:tabs>
              <w:jc w:val="right"/>
            </w:pPr>
            <w:r w:rsidRPr="00D20367">
              <w:t>Total for Daywork:  Materials</w:t>
            </w:r>
          </w:p>
          <w:p w14:paraId="38844297" w14:textId="77777777" w:rsidR="00B71955" w:rsidRPr="00D20367" w:rsidRDefault="00B71955" w:rsidP="00702856">
            <w:pPr>
              <w:tabs>
                <w:tab w:val="left" w:pos="4470"/>
              </w:tabs>
              <w:jc w:val="right"/>
            </w:pPr>
            <w:r w:rsidRPr="00D20367">
              <w:t xml:space="preserve">(carried forward to Daywork Summary, p. </w:t>
            </w:r>
            <w:r w:rsidRPr="00D20367">
              <w:rPr>
                <w:u w:val="single"/>
              </w:rPr>
              <w:tab/>
            </w:r>
            <w:r w:rsidRPr="00D20367">
              <w:t>)</w:t>
            </w:r>
          </w:p>
        </w:tc>
        <w:tc>
          <w:tcPr>
            <w:tcW w:w="1176" w:type="dxa"/>
            <w:tcBorders>
              <w:right w:val="double" w:sz="6" w:space="0" w:color="auto"/>
            </w:tcBorders>
          </w:tcPr>
          <w:p w14:paraId="44FB6EC6" w14:textId="77777777" w:rsidR="00B71955" w:rsidRPr="00D20367" w:rsidRDefault="00B71955" w:rsidP="00702856">
            <w:pPr>
              <w:jc w:val="left"/>
            </w:pPr>
            <w:r w:rsidRPr="00D20367">
              <w:rPr>
                <w:u w:val="single"/>
              </w:rPr>
              <w:tab/>
            </w:r>
          </w:p>
        </w:tc>
      </w:tr>
      <w:tr w:rsidR="00B71955" w:rsidRPr="00D20367" w14:paraId="31357B9C" w14:textId="77777777" w:rsidTr="00702856">
        <w:tc>
          <w:tcPr>
            <w:tcW w:w="9168" w:type="dxa"/>
            <w:gridSpan w:val="6"/>
            <w:tcBorders>
              <w:top w:val="double" w:sz="6" w:space="0" w:color="auto"/>
            </w:tcBorders>
          </w:tcPr>
          <w:p w14:paraId="277DE945" w14:textId="77777777" w:rsidR="00B71955" w:rsidRPr="00D20367" w:rsidRDefault="00B71955" w:rsidP="00702856">
            <w:pPr>
              <w:jc w:val="left"/>
              <w:rPr>
                <w:sz w:val="20"/>
              </w:rPr>
            </w:pPr>
          </w:p>
          <w:p w14:paraId="246AD336" w14:textId="77777777" w:rsidR="00B71955" w:rsidRPr="00D20367" w:rsidRDefault="00B71955" w:rsidP="00702856">
            <w:pPr>
              <w:jc w:val="left"/>
              <w:rPr>
                <w:sz w:val="20"/>
              </w:rPr>
            </w:pPr>
            <w:r w:rsidRPr="00D20367">
              <w:rPr>
                <w:sz w:val="20"/>
              </w:rPr>
              <w:t>a. To be entered by the bidder.</w:t>
            </w:r>
          </w:p>
        </w:tc>
      </w:tr>
    </w:tbl>
    <w:p w14:paraId="26A8F428" w14:textId="77777777" w:rsidR="00B71955" w:rsidRDefault="00B71955" w:rsidP="00E15F2D">
      <w:pPr>
        <w:pStyle w:val="SectionVHeading2"/>
        <w:rPr>
          <w:i/>
          <w:iCs/>
        </w:rPr>
      </w:pPr>
    </w:p>
    <w:p w14:paraId="5C820034" w14:textId="77777777" w:rsidR="00B71955" w:rsidRDefault="00B71955" w:rsidP="00E15F2D">
      <w:pPr>
        <w:pStyle w:val="SectionVHeading2"/>
        <w:rPr>
          <w:i/>
          <w:iCs/>
        </w:rPr>
      </w:pPr>
    </w:p>
    <w:p w14:paraId="2159C5D8" w14:textId="77777777" w:rsidR="00B71955" w:rsidRPr="00B71955" w:rsidRDefault="00B71955" w:rsidP="00B71955">
      <w:pPr>
        <w:rPr>
          <w:lang w:val="es-ES_tradnl"/>
        </w:rPr>
      </w:pPr>
    </w:p>
    <w:p w14:paraId="1F951D77" w14:textId="77777777" w:rsidR="00B71955" w:rsidRPr="00B71955" w:rsidRDefault="00B71955" w:rsidP="00B71955">
      <w:pPr>
        <w:rPr>
          <w:lang w:val="es-ES_tradnl"/>
        </w:rPr>
      </w:pPr>
    </w:p>
    <w:p w14:paraId="0653173E" w14:textId="77777777" w:rsidR="00B71955" w:rsidRPr="00B71955" w:rsidRDefault="00B71955" w:rsidP="00B71955">
      <w:pPr>
        <w:rPr>
          <w:lang w:val="es-ES_tradnl"/>
        </w:rPr>
      </w:pPr>
    </w:p>
    <w:p w14:paraId="307CE993" w14:textId="77777777" w:rsidR="00B71955" w:rsidRPr="00B71955" w:rsidRDefault="00B71955" w:rsidP="00B71955">
      <w:pPr>
        <w:rPr>
          <w:lang w:val="es-ES_tradnl"/>
        </w:rPr>
      </w:pPr>
    </w:p>
    <w:p w14:paraId="44347639" w14:textId="77777777" w:rsidR="00B71955" w:rsidRPr="00B71955" w:rsidRDefault="00B71955" w:rsidP="00B71955">
      <w:pPr>
        <w:rPr>
          <w:lang w:val="es-ES_tradnl"/>
        </w:rPr>
      </w:pPr>
    </w:p>
    <w:p w14:paraId="70EE27F3" w14:textId="77777777" w:rsidR="00B71955" w:rsidRPr="00B71955" w:rsidRDefault="00B71955" w:rsidP="00B71955">
      <w:pPr>
        <w:rPr>
          <w:lang w:val="es-ES_tradnl"/>
        </w:rPr>
      </w:pPr>
    </w:p>
    <w:p w14:paraId="69907640" w14:textId="77777777" w:rsidR="00B71955" w:rsidRPr="00B71955" w:rsidRDefault="00B71955" w:rsidP="00B71955">
      <w:pPr>
        <w:rPr>
          <w:lang w:val="es-ES_tradnl"/>
        </w:rPr>
      </w:pPr>
    </w:p>
    <w:p w14:paraId="6053344B" w14:textId="77777777" w:rsidR="00B71955" w:rsidRPr="00B71955" w:rsidRDefault="00B71955" w:rsidP="00B71955">
      <w:pPr>
        <w:rPr>
          <w:lang w:val="es-ES_tradnl"/>
        </w:rPr>
      </w:pPr>
    </w:p>
    <w:p w14:paraId="642867AD" w14:textId="77777777" w:rsidR="00B71955" w:rsidRPr="00B71955" w:rsidRDefault="00B71955" w:rsidP="00B71955">
      <w:pPr>
        <w:rPr>
          <w:lang w:val="es-ES_tradnl"/>
        </w:rPr>
      </w:pPr>
    </w:p>
    <w:p w14:paraId="0BEBED06" w14:textId="77777777" w:rsidR="00B71955" w:rsidRPr="00B71955" w:rsidRDefault="00B71955" w:rsidP="00B71955">
      <w:pPr>
        <w:rPr>
          <w:lang w:val="es-ES_tradnl"/>
        </w:rPr>
      </w:pPr>
    </w:p>
    <w:p w14:paraId="53360F5B" w14:textId="77777777" w:rsidR="00B71955" w:rsidRPr="00B71955" w:rsidRDefault="00B71955" w:rsidP="00B71955">
      <w:pPr>
        <w:rPr>
          <w:lang w:val="es-ES_tradnl"/>
        </w:rPr>
      </w:pPr>
    </w:p>
    <w:p w14:paraId="6E78949A" w14:textId="3EEF369F" w:rsidR="00B71955" w:rsidRDefault="00B71955" w:rsidP="00B71955">
      <w:pPr>
        <w:pStyle w:val="SectionVHeading2"/>
        <w:tabs>
          <w:tab w:val="left" w:pos="5430"/>
        </w:tabs>
        <w:jc w:val="left"/>
        <w:rPr>
          <w:i/>
          <w:iCs/>
        </w:rPr>
      </w:pPr>
      <w:r>
        <w:rPr>
          <w:i/>
          <w:iCs/>
        </w:rPr>
        <w:tab/>
      </w:r>
    </w:p>
    <w:p w14:paraId="7A0F3ABD" w14:textId="354D61B7" w:rsidR="00B71955" w:rsidRDefault="00B71955" w:rsidP="00B71955">
      <w:pPr>
        <w:pStyle w:val="SectionVHeading2"/>
        <w:tabs>
          <w:tab w:val="left" w:pos="5430"/>
        </w:tabs>
        <w:jc w:val="left"/>
        <w:rPr>
          <w:i/>
          <w:iCs/>
        </w:rPr>
      </w:pPr>
    </w:p>
    <w:p w14:paraId="2352BB57" w14:textId="77777777" w:rsidR="00B71955" w:rsidRPr="00BA0CF6" w:rsidRDefault="00B71955" w:rsidP="00B71955">
      <w:pPr>
        <w:pStyle w:val="SectionVHeading2"/>
        <w:rPr>
          <w:lang w:val="en-US"/>
        </w:rPr>
      </w:pPr>
      <w:bookmarkStart w:id="406" w:name="_Toc63601251"/>
      <w:r w:rsidRPr="00BA0CF6">
        <w:rPr>
          <w:lang w:val="en-US"/>
        </w:rPr>
        <w:lastRenderedPageBreak/>
        <w:t>Schedule of Daywork Rates:  3. Contractor’s Equipment</w:t>
      </w:r>
      <w:bookmarkEnd w:id="406"/>
    </w:p>
    <w:p w14:paraId="37E9BBF8" w14:textId="77777777" w:rsidR="00B71955" w:rsidRPr="00D20367" w:rsidRDefault="00B71955" w:rsidP="00B71955"/>
    <w:tbl>
      <w:tblPr>
        <w:tblW w:w="0" w:type="auto"/>
        <w:tblInd w:w="120" w:type="dxa"/>
        <w:tblLayout w:type="fixed"/>
        <w:tblLook w:val="0000" w:firstRow="0" w:lastRow="0" w:firstColumn="0" w:lastColumn="0" w:noHBand="0" w:noVBand="0"/>
      </w:tblPr>
      <w:tblGrid>
        <w:gridCol w:w="1080"/>
        <w:gridCol w:w="4032"/>
        <w:gridCol w:w="1266"/>
        <w:gridCol w:w="1440"/>
        <w:gridCol w:w="1170"/>
        <w:gridCol w:w="12"/>
      </w:tblGrid>
      <w:tr w:rsidR="00B71955" w:rsidRPr="00D20367" w14:paraId="0D8E070B" w14:textId="77777777" w:rsidTr="00702856">
        <w:tc>
          <w:tcPr>
            <w:tcW w:w="1080" w:type="dxa"/>
            <w:tcBorders>
              <w:top w:val="double" w:sz="6" w:space="0" w:color="auto"/>
              <w:left w:val="double" w:sz="6" w:space="0" w:color="auto"/>
              <w:bottom w:val="single" w:sz="6" w:space="0" w:color="auto"/>
            </w:tcBorders>
            <w:shd w:val="clear" w:color="auto" w:fill="D9D9D9" w:themeFill="background1" w:themeFillShade="D9"/>
          </w:tcPr>
          <w:p w14:paraId="1CDCD7E3" w14:textId="77777777" w:rsidR="00B71955" w:rsidRPr="0080700F" w:rsidRDefault="00B71955" w:rsidP="00702856">
            <w:pPr>
              <w:jc w:val="center"/>
              <w:rPr>
                <w:b/>
                <w:bCs/>
                <w:iCs/>
              </w:rPr>
            </w:pPr>
            <w:r>
              <w:rPr>
                <w:b/>
                <w:bCs/>
                <w:iCs/>
              </w:rPr>
              <w:t>Item N</w:t>
            </w:r>
            <w:r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F52DB2E" w14:textId="77777777" w:rsidR="00B71955" w:rsidRPr="0080700F" w:rsidRDefault="00B71955" w:rsidP="00702856">
            <w:pPr>
              <w:jc w:val="center"/>
              <w:rPr>
                <w:b/>
                <w:bCs/>
                <w:iCs/>
              </w:rPr>
            </w:pPr>
            <w:r w:rsidRPr="0080700F">
              <w:rPr>
                <w:b/>
                <w:bCs/>
                <w:iCs/>
              </w:rPr>
              <w:t>Description</w:t>
            </w:r>
          </w:p>
        </w:tc>
        <w:tc>
          <w:tcPr>
            <w:tcW w:w="1266" w:type="dxa"/>
            <w:tcBorders>
              <w:top w:val="double" w:sz="6" w:space="0" w:color="auto"/>
              <w:left w:val="single" w:sz="4" w:space="0" w:color="auto"/>
              <w:bottom w:val="single" w:sz="6" w:space="0" w:color="auto"/>
            </w:tcBorders>
            <w:shd w:val="clear" w:color="auto" w:fill="D9D9D9" w:themeFill="background1" w:themeFillShade="D9"/>
          </w:tcPr>
          <w:p w14:paraId="08AF6B00" w14:textId="77777777" w:rsidR="00B71955" w:rsidRPr="0080700F" w:rsidRDefault="00B71955" w:rsidP="00702856">
            <w:pPr>
              <w:jc w:val="center"/>
              <w:rPr>
                <w:b/>
                <w:bCs/>
                <w:iCs/>
                <w:sz w:val="22"/>
                <w:szCs w:val="22"/>
              </w:rPr>
            </w:pPr>
            <w:r w:rsidRPr="0080700F">
              <w:rPr>
                <w:b/>
                <w:bCs/>
                <w:iCs/>
                <w:sz w:val="22"/>
                <w:szCs w:val="22"/>
              </w:rPr>
              <w:t>Nominal quantity (hours)</w:t>
            </w: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4CA89912" w14:textId="77777777" w:rsidR="00B71955" w:rsidRPr="0080700F" w:rsidRDefault="00B71955" w:rsidP="00702856">
            <w:pPr>
              <w:jc w:val="center"/>
              <w:rPr>
                <w:b/>
                <w:bCs/>
                <w:iCs/>
                <w:sz w:val="22"/>
                <w:szCs w:val="22"/>
              </w:rPr>
            </w:pPr>
            <w:r w:rsidRPr="0080700F">
              <w:rPr>
                <w:b/>
                <w:bCs/>
                <w:iCs/>
                <w:sz w:val="22"/>
                <w:szCs w:val="22"/>
              </w:rPr>
              <w:t>Basic hourly rental rate</w:t>
            </w:r>
          </w:p>
        </w:tc>
        <w:tc>
          <w:tcPr>
            <w:tcW w:w="1182" w:type="dxa"/>
            <w:gridSpan w:val="2"/>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7B05189C" w14:textId="77777777" w:rsidR="00B71955" w:rsidRPr="0080700F" w:rsidRDefault="00B71955" w:rsidP="00702856">
            <w:pPr>
              <w:jc w:val="center"/>
              <w:rPr>
                <w:b/>
                <w:bCs/>
                <w:iCs/>
                <w:sz w:val="22"/>
                <w:szCs w:val="22"/>
              </w:rPr>
            </w:pPr>
            <w:r w:rsidRPr="0080700F">
              <w:rPr>
                <w:b/>
                <w:bCs/>
                <w:iCs/>
                <w:sz w:val="22"/>
                <w:szCs w:val="22"/>
              </w:rPr>
              <w:t>Extended amount</w:t>
            </w:r>
          </w:p>
        </w:tc>
      </w:tr>
      <w:tr w:rsidR="00B71955" w:rsidRPr="00D20367" w14:paraId="3A6AD402" w14:textId="77777777" w:rsidTr="00702856">
        <w:trPr>
          <w:trHeight w:val="69"/>
        </w:trPr>
        <w:tc>
          <w:tcPr>
            <w:tcW w:w="1080" w:type="dxa"/>
            <w:tcBorders>
              <w:top w:val="single" w:sz="6" w:space="0" w:color="auto"/>
              <w:left w:val="double" w:sz="6" w:space="0" w:color="auto"/>
            </w:tcBorders>
          </w:tcPr>
          <w:p w14:paraId="1CB0F9E7" w14:textId="77777777" w:rsidR="00B71955" w:rsidRPr="00D20367" w:rsidRDefault="00B71955" w:rsidP="00702856">
            <w:pPr>
              <w:tabs>
                <w:tab w:val="decimal" w:pos="600"/>
              </w:tabs>
              <w:jc w:val="left"/>
            </w:pPr>
          </w:p>
        </w:tc>
        <w:tc>
          <w:tcPr>
            <w:tcW w:w="4032" w:type="dxa"/>
            <w:tcBorders>
              <w:top w:val="single" w:sz="6" w:space="0" w:color="auto"/>
              <w:left w:val="dotted" w:sz="4" w:space="0" w:color="auto"/>
              <w:right w:val="dotted" w:sz="4" w:space="0" w:color="auto"/>
            </w:tcBorders>
          </w:tcPr>
          <w:p w14:paraId="4C6FE2A4" w14:textId="77777777" w:rsidR="00B71955" w:rsidRPr="00D20367" w:rsidRDefault="00B71955" w:rsidP="00702856">
            <w:pPr>
              <w:jc w:val="left"/>
            </w:pPr>
          </w:p>
        </w:tc>
        <w:tc>
          <w:tcPr>
            <w:tcW w:w="1266" w:type="dxa"/>
            <w:tcBorders>
              <w:top w:val="single" w:sz="6" w:space="0" w:color="auto"/>
              <w:left w:val="nil"/>
            </w:tcBorders>
          </w:tcPr>
          <w:p w14:paraId="7B56919B" w14:textId="77777777" w:rsidR="00B71955" w:rsidRPr="00D20367" w:rsidRDefault="00B71955" w:rsidP="00702856">
            <w:pPr>
              <w:tabs>
                <w:tab w:val="decimal" w:pos="798"/>
              </w:tabs>
              <w:jc w:val="left"/>
            </w:pPr>
          </w:p>
        </w:tc>
        <w:tc>
          <w:tcPr>
            <w:tcW w:w="1440" w:type="dxa"/>
            <w:tcBorders>
              <w:top w:val="single" w:sz="6" w:space="0" w:color="auto"/>
              <w:left w:val="dotted" w:sz="4" w:space="0" w:color="auto"/>
              <w:right w:val="dotted" w:sz="4" w:space="0" w:color="auto"/>
            </w:tcBorders>
          </w:tcPr>
          <w:p w14:paraId="431CD3F4" w14:textId="77777777" w:rsidR="00B71955" w:rsidRPr="00D20367" w:rsidRDefault="00B71955" w:rsidP="00702856">
            <w:pPr>
              <w:jc w:val="center"/>
            </w:pPr>
          </w:p>
        </w:tc>
        <w:tc>
          <w:tcPr>
            <w:tcW w:w="1182" w:type="dxa"/>
            <w:gridSpan w:val="2"/>
            <w:tcBorders>
              <w:top w:val="single" w:sz="6" w:space="0" w:color="auto"/>
              <w:left w:val="nil"/>
              <w:right w:val="double" w:sz="6" w:space="0" w:color="auto"/>
            </w:tcBorders>
          </w:tcPr>
          <w:p w14:paraId="43FC202A" w14:textId="77777777" w:rsidR="00B71955" w:rsidRPr="00D20367" w:rsidRDefault="00B71955" w:rsidP="00702856">
            <w:pPr>
              <w:jc w:val="center"/>
            </w:pPr>
          </w:p>
        </w:tc>
      </w:tr>
      <w:tr w:rsidR="00B71955" w:rsidRPr="00D20367" w14:paraId="1F82F680" w14:textId="77777777" w:rsidTr="00702856">
        <w:tc>
          <w:tcPr>
            <w:tcW w:w="1080" w:type="dxa"/>
            <w:tcBorders>
              <w:top w:val="dotted" w:sz="4" w:space="0" w:color="auto"/>
              <w:left w:val="double" w:sz="6" w:space="0" w:color="auto"/>
              <w:bottom w:val="dotted" w:sz="4" w:space="0" w:color="auto"/>
            </w:tcBorders>
          </w:tcPr>
          <w:p w14:paraId="2F542805" w14:textId="77777777" w:rsidR="00B71955" w:rsidRPr="00D20367" w:rsidRDefault="00B71955" w:rsidP="00702856">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4A9012BF" w14:textId="77777777" w:rsidR="00B71955" w:rsidRPr="00D20367" w:rsidRDefault="00B71955" w:rsidP="00702856">
            <w:pPr>
              <w:ind w:left="150"/>
              <w:jc w:val="left"/>
            </w:pPr>
          </w:p>
        </w:tc>
        <w:tc>
          <w:tcPr>
            <w:tcW w:w="1266" w:type="dxa"/>
            <w:tcBorders>
              <w:top w:val="dotted" w:sz="4" w:space="0" w:color="auto"/>
              <w:left w:val="nil"/>
              <w:bottom w:val="dotted" w:sz="4" w:space="0" w:color="auto"/>
            </w:tcBorders>
          </w:tcPr>
          <w:p w14:paraId="142BF571" w14:textId="77777777" w:rsidR="00B71955" w:rsidRPr="00D20367" w:rsidRDefault="00B71955" w:rsidP="00702856">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7573B189" w14:textId="77777777" w:rsidR="00B71955" w:rsidRPr="00D20367" w:rsidRDefault="00B71955" w:rsidP="00702856">
            <w:pPr>
              <w:jc w:val="center"/>
            </w:pPr>
          </w:p>
        </w:tc>
        <w:tc>
          <w:tcPr>
            <w:tcW w:w="1182" w:type="dxa"/>
            <w:gridSpan w:val="2"/>
            <w:tcBorders>
              <w:top w:val="dotted" w:sz="4" w:space="0" w:color="auto"/>
              <w:left w:val="nil"/>
              <w:bottom w:val="dotted" w:sz="4" w:space="0" w:color="auto"/>
              <w:right w:val="double" w:sz="6" w:space="0" w:color="auto"/>
            </w:tcBorders>
          </w:tcPr>
          <w:p w14:paraId="726ECB87" w14:textId="77777777" w:rsidR="00B71955" w:rsidRPr="00D20367" w:rsidRDefault="00B71955" w:rsidP="00702856">
            <w:pPr>
              <w:jc w:val="center"/>
            </w:pPr>
          </w:p>
        </w:tc>
      </w:tr>
      <w:tr w:rsidR="00B71955" w:rsidRPr="00D20367" w14:paraId="20046395" w14:textId="77777777" w:rsidTr="00702856">
        <w:tc>
          <w:tcPr>
            <w:tcW w:w="1080" w:type="dxa"/>
            <w:tcBorders>
              <w:left w:val="double" w:sz="6" w:space="0" w:color="auto"/>
            </w:tcBorders>
          </w:tcPr>
          <w:p w14:paraId="7E375B19" w14:textId="77777777" w:rsidR="00B71955" w:rsidRPr="00D20367" w:rsidRDefault="00B71955" w:rsidP="00702856">
            <w:pPr>
              <w:tabs>
                <w:tab w:val="decimal" w:pos="600"/>
              </w:tabs>
              <w:jc w:val="left"/>
            </w:pPr>
          </w:p>
        </w:tc>
        <w:tc>
          <w:tcPr>
            <w:tcW w:w="4032" w:type="dxa"/>
            <w:tcBorders>
              <w:left w:val="dotted" w:sz="4" w:space="0" w:color="auto"/>
              <w:right w:val="dotted" w:sz="4" w:space="0" w:color="auto"/>
            </w:tcBorders>
          </w:tcPr>
          <w:p w14:paraId="2CAEBCAD" w14:textId="77777777" w:rsidR="00B71955" w:rsidRPr="00D20367" w:rsidRDefault="00B71955" w:rsidP="00702856">
            <w:pPr>
              <w:ind w:left="150"/>
              <w:jc w:val="left"/>
            </w:pPr>
          </w:p>
        </w:tc>
        <w:tc>
          <w:tcPr>
            <w:tcW w:w="1266" w:type="dxa"/>
            <w:tcBorders>
              <w:left w:val="nil"/>
            </w:tcBorders>
          </w:tcPr>
          <w:p w14:paraId="46891695" w14:textId="77777777" w:rsidR="00B71955" w:rsidRPr="00D20367" w:rsidRDefault="00B71955" w:rsidP="00702856">
            <w:pPr>
              <w:tabs>
                <w:tab w:val="decimal" w:pos="798"/>
              </w:tabs>
              <w:jc w:val="left"/>
            </w:pPr>
          </w:p>
        </w:tc>
        <w:tc>
          <w:tcPr>
            <w:tcW w:w="1440" w:type="dxa"/>
            <w:tcBorders>
              <w:left w:val="dotted" w:sz="4" w:space="0" w:color="auto"/>
              <w:right w:val="dotted" w:sz="4" w:space="0" w:color="auto"/>
            </w:tcBorders>
          </w:tcPr>
          <w:p w14:paraId="143434E3" w14:textId="77777777" w:rsidR="00B71955" w:rsidRPr="00D20367" w:rsidRDefault="00B71955" w:rsidP="00702856">
            <w:pPr>
              <w:jc w:val="center"/>
            </w:pPr>
          </w:p>
        </w:tc>
        <w:tc>
          <w:tcPr>
            <w:tcW w:w="1182" w:type="dxa"/>
            <w:gridSpan w:val="2"/>
            <w:tcBorders>
              <w:left w:val="nil"/>
              <w:right w:val="double" w:sz="6" w:space="0" w:color="auto"/>
            </w:tcBorders>
          </w:tcPr>
          <w:p w14:paraId="31DDAB61" w14:textId="77777777" w:rsidR="00B71955" w:rsidRPr="00D20367" w:rsidRDefault="00B71955" w:rsidP="00702856">
            <w:pPr>
              <w:jc w:val="center"/>
            </w:pPr>
          </w:p>
        </w:tc>
      </w:tr>
      <w:tr w:rsidR="00B71955" w:rsidRPr="00D20367" w14:paraId="3AA0E73A" w14:textId="77777777" w:rsidTr="00702856">
        <w:tc>
          <w:tcPr>
            <w:tcW w:w="1080" w:type="dxa"/>
            <w:tcBorders>
              <w:top w:val="dotted" w:sz="4" w:space="0" w:color="auto"/>
              <w:left w:val="double" w:sz="6" w:space="0" w:color="auto"/>
              <w:bottom w:val="dotted" w:sz="4" w:space="0" w:color="auto"/>
            </w:tcBorders>
          </w:tcPr>
          <w:p w14:paraId="636D1F92" w14:textId="77777777" w:rsidR="00B71955" w:rsidRPr="00D20367" w:rsidRDefault="00B71955" w:rsidP="00702856">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6C611913" w14:textId="77777777" w:rsidR="00B71955" w:rsidRPr="00D20367" w:rsidRDefault="00B71955" w:rsidP="00702856">
            <w:pPr>
              <w:ind w:left="150"/>
              <w:jc w:val="left"/>
            </w:pPr>
          </w:p>
        </w:tc>
        <w:tc>
          <w:tcPr>
            <w:tcW w:w="1266" w:type="dxa"/>
            <w:tcBorders>
              <w:top w:val="dotted" w:sz="4" w:space="0" w:color="auto"/>
              <w:left w:val="nil"/>
              <w:bottom w:val="dotted" w:sz="4" w:space="0" w:color="auto"/>
            </w:tcBorders>
          </w:tcPr>
          <w:p w14:paraId="640BE377" w14:textId="77777777" w:rsidR="00B71955" w:rsidRPr="00D20367" w:rsidRDefault="00B71955" w:rsidP="00702856">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372225EC" w14:textId="77777777" w:rsidR="00B71955" w:rsidRPr="00D20367" w:rsidRDefault="00B71955" w:rsidP="00702856">
            <w:pPr>
              <w:jc w:val="center"/>
            </w:pPr>
          </w:p>
        </w:tc>
        <w:tc>
          <w:tcPr>
            <w:tcW w:w="1182" w:type="dxa"/>
            <w:gridSpan w:val="2"/>
            <w:tcBorders>
              <w:top w:val="dotted" w:sz="4" w:space="0" w:color="auto"/>
              <w:left w:val="nil"/>
              <w:bottom w:val="dotted" w:sz="4" w:space="0" w:color="auto"/>
              <w:right w:val="double" w:sz="6" w:space="0" w:color="auto"/>
            </w:tcBorders>
          </w:tcPr>
          <w:p w14:paraId="34159278" w14:textId="77777777" w:rsidR="00B71955" w:rsidRPr="00D20367" w:rsidRDefault="00B71955" w:rsidP="00702856">
            <w:pPr>
              <w:jc w:val="center"/>
            </w:pPr>
          </w:p>
        </w:tc>
      </w:tr>
      <w:tr w:rsidR="00B71955" w:rsidRPr="00D20367" w14:paraId="242C1A4D" w14:textId="77777777" w:rsidTr="00702856">
        <w:tc>
          <w:tcPr>
            <w:tcW w:w="1080" w:type="dxa"/>
            <w:tcBorders>
              <w:left w:val="double" w:sz="6" w:space="0" w:color="auto"/>
            </w:tcBorders>
          </w:tcPr>
          <w:p w14:paraId="49D3698C" w14:textId="77777777" w:rsidR="00B71955" w:rsidRPr="00D20367" w:rsidRDefault="00B71955" w:rsidP="00702856">
            <w:pPr>
              <w:tabs>
                <w:tab w:val="decimal" w:pos="600"/>
              </w:tabs>
              <w:jc w:val="left"/>
            </w:pPr>
          </w:p>
        </w:tc>
        <w:tc>
          <w:tcPr>
            <w:tcW w:w="4032" w:type="dxa"/>
            <w:tcBorders>
              <w:left w:val="dotted" w:sz="4" w:space="0" w:color="auto"/>
              <w:right w:val="dotted" w:sz="4" w:space="0" w:color="auto"/>
            </w:tcBorders>
          </w:tcPr>
          <w:p w14:paraId="4E84F2A8" w14:textId="77777777" w:rsidR="00B71955" w:rsidRPr="00D20367" w:rsidRDefault="00B71955" w:rsidP="00702856">
            <w:pPr>
              <w:jc w:val="left"/>
            </w:pPr>
          </w:p>
        </w:tc>
        <w:tc>
          <w:tcPr>
            <w:tcW w:w="1266" w:type="dxa"/>
            <w:tcBorders>
              <w:left w:val="nil"/>
            </w:tcBorders>
          </w:tcPr>
          <w:p w14:paraId="5D5DE5DB" w14:textId="77777777" w:rsidR="00B71955" w:rsidRPr="00D20367" w:rsidRDefault="00B71955" w:rsidP="00702856">
            <w:pPr>
              <w:tabs>
                <w:tab w:val="decimal" w:pos="798"/>
              </w:tabs>
              <w:jc w:val="left"/>
            </w:pPr>
          </w:p>
        </w:tc>
        <w:tc>
          <w:tcPr>
            <w:tcW w:w="1440" w:type="dxa"/>
            <w:tcBorders>
              <w:left w:val="dotted" w:sz="4" w:space="0" w:color="auto"/>
              <w:right w:val="dotted" w:sz="4" w:space="0" w:color="auto"/>
            </w:tcBorders>
          </w:tcPr>
          <w:p w14:paraId="7647DFB1" w14:textId="77777777" w:rsidR="00B71955" w:rsidRPr="00D20367" w:rsidRDefault="00B71955" w:rsidP="00702856">
            <w:pPr>
              <w:jc w:val="center"/>
            </w:pPr>
          </w:p>
        </w:tc>
        <w:tc>
          <w:tcPr>
            <w:tcW w:w="1182" w:type="dxa"/>
            <w:gridSpan w:val="2"/>
            <w:tcBorders>
              <w:left w:val="nil"/>
              <w:right w:val="double" w:sz="6" w:space="0" w:color="auto"/>
            </w:tcBorders>
          </w:tcPr>
          <w:p w14:paraId="3E5D8109" w14:textId="77777777" w:rsidR="00B71955" w:rsidRPr="00D20367" w:rsidRDefault="00B71955" w:rsidP="00702856">
            <w:pPr>
              <w:jc w:val="center"/>
            </w:pPr>
          </w:p>
        </w:tc>
      </w:tr>
      <w:tr w:rsidR="00B71955" w:rsidRPr="00D20367" w14:paraId="12C96FFD" w14:textId="77777777" w:rsidTr="00702856">
        <w:tc>
          <w:tcPr>
            <w:tcW w:w="1080" w:type="dxa"/>
            <w:tcBorders>
              <w:top w:val="dotted" w:sz="4" w:space="0" w:color="auto"/>
              <w:left w:val="double" w:sz="6" w:space="0" w:color="auto"/>
              <w:bottom w:val="dotted" w:sz="4" w:space="0" w:color="auto"/>
            </w:tcBorders>
          </w:tcPr>
          <w:p w14:paraId="4AF9C241" w14:textId="77777777" w:rsidR="00B71955" w:rsidRPr="00D20367" w:rsidRDefault="00B71955" w:rsidP="00702856">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6A9E1FFC" w14:textId="77777777" w:rsidR="00B71955" w:rsidRPr="00D20367" w:rsidRDefault="00B71955" w:rsidP="00702856">
            <w:pPr>
              <w:ind w:left="150"/>
              <w:jc w:val="left"/>
            </w:pPr>
          </w:p>
        </w:tc>
        <w:tc>
          <w:tcPr>
            <w:tcW w:w="1266" w:type="dxa"/>
            <w:tcBorders>
              <w:top w:val="dotted" w:sz="4" w:space="0" w:color="auto"/>
              <w:left w:val="nil"/>
              <w:bottom w:val="dotted" w:sz="4" w:space="0" w:color="auto"/>
            </w:tcBorders>
          </w:tcPr>
          <w:p w14:paraId="4F3E07B9" w14:textId="77777777" w:rsidR="00B71955" w:rsidRPr="00D20367" w:rsidRDefault="00B71955" w:rsidP="00702856">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19BB23BE" w14:textId="77777777" w:rsidR="00B71955" w:rsidRPr="00D20367" w:rsidRDefault="00B71955" w:rsidP="00702856">
            <w:pPr>
              <w:jc w:val="center"/>
            </w:pPr>
          </w:p>
        </w:tc>
        <w:tc>
          <w:tcPr>
            <w:tcW w:w="1182" w:type="dxa"/>
            <w:gridSpan w:val="2"/>
            <w:tcBorders>
              <w:top w:val="dotted" w:sz="4" w:space="0" w:color="auto"/>
              <w:left w:val="nil"/>
              <w:bottom w:val="dotted" w:sz="4" w:space="0" w:color="auto"/>
              <w:right w:val="double" w:sz="6" w:space="0" w:color="auto"/>
            </w:tcBorders>
          </w:tcPr>
          <w:p w14:paraId="3B56FA34" w14:textId="77777777" w:rsidR="00B71955" w:rsidRPr="00D20367" w:rsidRDefault="00B71955" w:rsidP="00702856">
            <w:pPr>
              <w:jc w:val="center"/>
            </w:pPr>
          </w:p>
        </w:tc>
      </w:tr>
      <w:tr w:rsidR="00B71955" w:rsidRPr="00D20367" w14:paraId="1FD3029C" w14:textId="77777777" w:rsidTr="00702856">
        <w:tc>
          <w:tcPr>
            <w:tcW w:w="1080" w:type="dxa"/>
            <w:tcBorders>
              <w:left w:val="double" w:sz="6" w:space="0" w:color="auto"/>
            </w:tcBorders>
          </w:tcPr>
          <w:p w14:paraId="54DA013E" w14:textId="77777777" w:rsidR="00B71955" w:rsidRPr="00D20367" w:rsidRDefault="00B71955" w:rsidP="00702856">
            <w:pPr>
              <w:tabs>
                <w:tab w:val="decimal" w:pos="600"/>
              </w:tabs>
              <w:jc w:val="left"/>
            </w:pPr>
          </w:p>
        </w:tc>
        <w:tc>
          <w:tcPr>
            <w:tcW w:w="4032" w:type="dxa"/>
            <w:tcBorders>
              <w:left w:val="dotted" w:sz="4" w:space="0" w:color="auto"/>
              <w:right w:val="dotted" w:sz="4" w:space="0" w:color="auto"/>
            </w:tcBorders>
          </w:tcPr>
          <w:p w14:paraId="4A6E9A8A" w14:textId="77777777" w:rsidR="00B71955" w:rsidRPr="00D20367" w:rsidRDefault="00B71955" w:rsidP="00702856">
            <w:pPr>
              <w:ind w:left="150"/>
              <w:jc w:val="left"/>
            </w:pPr>
          </w:p>
        </w:tc>
        <w:tc>
          <w:tcPr>
            <w:tcW w:w="1266" w:type="dxa"/>
            <w:tcBorders>
              <w:left w:val="nil"/>
            </w:tcBorders>
          </w:tcPr>
          <w:p w14:paraId="102B7302" w14:textId="77777777" w:rsidR="00B71955" w:rsidRPr="00D20367" w:rsidRDefault="00B71955" w:rsidP="00702856">
            <w:pPr>
              <w:tabs>
                <w:tab w:val="decimal" w:pos="798"/>
              </w:tabs>
              <w:jc w:val="left"/>
            </w:pPr>
          </w:p>
        </w:tc>
        <w:tc>
          <w:tcPr>
            <w:tcW w:w="1440" w:type="dxa"/>
            <w:tcBorders>
              <w:left w:val="dotted" w:sz="4" w:space="0" w:color="auto"/>
              <w:right w:val="dotted" w:sz="4" w:space="0" w:color="auto"/>
            </w:tcBorders>
          </w:tcPr>
          <w:p w14:paraId="6DE7C327" w14:textId="77777777" w:rsidR="00B71955" w:rsidRPr="00D20367" w:rsidRDefault="00B71955" w:rsidP="00702856">
            <w:pPr>
              <w:jc w:val="center"/>
            </w:pPr>
          </w:p>
        </w:tc>
        <w:tc>
          <w:tcPr>
            <w:tcW w:w="1182" w:type="dxa"/>
            <w:gridSpan w:val="2"/>
            <w:tcBorders>
              <w:left w:val="nil"/>
              <w:right w:val="double" w:sz="6" w:space="0" w:color="auto"/>
            </w:tcBorders>
          </w:tcPr>
          <w:p w14:paraId="6F36AE8B" w14:textId="77777777" w:rsidR="00B71955" w:rsidRPr="00D20367" w:rsidRDefault="00B71955" w:rsidP="00702856">
            <w:pPr>
              <w:jc w:val="center"/>
            </w:pPr>
          </w:p>
        </w:tc>
      </w:tr>
      <w:tr w:rsidR="00B71955" w:rsidRPr="00D20367" w14:paraId="555D565B" w14:textId="77777777" w:rsidTr="00702856">
        <w:tc>
          <w:tcPr>
            <w:tcW w:w="1080" w:type="dxa"/>
            <w:tcBorders>
              <w:top w:val="dotted" w:sz="4" w:space="0" w:color="auto"/>
              <w:left w:val="double" w:sz="6" w:space="0" w:color="auto"/>
              <w:bottom w:val="dotted" w:sz="4" w:space="0" w:color="auto"/>
            </w:tcBorders>
          </w:tcPr>
          <w:p w14:paraId="7D17D4BD" w14:textId="77777777" w:rsidR="00B71955" w:rsidRPr="00D20367" w:rsidRDefault="00B71955" w:rsidP="00702856">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16494E19" w14:textId="77777777" w:rsidR="00B71955" w:rsidRPr="00D20367" w:rsidRDefault="00B71955" w:rsidP="00702856">
            <w:pPr>
              <w:ind w:left="150"/>
              <w:jc w:val="left"/>
            </w:pPr>
          </w:p>
        </w:tc>
        <w:tc>
          <w:tcPr>
            <w:tcW w:w="1266" w:type="dxa"/>
            <w:tcBorders>
              <w:top w:val="dotted" w:sz="4" w:space="0" w:color="auto"/>
              <w:left w:val="nil"/>
              <w:bottom w:val="dotted" w:sz="4" w:space="0" w:color="auto"/>
            </w:tcBorders>
          </w:tcPr>
          <w:p w14:paraId="1545DD3E" w14:textId="77777777" w:rsidR="00B71955" w:rsidRPr="00D20367" w:rsidRDefault="00B71955" w:rsidP="00702856">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344543EE" w14:textId="77777777" w:rsidR="00B71955" w:rsidRPr="00D20367" w:rsidRDefault="00B71955" w:rsidP="00702856">
            <w:pPr>
              <w:jc w:val="center"/>
            </w:pPr>
          </w:p>
        </w:tc>
        <w:tc>
          <w:tcPr>
            <w:tcW w:w="1182" w:type="dxa"/>
            <w:gridSpan w:val="2"/>
            <w:tcBorders>
              <w:top w:val="dotted" w:sz="4" w:space="0" w:color="auto"/>
              <w:left w:val="nil"/>
              <w:bottom w:val="dotted" w:sz="4" w:space="0" w:color="auto"/>
              <w:right w:val="double" w:sz="6" w:space="0" w:color="auto"/>
            </w:tcBorders>
          </w:tcPr>
          <w:p w14:paraId="604BC1F9" w14:textId="77777777" w:rsidR="00B71955" w:rsidRPr="00D20367" w:rsidRDefault="00B71955" w:rsidP="00702856">
            <w:pPr>
              <w:jc w:val="center"/>
            </w:pPr>
          </w:p>
        </w:tc>
      </w:tr>
      <w:tr w:rsidR="00B71955" w:rsidRPr="00D20367" w14:paraId="7E82A802" w14:textId="77777777" w:rsidTr="00702856">
        <w:tc>
          <w:tcPr>
            <w:tcW w:w="1080" w:type="dxa"/>
            <w:tcBorders>
              <w:left w:val="double" w:sz="6" w:space="0" w:color="auto"/>
            </w:tcBorders>
          </w:tcPr>
          <w:p w14:paraId="78C6C649" w14:textId="77777777" w:rsidR="00B71955" w:rsidRPr="00D20367" w:rsidRDefault="00B71955" w:rsidP="00702856">
            <w:pPr>
              <w:tabs>
                <w:tab w:val="decimal" w:pos="600"/>
              </w:tabs>
              <w:jc w:val="left"/>
            </w:pPr>
          </w:p>
        </w:tc>
        <w:tc>
          <w:tcPr>
            <w:tcW w:w="4032" w:type="dxa"/>
            <w:tcBorders>
              <w:left w:val="dotted" w:sz="4" w:space="0" w:color="auto"/>
              <w:right w:val="dotted" w:sz="4" w:space="0" w:color="auto"/>
            </w:tcBorders>
          </w:tcPr>
          <w:p w14:paraId="7CB1C791" w14:textId="77777777" w:rsidR="00B71955" w:rsidRPr="00D20367" w:rsidRDefault="00B71955" w:rsidP="00702856">
            <w:pPr>
              <w:jc w:val="left"/>
            </w:pPr>
          </w:p>
        </w:tc>
        <w:tc>
          <w:tcPr>
            <w:tcW w:w="1266" w:type="dxa"/>
            <w:tcBorders>
              <w:left w:val="nil"/>
            </w:tcBorders>
          </w:tcPr>
          <w:p w14:paraId="4B41F8FD" w14:textId="77777777" w:rsidR="00B71955" w:rsidRPr="00D20367" w:rsidRDefault="00B71955" w:rsidP="00702856">
            <w:pPr>
              <w:tabs>
                <w:tab w:val="decimal" w:pos="798"/>
              </w:tabs>
              <w:jc w:val="left"/>
            </w:pPr>
          </w:p>
        </w:tc>
        <w:tc>
          <w:tcPr>
            <w:tcW w:w="1440" w:type="dxa"/>
            <w:tcBorders>
              <w:left w:val="dotted" w:sz="4" w:space="0" w:color="auto"/>
              <w:right w:val="dotted" w:sz="4" w:space="0" w:color="auto"/>
            </w:tcBorders>
          </w:tcPr>
          <w:p w14:paraId="3CF9F0BB" w14:textId="77777777" w:rsidR="00B71955" w:rsidRPr="00D20367" w:rsidRDefault="00B71955" w:rsidP="00702856">
            <w:pPr>
              <w:jc w:val="center"/>
            </w:pPr>
          </w:p>
        </w:tc>
        <w:tc>
          <w:tcPr>
            <w:tcW w:w="1182" w:type="dxa"/>
            <w:gridSpan w:val="2"/>
            <w:tcBorders>
              <w:left w:val="nil"/>
              <w:right w:val="double" w:sz="6" w:space="0" w:color="auto"/>
            </w:tcBorders>
          </w:tcPr>
          <w:p w14:paraId="5B950236" w14:textId="77777777" w:rsidR="00B71955" w:rsidRPr="00D20367" w:rsidRDefault="00B71955" w:rsidP="00702856">
            <w:pPr>
              <w:jc w:val="center"/>
            </w:pPr>
          </w:p>
        </w:tc>
      </w:tr>
      <w:tr w:rsidR="00B71955" w:rsidRPr="00D20367" w14:paraId="673F9FD8" w14:textId="77777777" w:rsidTr="00702856">
        <w:tc>
          <w:tcPr>
            <w:tcW w:w="1080" w:type="dxa"/>
            <w:tcBorders>
              <w:top w:val="dotted" w:sz="4" w:space="0" w:color="auto"/>
              <w:left w:val="double" w:sz="6" w:space="0" w:color="auto"/>
            </w:tcBorders>
          </w:tcPr>
          <w:p w14:paraId="75743F1F" w14:textId="77777777" w:rsidR="00B71955" w:rsidRPr="00D20367" w:rsidRDefault="00B71955" w:rsidP="00702856">
            <w:pPr>
              <w:tabs>
                <w:tab w:val="decimal" w:pos="600"/>
              </w:tabs>
              <w:jc w:val="left"/>
            </w:pPr>
          </w:p>
        </w:tc>
        <w:tc>
          <w:tcPr>
            <w:tcW w:w="4032" w:type="dxa"/>
            <w:tcBorders>
              <w:top w:val="dotted" w:sz="4" w:space="0" w:color="auto"/>
              <w:left w:val="dotted" w:sz="4" w:space="0" w:color="auto"/>
              <w:right w:val="dotted" w:sz="4" w:space="0" w:color="auto"/>
            </w:tcBorders>
          </w:tcPr>
          <w:p w14:paraId="07A685C5" w14:textId="77777777" w:rsidR="00B71955" w:rsidRPr="00D20367" w:rsidRDefault="00B71955" w:rsidP="00702856">
            <w:pPr>
              <w:ind w:left="150"/>
              <w:jc w:val="left"/>
            </w:pPr>
          </w:p>
        </w:tc>
        <w:tc>
          <w:tcPr>
            <w:tcW w:w="1266" w:type="dxa"/>
            <w:tcBorders>
              <w:top w:val="dotted" w:sz="4" w:space="0" w:color="auto"/>
              <w:left w:val="nil"/>
            </w:tcBorders>
          </w:tcPr>
          <w:p w14:paraId="1A6693A3" w14:textId="77777777" w:rsidR="00B71955" w:rsidRPr="00D20367" w:rsidRDefault="00B71955" w:rsidP="00702856">
            <w:pPr>
              <w:tabs>
                <w:tab w:val="decimal" w:pos="798"/>
              </w:tabs>
              <w:jc w:val="left"/>
            </w:pPr>
          </w:p>
        </w:tc>
        <w:tc>
          <w:tcPr>
            <w:tcW w:w="1440" w:type="dxa"/>
            <w:tcBorders>
              <w:top w:val="dotted" w:sz="4" w:space="0" w:color="auto"/>
              <w:left w:val="dotted" w:sz="4" w:space="0" w:color="auto"/>
              <w:right w:val="dotted" w:sz="4" w:space="0" w:color="auto"/>
            </w:tcBorders>
          </w:tcPr>
          <w:p w14:paraId="6C3A891D" w14:textId="77777777" w:rsidR="00B71955" w:rsidRPr="00D20367" w:rsidRDefault="00B71955" w:rsidP="00702856">
            <w:pPr>
              <w:jc w:val="center"/>
            </w:pPr>
          </w:p>
        </w:tc>
        <w:tc>
          <w:tcPr>
            <w:tcW w:w="1182" w:type="dxa"/>
            <w:gridSpan w:val="2"/>
            <w:tcBorders>
              <w:top w:val="dotted" w:sz="4" w:space="0" w:color="auto"/>
              <w:left w:val="nil"/>
              <w:right w:val="double" w:sz="6" w:space="0" w:color="auto"/>
            </w:tcBorders>
          </w:tcPr>
          <w:p w14:paraId="1CAB0085" w14:textId="77777777" w:rsidR="00B71955" w:rsidRPr="00D20367" w:rsidRDefault="00B71955" w:rsidP="00702856">
            <w:pPr>
              <w:jc w:val="center"/>
            </w:pPr>
          </w:p>
        </w:tc>
      </w:tr>
      <w:tr w:rsidR="00B71955" w:rsidRPr="00D20367" w14:paraId="46DA410E" w14:textId="77777777" w:rsidTr="00702856">
        <w:tc>
          <w:tcPr>
            <w:tcW w:w="1080" w:type="dxa"/>
            <w:tcBorders>
              <w:top w:val="dotted" w:sz="4" w:space="0" w:color="auto"/>
              <w:left w:val="double" w:sz="6" w:space="0" w:color="auto"/>
              <w:bottom w:val="dotted" w:sz="4" w:space="0" w:color="auto"/>
            </w:tcBorders>
          </w:tcPr>
          <w:p w14:paraId="0EE3FDC9" w14:textId="77777777" w:rsidR="00B71955" w:rsidRPr="00D20367" w:rsidRDefault="00B71955" w:rsidP="00702856">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5B8BB31A" w14:textId="77777777" w:rsidR="00B71955" w:rsidRPr="00D20367" w:rsidRDefault="00B71955" w:rsidP="00702856">
            <w:pPr>
              <w:ind w:left="150"/>
              <w:jc w:val="left"/>
            </w:pPr>
          </w:p>
        </w:tc>
        <w:tc>
          <w:tcPr>
            <w:tcW w:w="1266" w:type="dxa"/>
            <w:tcBorders>
              <w:top w:val="dotted" w:sz="4" w:space="0" w:color="auto"/>
              <w:left w:val="nil"/>
            </w:tcBorders>
          </w:tcPr>
          <w:p w14:paraId="1962D74C" w14:textId="77777777" w:rsidR="00B71955" w:rsidRPr="00D20367" w:rsidRDefault="00B71955" w:rsidP="00702856">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7FEA32D5" w14:textId="77777777" w:rsidR="00B71955" w:rsidRPr="00D20367" w:rsidRDefault="00B71955" w:rsidP="00702856">
            <w:pPr>
              <w:jc w:val="center"/>
            </w:pPr>
          </w:p>
        </w:tc>
        <w:tc>
          <w:tcPr>
            <w:tcW w:w="1182" w:type="dxa"/>
            <w:gridSpan w:val="2"/>
            <w:tcBorders>
              <w:top w:val="dotted" w:sz="4" w:space="0" w:color="auto"/>
              <w:left w:val="nil"/>
              <w:bottom w:val="dotted" w:sz="4" w:space="0" w:color="auto"/>
              <w:right w:val="double" w:sz="6" w:space="0" w:color="auto"/>
            </w:tcBorders>
          </w:tcPr>
          <w:p w14:paraId="56AD065F" w14:textId="77777777" w:rsidR="00B71955" w:rsidRPr="00D20367" w:rsidRDefault="00B71955" w:rsidP="00702856">
            <w:pPr>
              <w:jc w:val="center"/>
            </w:pPr>
          </w:p>
        </w:tc>
      </w:tr>
      <w:tr w:rsidR="00B71955" w:rsidRPr="00D20367" w14:paraId="01DDCE3E" w14:textId="77777777" w:rsidTr="00702856">
        <w:tc>
          <w:tcPr>
            <w:tcW w:w="1080" w:type="dxa"/>
            <w:tcBorders>
              <w:left w:val="double" w:sz="6" w:space="0" w:color="auto"/>
            </w:tcBorders>
          </w:tcPr>
          <w:p w14:paraId="3DFE880F" w14:textId="77777777" w:rsidR="00B71955" w:rsidRPr="00D20367" w:rsidRDefault="00B71955" w:rsidP="00702856">
            <w:pPr>
              <w:tabs>
                <w:tab w:val="decimal" w:pos="600"/>
              </w:tabs>
              <w:jc w:val="left"/>
            </w:pPr>
          </w:p>
        </w:tc>
        <w:tc>
          <w:tcPr>
            <w:tcW w:w="4032" w:type="dxa"/>
            <w:tcBorders>
              <w:left w:val="dotted" w:sz="4" w:space="0" w:color="auto"/>
              <w:right w:val="dotted" w:sz="4" w:space="0" w:color="auto"/>
            </w:tcBorders>
          </w:tcPr>
          <w:p w14:paraId="68B67659" w14:textId="77777777" w:rsidR="00B71955" w:rsidRPr="00D20367" w:rsidRDefault="00B71955" w:rsidP="00702856">
            <w:pPr>
              <w:jc w:val="left"/>
            </w:pPr>
          </w:p>
        </w:tc>
        <w:tc>
          <w:tcPr>
            <w:tcW w:w="1266" w:type="dxa"/>
            <w:tcBorders>
              <w:left w:val="nil"/>
            </w:tcBorders>
          </w:tcPr>
          <w:p w14:paraId="3AE71870" w14:textId="77777777" w:rsidR="00B71955" w:rsidRPr="00D20367" w:rsidRDefault="00B71955" w:rsidP="00702856">
            <w:pPr>
              <w:tabs>
                <w:tab w:val="decimal" w:pos="798"/>
              </w:tabs>
              <w:jc w:val="left"/>
            </w:pPr>
          </w:p>
        </w:tc>
        <w:tc>
          <w:tcPr>
            <w:tcW w:w="1440" w:type="dxa"/>
            <w:tcBorders>
              <w:left w:val="dotted" w:sz="4" w:space="0" w:color="auto"/>
              <w:right w:val="dotted" w:sz="4" w:space="0" w:color="auto"/>
            </w:tcBorders>
          </w:tcPr>
          <w:p w14:paraId="4EA14DF0" w14:textId="77777777" w:rsidR="00B71955" w:rsidRPr="00D20367" w:rsidRDefault="00B71955" w:rsidP="00702856">
            <w:pPr>
              <w:jc w:val="center"/>
            </w:pPr>
          </w:p>
        </w:tc>
        <w:tc>
          <w:tcPr>
            <w:tcW w:w="1182" w:type="dxa"/>
            <w:gridSpan w:val="2"/>
            <w:tcBorders>
              <w:left w:val="nil"/>
              <w:right w:val="double" w:sz="6" w:space="0" w:color="auto"/>
            </w:tcBorders>
          </w:tcPr>
          <w:p w14:paraId="1D37D472" w14:textId="77777777" w:rsidR="00B71955" w:rsidRPr="00D20367" w:rsidRDefault="00B71955" w:rsidP="00702856">
            <w:pPr>
              <w:jc w:val="center"/>
            </w:pPr>
          </w:p>
        </w:tc>
      </w:tr>
      <w:tr w:rsidR="00B71955" w:rsidRPr="00D20367" w14:paraId="4F62FB8A"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353DD62C"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204E31ED"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72DE16B4"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4D19EDC7"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76C3C4D4" w14:textId="77777777" w:rsidR="00B71955" w:rsidRPr="00D20367" w:rsidRDefault="00B71955" w:rsidP="00702856">
            <w:pPr>
              <w:jc w:val="center"/>
            </w:pPr>
          </w:p>
        </w:tc>
      </w:tr>
      <w:tr w:rsidR="00B71955" w:rsidRPr="00D20367" w14:paraId="6962C051"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358C729"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FDD2432"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01C263C4"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197A0243"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78B596AF" w14:textId="77777777" w:rsidR="00B71955" w:rsidRPr="00D20367" w:rsidRDefault="00B71955" w:rsidP="00702856">
            <w:pPr>
              <w:jc w:val="center"/>
            </w:pPr>
          </w:p>
        </w:tc>
      </w:tr>
      <w:tr w:rsidR="00B71955" w:rsidRPr="00D20367" w14:paraId="51CF7F31"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0C78D04D"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1DBCA88"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37F56B7E"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5D29A16E"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2122DEF1" w14:textId="77777777" w:rsidR="00B71955" w:rsidRPr="00D20367" w:rsidRDefault="00B71955" w:rsidP="00702856">
            <w:pPr>
              <w:jc w:val="center"/>
            </w:pPr>
          </w:p>
        </w:tc>
      </w:tr>
      <w:tr w:rsidR="00B71955" w:rsidRPr="00D20367" w14:paraId="0C4428C5"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04F6B1F"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21CD4274"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5A7B2CD6"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4273FFA2"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7722C749" w14:textId="77777777" w:rsidR="00B71955" w:rsidRPr="00D20367" w:rsidRDefault="00B71955" w:rsidP="00702856">
            <w:pPr>
              <w:jc w:val="center"/>
            </w:pPr>
          </w:p>
        </w:tc>
      </w:tr>
      <w:tr w:rsidR="00B71955" w:rsidRPr="00D20367" w14:paraId="2F6ACC0C"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DDCBAC0"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7F51F89"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61C77EB1"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3D5447C8"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6552AAAE" w14:textId="77777777" w:rsidR="00B71955" w:rsidRPr="00D20367" w:rsidRDefault="00B71955" w:rsidP="00702856">
            <w:pPr>
              <w:jc w:val="center"/>
            </w:pPr>
          </w:p>
        </w:tc>
      </w:tr>
      <w:tr w:rsidR="00B71955" w:rsidRPr="00D20367" w14:paraId="599DEC08"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F22C559"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63F9AAC4"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7C190D52"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6821071C"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561AB4FB" w14:textId="77777777" w:rsidR="00B71955" w:rsidRPr="00D20367" w:rsidRDefault="00B71955" w:rsidP="00702856">
            <w:pPr>
              <w:jc w:val="center"/>
            </w:pPr>
          </w:p>
        </w:tc>
      </w:tr>
      <w:tr w:rsidR="00B71955" w:rsidRPr="00D20367" w14:paraId="63B6AEE4"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1A74C97F"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D62D7C5"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23FC50BF"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21B2815C"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58197552" w14:textId="77777777" w:rsidR="00B71955" w:rsidRPr="00D20367" w:rsidRDefault="00B71955" w:rsidP="00702856">
            <w:pPr>
              <w:jc w:val="center"/>
            </w:pPr>
          </w:p>
        </w:tc>
      </w:tr>
      <w:tr w:rsidR="00B71955" w:rsidRPr="00D20367" w14:paraId="750DAB4B"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72605471"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7494574D"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79E626AC"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0D667E83"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30101BF7" w14:textId="77777777" w:rsidR="00B71955" w:rsidRPr="00D20367" w:rsidRDefault="00B71955" w:rsidP="00702856">
            <w:pPr>
              <w:jc w:val="center"/>
            </w:pPr>
          </w:p>
        </w:tc>
      </w:tr>
      <w:tr w:rsidR="00B71955" w:rsidRPr="00D20367" w14:paraId="10799740"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87150E9"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E39CD71"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2A8B36E1"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39C50C83"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577DCEF6" w14:textId="77777777" w:rsidR="00B71955" w:rsidRPr="00D20367" w:rsidRDefault="00B71955" w:rsidP="00702856">
            <w:pPr>
              <w:jc w:val="center"/>
            </w:pPr>
          </w:p>
        </w:tc>
      </w:tr>
      <w:tr w:rsidR="00B71955" w:rsidRPr="00D20367" w14:paraId="0FD2771F"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3AC2A99"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EEAF9D7"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377F60CF"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2CB1A56A"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3623A089" w14:textId="77777777" w:rsidR="00B71955" w:rsidRPr="00D20367" w:rsidRDefault="00B71955" w:rsidP="00702856">
            <w:pPr>
              <w:jc w:val="center"/>
            </w:pPr>
          </w:p>
        </w:tc>
      </w:tr>
      <w:tr w:rsidR="00B71955" w:rsidRPr="00D20367" w14:paraId="17663ABB"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1830A174"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CAE93AB"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7063C742"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3EE01B66"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3687EB9A" w14:textId="77777777" w:rsidR="00B71955" w:rsidRPr="00D20367" w:rsidRDefault="00B71955" w:rsidP="00702856">
            <w:pPr>
              <w:jc w:val="center"/>
            </w:pPr>
          </w:p>
        </w:tc>
      </w:tr>
      <w:tr w:rsidR="00B71955" w:rsidRPr="00D20367" w14:paraId="7BF31DDD" w14:textId="77777777" w:rsidTr="00702856">
        <w:tc>
          <w:tcPr>
            <w:tcW w:w="7818" w:type="dxa"/>
            <w:gridSpan w:val="4"/>
            <w:tcBorders>
              <w:top w:val="single" w:sz="6" w:space="0" w:color="auto"/>
              <w:left w:val="double" w:sz="6" w:space="0" w:color="auto"/>
              <w:bottom w:val="double" w:sz="6" w:space="0" w:color="auto"/>
            </w:tcBorders>
          </w:tcPr>
          <w:p w14:paraId="47E7CBDC" w14:textId="77777777" w:rsidR="00B71955" w:rsidRPr="00D20367" w:rsidRDefault="00B71955" w:rsidP="00702856">
            <w:pPr>
              <w:jc w:val="right"/>
            </w:pPr>
            <w:r w:rsidRPr="00D20367">
              <w:t>Total for Daywork:  Contractor’s Equipment</w:t>
            </w:r>
          </w:p>
          <w:p w14:paraId="22848C0B" w14:textId="77777777" w:rsidR="00B71955" w:rsidRPr="00D20367" w:rsidRDefault="00B71955" w:rsidP="00702856">
            <w:pPr>
              <w:tabs>
                <w:tab w:val="left" w:pos="4470"/>
              </w:tabs>
              <w:jc w:val="right"/>
            </w:pPr>
            <w:r w:rsidRPr="00D20367">
              <w:t xml:space="preserve">(carried forward to Daywork Summary, p. </w:t>
            </w:r>
            <w:r w:rsidRPr="00D20367">
              <w:rPr>
                <w:u w:val="single"/>
              </w:rPr>
              <w:tab/>
            </w:r>
            <w:r w:rsidRPr="00D20367">
              <w:t xml:space="preserve"> )</w:t>
            </w:r>
          </w:p>
        </w:tc>
        <w:tc>
          <w:tcPr>
            <w:tcW w:w="1182" w:type="dxa"/>
            <w:gridSpan w:val="2"/>
            <w:tcBorders>
              <w:top w:val="single" w:sz="6" w:space="0" w:color="auto"/>
              <w:bottom w:val="double" w:sz="6" w:space="0" w:color="auto"/>
              <w:right w:val="double" w:sz="6" w:space="0" w:color="auto"/>
            </w:tcBorders>
          </w:tcPr>
          <w:p w14:paraId="51FD42A9" w14:textId="77777777" w:rsidR="00B71955" w:rsidRPr="00D20367" w:rsidRDefault="00B71955" w:rsidP="00702856">
            <w:pPr>
              <w:jc w:val="left"/>
            </w:pPr>
            <w:r w:rsidRPr="00D20367">
              <w:rPr>
                <w:u w:val="single"/>
              </w:rPr>
              <w:tab/>
            </w:r>
          </w:p>
        </w:tc>
      </w:tr>
    </w:tbl>
    <w:p w14:paraId="38CDAAA3" w14:textId="77777777" w:rsidR="00B71955" w:rsidRPr="00D20367" w:rsidRDefault="00B71955" w:rsidP="00B71955"/>
    <w:p w14:paraId="4517F2BA" w14:textId="77777777" w:rsidR="00B71955" w:rsidRPr="00D20367" w:rsidRDefault="00B71955" w:rsidP="00B71955">
      <w:r w:rsidRPr="00D20367">
        <w:br w:type="page"/>
      </w:r>
    </w:p>
    <w:p w14:paraId="517D04BE" w14:textId="77777777" w:rsidR="00B71955" w:rsidRPr="00D20367" w:rsidRDefault="00B71955" w:rsidP="00B71955">
      <w:pPr>
        <w:pStyle w:val="SectionVHeading2"/>
      </w:pPr>
      <w:bookmarkStart w:id="407" w:name="_Toc63601252"/>
      <w:proofErr w:type="spellStart"/>
      <w:r w:rsidRPr="00D20367">
        <w:lastRenderedPageBreak/>
        <w:t>Daywork</w:t>
      </w:r>
      <w:proofErr w:type="spellEnd"/>
      <w:r>
        <w:t xml:space="preserve"> </w:t>
      </w:r>
      <w:proofErr w:type="spellStart"/>
      <w:r w:rsidRPr="00D20367">
        <w:t>Summary</w:t>
      </w:r>
      <w:bookmarkEnd w:id="407"/>
      <w:proofErr w:type="spellEnd"/>
    </w:p>
    <w:p w14:paraId="442BE00A" w14:textId="77777777" w:rsidR="00B71955" w:rsidRPr="00D20367" w:rsidRDefault="00B71955" w:rsidP="00B71955"/>
    <w:tbl>
      <w:tblPr>
        <w:tblW w:w="0" w:type="auto"/>
        <w:tblInd w:w="120" w:type="dxa"/>
        <w:tblLayout w:type="fixed"/>
        <w:tblLook w:val="0000" w:firstRow="0" w:lastRow="0" w:firstColumn="0" w:lastColumn="0" w:noHBand="0" w:noVBand="0"/>
      </w:tblPr>
      <w:tblGrid>
        <w:gridCol w:w="6408"/>
        <w:gridCol w:w="1440"/>
        <w:gridCol w:w="1152"/>
      </w:tblGrid>
      <w:tr w:rsidR="00B71955" w:rsidRPr="00D20367" w14:paraId="5DBD1798" w14:textId="77777777" w:rsidTr="00702856">
        <w:tc>
          <w:tcPr>
            <w:tcW w:w="6408" w:type="dxa"/>
            <w:tcBorders>
              <w:top w:val="double" w:sz="6" w:space="0" w:color="auto"/>
              <w:left w:val="double" w:sz="6" w:space="0" w:color="auto"/>
              <w:bottom w:val="single" w:sz="6" w:space="0" w:color="auto"/>
            </w:tcBorders>
            <w:shd w:val="clear" w:color="auto" w:fill="D9D9D9" w:themeFill="background1" w:themeFillShade="D9"/>
          </w:tcPr>
          <w:p w14:paraId="623EB280" w14:textId="77777777" w:rsidR="00B71955" w:rsidRPr="0080700F" w:rsidRDefault="00B71955" w:rsidP="00702856">
            <w:pPr>
              <w:jc w:val="center"/>
              <w:rPr>
                <w:b/>
                <w:bCs/>
                <w:iCs/>
              </w:rPr>
            </w:pP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1A52D4A9" w14:textId="77777777" w:rsidR="00B71955" w:rsidRPr="0080700F" w:rsidRDefault="00B71955" w:rsidP="00702856">
            <w:pPr>
              <w:jc w:val="center"/>
              <w:rPr>
                <w:b/>
                <w:bCs/>
                <w:iCs/>
              </w:rPr>
            </w:pPr>
            <w:proofErr w:type="spellStart"/>
            <w:r w:rsidRPr="0080700F">
              <w:rPr>
                <w:b/>
                <w:bCs/>
                <w:iCs/>
              </w:rPr>
              <w:t>Amount</w:t>
            </w:r>
            <w:r w:rsidRPr="0080700F">
              <w:rPr>
                <w:b/>
                <w:bCs/>
                <w:iCs/>
                <w:vertAlign w:val="superscript"/>
              </w:rPr>
              <w:t>a</w:t>
            </w:r>
            <w:proofErr w:type="spellEnd"/>
          </w:p>
          <w:p w14:paraId="76B50A0B" w14:textId="77777777" w:rsidR="00B71955" w:rsidRPr="0080700F" w:rsidRDefault="00B71955" w:rsidP="00702856">
            <w:pPr>
              <w:jc w:val="center"/>
              <w:rPr>
                <w:b/>
                <w:bCs/>
                <w:iCs/>
              </w:rPr>
            </w:pPr>
            <w:r>
              <w:rPr>
                <w:b/>
                <w:bCs/>
                <w:iCs/>
              </w:rPr>
              <w:t>(MVR</w:t>
            </w:r>
            <w:r w:rsidRPr="0080700F">
              <w:rPr>
                <w:b/>
                <w:bCs/>
                <w:iCs/>
              </w:rPr>
              <w:t>)</w:t>
            </w:r>
          </w:p>
        </w:tc>
        <w:tc>
          <w:tcPr>
            <w:tcW w:w="1152"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1A4F401C" w14:textId="77777777" w:rsidR="00B71955" w:rsidRDefault="00B71955" w:rsidP="00702856">
            <w:pPr>
              <w:jc w:val="center"/>
              <w:rPr>
                <w:b/>
                <w:bCs/>
                <w:iCs/>
              </w:rPr>
            </w:pPr>
            <w:r w:rsidRPr="0080700F">
              <w:rPr>
                <w:b/>
                <w:bCs/>
                <w:iCs/>
              </w:rPr>
              <w:t>% Foreign</w:t>
            </w:r>
          </w:p>
          <w:p w14:paraId="6D5B2C3D" w14:textId="77777777" w:rsidR="00B71955" w:rsidRPr="0080700F" w:rsidRDefault="00B71955" w:rsidP="00702856">
            <w:pPr>
              <w:jc w:val="center"/>
              <w:rPr>
                <w:b/>
                <w:bCs/>
                <w:iCs/>
              </w:rPr>
            </w:pPr>
            <w:r>
              <w:rPr>
                <w:b/>
                <w:bCs/>
                <w:iCs/>
              </w:rPr>
              <w:t>(USD)</w:t>
            </w:r>
          </w:p>
        </w:tc>
      </w:tr>
      <w:tr w:rsidR="00B71955" w:rsidRPr="00D20367" w14:paraId="30F757DC" w14:textId="77777777" w:rsidTr="00702856">
        <w:tc>
          <w:tcPr>
            <w:tcW w:w="6408" w:type="dxa"/>
            <w:tcBorders>
              <w:top w:val="single" w:sz="6" w:space="0" w:color="auto"/>
              <w:left w:val="double" w:sz="6" w:space="0" w:color="auto"/>
            </w:tcBorders>
          </w:tcPr>
          <w:p w14:paraId="3A3F10BD" w14:textId="77777777" w:rsidR="00B71955" w:rsidRPr="00D20367" w:rsidRDefault="00B71955" w:rsidP="00702856">
            <w:pPr>
              <w:tabs>
                <w:tab w:val="left" w:pos="330"/>
              </w:tabs>
              <w:jc w:val="left"/>
            </w:pPr>
            <w:r w:rsidRPr="00D20367">
              <w:t>1.</w:t>
            </w:r>
            <w:r w:rsidRPr="00D20367">
              <w:tab/>
              <w:t xml:space="preserve">Total for Daywork:  </w:t>
            </w:r>
            <w:proofErr w:type="spellStart"/>
            <w:r w:rsidRPr="00D20367">
              <w:t>Labour</w:t>
            </w:r>
            <w:proofErr w:type="spellEnd"/>
          </w:p>
        </w:tc>
        <w:tc>
          <w:tcPr>
            <w:tcW w:w="1440" w:type="dxa"/>
            <w:tcBorders>
              <w:top w:val="single" w:sz="6" w:space="0" w:color="auto"/>
              <w:left w:val="dotted" w:sz="4" w:space="0" w:color="auto"/>
              <w:right w:val="dotted" w:sz="4" w:space="0" w:color="auto"/>
            </w:tcBorders>
          </w:tcPr>
          <w:p w14:paraId="2071F96E" w14:textId="77777777" w:rsidR="00B71955" w:rsidRPr="00D20367" w:rsidRDefault="00B71955" w:rsidP="00702856">
            <w:pPr>
              <w:jc w:val="center"/>
            </w:pPr>
          </w:p>
        </w:tc>
        <w:tc>
          <w:tcPr>
            <w:tcW w:w="1152" w:type="dxa"/>
            <w:tcBorders>
              <w:top w:val="single" w:sz="6" w:space="0" w:color="auto"/>
              <w:left w:val="nil"/>
              <w:right w:val="double" w:sz="6" w:space="0" w:color="auto"/>
            </w:tcBorders>
          </w:tcPr>
          <w:p w14:paraId="4F7AB179" w14:textId="77777777" w:rsidR="00B71955" w:rsidRPr="00D20367" w:rsidRDefault="00B71955" w:rsidP="00702856">
            <w:pPr>
              <w:jc w:val="center"/>
            </w:pPr>
          </w:p>
        </w:tc>
      </w:tr>
      <w:tr w:rsidR="00B71955" w:rsidRPr="00D20367" w14:paraId="6C49EA69" w14:textId="77777777" w:rsidTr="00702856">
        <w:tc>
          <w:tcPr>
            <w:tcW w:w="6408" w:type="dxa"/>
            <w:tcBorders>
              <w:top w:val="dotted" w:sz="4" w:space="0" w:color="auto"/>
              <w:left w:val="double" w:sz="6" w:space="0" w:color="auto"/>
              <w:bottom w:val="dotted" w:sz="4" w:space="0" w:color="auto"/>
              <w:right w:val="dotted" w:sz="4" w:space="0" w:color="auto"/>
            </w:tcBorders>
          </w:tcPr>
          <w:p w14:paraId="1BF251CA" w14:textId="77777777" w:rsidR="00B71955" w:rsidRPr="00D20367" w:rsidRDefault="00B71955" w:rsidP="00702856">
            <w:pPr>
              <w:tabs>
                <w:tab w:val="left" w:pos="330"/>
              </w:tabs>
              <w:jc w:val="left"/>
            </w:pPr>
            <w:r w:rsidRPr="00D20367">
              <w:t>2.</w:t>
            </w:r>
            <w:r w:rsidRPr="00D20367">
              <w:tab/>
              <w:t>Total for Daywork:  Materials</w:t>
            </w:r>
          </w:p>
        </w:tc>
        <w:tc>
          <w:tcPr>
            <w:tcW w:w="1440" w:type="dxa"/>
            <w:tcBorders>
              <w:top w:val="dotted" w:sz="4" w:space="0" w:color="auto"/>
              <w:left w:val="dotted" w:sz="4" w:space="0" w:color="auto"/>
              <w:bottom w:val="dotted" w:sz="4" w:space="0" w:color="auto"/>
              <w:right w:val="dotted" w:sz="4" w:space="0" w:color="auto"/>
            </w:tcBorders>
          </w:tcPr>
          <w:p w14:paraId="3A387512" w14:textId="77777777" w:rsidR="00B71955" w:rsidRPr="00D20367" w:rsidRDefault="00B71955" w:rsidP="00702856">
            <w:pPr>
              <w:jc w:val="center"/>
            </w:pPr>
          </w:p>
        </w:tc>
        <w:tc>
          <w:tcPr>
            <w:tcW w:w="1152" w:type="dxa"/>
            <w:tcBorders>
              <w:top w:val="dotted" w:sz="4" w:space="0" w:color="auto"/>
              <w:left w:val="dotted" w:sz="4" w:space="0" w:color="auto"/>
              <w:bottom w:val="dotted" w:sz="4" w:space="0" w:color="auto"/>
              <w:right w:val="double" w:sz="6" w:space="0" w:color="auto"/>
            </w:tcBorders>
          </w:tcPr>
          <w:p w14:paraId="22F00058" w14:textId="77777777" w:rsidR="00B71955" w:rsidRPr="00D20367" w:rsidRDefault="00B71955" w:rsidP="00702856">
            <w:pPr>
              <w:jc w:val="center"/>
            </w:pPr>
          </w:p>
        </w:tc>
      </w:tr>
      <w:tr w:rsidR="00B71955" w:rsidRPr="00D20367" w14:paraId="711E83F9" w14:textId="77777777" w:rsidTr="00702856">
        <w:tc>
          <w:tcPr>
            <w:tcW w:w="6408" w:type="dxa"/>
            <w:tcBorders>
              <w:left w:val="double" w:sz="6" w:space="0" w:color="auto"/>
            </w:tcBorders>
          </w:tcPr>
          <w:p w14:paraId="6AB2B20E" w14:textId="77777777" w:rsidR="00B71955" w:rsidRPr="00D20367" w:rsidRDefault="00B71955" w:rsidP="00702856">
            <w:pPr>
              <w:tabs>
                <w:tab w:val="left" w:pos="330"/>
              </w:tabs>
              <w:jc w:val="left"/>
            </w:pPr>
            <w:r w:rsidRPr="00D20367">
              <w:t>3.</w:t>
            </w:r>
            <w:r w:rsidRPr="00D20367">
              <w:tab/>
              <w:t>Total for Daywork:  Contractor’s Equipment</w:t>
            </w:r>
          </w:p>
        </w:tc>
        <w:tc>
          <w:tcPr>
            <w:tcW w:w="1440" w:type="dxa"/>
            <w:tcBorders>
              <w:left w:val="dotted" w:sz="4" w:space="0" w:color="auto"/>
              <w:right w:val="dotted" w:sz="4" w:space="0" w:color="auto"/>
            </w:tcBorders>
          </w:tcPr>
          <w:p w14:paraId="6465C349" w14:textId="77777777" w:rsidR="00B71955" w:rsidRPr="00D20367" w:rsidRDefault="00B71955" w:rsidP="00702856">
            <w:pPr>
              <w:jc w:val="center"/>
            </w:pPr>
          </w:p>
        </w:tc>
        <w:tc>
          <w:tcPr>
            <w:tcW w:w="1152" w:type="dxa"/>
            <w:tcBorders>
              <w:left w:val="nil"/>
              <w:right w:val="double" w:sz="6" w:space="0" w:color="auto"/>
            </w:tcBorders>
          </w:tcPr>
          <w:p w14:paraId="2F01BF8E" w14:textId="77777777" w:rsidR="00B71955" w:rsidRPr="00D20367" w:rsidRDefault="00B71955" w:rsidP="00702856">
            <w:pPr>
              <w:jc w:val="center"/>
            </w:pPr>
          </w:p>
        </w:tc>
      </w:tr>
      <w:tr w:rsidR="00B71955" w:rsidRPr="00D20367" w14:paraId="7C8D0879" w14:textId="77777777" w:rsidTr="00702856">
        <w:tc>
          <w:tcPr>
            <w:tcW w:w="6408" w:type="dxa"/>
            <w:tcBorders>
              <w:top w:val="single" w:sz="6" w:space="0" w:color="auto"/>
              <w:left w:val="double" w:sz="6" w:space="0" w:color="auto"/>
            </w:tcBorders>
          </w:tcPr>
          <w:p w14:paraId="3AB9DC0C" w14:textId="77777777" w:rsidR="00B71955" w:rsidRPr="00D20367" w:rsidRDefault="00B71955" w:rsidP="00702856">
            <w:pPr>
              <w:jc w:val="right"/>
            </w:pPr>
            <w:r w:rsidRPr="00D20367">
              <w:t>Total for Daywork (Provisional Sum)</w:t>
            </w:r>
          </w:p>
          <w:p w14:paraId="073B841E" w14:textId="77777777" w:rsidR="00B71955" w:rsidRPr="00D20367" w:rsidRDefault="00B71955" w:rsidP="00702856">
            <w:pPr>
              <w:tabs>
                <w:tab w:val="left" w:pos="3930"/>
              </w:tabs>
              <w:jc w:val="right"/>
            </w:pPr>
            <w:r w:rsidRPr="00D20367">
              <w:t xml:space="preserve">(carried forward to Bid Summary, p. </w:t>
            </w:r>
            <w:r w:rsidRPr="00D20367">
              <w:rPr>
                <w:u w:val="single"/>
              </w:rPr>
              <w:tab/>
            </w:r>
            <w:r w:rsidRPr="00D20367">
              <w:t>)</w:t>
            </w:r>
          </w:p>
        </w:tc>
        <w:tc>
          <w:tcPr>
            <w:tcW w:w="1440" w:type="dxa"/>
            <w:tcBorders>
              <w:top w:val="single" w:sz="6" w:space="0" w:color="auto"/>
              <w:left w:val="dotted" w:sz="4" w:space="0" w:color="auto"/>
              <w:right w:val="dotted" w:sz="4" w:space="0" w:color="auto"/>
            </w:tcBorders>
          </w:tcPr>
          <w:p w14:paraId="11481884" w14:textId="77777777" w:rsidR="00B71955" w:rsidRPr="00D20367" w:rsidRDefault="00B71955" w:rsidP="00702856">
            <w:pPr>
              <w:jc w:val="center"/>
            </w:pPr>
            <w:r w:rsidRPr="00D20367">
              <w:rPr>
                <w:u w:val="single"/>
              </w:rPr>
              <w:tab/>
            </w:r>
          </w:p>
        </w:tc>
        <w:tc>
          <w:tcPr>
            <w:tcW w:w="1152" w:type="dxa"/>
            <w:tcBorders>
              <w:top w:val="single" w:sz="6" w:space="0" w:color="auto"/>
              <w:left w:val="nil"/>
              <w:right w:val="double" w:sz="6" w:space="0" w:color="auto"/>
            </w:tcBorders>
          </w:tcPr>
          <w:p w14:paraId="15E13A7A" w14:textId="77777777" w:rsidR="00B71955" w:rsidRPr="00D20367" w:rsidRDefault="00B71955" w:rsidP="00702856">
            <w:pPr>
              <w:jc w:val="center"/>
            </w:pPr>
            <w:r w:rsidRPr="00D20367">
              <w:rPr>
                <w:u w:val="single"/>
              </w:rPr>
              <w:tab/>
            </w:r>
          </w:p>
        </w:tc>
      </w:tr>
      <w:tr w:rsidR="00B71955" w:rsidRPr="00D20367" w14:paraId="7CB2820E" w14:textId="77777777" w:rsidTr="00702856">
        <w:tc>
          <w:tcPr>
            <w:tcW w:w="9000" w:type="dxa"/>
            <w:gridSpan w:val="3"/>
            <w:tcBorders>
              <w:top w:val="double" w:sz="6" w:space="0" w:color="auto"/>
            </w:tcBorders>
          </w:tcPr>
          <w:p w14:paraId="498B05F7" w14:textId="77777777" w:rsidR="00B71955" w:rsidRPr="00D20367" w:rsidRDefault="00B71955" w:rsidP="00702856">
            <w:pPr>
              <w:jc w:val="left"/>
              <w:rPr>
                <w:sz w:val="20"/>
              </w:rPr>
            </w:pPr>
          </w:p>
          <w:p w14:paraId="75709FE1" w14:textId="77777777" w:rsidR="00B71955" w:rsidRPr="00D20367" w:rsidRDefault="00B71955" w:rsidP="00702856">
            <w:pPr>
              <w:jc w:val="left"/>
              <w:rPr>
                <w:sz w:val="20"/>
              </w:rPr>
            </w:pPr>
            <w:r w:rsidRPr="00D20367">
              <w:rPr>
                <w:sz w:val="20"/>
              </w:rPr>
              <w:t>a. The Employer should insert local currency unit.</w:t>
            </w:r>
          </w:p>
        </w:tc>
      </w:tr>
    </w:tbl>
    <w:p w14:paraId="74AA8976" w14:textId="4D6867DB" w:rsidR="00B71955" w:rsidRDefault="00B71955" w:rsidP="00B71955">
      <w:pPr>
        <w:pStyle w:val="SectionVHeading2"/>
        <w:tabs>
          <w:tab w:val="left" w:pos="5430"/>
        </w:tabs>
        <w:jc w:val="left"/>
        <w:rPr>
          <w:i/>
          <w:iCs/>
        </w:rPr>
      </w:pPr>
    </w:p>
    <w:p w14:paraId="39651D4B" w14:textId="77218CD3" w:rsidR="00B71955" w:rsidRDefault="00B71955" w:rsidP="00B71955">
      <w:pPr>
        <w:pStyle w:val="SectionVHeading2"/>
        <w:tabs>
          <w:tab w:val="left" w:pos="5430"/>
        </w:tabs>
        <w:jc w:val="left"/>
        <w:rPr>
          <w:i/>
          <w:iCs/>
        </w:rPr>
      </w:pPr>
    </w:p>
    <w:p w14:paraId="5D247EE6" w14:textId="5C252E52" w:rsidR="00B71955" w:rsidRDefault="00B71955" w:rsidP="00B71955">
      <w:pPr>
        <w:pStyle w:val="SectionVHeading2"/>
        <w:tabs>
          <w:tab w:val="left" w:pos="5430"/>
        </w:tabs>
        <w:jc w:val="left"/>
        <w:rPr>
          <w:i/>
          <w:iCs/>
        </w:rPr>
      </w:pPr>
    </w:p>
    <w:p w14:paraId="196EE7CB" w14:textId="4EBF0EB8" w:rsidR="00B71955" w:rsidRDefault="00B71955" w:rsidP="00B71955">
      <w:pPr>
        <w:pStyle w:val="SectionVHeading2"/>
        <w:tabs>
          <w:tab w:val="left" w:pos="5430"/>
        </w:tabs>
        <w:jc w:val="left"/>
        <w:rPr>
          <w:i/>
          <w:iCs/>
        </w:rPr>
      </w:pPr>
    </w:p>
    <w:p w14:paraId="12A4769F" w14:textId="4A677A11" w:rsidR="00B71955" w:rsidRDefault="00B71955" w:rsidP="00B71955">
      <w:pPr>
        <w:pStyle w:val="SectionVHeading2"/>
        <w:tabs>
          <w:tab w:val="left" w:pos="5430"/>
        </w:tabs>
        <w:jc w:val="left"/>
        <w:rPr>
          <w:i/>
          <w:iCs/>
        </w:rPr>
      </w:pPr>
    </w:p>
    <w:p w14:paraId="7EC2C2E0" w14:textId="10BB1060" w:rsidR="00B71955" w:rsidRDefault="00B71955" w:rsidP="00B71955">
      <w:pPr>
        <w:pStyle w:val="SectionVHeading2"/>
        <w:tabs>
          <w:tab w:val="left" w:pos="5430"/>
        </w:tabs>
        <w:jc w:val="left"/>
        <w:rPr>
          <w:i/>
          <w:iCs/>
        </w:rPr>
      </w:pPr>
    </w:p>
    <w:p w14:paraId="736FF63C" w14:textId="294640F4" w:rsidR="00B71955" w:rsidRDefault="00B71955" w:rsidP="00B71955">
      <w:pPr>
        <w:pStyle w:val="SectionVHeading2"/>
        <w:tabs>
          <w:tab w:val="left" w:pos="5430"/>
        </w:tabs>
        <w:jc w:val="left"/>
        <w:rPr>
          <w:i/>
          <w:iCs/>
        </w:rPr>
      </w:pPr>
    </w:p>
    <w:p w14:paraId="07368C83" w14:textId="77777777" w:rsidR="00B71955" w:rsidRDefault="00B71955" w:rsidP="00B71955">
      <w:pPr>
        <w:pStyle w:val="SectionVHeading2"/>
        <w:tabs>
          <w:tab w:val="left" w:pos="5430"/>
        </w:tabs>
        <w:jc w:val="left"/>
        <w:rPr>
          <w:i/>
          <w:iCs/>
        </w:rPr>
      </w:pPr>
    </w:p>
    <w:p w14:paraId="5BB089FE" w14:textId="77777777" w:rsidR="00B71955" w:rsidRDefault="00B71955" w:rsidP="00E15F2D">
      <w:pPr>
        <w:pStyle w:val="SectionVHeading2"/>
      </w:pPr>
    </w:p>
    <w:p w14:paraId="17516316" w14:textId="77777777" w:rsidR="00B71955" w:rsidRDefault="00B71955" w:rsidP="00E15F2D">
      <w:pPr>
        <w:pStyle w:val="SectionVHeading2"/>
      </w:pPr>
    </w:p>
    <w:p w14:paraId="136F9821" w14:textId="77777777" w:rsidR="00B71955" w:rsidRPr="00B71955" w:rsidRDefault="00B71955" w:rsidP="00B71955">
      <w:pPr>
        <w:rPr>
          <w:lang w:val="es-ES_tradnl"/>
        </w:rPr>
      </w:pPr>
    </w:p>
    <w:p w14:paraId="1D6029F5" w14:textId="77777777" w:rsidR="00B71955" w:rsidRPr="00B71955" w:rsidRDefault="00B71955" w:rsidP="00B71955">
      <w:pPr>
        <w:rPr>
          <w:lang w:val="es-ES_tradnl"/>
        </w:rPr>
      </w:pPr>
    </w:p>
    <w:p w14:paraId="77D8F040" w14:textId="77777777" w:rsidR="00B71955" w:rsidRPr="00B71955" w:rsidRDefault="00B71955" w:rsidP="00B71955">
      <w:pPr>
        <w:rPr>
          <w:lang w:val="es-ES_tradnl"/>
        </w:rPr>
      </w:pPr>
    </w:p>
    <w:p w14:paraId="1BDD65F2" w14:textId="77777777" w:rsidR="00B71955" w:rsidRPr="00B71955" w:rsidRDefault="00B71955" w:rsidP="00B71955">
      <w:pPr>
        <w:rPr>
          <w:lang w:val="es-ES_tradnl"/>
        </w:rPr>
      </w:pPr>
    </w:p>
    <w:p w14:paraId="73788D85" w14:textId="77777777" w:rsidR="00B71955" w:rsidRPr="00B71955" w:rsidRDefault="00B71955" w:rsidP="00B71955">
      <w:pPr>
        <w:rPr>
          <w:lang w:val="es-ES_tradnl"/>
        </w:rPr>
      </w:pPr>
    </w:p>
    <w:p w14:paraId="3284B52C" w14:textId="77777777" w:rsidR="00B71955" w:rsidRPr="00B71955" w:rsidRDefault="00B71955" w:rsidP="00B71955">
      <w:pPr>
        <w:rPr>
          <w:lang w:val="es-ES_tradnl"/>
        </w:rPr>
      </w:pPr>
    </w:p>
    <w:p w14:paraId="7E9CCAF2" w14:textId="77777777" w:rsidR="00B71955" w:rsidRPr="00B71955" w:rsidRDefault="00B71955" w:rsidP="00B71955">
      <w:pPr>
        <w:rPr>
          <w:lang w:val="es-ES_tradnl"/>
        </w:rPr>
      </w:pPr>
    </w:p>
    <w:p w14:paraId="2E79458F" w14:textId="77777777" w:rsidR="00B71955" w:rsidRPr="00B71955" w:rsidRDefault="00B71955" w:rsidP="00B71955">
      <w:pPr>
        <w:rPr>
          <w:lang w:val="es-ES_tradnl"/>
        </w:rPr>
      </w:pPr>
    </w:p>
    <w:p w14:paraId="39F431DE" w14:textId="4A83365D" w:rsidR="00B71955" w:rsidRDefault="00B71955" w:rsidP="00E15F2D">
      <w:pPr>
        <w:pStyle w:val="SectionVHeading2"/>
      </w:pPr>
    </w:p>
    <w:p w14:paraId="26C95E43" w14:textId="1631E6F7" w:rsidR="00B71955" w:rsidRDefault="00B71955" w:rsidP="00E15F2D">
      <w:pPr>
        <w:pStyle w:val="SectionVHeading2"/>
      </w:pPr>
    </w:p>
    <w:p w14:paraId="1376552B" w14:textId="3DAE1861" w:rsidR="00B71955" w:rsidRDefault="00B71955" w:rsidP="00E15F2D">
      <w:pPr>
        <w:pStyle w:val="SectionVHeading2"/>
      </w:pPr>
    </w:p>
    <w:p w14:paraId="62BBB8D3" w14:textId="77777777" w:rsidR="00B71955" w:rsidRPr="00D20367" w:rsidRDefault="00B71955" w:rsidP="00B71955">
      <w:pPr>
        <w:pStyle w:val="SectionVHeading2"/>
      </w:pPr>
      <w:bookmarkStart w:id="408" w:name="_Toc63601253"/>
      <w:proofErr w:type="spellStart"/>
      <w:r w:rsidRPr="00D20367">
        <w:lastRenderedPageBreak/>
        <w:t>Summary</w:t>
      </w:r>
      <w:proofErr w:type="spellEnd"/>
      <w:r w:rsidRPr="00D20367">
        <w:t xml:space="preserve"> </w:t>
      </w:r>
      <w:proofErr w:type="spellStart"/>
      <w:r w:rsidRPr="00D20367">
        <w:t>of</w:t>
      </w:r>
      <w:proofErr w:type="spellEnd"/>
      <w:r w:rsidRPr="00D20367">
        <w:t xml:space="preserve"> </w:t>
      </w:r>
      <w:proofErr w:type="spellStart"/>
      <w:r w:rsidRPr="00D20367">
        <w:t>Specified</w:t>
      </w:r>
      <w:proofErr w:type="spellEnd"/>
      <w:r w:rsidRPr="00D20367">
        <w:t xml:space="preserve"> Provisional </w:t>
      </w:r>
      <w:proofErr w:type="spellStart"/>
      <w:r w:rsidRPr="00D20367">
        <w:t>Sums</w:t>
      </w:r>
      <w:bookmarkEnd w:id="408"/>
      <w:proofErr w:type="spellEnd"/>
    </w:p>
    <w:p w14:paraId="56AE5390" w14:textId="77777777" w:rsidR="00B71955" w:rsidRPr="00D20367" w:rsidRDefault="00B71955" w:rsidP="00B71955"/>
    <w:tbl>
      <w:tblPr>
        <w:tblW w:w="0" w:type="auto"/>
        <w:tblInd w:w="120" w:type="dxa"/>
        <w:tblLayout w:type="fixed"/>
        <w:tblLook w:val="0000" w:firstRow="0" w:lastRow="0" w:firstColumn="0" w:lastColumn="0" w:noHBand="0" w:noVBand="0"/>
      </w:tblPr>
      <w:tblGrid>
        <w:gridCol w:w="1080"/>
        <w:gridCol w:w="1080"/>
        <w:gridCol w:w="5400"/>
        <w:gridCol w:w="1440"/>
      </w:tblGrid>
      <w:tr w:rsidR="00B71955" w:rsidRPr="00D20367" w14:paraId="486A8CC0" w14:textId="77777777" w:rsidTr="00702856">
        <w:tc>
          <w:tcPr>
            <w:tcW w:w="1080" w:type="dxa"/>
            <w:tcBorders>
              <w:top w:val="double" w:sz="6" w:space="0" w:color="auto"/>
              <w:left w:val="double" w:sz="6" w:space="0" w:color="auto"/>
              <w:bottom w:val="single" w:sz="6" w:space="0" w:color="auto"/>
            </w:tcBorders>
            <w:shd w:val="clear" w:color="auto" w:fill="D9D9D9" w:themeFill="background1" w:themeFillShade="D9"/>
          </w:tcPr>
          <w:p w14:paraId="78C89E24" w14:textId="77777777" w:rsidR="00B71955" w:rsidRPr="0080700F" w:rsidRDefault="00B71955" w:rsidP="00702856">
            <w:pPr>
              <w:jc w:val="center"/>
              <w:rPr>
                <w:b/>
                <w:bCs/>
                <w:iCs/>
              </w:rPr>
            </w:pP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4367BB52" w14:textId="77777777" w:rsidR="00B71955" w:rsidRPr="0080700F" w:rsidRDefault="00B71955" w:rsidP="00702856">
            <w:pPr>
              <w:jc w:val="center"/>
              <w:rPr>
                <w:b/>
                <w:bCs/>
                <w:iCs/>
              </w:rPr>
            </w:pPr>
            <w:r>
              <w:rPr>
                <w:b/>
                <w:bCs/>
                <w:iCs/>
              </w:rPr>
              <w:t>Island</w:t>
            </w:r>
          </w:p>
        </w:tc>
        <w:tc>
          <w:tcPr>
            <w:tcW w:w="5400" w:type="dxa"/>
            <w:tcBorders>
              <w:top w:val="double" w:sz="6" w:space="0" w:color="auto"/>
              <w:left w:val="single" w:sz="4" w:space="0" w:color="auto"/>
              <w:bottom w:val="single" w:sz="6" w:space="0" w:color="auto"/>
            </w:tcBorders>
            <w:shd w:val="clear" w:color="auto" w:fill="D9D9D9" w:themeFill="background1" w:themeFillShade="D9"/>
          </w:tcPr>
          <w:p w14:paraId="7D8A1685" w14:textId="77777777" w:rsidR="00B71955" w:rsidRPr="0080700F" w:rsidRDefault="00B71955" w:rsidP="00702856">
            <w:pPr>
              <w:jc w:val="center"/>
              <w:rPr>
                <w:b/>
                <w:bCs/>
                <w:iCs/>
              </w:rPr>
            </w:pPr>
            <w:r w:rsidRPr="0080700F">
              <w:rPr>
                <w:b/>
                <w:bCs/>
                <w:iCs/>
              </w:rPr>
              <w:t>Description</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358EF570" w14:textId="77777777" w:rsidR="00B71955" w:rsidRPr="0080700F" w:rsidRDefault="00B71955" w:rsidP="00702856">
            <w:pPr>
              <w:jc w:val="center"/>
              <w:rPr>
                <w:b/>
                <w:bCs/>
                <w:iCs/>
              </w:rPr>
            </w:pPr>
            <w:r w:rsidRPr="0080700F">
              <w:rPr>
                <w:b/>
                <w:bCs/>
                <w:iCs/>
              </w:rPr>
              <w:t>Amount</w:t>
            </w:r>
          </w:p>
        </w:tc>
      </w:tr>
      <w:tr w:rsidR="00B71955" w:rsidRPr="00D20367" w14:paraId="2B7F096E" w14:textId="77777777" w:rsidTr="00702856">
        <w:tc>
          <w:tcPr>
            <w:tcW w:w="1080" w:type="dxa"/>
            <w:tcBorders>
              <w:top w:val="single" w:sz="6" w:space="0" w:color="auto"/>
              <w:left w:val="double" w:sz="6" w:space="0" w:color="auto"/>
            </w:tcBorders>
          </w:tcPr>
          <w:p w14:paraId="3AA66B08" w14:textId="77777777" w:rsidR="00B71955" w:rsidRPr="00D20367" w:rsidRDefault="00B71955" w:rsidP="00702856">
            <w:pPr>
              <w:jc w:val="center"/>
            </w:pPr>
          </w:p>
        </w:tc>
        <w:tc>
          <w:tcPr>
            <w:tcW w:w="1080" w:type="dxa"/>
            <w:tcBorders>
              <w:top w:val="single" w:sz="6" w:space="0" w:color="auto"/>
              <w:left w:val="dotted" w:sz="4" w:space="0" w:color="auto"/>
              <w:bottom w:val="dotted" w:sz="4" w:space="0" w:color="auto"/>
              <w:right w:val="dotted" w:sz="4" w:space="0" w:color="auto"/>
            </w:tcBorders>
          </w:tcPr>
          <w:p w14:paraId="1D64DE1C" w14:textId="77777777" w:rsidR="00B71955" w:rsidRPr="00D20367" w:rsidRDefault="00B71955" w:rsidP="00702856">
            <w:pPr>
              <w:jc w:val="left"/>
            </w:pPr>
          </w:p>
        </w:tc>
        <w:tc>
          <w:tcPr>
            <w:tcW w:w="5400" w:type="dxa"/>
            <w:tcBorders>
              <w:top w:val="single" w:sz="6" w:space="0" w:color="auto"/>
              <w:left w:val="nil"/>
              <w:bottom w:val="dotted" w:sz="4" w:space="0" w:color="auto"/>
              <w:right w:val="dotted" w:sz="4" w:space="0" w:color="auto"/>
            </w:tcBorders>
          </w:tcPr>
          <w:p w14:paraId="41A9A799" w14:textId="77777777" w:rsidR="00B71955" w:rsidRPr="00D20367" w:rsidRDefault="00B71955" w:rsidP="00702856">
            <w:pPr>
              <w:jc w:val="left"/>
            </w:pPr>
          </w:p>
        </w:tc>
        <w:tc>
          <w:tcPr>
            <w:tcW w:w="1440" w:type="dxa"/>
            <w:tcBorders>
              <w:top w:val="single" w:sz="6" w:space="0" w:color="auto"/>
              <w:left w:val="nil"/>
              <w:right w:val="double" w:sz="6" w:space="0" w:color="auto"/>
            </w:tcBorders>
          </w:tcPr>
          <w:p w14:paraId="248F60BD" w14:textId="77777777" w:rsidR="00B71955" w:rsidRPr="00D20367" w:rsidRDefault="00B71955" w:rsidP="00702856">
            <w:pPr>
              <w:tabs>
                <w:tab w:val="decimal" w:pos="1050"/>
              </w:tabs>
              <w:jc w:val="left"/>
            </w:pPr>
          </w:p>
        </w:tc>
      </w:tr>
      <w:tr w:rsidR="00B71955" w:rsidRPr="00D20367" w14:paraId="55CAB036" w14:textId="77777777" w:rsidTr="00702856">
        <w:tc>
          <w:tcPr>
            <w:tcW w:w="1080" w:type="dxa"/>
            <w:tcBorders>
              <w:top w:val="dotted" w:sz="4" w:space="0" w:color="auto"/>
              <w:left w:val="double" w:sz="6" w:space="0" w:color="auto"/>
              <w:bottom w:val="dotted" w:sz="4" w:space="0" w:color="auto"/>
            </w:tcBorders>
          </w:tcPr>
          <w:p w14:paraId="43998179"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7308E7DB"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37B3A1CA"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01528526" w14:textId="77777777" w:rsidR="00B71955" w:rsidRPr="00D20367" w:rsidRDefault="00B71955" w:rsidP="00702856">
            <w:pPr>
              <w:tabs>
                <w:tab w:val="decimal" w:pos="1050"/>
              </w:tabs>
              <w:jc w:val="left"/>
            </w:pPr>
          </w:p>
        </w:tc>
      </w:tr>
      <w:tr w:rsidR="00B71955" w:rsidRPr="00D20367" w14:paraId="65145956" w14:textId="77777777" w:rsidTr="00702856">
        <w:tc>
          <w:tcPr>
            <w:tcW w:w="1080" w:type="dxa"/>
            <w:tcBorders>
              <w:left w:val="double" w:sz="6" w:space="0" w:color="auto"/>
            </w:tcBorders>
          </w:tcPr>
          <w:p w14:paraId="5BD6E44E"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5E015DB9"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757576CB" w14:textId="77777777" w:rsidR="00B71955" w:rsidRPr="00D20367" w:rsidRDefault="00B71955" w:rsidP="00702856">
            <w:pPr>
              <w:jc w:val="left"/>
            </w:pPr>
          </w:p>
        </w:tc>
        <w:tc>
          <w:tcPr>
            <w:tcW w:w="1440" w:type="dxa"/>
            <w:tcBorders>
              <w:left w:val="nil"/>
              <w:right w:val="double" w:sz="6" w:space="0" w:color="auto"/>
            </w:tcBorders>
          </w:tcPr>
          <w:p w14:paraId="365B3BDD" w14:textId="77777777" w:rsidR="00B71955" w:rsidRPr="00D20367" w:rsidRDefault="00B71955" w:rsidP="00702856">
            <w:pPr>
              <w:tabs>
                <w:tab w:val="decimal" w:pos="1050"/>
              </w:tabs>
              <w:jc w:val="left"/>
            </w:pPr>
          </w:p>
        </w:tc>
      </w:tr>
      <w:tr w:rsidR="00B71955" w:rsidRPr="00D20367" w14:paraId="1B3AD6D9" w14:textId="77777777" w:rsidTr="00702856">
        <w:tc>
          <w:tcPr>
            <w:tcW w:w="1080" w:type="dxa"/>
            <w:tcBorders>
              <w:top w:val="dotted" w:sz="4" w:space="0" w:color="auto"/>
              <w:left w:val="double" w:sz="6" w:space="0" w:color="auto"/>
              <w:bottom w:val="dotted" w:sz="4" w:space="0" w:color="auto"/>
            </w:tcBorders>
          </w:tcPr>
          <w:p w14:paraId="58B42017"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1140091F"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60AA99EA"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0BDF93EE" w14:textId="77777777" w:rsidR="00B71955" w:rsidRPr="00D20367" w:rsidRDefault="00B71955" w:rsidP="00702856">
            <w:pPr>
              <w:tabs>
                <w:tab w:val="decimal" w:pos="1050"/>
              </w:tabs>
              <w:jc w:val="left"/>
            </w:pPr>
          </w:p>
        </w:tc>
      </w:tr>
      <w:tr w:rsidR="00B71955" w:rsidRPr="00D20367" w14:paraId="1DFCFDFC" w14:textId="77777777" w:rsidTr="00702856">
        <w:tc>
          <w:tcPr>
            <w:tcW w:w="1080" w:type="dxa"/>
            <w:tcBorders>
              <w:left w:val="double" w:sz="6" w:space="0" w:color="auto"/>
            </w:tcBorders>
          </w:tcPr>
          <w:p w14:paraId="3B50FDF3"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2D2B392E"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6E3D74BF" w14:textId="77777777" w:rsidR="00B71955" w:rsidRPr="00D20367" w:rsidRDefault="00B71955" w:rsidP="00702856">
            <w:pPr>
              <w:jc w:val="left"/>
            </w:pPr>
          </w:p>
        </w:tc>
        <w:tc>
          <w:tcPr>
            <w:tcW w:w="1440" w:type="dxa"/>
            <w:tcBorders>
              <w:left w:val="nil"/>
              <w:right w:val="double" w:sz="6" w:space="0" w:color="auto"/>
            </w:tcBorders>
          </w:tcPr>
          <w:p w14:paraId="46B4B7D3" w14:textId="77777777" w:rsidR="00B71955" w:rsidRPr="00D20367" w:rsidRDefault="00B71955" w:rsidP="00702856">
            <w:pPr>
              <w:tabs>
                <w:tab w:val="decimal" w:pos="1050"/>
              </w:tabs>
              <w:jc w:val="left"/>
            </w:pPr>
          </w:p>
        </w:tc>
      </w:tr>
      <w:tr w:rsidR="00B71955" w:rsidRPr="00D20367" w14:paraId="78EA7FA0" w14:textId="77777777" w:rsidTr="00702856">
        <w:tc>
          <w:tcPr>
            <w:tcW w:w="1080" w:type="dxa"/>
            <w:tcBorders>
              <w:top w:val="dotted" w:sz="4" w:space="0" w:color="auto"/>
              <w:left w:val="double" w:sz="6" w:space="0" w:color="auto"/>
              <w:bottom w:val="dotted" w:sz="4" w:space="0" w:color="auto"/>
            </w:tcBorders>
          </w:tcPr>
          <w:p w14:paraId="0DA86858"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10B7A980"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70EE4972"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0084923B" w14:textId="77777777" w:rsidR="00B71955" w:rsidRPr="00D20367" w:rsidRDefault="00B71955" w:rsidP="00702856">
            <w:pPr>
              <w:tabs>
                <w:tab w:val="decimal" w:pos="1050"/>
              </w:tabs>
              <w:jc w:val="left"/>
            </w:pPr>
          </w:p>
        </w:tc>
      </w:tr>
      <w:tr w:rsidR="00B71955" w:rsidRPr="00D20367" w14:paraId="1DB6F296" w14:textId="77777777" w:rsidTr="00702856">
        <w:tc>
          <w:tcPr>
            <w:tcW w:w="1080" w:type="dxa"/>
            <w:tcBorders>
              <w:left w:val="double" w:sz="6" w:space="0" w:color="auto"/>
            </w:tcBorders>
          </w:tcPr>
          <w:p w14:paraId="572F250C"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46AD0F68"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7834DEA5" w14:textId="77777777" w:rsidR="00B71955" w:rsidRPr="00D20367" w:rsidRDefault="00B71955" w:rsidP="00702856">
            <w:pPr>
              <w:jc w:val="left"/>
            </w:pPr>
          </w:p>
        </w:tc>
        <w:tc>
          <w:tcPr>
            <w:tcW w:w="1440" w:type="dxa"/>
            <w:tcBorders>
              <w:left w:val="nil"/>
              <w:right w:val="double" w:sz="6" w:space="0" w:color="auto"/>
            </w:tcBorders>
          </w:tcPr>
          <w:p w14:paraId="1F4E664A" w14:textId="77777777" w:rsidR="00B71955" w:rsidRPr="00D20367" w:rsidRDefault="00B71955" w:rsidP="00702856">
            <w:pPr>
              <w:tabs>
                <w:tab w:val="decimal" w:pos="1050"/>
              </w:tabs>
              <w:jc w:val="left"/>
            </w:pPr>
          </w:p>
        </w:tc>
      </w:tr>
      <w:tr w:rsidR="00B71955" w:rsidRPr="00D20367" w14:paraId="0CDD4B6F" w14:textId="77777777" w:rsidTr="00702856">
        <w:tc>
          <w:tcPr>
            <w:tcW w:w="1080" w:type="dxa"/>
            <w:tcBorders>
              <w:top w:val="dotted" w:sz="4" w:space="0" w:color="auto"/>
              <w:left w:val="double" w:sz="6" w:space="0" w:color="auto"/>
              <w:bottom w:val="dotted" w:sz="4" w:space="0" w:color="auto"/>
            </w:tcBorders>
          </w:tcPr>
          <w:p w14:paraId="0E8525D5"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25091ED8"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69F0FC5D"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5D0E68F4" w14:textId="77777777" w:rsidR="00B71955" w:rsidRPr="00D20367" w:rsidRDefault="00B71955" w:rsidP="00702856">
            <w:pPr>
              <w:tabs>
                <w:tab w:val="decimal" w:pos="1050"/>
              </w:tabs>
              <w:jc w:val="left"/>
            </w:pPr>
          </w:p>
        </w:tc>
      </w:tr>
      <w:tr w:rsidR="00B71955" w:rsidRPr="00D20367" w14:paraId="6ED50CB8" w14:textId="77777777" w:rsidTr="00702856">
        <w:tc>
          <w:tcPr>
            <w:tcW w:w="1080" w:type="dxa"/>
            <w:tcBorders>
              <w:left w:val="double" w:sz="6" w:space="0" w:color="auto"/>
            </w:tcBorders>
          </w:tcPr>
          <w:p w14:paraId="20A39F4B"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4022BC0A"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0F94A387" w14:textId="77777777" w:rsidR="00B71955" w:rsidRPr="00D20367" w:rsidRDefault="00B71955" w:rsidP="00702856">
            <w:pPr>
              <w:jc w:val="left"/>
            </w:pPr>
          </w:p>
        </w:tc>
        <w:tc>
          <w:tcPr>
            <w:tcW w:w="1440" w:type="dxa"/>
            <w:tcBorders>
              <w:left w:val="nil"/>
              <w:right w:val="double" w:sz="6" w:space="0" w:color="auto"/>
            </w:tcBorders>
          </w:tcPr>
          <w:p w14:paraId="545227FE" w14:textId="77777777" w:rsidR="00B71955" w:rsidRPr="00D20367" w:rsidRDefault="00B71955" w:rsidP="00702856">
            <w:pPr>
              <w:tabs>
                <w:tab w:val="decimal" w:pos="1050"/>
              </w:tabs>
              <w:jc w:val="left"/>
            </w:pPr>
          </w:p>
        </w:tc>
      </w:tr>
      <w:tr w:rsidR="00B71955" w:rsidRPr="00D20367" w14:paraId="72F991A0" w14:textId="77777777" w:rsidTr="00702856">
        <w:tc>
          <w:tcPr>
            <w:tcW w:w="1080" w:type="dxa"/>
            <w:tcBorders>
              <w:top w:val="dotted" w:sz="4" w:space="0" w:color="auto"/>
              <w:left w:val="double" w:sz="6" w:space="0" w:color="auto"/>
              <w:bottom w:val="dotted" w:sz="4" w:space="0" w:color="auto"/>
            </w:tcBorders>
          </w:tcPr>
          <w:p w14:paraId="7E55D9B0"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3E8D360A"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4A5EF646"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381AB0B3" w14:textId="77777777" w:rsidR="00B71955" w:rsidRPr="00D20367" w:rsidRDefault="00B71955" w:rsidP="00702856">
            <w:pPr>
              <w:tabs>
                <w:tab w:val="decimal" w:pos="1050"/>
              </w:tabs>
              <w:jc w:val="left"/>
            </w:pPr>
          </w:p>
        </w:tc>
      </w:tr>
      <w:tr w:rsidR="00B71955" w:rsidRPr="00D20367" w14:paraId="1CE46C75" w14:textId="77777777" w:rsidTr="00702856">
        <w:tc>
          <w:tcPr>
            <w:tcW w:w="1080" w:type="dxa"/>
            <w:tcBorders>
              <w:left w:val="double" w:sz="6" w:space="0" w:color="auto"/>
            </w:tcBorders>
          </w:tcPr>
          <w:p w14:paraId="6B5495B8"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27009195"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5BDDBD98" w14:textId="77777777" w:rsidR="00B71955" w:rsidRPr="00D20367" w:rsidRDefault="00B71955" w:rsidP="00702856">
            <w:pPr>
              <w:jc w:val="left"/>
            </w:pPr>
          </w:p>
        </w:tc>
        <w:tc>
          <w:tcPr>
            <w:tcW w:w="1440" w:type="dxa"/>
            <w:tcBorders>
              <w:left w:val="nil"/>
              <w:right w:val="double" w:sz="6" w:space="0" w:color="auto"/>
            </w:tcBorders>
          </w:tcPr>
          <w:p w14:paraId="64BF6076" w14:textId="77777777" w:rsidR="00B71955" w:rsidRPr="00D20367" w:rsidRDefault="00B71955" w:rsidP="00702856">
            <w:pPr>
              <w:tabs>
                <w:tab w:val="decimal" w:pos="1050"/>
              </w:tabs>
              <w:jc w:val="left"/>
            </w:pPr>
          </w:p>
        </w:tc>
      </w:tr>
      <w:tr w:rsidR="00B71955" w:rsidRPr="00D20367" w14:paraId="21275A31" w14:textId="77777777" w:rsidTr="00702856">
        <w:tc>
          <w:tcPr>
            <w:tcW w:w="1080" w:type="dxa"/>
            <w:tcBorders>
              <w:top w:val="dotted" w:sz="4" w:space="0" w:color="auto"/>
              <w:left w:val="double" w:sz="6" w:space="0" w:color="auto"/>
              <w:bottom w:val="dotted" w:sz="4" w:space="0" w:color="auto"/>
            </w:tcBorders>
          </w:tcPr>
          <w:p w14:paraId="022172F7"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58441285"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46875947"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5178C4EB" w14:textId="77777777" w:rsidR="00B71955" w:rsidRPr="00D20367" w:rsidRDefault="00B71955" w:rsidP="00702856">
            <w:pPr>
              <w:tabs>
                <w:tab w:val="decimal" w:pos="1050"/>
              </w:tabs>
              <w:jc w:val="left"/>
            </w:pPr>
          </w:p>
        </w:tc>
      </w:tr>
      <w:tr w:rsidR="00B71955" w:rsidRPr="00D20367" w14:paraId="445E47B1" w14:textId="77777777" w:rsidTr="00702856">
        <w:tc>
          <w:tcPr>
            <w:tcW w:w="1080" w:type="dxa"/>
            <w:tcBorders>
              <w:left w:val="double" w:sz="6" w:space="0" w:color="auto"/>
            </w:tcBorders>
          </w:tcPr>
          <w:p w14:paraId="7DBBD613"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2A1093A9"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58FD7E81" w14:textId="77777777" w:rsidR="00B71955" w:rsidRPr="00D20367" w:rsidRDefault="00B71955" w:rsidP="00702856">
            <w:pPr>
              <w:jc w:val="left"/>
            </w:pPr>
          </w:p>
        </w:tc>
        <w:tc>
          <w:tcPr>
            <w:tcW w:w="1440" w:type="dxa"/>
            <w:tcBorders>
              <w:left w:val="nil"/>
              <w:right w:val="double" w:sz="6" w:space="0" w:color="auto"/>
            </w:tcBorders>
          </w:tcPr>
          <w:p w14:paraId="0FEAF8FA" w14:textId="77777777" w:rsidR="00B71955" w:rsidRPr="00D20367" w:rsidRDefault="00B71955" w:rsidP="00702856">
            <w:pPr>
              <w:tabs>
                <w:tab w:val="decimal" w:pos="1050"/>
              </w:tabs>
              <w:jc w:val="left"/>
            </w:pPr>
          </w:p>
        </w:tc>
      </w:tr>
      <w:tr w:rsidR="00B71955" w:rsidRPr="00D20367" w14:paraId="08006086" w14:textId="77777777" w:rsidTr="00702856">
        <w:tc>
          <w:tcPr>
            <w:tcW w:w="1080" w:type="dxa"/>
            <w:tcBorders>
              <w:top w:val="dotted" w:sz="4" w:space="0" w:color="auto"/>
              <w:left w:val="double" w:sz="6" w:space="0" w:color="auto"/>
              <w:bottom w:val="dotted" w:sz="4" w:space="0" w:color="auto"/>
            </w:tcBorders>
          </w:tcPr>
          <w:p w14:paraId="6FF125F8"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114A7EAD"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71EA75C2"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4AB4752F" w14:textId="77777777" w:rsidR="00B71955" w:rsidRPr="00D20367" w:rsidRDefault="00B71955" w:rsidP="00702856">
            <w:pPr>
              <w:tabs>
                <w:tab w:val="decimal" w:pos="1050"/>
              </w:tabs>
              <w:jc w:val="left"/>
            </w:pPr>
          </w:p>
        </w:tc>
      </w:tr>
      <w:tr w:rsidR="00B71955" w:rsidRPr="00D20367" w14:paraId="62DB60D6" w14:textId="77777777" w:rsidTr="00702856">
        <w:tc>
          <w:tcPr>
            <w:tcW w:w="1080" w:type="dxa"/>
            <w:tcBorders>
              <w:left w:val="double" w:sz="6" w:space="0" w:color="auto"/>
              <w:bottom w:val="single" w:sz="6" w:space="0" w:color="auto"/>
            </w:tcBorders>
          </w:tcPr>
          <w:p w14:paraId="11839CFF" w14:textId="77777777" w:rsidR="00B71955" w:rsidRPr="00D20367" w:rsidRDefault="00B71955" w:rsidP="00702856">
            <w:pPr>
              <w:jc w:val="center"/>
            </w:pPr>
          </w:p>
        </w:tc>
        <w:tc>
          <w:tcPr>
            <w:tcW w:w="1080" w:type="dxa"/>
            <w:tcBorders>
              <w:top w:val="dotted" w:sz="4" w:space="0" w:color="auto"/>
              <w:left w:val="dotted" w:sz="4" w:space="0" w:color="auto"/>
              <w:bottom w:val="single" w:sz="6" w:space="0" w:color="auto"/>
              <w:right w:val="dotted" w:sz="4" w:space="0" w:color="auto"/>
            </w:tcBorders>
          </w:tcPr>
          <w:p w14:paraId="012A8B7A" w14:textId="77777777" w:rsidR="00B71955" w:rsidRPr="00D20367" w:rsidRDefault="00B71955" w:rsidP="00702856">
            <w:pPr>
              <w:jc w:val="left"/>
            </w:pPr>
          </w:p>
        </w:tc>
        <w:tc>
          <w:tcPr>
            <w:tcW w:w="5400" w:type="dxa"/>
            <w:tcBorders>
              <w:top w:val="dotted" w:sz="4" w:space="0" w:color="auto"/>
              <w:left w:val="nil"/>
              <w:bottom w:val="single" w:sz="6" w:space="0" w:color="auto"/>
              <w:right w:val="dotted" w:sz="4" w:space="0" w:color="auto"/>
            </w:tcBorders>
          </w:tcPr>
          <w:p w14:paraId="58357A92" w14:textId="77777777" w:rsidR="00B71955" w:rsidRPr="00D20367" w:rsidRDefault="00B71955" w:rsidP="00702856">
            <w:pPr>
              <w:jc w:val="left"/>
            </w:pPr>
          </w:p>
        </w:tc>
        <w:tc>
          <w:tcPr>
            <w:tcW w:w="1440" w:type="dxa"/>
            <w:tcBorders>
              <w:left w:val="nil"/>
              <w:bottom w:val="single" w:sz="6" w:space="0" w:color="auto"/>
              <w:right w:val="double" w:sz="6" w:space="0" w:color="auto"/>
            </w:tcBorders>
          </w:tcPr>
          <w:p w14:paraId="16AC162C" w14:textId="77777777" w:rsidR="00B71955" w:rsidRPr="00D20367" w:rsidRDefault="00B71955" w:rsidP="00702856">
            <w:pPr>
              <w:tabs>
                <w:tab w:val="decimal" w:pos="1050"/>
              </w:tabs>
              <w:jc w:val="left"/>
            </w:pPr>
          </w:p>
        </w:tc>
      </w:tr>
      <w:tr w:rsidR="00B71955" w:rsidRPr="00D20367" w14:paraId="1DB03D2A" w14:textId="77777777" w:rsidTr="00702856">
        <w:tc>
          <w:tcPr>
            <w:tcW w:w="7560" w:type="dxa"/>
            <w:gridSpan w:val="3"/>
            <w:tcBorders>
              <w:top w:val="single" w:sz="6" w:space="0" w:color="auto"/>
              <w:left w:val="double" w:sz="6" w:space="0" w:color="auto"/>
              <w:bottom w:val="double" w:sz="6" w:space="0" w:color="auto"/>
            </w:tcBorders>
          </w:tcPr>
          <w:p w14:paraId="151EDD31" w14:textId="77777777" w:rsidR="00B71955" w:rsidRPr="00D20367" w:rsidRDefault="00B71955" w:rsidP="00702856">
            <w:pPr>
              <w:jc w:val="right"/>
            </w:pPr>
            <w:r w:rsidRPr="00D20367">
              <w:t>Total for Specified Provisional Sums</w:t>
            </w:r>
          </w:p>
          <w:p w14:paraId="5C186668" w14:textId="77777777" w:rsidR="00B71955" w:rsidRPr="00D20367" w:rsidRDefault="00B71955" w:rsidP="00702856">
            <w:pPr>
              <w:tabs>
                <w:tab w:val="left" w:pos="4560"/>
              </w:tabs>
              <w:jc w:val="right"/>
            </w:pPr>
            <w:r w:rsidRPr="00D20367">
              <w:t xml:space="preserve">(carried forward to Grand Summary (B), p. </w:t>
            </w:r>
            <w:r w:rsidRPr="00D20367">
              <w:rPr>
                <w:u w:val="single"/>
              </w:rPr>
              <w:tab/>
            </w:r>
            <w:r w:rsidRPr="00D20367">
              <w:t xml:space="preserve"> )</w:t>
            </w:r>
          </w:p>
        </w:tc>
        <w:tc>
          <w:tcPr>
            <w:tcW w:w="1440" w:type="dxa"/>
            <w:tcBorders>
              <w:top w:val="single" w:sz="6" w:space="0" w:color="auto"/>
              <w:bottom w:val="double" w:sz="6" w:space="0" w:color="auto"/>
              <w:right w:val="double" w:sz="6" w:space="0" w:color="auto"/>
            </w:tcBorders>
          </w:tcPr>
          <w:p w14:paraId="2F1D9A2B" w14:textId="77777777" w:rsidR="00B71955" w:rsidRPr="00D20367" w:rsidRDefault="00B71955" w:rsidP="00702856">
            <w:pPr>
              <w:tabs>
                <w:tab w:val="decimal" w:pos="1062"/>
              </w:tabs>
              <w:jc w:val="left"/>
            </w:pPr>
          </w:p>
        </w:tc>
      </w:tr>
    </w:tbl>
    <w:p w14:paraId="0D272A0F" w14:textId="77777777" w:rsidR="00B71955" w:rsidRPr="00D20367" w:rsidRDefault="00B71955" w:rsidP="00B71955"/>
    <w:p w14:paraId="328544F6" w14:textId="77777777" w:rsidR="00B71955" w:rsidRPr="00D20367" w:rsidRDefault="00B71955" w:rsidP="00B71955">
      <w:r w:rsidRPr="00D20367">
        <w:rPr>
          <w:b/>
        </w:rPr>
        <w:br w:type="page"/>
      </w:r>
    </w:p>
    <w:p w14:paraId="510E9D5A" w14:textId="77777777" w:rsidR="00B71955" w:rsidRPr="00D20367" w:rsidRDefault="00B71955" w:rsidP="00B71955">
      <w:pPr>
        <w:pStyle w:val="SectionVHeading2"/>
      </w:pPr>
      <w:bookmarkStart w:id="409" w:name="_Toc63601254"/>
      <w:r w:rsidRPr="00D20367">
        <w:lastRenderedPageBreak/>
        <w:t xml:space="preserve">Grand </w:t>
      </w:r>
      <w:proofErr w:type="spellStart"/>
      <w:r w:rsidRPr="00D20367">
        <w:t>Summary</w:t>
      </w:r>
      <w:bookmarkEnd w:id="409"/>
      <w:proofErr w:type="spellEnd"/>
    </w:p>
    <w:p w14:paraId="38B771AB" w14:textId="77777777" w:rsidR="00B71955" w:rsidRPr="00D20367" w:rsidRDefault="00B71955" w:rsidP="00B71955"/>
    <w:p w14:paraId="70907D24" w14:textId="77777777" w:rsidR="00B71955" w:rsidRPr="00D20367" w:rsidRDefault="00B71955" w:rsidP="00B71955">
      <w:r w:rsidRPr="00D20367">
        <w:t>Contract Name:</w:t>
      </w:r>
    </w:p>
    <w:p w14:paraId="721DCDFA" w14:textId="77777777" w:rsidR="00B71955" w:rsidRPr="00D20367" w:rsidRDefault="00B71955" w:rsidP="00B71955"/>
    <w:p w14:paraId="7C73F26B" w14:textId="77777777" w:rsidR="00B71955" w:rsidRPr="00D20367" w:rsidRDefault="00B71955" w:rsidP="00B71955">
      <w:r w:rsidRPr="00D20367">
        <w:t>Contract No.:</w:t>
      </w:r>
    </w:p>
    <w:p w14:paraId="0727E3CB" w14:textId="77777777" w:rsidR="00B71955" w:rsidRPr="00D20367" w:rsidRDefault="00B71955" w:rsidP="00B71955"/>
    <w:tbl>
      <w:tblPr>
        <w:tblW w:w="9000" w:type="dxa"/>
        <w:tblInd w:w="120" w:type="dxa"/>
        <w:tblLayout w:type="fixed"/>
        <w:tblLook w:val="0000" w:firstRow="0" w:lastRow="0" w:firstColumn="0" w:lastColumn="0" w:noHBand="0" w:noVBand="0"/>
      </w:tblPr>
      <w:tblGrid>
        <w:gridCol w:w="6408"/>
        <w:gridCol w:w="1152"/>
        <w:gridCol w:w="1440"/>
      </w:tblGrid>
      <w:tr w:rsidR="00B71955" w:rsidRPr="00D20367" w14:paraId="32E7780D" w14:textId="77777777" w:rsidTr="00702856">
        <w:tc>
          <w:tcPr>
            <w:tcW w:w="6408" w:type="dxa"/>
            <w:tcBorders>
              <w:top w:val="double" w:sz="6" w:space="0" w:color="auto"/>
              <w:left w:val="double" w:sz="6" w:space="0" w:color="auto"/>
              <w:bottom w:val="single" w:sz="6" w:space="0" w:color="auto"/>
            </w:tcBorders>
            <w:shd w:val="clear" w:color="auto" w:fill="D9D9D9" w:themeFill="background1" w:themeFillShade="D9"/>
          </w:tcPr>
          <w:p w14:paraId="205A8C09" w14:textId="77777777" w:rsidR="00B71955" w:rsidRDefault="00B71955" w:rsidP="00702856">
            <w:pPr>
              <w:jc w:val="center"/>
              <w:rPr>
                <w:b/>
                <w:bCs/>
                <w:iCs/>
              </w:rPr>
            </w:pPr>
            <w:r w:rsidRPr="0080700F">
              <w:rPr>
                <w:b/>
                <w:bCs/>
                <w:iCs/>
              </w:rPr>
              <w:t>General Summary</w:t>
            </w:r>
          </w:p>
          <w:p w14:paraId="4CBAEBF7" w14:textId="77777777" w:rsidR="00B71955" w:rsidRPr="0080700F" w:rsidRDefault="00B71955" w:rsidP="00702856">
            <w:pPr>
              <w:jc w:val="center"/>
              <w:rPr>
                <w:b/>
                <w:bCs/>
                <w:iCs/>
              </w:rPr>
            </w:pPr>
          </w:p>
        </w:tc>
        <w:tc>
          <w:tcPr>
            <w:tcW w:w="1152" w:type="dxa"/>
            <w:tcBorders>
              <w:top w:val="double" w:sz="6" w:space="0" w:color="auto"/>
              <w:left w:val="single" w:sz="4" w:space="0" w:color="auto"/>
              <w:bottom w:val="single" w:sz="6" w:space="0" w:color="auto"/>
            </w:tcBorders>
            <w:shd w:val="clear" w:color="auto" w:fill="D9D9D9" w:themeFill="background1" w:themeFillShade="D9"/>
          </w:tcPr>
          <w:p w14:paraId="39FB5380" w14:textId="77777777" w:rsidR="00B71955" w:rsidRPr="0080700F" w:rsidRDefault="00B71955" w:rsidP="00702856">
            <w:pPr>
              <w:jc w:val="center"/>
              <w:rPr>
                <w:b/>
                <w:bCs/>
                <w:iCs/>
              </w:rPr>
            </w:pPr>
            <w:r w:rsidRPr="0080700F">
              <w:rPr>
                <w:b/>
                <w:bCs/>
                <w:iCs/>
              </w:rPr>
              <w:t>Page</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79BF1722" w14:textId="77777777" w:rsidR="00B71955" w:rsidRPr="0080700F" w:rsidRDefault="00B71955" w:rsidP="00702856">
            <w:pPr>
              <w:jc w:val="center"/>
              <w:rPr>
                <w:b/>
                <w:bCs/>
                <w:iCs/>
              </w:rPr>
            </w:pPr>
            <w:r w:rsidRPr="0080700F">
              <w:rPr>
                <w:b/>
                <w:bCs/>
                <w:iCs/>
              </w:rPr>
              <w:t>Amount</w:t>
            </w:r>
          </w:p>
        </w:tc>
      </w:tr>
      <w:tr w:rsidR="00B71955" w:rsidRPr="00D20367" w14:paraId="688C51B6" w14:textId="77777777" w:rsidTr="00702856">
        <w:tc>
          <w:tcPr>
            <w:tcW w:w="6408" w:type="dxa"/>
            <w:tcBorders>
              <w:top w:val="single" w:sz="6" w:space="0" w:color="auto"/>
              <w:left w:val="double" w:sz="6" w:space="0" w:color="auto"/>
            </w:tcBorders>
          </w:tcPr>
          <w:p w14:paraId="74F55892" w14:textId="77777777" w:rsidR="00B71955" w:rsidRPr="00D20367" w:rsidRDefault="00B71955" w:rsidP="00702856">
            <w:pPr>
              <w:tabs>
                <w:tab w:val="left" w:pos="330"/>
              </w:tabs>
              <w:jc w:val="left"/>
            </w:pPr>
            <w:r w:rsidRPr="00D20367">
              <w:t xml:space="preserve">Bill No. 1:  </w:t>
            </w:r>
            <w:r>
              <w:t>Design and General Works</w:t>
            </w:r>
          </w:p>
        </w:tc>
        <w:tc>
          <w:tcPr>
            <w:tcW w:w="1152" w:type="dxa"/>
            <w:tcBorders>
              <w:top w:val="single" w:sz="6" w:space="0" w:color="auto"/>
              <w:left w:val="dotted" w:sz="4" w:space="0" w:color="auto"/>
              <w:right w:val="dotted" w:sz="4" w:space="0" w:color="auto"/>
            </w:tcBorders>
          </w:tcPr>
          <w:p w14:paraId="0353CEAE" w14:textId="77777777" w:rsidR="00B71955" w:rsidRPr="00D20367" w:rsidRDefault="00B71955" w:rsidP="00702856">
            <w:pPr>
              <w:jc w:val="center"/>
            </w:pPr>
          </w:p>
        </w:tc>
        <w:tc>
          <w:tcPr>
            <w:tcW w:w="1440" w:type="dxa"/>
            <w:tcBorders>
              <w:top w:val="single" w:sz="6" w:space="0" w:color="auto"/>
              <w:left w:val="nil"/>
              <w:right w:val="double" w:sz="6" w:space="0" w:color="auto"/>
            </w:tcBorders>
          </w:tcPr>
          <w:p w14:paraId="412CA395" w14:textId="77777777" w:rsidR="00B71955" w:rsidRPr="00D20367" w:rsidRDefault="00B71955" w:rsidP="00702856">
            <w:pPr>
              <w:tabs>
                <w:tab w:val="decimal" w:pos="1050"/>
              </w:tabs>
              <w:jc w:val="left"/>
            </w:pPr>
          </w:p>
        </w:tc>
      </w:tr>
      <w:tr w:rsidR="00B71955" w:rsidRPr="00D20367" w14:paraId="1F9E7D96" w14:textId="77777777" w:rsidTr="00702856">
        <w:tc>
          <w:tcPr>
            <w:tcW w:w="6408" w:type="dxa"/>
            <w:tcBorders>
              <w:top w:val="dotted" w:sz="4" w:space="0" w:color="auto"/>
              <w:left w:val="double" w:sz="6" w:space="0" w:color="auto"/>
              <w:bottom w:val="dotted" w:sz="4" w:space="0" w:color="auto"/>
            </w:tcBorders>
          </w:tcPr>
          <w:p w14:paraId="6A27A801" w14:textId="77777777" w:rsidR="00B71955" w:rsidRPr="00D20367" w:rsidRDefault="00B71955" w:rsidP="00702856">
            <w:pPr>
              <w:tabs>
                <w:tab w:val="left" w:pos="330"/>
              </w:tabs>
              <w:jc w:val="left"/>
            </w:pPr>
            <w:r w:rsidRPr="00D20367">
              <w:t xml:space="preserve">Bill No. 2:  </w:t>
            </w:r>
            <w:proofErr w:type="spellStart"/>
            <w:r>
              <w:t>Harbour</w:t>
            </w:r>
            <w:proofErr w:type="spellEnd"/>
            <w:r>
              <w:t xml:space="preserve"> Reconstruction Works</w:t>
            </w:r>
          </w:p>
        </w:tc>
        <w:tc>
          <w:tcPr>
            <w:tcW w:w="1152" w:type="dxa"/>
            <w:tcBorders>
              <w:top w:val="dotted" w:sz="4" w:space="0" w:color="auto"/>
              <w:left w:val="dotted" w:sz="4" w:space="0" w:color="auto"/>
              <w:bottom w:val="dotted" w:sz="4" w:space="0" w:color="auto"/>
              <w:right w:val="dotted" w:sz="4" w:space="0" w:color="auto"/>
            </w:tcBorders>
          </w:tcPr>
          <w:p w14:paraId="0E6515FE" w14:textId="77777777" w:rsidR="00B71955" w:rsidRPr="00D20367" w:rsidRDefault="00B71955" w:rsidP="00702856">
            <w:pPr>
              <w:jc w:val="center"/>
            </w:pPr>
          </w:p>
        </w:tc>
        <w:tc>
          <w:tcPr>
            <w:tcW w:w="1440" w:type="dxa"/>
            <w:tcBorders>
              <w:top w:val="dotted" w:sz="4" w:space="0" w:color="auto"/>
              <w:left w:val="nil"/>
              <w:bottom w:val="dotted" w:sz="4" w:space="0" w:color="auto"/>
              <w:right w:val="double" w:sz="6" w:space="0" w:color="auto"/>
            </w:tcBorders>
          </w:tcPr>
          <w:p w14:paraId="57096CC4" w14:textId="77777777" w:rsidR="00B71955" w:rsidRPr="00D20367" w:rsidRDefault="00B71955" w:rsidP="00702856">
            <w:pPr>
              <w:tabs>
                <w:tab w:val="decimal" w:pos="1050"/>
              </w:tabs>
              <w:jc w:val="left"/>
            </w:pPr>
          </w:p>
        </w:tc>
      </w:tr>
      <w:tr w:rsidR="00B71955" w:rsidRPr="00D20367" w14:paraId="544931BE" w14:textId="77777777" w:rsidTr="00702856">
        <w:tc>
          <w:tcPr>
            <w:tcW w:w="6408" w:type="dxa"/>
            <w:tcBorders>
              <w:top w:val="dotted" w:sz="4" w:space="0" w:color="auto"/>
              <w:left w:val="double" w:sz="6" w:space="0" w:color="auto"/>
            </w:tcBorders>
          </w:tcPr>
          <w:p w14:paraId="1E44A9ED" w14:textId="77777777" w:rsidR="00B71955" w:rsidRPr="00611644" w:rsidRDefault="00B71955" w:rsidP="00702856">
            <w:pPr>
              <w:tabs>
                <w:tab w:val="left" w:pos="330"/>
              </w:tabs>
              <w:jc w:val="left"/>
              <w:rPr>
                <w:iCs/>
              </w:rPr>
            </w:pPr>
            <w:r w:rsidRPr="00D20367">
              <w:t xml:space="preserve">Bill No. </w:t>
            </w:r>
            <w:r>
              <w:t>3</w:t>
            </w:r>
            <w:r w:rsidRPr="00D20367">
              <w:t xml:space="preserve">: </w:t>
            </w:r>
            <w:r>
              <w:t xml:space="preserve"> Provisional Works for </w:t>
            </w:r>
            <w:proofErr w:type="spellStart"/>
            <w:r>
              <w:t>Quaywall</w:t>
            </w:r>
            <w:proofErr w:type="spellEnd"/>
          </w:p>
        </w:tc>
        <w:tc>
          <w:tcPr>
            <w:tcW w:w="1152" w:type="dxa"/>
            <w:tcBorders>
              <w:top w:val="dotted" w:sz="4" w:space="0" w:color="auto"/>
              <w:left w:val="dotted" w:sz="4" w:space="0" w:color="auto"/>
              <w:right w:val="dotted" w:sz="4" w:space="0" w:color="auto"/>
            </w:tcBorders>
          </w:tcPr>
          <w:p w14:paraId="4B37B90C" w14:textId="77777777" w:rsidR="00B71955" w:rsidRPr="008B2C21" w:rsidRDefault="00B71955" w:rsidP="00702856">
            <w:pPr>
              <w:jc w:val="center"/>
              <w:rPr>
                <w:i/>
              </w:rPr>
            </w:pPr>
          </w:p>
        </w:tc>
        <w:tc>
          <w:tcPr>
            <w:tcW w:w="1440" w:type="dxa"/>
            <w:tcBorders>
              <w:top w:val="dotted" w:sz="4" w:space="0" w:color="auto"/>
              <w:left w:val="nil"/>
              <w:right w:val="double" w:sz="6" w:space="0" w:color="auto"/>
            </w:tcBorders>
          </w:tcPr>
          <w:p w14:paraId="33C2D3EE" w14:textId="77777777" w:rsidR="00B71955" w:rsidRPr="008B2C21" w:rsidRDefault="00B71955" w:rsidP="00702856">
            <w:pPr>
              <w:tabs>
                <w:tab w:val="decimal" w:pos="1050"/>
              </w:tabs>
              <w:jc w:val="left"/>
              <w:rPr>
                <w:i/>
              </w:rPr>
            </w:pPr>
          </w:p>
        </w:tc>
      </w:tr>
      <w:tr w:rsidR="00B71955" w:rsidRPr="00D20367" w14:paraId="62A4FD4B" w14:textId="77777777" w:rsidTr="00702856">
        <w:tc>
          <w:tcPr>
            <w:tcW w:w="6408" w:type="dxa"/>
            <w:tcBorders>
              <w:top w:val="dotted" w:sz="4" w:space="0" w:color="auto"/>
              <w:left w:val="double" w:sz="6" w:space="0" w:color="auto"/>
            </w:tcBorders>
          </w:tcPr>
          <w:p w14:paraId="17062F86" w14:textId="77777777" w:rsidR="00B71955" w:rsidRPr="008B2C21" w:rsidRDefault="00B71955" w:rsidP="00702856">
            <w:pPr>
              <w:tabs>
                <w:tab w:val="left" w:pos="330"/>
              </w:tabs>
              <w:jc w:val="left"/>
              <w:rPr>
                <w:i/>
              </w:rPr>
            </w:pPr>
            <w:r w:rsidRPr="00030045">
              <w:rPr>
                <w:i/>
              </w:rPr>
              <w:t>—etc.—</w:t>
            </w:r>
          </w:p>
        </w:tc>
        <w:tc>
          <w:tcPr>
            <w:tcW w:w="1152" w:type="dxa"/>
            <w:tcBorders>
              <w:top w:val="dotted" w:sz="4" w:space="0" w:color="auto"/>
              <w:left w:val="dotted" w:sz="4" w:space="0" w:color="auto"/>
              <w:right w:val="dotted" w:sz="4" w:space="0" w:color="auto"/>
            </w:tcBorders>
          </w:tcPr>
          <w:p w14:paraId="6359F7ED" w14:textId="77777777" w:rsidR="00B71955" w:rsidRPr="008B2C21" w:rsidRDefault="00B71955" w:rsidP="00702856">
            <w:pPr>
              <w:jc w:val="center"/>
              <w:rPr>
                <w:i/>
              </w:rPr>
            </w:pPr>
          </w:p>
        </w:tc>
        <w:tc>
          <w:tcPr>
            <w:tcW w:w="1440" w:type="dxa"/>
            <w:tcBorders>
              <w:top w:val="dotted" w:sz="4" w:space="0" w:color="auto"/>
              <w:left w:val="nil"/>
              <w:right w:val="double" w:sz="6" w:space="0" w:color="auto"/>
            </w:tcBorders>
          </w:tcPr>
          <w:p w14:paraId="0D892D8C" w14:textId="77777777" w:rsidR="00B71955" w:rsidRPr="008B2C21" w:rsidRDefault="00B71955" w:rsidP="00702856">
            <w:pPr>
              <w:tabs>
                <w:tab w:val="decimal" w:pos="1050"/>
              </w:tabs>
              <w:jc w:val="left"/>
              <w:rPr>
                <w:i/>
              </w:rPr>
            </w:pPr>
          </w:p>
        </w:tc>
      </w:tr>
      <w:tr w:rsidR="00B71955" w:rsidRPr="00D20367" w14:paraId="3C950A56" w14:textId="77777777" w:rsidTr="00702856">
        <w:tc>
          <w:tcPr>
            <w:tcW w:w="6408" w:type="dxa"/>
            <w:tcBorders>
              <w:left w:val="double" w:sz="6" w:space="0" w:color="auto"/>
              <w:bottom w:val="single" w:sz="6" w:space="0" w:color="auto"/>
            </w:tcBorders>
          </w:tcPr>
          <w:p w14:paraId="6E96113E" w14:textId="77777777" w:rsidR="00B71955" w:rsidRPr="00986218" w:rsidRDefault="00B71955" w:rsidP="00702856">
            <w:pPr>
              <w:tabs>
                <w:tab w:val="left" w:pos="330"/>
              </w:tabs>
              <w:jc w:val="left"/>
              <w:rPr>
                <w:iCs/>
              </w:rPr>
            </w:pPr>
            <w:r w:rsidRPr="00986218">
              <w:rPr>
                <w:iCs/>
              </w:rPr>
              <w:t>Subtotal of Bills</w:t>
            </w:r>
          </w:p>
        </w:tc>
        <w:tc>
          <w:tcPr>
            <w:tcW w:w="1152" w:type="dxa"/>
            <w:tcBorders>
              <w:left w:val="dotted" w:sz="4" w:space="0" w:color="auto"/>
              <w:bottom w:val="single" w:sz="6" w:space="0" w:color="auto"/>
              <w:right w:val="dotted" w:sz="4" w:space="0" w:color="auto"/>
            </w:tcBorders>
          </w:tcPr>
          <w:p w14:paraId="0E20600D" w14:textId="77777777" w:rsidR="00B71955" w:rsidRPr="00986218" w:rsidRDefault="00B71955" w:rsidP="00702856">
            <w:pPr>
              <w:jc w:val="center"/>
              <w:rPr>
                <w:iCs/>
              </w:rPr>
            </w:pPr>
            <w:r w:rsidRPr="00986218">
              <w:rPr>
                <w:iCs/>
              </w:rPr>
              <w:t>(A)</w:t>
            </w:r>
          </w:p>
        </w:tc>
        <w:tc>
          <w:tcPr>
            <w:tcW w:w="1440" w:type="dxa"/>
            <w:tcBorders>
              <w:left w:val="nil"/>
              <w:bottom w:val="single" w:sz="6" w:space="0" w:color="auto"/>
              <w:right w:val="double" w:sz="6" w:space="0" w:color="auto"/>
            </w:tcBorders>
          </w:tcPr>
          <w:p w14:paraId="0B119530" w14:textId="77777777" w:rsidR="00B71955" w:rsidRPr="00986218" w:rsidRDefault="00B71955" w:rsidP="00702856">
            <w:pPr>
              <w:tabs>
                <w:tab w:val="decimal" w:pos="1050"/>
              </w:tabs>
              <w:jc w:val="left"/>
              <w:rPr>
                <w:iCs/>
              </w:rPr>
            </w:pPr>
          </w:p>
        </w:tc>
      </w:tr>
      <w:tr w:rsidR="00B71955" w:rsidRPr="00D20367" w14:paraId="34B0EB82" w14:textId="77777777" w:rsidTr="00702856">
        <w:tc>
          <w:tcPr>
            <w:tcW w:w="6408" w:type="dxa"/>
            <w:tcBorders>
              <w:top w:val="single" w:sz="6" w:space="0" w:color="auto"/>
              <w:left w:val="double" w:sz="6" w:space="0" w:color="auto"/>
              <w:bottom w:val="single" w:sz="6" w:space="0" w:color="auto"/>
            </w:tcBorders>
          </w:tcPr>
          <w:p w14:paraId="3CBA4C0D" w14:textId="77777777" w:rsidR="00B71955" w:rsidRPr="00986218" w:rsidRDefault="00B71955" w:rsidP="00702856">
            <w:pPr>
              <w:tabs>
                <w:tab w:val="left" w:pos="330"/>
              </w:tabs>
              <w:jc w:val="left"/>
              <w:rPr>
                <w:iCs/>
              </w:rPr>
            </w:pPr>
            <w:r w:rsidRPr="00986218">
              <w:rPr>
                <w:iCs/>
              </w:rPr>
              <w:t>Total for Daywork (Provisional Sum)</w:t>
            </w:r>
          </w:p>
        </w:tc>
        <w:tc>
          <w:tcPr>
            <w:tcW w:w="1152" w:type="dxa"/>
            <w:tcBorders>
              <w:top w:val="single" w:sz="6" w:space="0" w:color="auto"/>
              <w:left w:val="dotted" w:sz="4" w:space="0" w:color="auto"/>
              <w:bottom w:val="single" w:sz="6" w:space="0" w:color="auto"/>
              <w:right w:val="dotted" w:sz="4" w:space="0" w:color="auto"/>
            </w:tcBorders>
          </w:tcPr>
          <w:p w14:paraId="52045B26" w14:textId="77777777" w:rsidR="00B71955" w:rsidRPr="00986218" w:rsidRDefault="00B71955" w:rsidP="00702856">
            <w:pPr>
              <w:jc w:val="center"/>
              <w:rPr>
                <w:iCs/>
              </w:rPr>
            </w:pPr>
            <w:r w:rsidRPr="00986218">
              <w:rPr>
                <w:iCs/>
              </w:rPr>
              <w:t>(B)</w:t>
            </w:r>
          </w:p>
        </w:tc>
        <w:tc>
          <w:tcPr>
            <w:tcW w:w="1440" w:type="dxa"/>
            <w:tcBorders>
              <w:top w:val="single" w:sz="6" w:space="0" w:color="auto"/>
              <w:left w:val="nil"/>
              <w:bottom w:val="single" w:sz="6" w:space="0" w:color="auto"/>
              <w:right w:val="double" w:sz="6" w:space="0" w:color="auto"/>
            </w:tcBorders>
          </w:tcPr>
          <w:p w14:paraId="0C29A523" w14:textId="77777777" w:rsidR="00B71955" w:rsidRPr="00986218" w:rsidRDefault="00B71955" w:rsidP="00702856">
            <w:pPr>
              <w:tabs>
                <w:tab w:val="decimal" w:pos="1050"/>
              </w:tabs>
              <w:jc w:val="left"/>
              <w:rPr>
                <w:iCs/>
              </w:rPr>
            </w:pPr>
          </w:p>
        </w:tc>
      </w:tr>
      <w:tr w:rsidR="00B71955" w:rsidRPr="00D20367" w14:paraId="4683F9AA" w14:textId="77777777" w:rsidTr="00702856">
        <w:tc>
          <w:tcPr>
            <w:tcW w:w="6408" w:type="dxa"/>
            <w:tcBorders>
              <w:top w:val="single" w:sz="6" w:space="0" w:color="auto"/>
              <w:left w:val="double" w:sz="6" w:space="0" w:color="auto"/>
              <w:bottom w:val="single" w:sz="6" w:space="0" w:color="auto"/>
            </w:tcBorders>
          </w:tcPr>
          <w:p w14:paraId="0247B21F" w14:textId="77777777" w:rsidR="00B71955" w:rsidRPr="00986218" w:rsidRDefault="00B71955" w:rsidP="00702856">
            <w:pPr>
              <w:tabs>
                <w:tab w:val="left" w:pos="330"/>
              </w:tabs>
              <w:jc w:val="left"/>
              <w:rPr>
                <w:iCs/>
              </w:rPr>
            </w:pPr>
            <w:r w:rsidRPr="00986218">
              <w:rPr>
                <w:iCs/>
              </w:rPr>
              <w:t>Specified Provisional Sums included in subtotal of bills</w:t>
            </w:r>
          </w:p>
        </w:tc>
        <w:tc>
          <w:tcPr>
            <w:tcW w:w="1152" w:type="dxa"/>
            <w:tcBorders>
              <w:top w:val="single" w:sz="6" w:space="0" w:color="auto"/>
              <w:left w:val="dotted" w:sz="4" w:space="0" w:color="auto"/>
              <w:bottom w:val="single" w:sz="6" w:space="0" w:color="auto"/>
              <w:right w:val="dotted" w:sz="4" w:space="0" w:color="auto"/>
            </w:tcBorders>
          </w:tcPr>
          <w:p w14:paraId="13890537" w14:textId="77777777" w:rsidR="00B71955" w:rsidRPr="00986218" w:rsidRDefault="00B71955" w:rsidP="00702856">
            <w:pPr>
              <w:jc w:val="center"/>
              <w:rPr>
                <w:iCs/>
              </w:rPr>
            </w:pPr>
            <w:r w:rsidRPr="00986218">
              <w:rPr>
                <w:iCs/>
              </w:rPr>
              <w:t>(C)</w:t>
            </w:r>
          </w:p>
        </w:tc>
        <w:tc>
          <w:tcPr>
            <w:tcW w:w="1440" w:type="dxa"/>
            <w:tcBorders>
              <w:top w:val="single" w:sz="6" w:space="0" w:color="auto"/>
              <w:left w:val="nil"/>
              <w:bottom w:val="single" w:sz="6" w:space="0" w:color="auto"/>
              <w:right w:val="double" w:sz="6" w:space="0" w:color="auto"/>
            </w:tcBorders>
          </w:tcPr>
          <w:p w14:paraId="0A99BA12" w14:textId="77777777" w:rsidR="00B71955" w:rsidRPr="00986218" w:rsidRDefault="00B71955" w:rsidP="00702856">
            <w:pPr>
              <w:tabs>
                <w:tab w:val="decimal" w:pos="1050"/>
              </w:tabs>
              <w:jc w:val="left"/>
              <w:rPr>
                <w:iCs/>
              </w:rPr>
            </w:pPr>
            <w:r w:rsidRPr="00986218">
              <w:rPr>
                <w:iCs/>
              </w:rPr>
              <w:t>[sum]</w:t>
            </w:r>
          </w:p>
        </w:tc>
      </w:tr>
      <w:tr w:rsidR="00B71955" w:rsidRPr="00D20367" w14:paraId="3F2DE815" w14:textId="77777777" w:rsidTr="00702856">
        <w:tc>
          <w:tcPr>
            <w:tcW w:w="6408" w:type="dxa"/>
            <w:tcBorders>
              <w:top w:val="single" w:sz="6" w:space="0" w:color="auto"/>
              <w:left w:val="double" w:sz="6" w:space="0" w:color="auto"/>
              <w:bottom w:val="single" w:sz="6" w:space="0" w:color="auto"/>
            </w:tcBorders>
          </w:tcPr>
          <w:p w14:paraId="500DC047" w14:textId="77777777" w:rsidR="00B71955" w:rsidRPr="00986218" w:rsidRDefault="00B71955" w:rsidP="00702856">
            <w:pPr>
              <w:tabs>
                <w:tab w:val="left" w:pos="330"/>
              </w:tabs>
              <w:jc w:val="left"/>
              <w:rPr>
                <w:iCs/>
              </w:rPr>
            </w:pPr>
            <w:r w:rsidRPr="00986218">
              <w:rPr>
                <w:iCs/>
              </w:rPr>
              <w:t>Total of Bills Plus Provisional Sums (A + B + C)</w:t>
            </w:r>
          </w:p>
        </w:tc>
        <w:tc>
          <w:tcPr>
            <w:tcW w:w="1152" w:type="dxa"/>
            <w:tcBorders>
              <w:top w:val="single" w:sz="6" w:space="0" w:color="auto"/>
              <w:left w:val="dotted" w:sz="4" w:space="0" w:color="auto"/>
              <w:bottom w:val="single" w:sz="6" w:space="0" w:color="auto"/>
              <w:right w:val="dotted" w:sz="4" w:space="0" w:color="auto"/>
            </w:tcBorders>
          </w:tcPr>
          <w:p w14:paraId="3A96559C" w14:textId="77777777" w:rsidR="00B71955" w:rsidRPr="00986218" w:rsidRDefault="00B71955" w:rsidP="00702856">
            <w:pPr>
              <w:jc w:val="center"/>
              <w:rPr>
                <w:iCs/>
              </w:rPr>
            </w:pPr>
            <w:r w:rsidRPr="00986218">
              <w:rPr>
                <w:iCs/>
              </w:rPr>
              <w:t>(D)</w:t>
            </w:r>
          </w:p>
        </w:tc>
        <w:tc>
          <w:tcPr>
            <w:tcW w:w="1440" w:type="dxa"/>
            <w:tcBorders>
              <w:top w:val="single" w:sz="6" w:space="0" w:color="auto"/>
              <w:left w:val="nil"/>
              <w:bottom w:val="single" w:sz="6" w:space="0" w:color="auto"/>
              <w:right w:val="double" w:sz="6" w:space="0" w:color="auto"/>
            </w:tcBorders>
          </w:tcPr>
          <w:p w14:paraId="345F1824" w14:textId="77777777" w:rsidR="00B71955" w:rsidRPr="00986218" w:rsidRDefault="00B71955" w:rsidP="00702856">
            <w:pPr>
              <w:tabs>
                <w:tab w:val="decimal" w:pos="1050"/>
              </w:tabs>
              <w:jc w:val="left"/>
              <w:rPr>
                <w:iCs/>
              </w:rPr>
            </w:pPr>
          </w:p>
        </w:tc>
      </w:tr>
      <w:tr w:rsidR="00B71955" w:rsidRPr="00D20367" w14:paraId="6DACDE7D" w14:textId="77777777" w:rsidTr="00702856">
        <w:tc>
          <w:tcPr>
            <w:tcW w:w="6408" w:type="dxa"/>
            <w:tcBorders>
              <w:top w:val="single" w:sz="6" w:space="0" w:color="auto"/>
              <w:left w:val="double" w:sz="6" w:space="0" w:color="auto"/>
              <w:bottom w:val="single" w:sz="6" w:space="0" w:color="auto"/>
            </w:tcBorders>
          </w:tcPr>
          <w:p w14:paraId="5F2D40A6" w14:textId="77777777" w:rsidR="00B71955" w:rsidRPr="00986218" w:rsidRDefault="00B71955" w:rsidP="00702856">
            <w:pPr>
              <w:tabs>
                <w:tab w:val="left" w:pos="330"/>
              </w:tabs>
              <w:jc w:val="left"/>
              <w:rPr>
                <w:iCs/>
              </w:rPr>
            </w:pPr>
            <w:r w:rsidRPr="00986218">
              <w:rPr>
                <w:iCs/>
              </w:rPr>
              <w:t>Add Provisional Sum for Contingency Allowance (if any)</w:t>
            </w:r>
          </w:p>
        </w:tc>
        <w:tc>
          <w:tcPr>
            <w:tcW w:w="1152" w:type="dxa"/>
            <w:tcBorders>
              <w:top w:val="single" w:sz="6" w:space="0" w:color="auto"/>
              <w:left w:val="dotted" w:sz="4" w:space="0" w:color="auto"/>
              <w:bottom w:val="single" w:sz="6" w:space="0" w:color="auto"/>
              <w:right w:val="dotted" w:sz="4" w:space="0" w:color="auto"/>
            </w:tcBorders>
          </w:tcPr>
          <w:p w14:paraId="66160408" w14:textId="77777777" w:rsidR="00B71955" w:rsidRPr="00986218" w:rsidRDefault="00B71955" w:rsidP="00702856">
            <w:pPr>
              <w:jc w:val="center"/>
              <w:rPr>
                <w:iCs/>
              </w:rPr>
            </w:pPr>
            <w:r w:rsidRPr="00986218">
              <w:rPr>
                <w:iCs/>
              </w:rPr>
              <w:t>(E)</w:t>
            </w:r>
          </w:p>
        </w:tc>
        <w:tc>
          <w:tcPr>
            <w:tcW w:w="1440" w:type="dxa"/>
            <w:tcBorders>
              <w:top w:val="single" w:sz="6" w:space="0" w:color="auto"/>
              <w:left w:val="nil"/>
              <w:bottom w:val="single" w:sz="6" w:space="0" w:color="auto"/>
              <w:right w:val="double" w:sz="6" w:space="0" w:color="auto"/>
            </w:tcBorders>
          </w:tcPr>
          <w:p w14:paraId="75A59E0A" w14:textId="77777777" w:rsidR="00B71955" w:rsidRPr="00986218" w:rsidRDefault="00B71955" w:rsidP="00702856">
            <w:pPr>
              <w:jc w:val="center"/>
              <w:rPr>
                <w:iCs/>
              </w:rPr>
            </w:pPr>
            <w:r w:rsidRPr="00986218">
              <w:rPr>
                <w:iCs/>
              </w:rPr>
              <w:t>[sum]</w:t>
            </w:r>
          </w:p>
        </w:tc>
      </w:tr>
      <w:tr w:rsidR="00B71955" w:rsidRPr="00D20367" w14:paraId="58B55457" w14:textId="77777777" w:rsidTr="00702856">
        <w:tc>
          <w:tcPr>
            <w:tcW w:w="6408" w:type="dxa"/>
            <w:tcBorders>
              <w:top w:val="single" w:sz="6" w:space="0" w:color="auto"/>
              <w:left w:val="double" w:sz="6" w:space="0" w:color="auto"/>
              <w:bottom w:val="single" w:sz="6" w:space="0" w:color="auto"/>
            </w:tcBorders>
          </w:tcPr>
          <w:p w14:paraId="1BE0612A" w14:textId="77777777" w:rsidR="00B71955" w:rsidRPr="00986218" w:rsidRDefault="00B71955" w:rsidP="00702856">
            <w:pPr>
              <w:tabs>
                <w:tab w:val="left" w:pos="330"/>
              </w:tabs>
              <w:jc w:val="left"/>
              <w:rPr>
                <w:iCs/>
              </w:rPr>
            </w:pPr>
            <w:r w:rsidRPr="00986218">
              <w:rPr>
                <w:iCs/>
              </w:rPr>
              <w:t>Bid Price (D + E) (Carried forward to Letter of Bid)</w:t>
            </w:r>
          </w:p>
        </w:tc>
        <w:tc>
          <w:tcPr>
            <w:tcW w:w="1152" w:type="dxa"/>
            <w:tcBorders>
              <w:top w:val="single" w:sz="6" w:space="0" w:color="auto"/>
              <w:left w:val="dotted" w:sz="4" w:space="0" w:color="auto"/>
              <w:bottom w:val="single" w:sz="6" w:space="0" w:color="auto"/>
              <w:right w:val="dotted" w:sz="4" w:space="0" w:color="auto"/>
            </w:tcBorders>
          </w:tcPr>
          <w:p w14:paraId="09FC5690" w14:textId="77777777" w:rsidR="00B71955" w:rsidRPr="00986218" w:rsidRDefault="00B71955" w:rsidP="00702856">
            <w:pPr>
              <w:jc w:val="center"/>
              <w:rPr>
                <w:iCs/>
              </w:rPr>
            </w:pPr>
            <w:r w:rsidRPr="00986218">
              <w:rPr>
                <w:iCs/>
              </w:rPr>
              <w:t>(F)</w:t>
            </w:r>
          </w:p>
        </w:tc>
        <w:tc>
          <w:tcPr>
            <w:tcW w:w="1440" w:type="dxa"/>
            <w:tcBorders>
              <w:top w:val="single" w:sz="6" w:space="0" w:color="auto"/>
              <w:left w:val="nil"/>
              <w:bottom w:val="single" w:sz="6" w:space="0" w:color="auto"/>
              <w:right w:val="double" w:sz="6" w:space="0" w:color="auto"/>
            </w:tcBorders>
          </w:tcPr>
          <w:p w14:paraId="30917EAC" w14:textId="77777777" w:rsidR="00B71955" w:rsidRPr="00986218" w:rsidRDefault="00B71955" w:rsidP="00702856">
            <w:pPr>
              <w:tabs>
                <w:tab w:val="decimal" w:pos="1050"/>
              </w:tabs>
              <w:jc w:val="left"/>
              <w:rPr>
                <w:iCs/>
              </w:rPr>
            </w:pPr>
          </w:p>
        </w:tc>
      </w:tr>
      <w:tr w:rsidR="00B71955" w:rsidRPr="00D20367" w14:paraId="0DAE54E7" w14:textId="77777777" w:rsidTr="00702856">
        <w:tc>
          <w:tcPr>
            <w:tcW w:w="6408" w:type="dxa"/>
            <w:tcBorders>
              <w:top w:val="single" w:sz="6" w:space="0" w:color="auto"/>
              <w:left w:val="double" w:sz="6" w:space="0" w:color="auto"/>
              <w:bottom w:val="double" w:sz="6" w:space="0" w:color="auto"/>
            </w:tcBorders>
          </w:tcPr>
          <w:p w14:paraId="3F716EDD" w14:textId="77777777" w:rsidR="00B71955" w:rsidRPr="00D20367" w:rsidRDefault="00B71955" w:rsidP="00702856">
            <w:pPr>
              <w:tabs>
                <w:tab w:val="left" w:pos="330"/>
              </w:tabs>
              <w:jc w:val="left"/>
            </w:pPr>
          </w:p>
        </w:tc>
        <w:tc>
          <w:tcPr>
            <w:tcW w:w="1152" w:type="dxa"/>
            <w:tcBorders>
              <w:top w:val="single" w:sz="6" w:space="0" w:color="auto"/>
              <w:left w:val="dotted" w:sz="4" w:space="0" w:color="auto"/>
              <w:bottom w:val="double" w:sz="6" w:space="0" w:color="auto"/>
              <w:right w:val="dotted" w:sz="4" w:space="0" w:color="auto"/>
            </w:tcBorders>
          </w:tcPr>
          <w:p w14:paraId="7DB6E547" w14:textId="77777777" w:rsidR="00B71955" w:rsidRPr="00D20367" w:rsidRDefault="00B71955" w:rsidP="00702856">
            <w:pPr>
              <w:jc w:val="center"/>
            </w:pPr>
          </w:p>
        </w:tc>
        <w:tc>
          <w:tcPr>
            <w:tcW w:w="1440" w:type="dxa"/>
            <w:tcBorders>
              <w:top w:val="single" w:sz="6" w:space="0" w:color="auto"/>
              <w:left w:val="nil"/>
              <w:bottom w:val="double" w:sz="6" w:space="0" w:color="auto"/>
              <w:right w:val="double" w:sz="6" w:space="0" w:color="auto"/>
            </w:tcBorders>
          </w:tcPr>
          <w:p w14:paraId="6C86E28E" w14:textId="77777777" w:rsidR="00B71955" w:rsidRPr="00D20367" w:rsidRDefault="00B71955" w:rsidP="00702856">
            <w:pPr>
              <w:tabs>
                <w:tab w:val="decimal" w:pos="1050"/>
              </w:tabs>
              <w:jc w:val="left"/>
            </w:pPr>
          </w:p>
        </w:tc>
      </w:tr>
      <w:tr w:rsidR="00B71955" w:rsidRPr="00D20367" w14:paraId="128BC718" w14:textId="77777777" w:rsidTr="00702856">
        <w:tc>
          <w:tcPr>
            <w:tcW w:w="9000" w:type="dxa"/>
            <w:gridSpan w:val="3"/>
          </w:tcPr>
          <w:p w14:paraId="73FBEA5F" w14:textId="77777777" w:rsidR="00B71955" w:rsidRPr="00D20367" w:rsidRDefault="00B71955" w:rsidP="00702856">
            <w:pPr>
              <w:jc w:val="left"/>
              <w:rPr>
                <w:sz w:val="20"/>
              </w:rPr>
            </w:pPr>
          </w:p>
          <w:p w14:paraId="225B3127" w14:textId="77777777" w:rsidR="00B71955" w:rsidRPr="00D20367" w:rsidRDefault="00B71955" w:rsidP="00702856">
            <w:pPr>
              <w:jc w:val="left"/>
              <w:rPr>
                <w:sz w:val="20"/>
              </w:rPr>
            </w:pPr>
            <w:proofErr w:type="spellStart"/>
            <w:r>
              <w:rPr>
                <w:sz w:val="20"/>
              </w:rPr>
              <w:t>i</w:t>
            </w:r>
            <w:proofErr w:type="spellEnd"/>
            <w:r>
              <w:rPr>
                <w:sz w:val="20"/>
              </w:rPr>
              <w:t>)</w:t>
            </w:r>
            <w:r w:rsidRPr="00D20367">
              <w:rPr>
                <w:sz w:val="20"/>
              </w:rPr>
              <w:t xml:space="preserve"> All Provisional Sums are to be expended in whole or in part at the direction and discretion of the Engineer in accordance with Sub-Clause </w:t>
            </w:r>
            <w:r>
              <w:rPr>
                <w:sz w:val="20"/>
              </w:rPr>
              <w:t>13.5</w:t>
            </w:r>
            <w:r w:rsidRPr="00D20367">
              <w:rPr>
                <w:sz w:val="20"/>
              </w:rPr>
              <w:t xml:space="preserve"> of the Conditions of Contract.</w:t>
            </w:r>
          </w:p>
          <w:p w14:paraId="1F797BB6" w14:textId="77777777" w:rsidR="00B71955" w:rsidRPr="00D20367" w:rsidRDefault="00B71955" w:rsidP="00702856">
            <w:pPr>
              <w:jc w:val="left"/>
              <w:rPr>
                <w:sz w:val="20"/>
              </w:rPr>
            </w:pPr>
            <w:r>
              <w:rPr>
                <w:sz w:val="20"/>
              </w:rPr>
              <w:t>ii)</w:t>
            </w:r>
            <w:r w:rsidRPr="00D20367">
              <w:rPr>
                <w:sz w:val="20"/>
              </w:rPr>
              <w:t xml:space="preserve"> To be entered by the Employer.</w:t>
            </w:r>
          </w:p>
        </w:tc>
      </w:tr>
    </w:tbl>
    <w:p w14:paraId="5AEA1F32" w14:textId="356DDECB" w:rsidR="00B71955" w:rsidRDefault="00B71955" w:rsidP="00E15F2D">
      <w:pPr>
        <w:pStyle w:val="SectionVHeading2"/>
      </w:pPr>
    </w:p>
    <w:p w14:paraId="5308F2ED" w14:textId="195C5E7E" w:rsidR="00B71955" w:rsidRDefault="00B71955" w:rsidP="00E15F2D">
      <w:pPr>
        <w:pStyle w:val="SectionVHeading2"/>
      </w:pPr>
    </w:p>
    <w:p w14:paraId="07A1CCF0" w14:textId="653FB966" w:rsidR="00B71955" w:rsidRDefault="00B71955" w:rsidP="00E15F2D">
      <w:pPr>
        <w:pStyle w:val="SectionVHeading2"/>
      </w:pPr>
    </w:p>
    <w:p w14:paraId="58B87052" w14:textId="36B9D3B4" w:rsidR="00B71955" w:rsidRDefault="00B71955" w:rsidP="00E15F2D">
      <w:pPr>
        <w:pStyle w:val="SectionVHeading2"/>
      </w:pPr>
    </w:p>
    <w:p w14:paraId="11FB7909" w14:textId="775EFD2C" w:rsidR="00B71955" w:rsidRDefault="00B71955" w:rsidP="00E15F2D">
      <w:pPr>
        <w:pStyle w:val="SectionVHeading2"/>
      </w:pPr>
    </w:p>
    <w:p w14:paraId="122375F3" w14:textId="7570B395" w:rsidR="00B71955" w:rsidRDefault="00B71955" w:rsidP="00E15F2D">
      <w:pPr>
        <w:pStyle w:val="SectionVHeading2"/>
      </w:pPr>
    </w:p>
    <w:p w14:paraId="7FA63FD4" w14:textId="27EBAD04" w:rsidR="00B71955" w:rsidRDefault="00B71955" w:rsidP="00E15F2D">
      <w:pPr>
        <w:pStyle w:val="SectionVHeading2"/>
      </w:pPr>
    </w:p>
    <w:p w14:paraId="175935D1" w14:textId="547251B7" w:rsidR="00B71955" w:rsidRDefault="00B71955" w:rsidP="00E15F2D">
      <w:pPr>
        <w:pStyle w:val="SectionVHeading2"/>
      </w:pPr>
    </w:p>
    <w:p w14:paraId="40B5BB90" w14:textId="16E9543D" w:rsidR="00B71955" w:rsidRDefault="00B71955" w:rsidP="00E15F2D">
      <w:pPr>
        <w:pStyle w:val="SectionVHeading2"/>
      </w:pPr>
    </w:p>
    <w:p w14:paraId="1051623C" w14:textId="1D324282" w:rsidR="00B71955" w:rsidRDefault="00B71955" w:rsidP="00E15F2D">
      <w:pPr>
        <w:pStyle w:val="SectionVHeading2"/>
      </w:pPr>
    </w:p>
    <w:p w14:paraId="2C2E3D3C" w14:textId="04EFEFA2" w:rsidR="00B71955" w:rsidRDefault="00B71955" w:rsidP="00E15F2D">
      <w:pPr>
        <w:pStyle w:val="SectionVHeading2"/>
      </w:pPr>
    </w:p>
    <w:p w14:paraId="03C8BC3F" w14:textId="46EA7EAC" w:rsidR="00B71955" w:rsidRDefault="00B71955" w:rsidP="00E15F2D">
      <w:pPr>
        <w:pStyle w:val="SectionVHeading2"/>
      </w:pPr>
    </w:p>
    <w:tbl>
      <w:tblPr>
        <w:tblW w:w="0" w:type="auto"/>
        <w:tblLayout w:type="fixed"/>
        <w:tblLook w:val="0000" w:firstRow="0" w:lastRow="0" w:firstColumn="0" w:lastColumn="0" w:noHBand="0" w:noVBand="0"/>
      </w:tblPr>
      <w:tblGrid>
        <w:gridCol w:w="9198"/>
      </w:tblGrid>
      <w:tr w:rsidR="00B71955" w:rsidRPr="00D20367" w14:paraId="6251846F" w14:textId="77777777" w:rsidTr="00702856">
        <w:trPr>
          <w:trHeight w:val="900"/>
        </w:trPr>
        <w:tc>
          <w:tcPr>
            <w:tcW w:w="9198" w:type="dxa"/>
            <w:vAlign w:val="center"/>
          </w:tcPr>
          <w:p w14:paraId="454AD170" w14:textId="77777777" w:rsidR="00B71955" w:rsidRPr="00D20367" w:rsidRDefault="00B71955" w:rsidP="00702856">
            <w:pPr>
              <w:pStyle w:val="SectionVHeader"/>
              <w:rPr>
                <w:highlight w:val="yellow"/>
                <w:lang w:val="en-US"/>
              </w:rPr>
            </w:pPr>
            <w:bookmarkStart w:id="410" w:name="_Toc163966136"/>
            <w:bookmarkStart w:id="411" w:name="_Toc63601255"/>
            <w:bookmarkStart w:id="412" w:name="_Hlk62138764"/>
            <w:r w:rsidRPr="00D20367">
              <w:rPr>
                <w:lang w:val="en-US"/>
              </w:rPr>
              <w:lastRenderedPageBreak/>
              <w:t>Technical Proposal</w:t>
            </w:r>
            <w:bookmarkEnd w:id="410"/>
            <w:bookmarkEnd w:id="411"/>
          </w:p>
        </w:tc>
      </w:tr>
    </w:tbl>
    <w:p w14:paraId="6C5292DA" w14:textId="77777777" w:rsidR="00B71955" w:rsidRPr="00D20367" w:rsidRDefault="00B71955" w:rsidP="00B71955">
      <w:pPr>
        <w:tabs>
          <w:tab w:val="left" w:pos="5238"/>
          <w:tab w:val="left" w:pos="5474"/>
          <w:tab w:val="left" w:pos="9468"/>
        </w:tabs>
        <w:jc w:val="left"/>
      </w:pPr>
    </w:p>
    <w:p w14:paraId="36D8B10D" w14:textId="77777777" w:rsidR="00B71955" w:rsidRPr="00D20367" w:rsidRDefault="00B71955" w:rsidP="00B71955">
      <w:pPr>
        <w:tabs>
          <w:tab w:val="left" w:pos="5238"/>
          <w:tab w:val="left" w:pos="5474"/>
          <w:tab w:val="left" w:pos="9468"/>
        </w:tabs>
        <w:ind w:left="-90"/>
        <w:jc w:val="left"/>
        <w:rPr>
          <w:b/>
          <w:bCs/>
          <w:sz w:val="28"/>
        </w:rPr>
      </w:pPr>
    </w:p>
    <w:p w14:paraId="320D234E" w14:textId="77777777" w:rsidR="00B71955" w:rsidRPr="00D20367" w:rsidRDefault="00B71955" w:rsidP="00B71955">
      <w:pPr>
        <w:numPr>
          <w:ilvl w:val="0"/>
          <w:numId w:val="3"/>
        </w:numPr>
        <w:tabs>
          <w:tab w:val="left" w:pos="5238"/>
          <w:tab w:val="left" w:pos="5474"/>
          <w:tab w:val="left" w:pos="9468"/>
        </w:tabs>
        <w:jc w:val="left"/>
        <w:rPr>
          <w:b/>
          <w:bCs/>
          <w:sz w:val="28"/>
        </w:rPr>
      </w:pPr>
      <w:r w:rsidRPr="00D20367">
        <w:rPr>
          <w:b/>
          <w:bCs/>
          <w:sz w:val="28"/>
        </w:rPr>
        <w:t>Site Organization</w:t>
      </w:r>
    </w:p>
    <w:p w14:paraId="3D102A2C" w14:textId="77777777" w:rsidR="00B71955" w:rsidRPr="00D20367" w:rsidRDefault="00B71955" w:rsidP="00B71955">
      <w:pPr>
        <w:tabs>
          <w:tab w:val="left" w:pos="5238"/>
          <w:tab w:val="left" w:pos="5474"/>
          <w:tab w:val="left" w:pos="9468"/>
        </w:tabs>
        <w:ind w:left="-90"/>
        <w:jc w:val="left"/>
        <w:rPr>
          <w:b/>
          <w:bCs/>
          <w:sz w:val="28"/>
        </w:rPr>
      </w:pPr>
    </w:p>
    <w:p w14:paraId="302EB4B9" w14:textId="77777777" w:rsidR="00B71955" w:rsidRPr="00D20367" w:rsidRDefault="00B71955" w:rsidP="00B71955">
      <w:pPr>
        <w:numPr>
          <w:ilvl w:val="0"/>
          <w:numId w:val="3"/>
        </w:numPr>
        <w:tabs>
          <w:tab w:val="left" w:pos="5238"/>
          <w:tab w:val="left" w:pos="5474"/>
          <w:tab w:val="left" w:pos="9468"/>
        </w:tabs>
        <w:jc w:val="left"/>
        <w:rPr>
          <w:b/>
          <w:bCs/>
          <w:sz w:val="28"/>
        </w:rPr>
      </w:pPr>
      <w:r w:rsidRPr="00D20367">
        <w:rPr>
          <w:b/>
          <w:bCs/>
          <w:sz w:val="28"/>
        </w:rPr>
        <w:t>Method Statement</w:t>
      </w:r>
    </w:p>
    <w:p w14:paraId="0AD7F5C7" w14:textId="77777777" w:rsidR="00B71955" w:rsidRPr="00D20367" w:rsidRDefault="00B71955" w:rsidP="00B71955">
      <w:pPr>
        <w:tabs>
          <w:tab w:val="left" w:pos="5238"/>
          <w:tab w:val="left" w:pos="5474"/>
          <w:tab w:val="left" w:pos="9468"/>
        </w:tabs>
        <w:jc w:val="left"/>
        <w:rPr>
          <w:b/>
          <w:bCs/>
          <w:sz w:val="28"/>
        </w:rPr>
      </w:pPr>
    </w:p>
    <w:p w14:paraId="19FC7B3B" w14:textId="77777777" w:rsidR="00B71955" w:rsidRPr="00D20367" w:rsidRDefault="00B71955" w:rsidP="00B71955">
      <w:pPr>
        <w:numPr>
          <w:ilvl w:val="0"/>
          <w:numId w:val="3"/>
        </w:numPr>
        <w:tabs>
          <w:tab w:val="left" w:pos="5238"/>
          <w:tab w:val="left" w:pos="5474"/>
          <w:tab w:val="left" w:pos="9468"/>
        </w:tabs>
        <w:jc w:val="left"/>
        <w:rPr>
          <w:b/>
          <w:bCs/>
          <w:sz w:val="28"/>
        </w:rPr>
      </w:pPr>
      <w:r w:rsidRPr="00D20367">
        <w:rPr>
          <w:b/>
          <w:bCs/>
          <w:sz w:val="28"/>
        </w:rPr>
        <w:t>Mobilization Schedule</w:t>
      </w:r>
    </w:p>
    <w:p w14:paraId="06105929" w14:textId="77777777" w:rsidR="00B71955" w:rsidRPr="00D20367" w:rsidRDefault="00B71955" w:rsidP="00B71955">
      <w:pPr>
        <w:tabs>
          <w:tab w:val="left" w:pos="5238"/>
          <w:tab w:val="left" w:pos="5474"/>
          <w:tab w:val="left" w:pos="9468"/>
        </w:tabs>
        <w:ind w:left="-90"/>
        <w:jc w:val="left"/>
        <w:rPr>
          <w:b/>
          <w:bCs/>
          <w:sz w:val="28"/>
        </w:rPr>
      </w:pPr>
    </w:p>
    <w:p w14:paraId="3C391B63" w14:textId="77777777" w:rsidR="00B71955" w:rsidRPr="00D20367" w:rsidRDefault="00B71955" w:rsidP="00B71955">
      <w:pPr>
        <w:numPr>
          <w:ilvl w:val="0"/>
          <w:numId w:val="3"/>
        </w:numPr>
        <w:tabs>
          <w:tab w:val="left" w:pos="5238"/>
          <w:tab w:val="left" w:pos="5474"/>
          <w:tab w:val="left" w:pos="9468"/>
        </w:tabs>
        <w:jc w:val="left"/>
        <w:rPr>
          <w:b/>
          <w:bCs/>
          <w:sz w:val="28"/>
        </w:rPr>
      </w:pPr>
      <w:r w:rsidRPr="00D20367">
        <w:rPr>
          <w:b/>
          <w:bCs/>
          <w:sz w:val="28"/>
        </w:rPr>
        <w:t>Construction Schedule</w:t>
      </w:r>
    </w:p>
    <w:p w14:paraId="75DC8638" w14:textId="77777777" w:rsidR="00B71955" w:rsidRPr="00D20367" w:rsidRDefault="00B71955" w:rsidP="00B71955">
      <w:pPr>
        <w:tabs>
          <w:tab w:val="left" w:pos="5238"/>
          <w:tab w:val="left" w:pos="5474"/>
          <w:tab w:val="left" w:pos="9468"/>
        </w:tabs>
        <w:ind w:left="-90"/>
        <w:jc w:val="left"/>
        <w:rPr>
          <w:b/>
          <w:bCs/>
          <w:sz w:val="28"/>
        </w:rPr>
      </w:pPr>
    </w:p>
    <w:p w14:paraId="281609B5" w14:textId="77777777" w:rsidR="00B71955" w:rsidRPr="00D20367" w:rsidRDefault="00B71955" w:rsidP="00B71955">
      <w:pPr>
        <w:numPr>
          <w:ilvl w:val="0"/>
          <w:numId w:val="3"/>
        </w:numPr>
        <w:tabs>
          <w:tab w:val="left" w:pos="5238"/>
          <w:tab w:val="left" w:pos="5474"/>
          <w:tab w:val="left" w:pos="9468"/>
        </w:tabs>
        <w:jc w:val="left"/>
        <w:rPr>
          <w:b/>
          <w:bCs/>
          <w:sz w:val="28"/>
        </w:rPr>
      </w:pPr>
      <w:r w:rsidRPr="00D20367">
        <w:rPr>
          <w:b/>
          <w:bCs/>
          <w:sz w:val="28"/>
        </w:rPr>
        <w:t>Equipment</w:t>
      </w:r>
    </w:p>
    <w:p w14:paraId="707F25DD" w14:textId="77777777" w:rsidR="00B71955" w:rsidRPr="00D20367" w:rsidRDefault="00B71955" w:rsidP="00B71955">
      <w:pPr>
        <w:tabs>
          <w:tab w:val="left" w:pos="5238"/>
          <w:tab w:val="left" w:pos="5474"/>
          <w:tab w:val="left" w:pos="9468"/>
        </w:tabs>
        <w:jc w:val="left"/>
        <w:rPr>
          <w:b/>
          <w:bCs/>
          <w:sz w:val="28"/>
        </w:rPr>
      </w:pPr>
    </w:p>
    <w:bookmarkEnd w:id="412"/>
    <w:p w14:paraId="58DC8991" w14:textId="77777777" w:rsidR="00B71955" w:rsidRPr="00D20367" w:rsidRDefault="00B71955" w:rsidP="00B71955">
      <w:pPr>
        <w:numPr>
          <w:ilvl w:val="0"/>
          <w:numId w:val="3"/>
        </w:numPr>
        <w:tabs>
          <w:tab w:val="left" w:pos="5238"/>
          <w:tab w:val="left" w:pos="5474"/>
          <w:tab w:val="left" w:pos="9468"/>
        </w:tabs>
        <w:jc w:val="left"/>
        <w:rPr>
          <w:b/>
          <w:bCs/>
          <w:i/>
          <w:iCs/>
          <w:sz w:val="28"/>
        </w:rPr>
      </w:pPr>
      <w:r w:rsidRPr="00D20367">
        <w:rPr>
          <w:b/>
          <w:bCs/>
          <w:sz w:val="28"/>
        </w:rPr>
        <w:t>Others</w:t>
      </w:r>
    </w:p>
    <w:p w14:paraId="2525D37C" w14:textId="5DFF05C1" w:rsidR="00B71955" w:rsidRDefault="00B71955" w:rsidP="00B71955">
      <w:pPr>
        <w:pStyle w:val="SectionVHeading2"/>
        <w:rPr>
          <w:i/>
          <w:iCs/>
        </w:rPr>
      </w:pPr>
      <w:r w:rsidRPr="00D20367">
        <w:rPr>
          <w:i/>
          <w:iCs/>
        </w:rPr>
        <w:br w:type="page"/>
      </w:r>
    </w:p>
    <w:p w14:paraId="0BC7CA58" w14:textId="77777777" w:rsidR="00B71955" w:rsidRPr="00D20367" w:rsidRDefault="00B71955" w:rsidP="00B71955">
      <w:pPr>
        <w:pStyle w:val="SectionVHeading2"/>
      </w:pPr>
      <w:bookmarkStart w:id="413" w:name="_Toc63601256"/>
      <w:proofErr w:type="spellStart"/>
      <w:r w:rsidRPr="00D20367">
        <w:lastRenderedPageBreak/>
        <w:t>Site</w:t>
      </w:r>
      <w:proofErr w:type="spellEnd"/>
      <w:r>
        <w:t xml:space="preserve"> </w:t>
      </w:r>
      <w:proofErr w:type="spellStart"/>
      <w:r w:rsidRPr="00D20367">
        <w:t>Organization</w:t>
      </w:r>
      <w:bookmarkEnd w:id="413"/>
      <w:proofErr w:type="spellEnd"/>
    </w:p>
    <w:p w14:paraId="31197E9B" w14:textId="77777777" w:rsidR="00B71955" w:rsidRDefault="00B71955" w:rsidP="00B71955">
      <w:pPr>
        <w:pStyle w:val="SectionVHeading2"/>
      </w:pPr>
    </w:p>
    <w:p w14:paraId="77DD185D" w14:textId="77777777" w:rsidR="00B71955" w:rsidRDefault="00B71955" w:rsidP="00E15F2D">
      <w:pPr>
        <w:pStyle w:val="SectionVHeading2"/>
      </w:pPr>
    </w:p>
    <w:p w14:paraId="2F13B148" w14:textId="77777777" w:rsidR="00B71955" w:rsidRPr="00B71955" w:rsidRDefault="00B71955" w:rsidP="00B71955">
      <w:pPr>
        <w:rPr>
          <w:lang w:val="es-ES_tradnl"/>
        </w:rPr>
      </w:pPr>
    </w:p>
    <w:p w14:paraId="025DCC7D" w14:textId="77777777" w:rsidR="00B71955" w:rsidRPr="00B71955" w:rsidRDefault="00B71955" w:rsidP="00B71955">
      <w:pPr>
        <w:rPr>
          <w:lang w:val="es-ES_tradnl"/>
        </w:rPr>
      </w:pPr>
    </w:p>
    <w:p w14:paraId="6DB948F3" w14:textId="77777777" w:rsidR="00B71955" w:rsidRPr="00B71955" w:rsidRDefault="00B71955" w:rsidP="00B71955">
      <w:pPr>
        <w:rPr>
          <w:lang w:val="es-ES_tradnl"/>
        </w:rPr>
      </w:pPr>
    </w:p>
    <w:p w14:paraId="77DE081E" w14:textId="77777777" w:rsidR="00B71955" w:rsidRPr="00B71955" w:rsidRDefault="00B71955" w:rsidP="00B71955">
      <w:pPr>
        <w:rPr>
          <w:lang w:val="es-ES_tradnl"/>
        </w:rPr>
      </w:pPr>
    </w:p>
    <w:p w14:paraId="0A3D254D" w14:textId="77777777" w:rsidR="00B71955" w:rsidRPr="00B71955" w:rsidRDefault="00B71955" w:rsidP="00B71955">
      <w:pPr>
        <w:rPr>
          <w:lang w:val="es-ES_tradnl"/>
        </w:rPr>
      </w:pPr>
    </w:p>
    <w:p w14:paraId="53DA7422" w14:textId="77777777" w:rsidR="00B71955" w:rsidRPr="00B71955" w:rsidRDefault="00B71955" w:rsidP="00B71955">
      <w:pPr>
        <w:rPr>
          <w:lang w:val="es-ES_tradnl"/>
        </w:rPr>
      </w:pPr>
    </w:p>
    <w:p w14:paraId="43CB11B1" w14:textId="77777777" w:rsidR="00B71955" w:rsidRPr="00B71955" w:rsidRDefault="00B71955" w:rsidP="00B71955">
      <w:pPr>
        <w:rPr>
          <w:lang w:val="es-ES_tradnl"/>
        </w:rPr>
      </w:pPr>
    </w:p>
    <w:p w14:paraId="229B1269" w14:textId="77777777" w:rsidR="00B71955" w:rsidRPr="00B71955" w:rsidRDefault="00B71955" w:rsidP="00B71955">
      <w:pPr>
        <w:rPr>
          <w:lang w:val="es-ES_tradnl"/>
        </w:rPr>
      </w:pPr>
    </w:p>
    <w:p w14:paraId="477626F6" w14:textId="77777777" w:rsidR="00B71955" w:rsidRPr="00B71955" w:rsidRDefault="00B71955" w:rsidP="00B71955">
      <w:pPr>
        <w:rPr>
          <w:lang w:val="es-ES_tradnl"/>
        </w:rPr>
      </w:pPr>
    </w:p>
    <w:p w14:paraId="0E790469" w14:textId="77777777" w:rsidR="00B71955" w:rsidRPr="00B71955" w:rsidRDefault="00B71955" w:rsidP="00B71955">
      <w:pPr>
        <w:rPr>
          <w:lang w:val="es-ES_tradnl"/>
        </w:rPr>
      </w:pPr>
    </w:p>
    <w:p w14:paraId="5E7AD5F7" w14:textId="77777777" w:rsidR="00B71955" w:rsidRPr="00B71955" w:rsidRDefault="00B71955" w:rsidP="00B71955">
      <w:pPr>
        <w:rPr>
          <w:lang w:val="es-ES_tradnl"/>
        </w:rPr>
      </w:pPr>
    </w:p>
    <w:p w14:paraId="2F4C8FD8" w14:textId="77777777" w:rsidR="00B71955" w:rsidRPr="00B71955" w:rsidRDefault="00B71955" w:rsidP="00B71955">
      <w:pPr>
        <w:rPr>
          <w:lang w:val="es-ES_tradnl"/>
        </w:rPr>
      </w:pPr>
    </w:p>
    <w:p w14:paraId="0AC48488" w14:textId="77777777" w:rsidR="00B71955" w:rsidRPr="00B71955" w:rsidRDefault="00B71955" w:rsidP="00B71955">
      <w:pPr>
        <w:rPr>
          <w:lang w:val="es-ES_tradnl"/>
        </w:rPr>
      </w:pPr>
    </w:p>
    <w:p w14:paraId="66B8D115" w14:textId="1BEBE75C" w:rsidR="00B71955" w:rsidRDefault="00B71955" w:rsidP="00B71955">
      <w:pPr>
        <w:pStyle w:val="SectionVHeading2"/>
        <w:tabs>
          <w:tab w:val="left" w:pos="6210"/>
        </w:tabs>
        <w:jc w:val="left"/>
      </w:pPr>
      <w:r>
        <w:tab/>
      </w:r>
    </w:p>
    <w:p w14:paraId="4417729D" w14:textId="5294C1BB" w:rsidR="00B71955" w:rsidRDefault="00B71955" w:rsidP="00B71955">
      <w:pPr>
        <w:pStyle w:val="SectionVHeading2"/>
        <w:tabs>
          <w:tab w:val="left" w:pos="6210"/>
        </w:tabs>
        <w:jc w:val="left"/>
      </w:pPr>
    </w:p>
    <w:p w14:paraId="2FD914D3" w14:textId="3600C017" w:rsidR="00B71955" w:rsidRDefault="00B71955" w:rsidP="00B71955">
      <w:pPr>
        <w:pStyle w:val="SectionVHeading2"/>
        <w:tabs>
          <w:tab w:val="left" w:pos="6210"/>
        </w:tabs>
        <w:jc w:val="left"/>
      </w:pPr>
    </w:p>
    <w:p w14:paraId="55D5F93D" w14:textId="0CC76C8F" w:rsidR="00B71955" w:rsidRDefault="00B71955" w:rsidP="00B71955">
      <w:pPr>
        <w:pStyle w:val="SectionVHeading2"/>
        <w:tabs>
          <w:tab w:val="left" w:pos="6210"/>
        </w:tabs>
        <w:jc w:val="left"/>
      </w:pPr>
    </w:p>
    <w:p w14:paraId="599C63CB" w14:textId="5FAD4546" w:rsidR="00B71955" w:rsidRDefault="00B71955" w:rsidP="00B71955">
      <w:pPr>
        <w:pStyle w:val="SectionVHeading2"/>
        <w:tabs>
          <w:tab w:val="left" w:pos="6210"/>
        </w:tabs>
        <w:jc w:val="left"/>
      </w:pPr>
    </w:p>
    <w:p w14:paraId="1547892A" w14:textId="7465D7F6" w:rsidR="00B71955" w:rsidRDefault="00B71955" w:rsidP="00B71955">
      <w:pPr>
        <w:pStyle w:val="SectionVHeading2"/>
        <w:tabs>
          <w:tab w:val="left" w:pos="6210"/>
        </w:tabs>
        <w:jc w:val="left"/>
      </w:pPr>
    </w:p>
    <w:p w14:paraId="021AF20E" w14:textId="5EC4B5F6" w:rsidR="00B71955" w:rsidRDefault="00B71955" w:rsidP="00B71955">
      <w:pPr>
        <w:pStyle w:val="SectionVHeading2"/>
        <w:tabs>
          <w:tab w:val="left" w:pos="6210"/>
        </w:tabs>
        <w:jc w:val="left"/>
      </w:pPr>
    </w:p>
    <w:p w14:paraId="3B858506" w14:textId="0C4CFBD1" w:rsidR="00B71955" w:rsidRDefault="00B71955" w:rsidP="00B71955">
      <w:pPr>
        <w:pStyle w:val="SectionVHeading2"/>
        <w:tabs>
          <w:tab w:val="left" w:pos="6210"/>
        </w:tabs>
        <w:jc w:val="left"/>
      </w:pPr>
    </w:p>
    <w:p w14:paraId="00654317" w14:textId="47CB8BBE" w:rsidR="00B71955" w:rsidRDefault="00B71955" w:rsidP="00B71955">
      <w:pPr>
        <w:pStyle w:val="SectionVHeading2"/>
        <w:tabs>
          <w:tab w:val="left" w:pos="6210"/>
        </w:tabs>
        <w:jc w:val="left"/>
      </w:pPr>
    </w:p>
    <w:p w14:paraId="66BCCF50" w14:textId="746A2FBD" w:rsidR="00B71955" w:rsidRDefault="00B71955" w:rsidP="00B71955">
      <w:pPr>
        <w:pStyle w:val="SectionVHeading2"/>
        <w:tabs>
          <w:tab w:val="left" w:pos="6210"/>
        </w:tabs>
        <w:jc w:val="left"/>
      </w:pPr>
    </w:p>
    <w:p w14:paraId="28B65348" w14:textId="75A5C11A" w:rsidR="00B71955" w:rsidRDefault="00B71955" w:rsidP="00B71955">
      <w:pPr>
        <w:pStyle w:val="SectionVHeading2"/>
        <w:tabs>
          <w:tab w:val="left" w:pos="6210"/>
        </w:tabs>
        <w:jc w:val="left"/>
      </w:pPr>
    </w:p>
    <w:p w14:paraId="72EDFB60" w14:textId="2ED198AC" w:rsidR="00B71955" w:rsidRDefault="00B71955" w:rsidP="00B71955">
      <w:pPr>
        <w:pStyle w:val="SectionVHeading2"/>
        <w:tabs>
          <w:tab w:val="left" w:pos="6210"/>
        </w:tabs>
        <w:jc w:val="left"/>
      </w:pPr>
    </w:p>
    <w:p w14:paraId="39DACFA2" w14:textId="1A5C48D4" w:rsidR="00B71955" w:rsidRDefault="00B71955" w:rsidP="00B71955">
      <w:pPr>
        <w:pStyle w:val="SectionVHeading2"/>
        <w:tabs>
          <w:tab w:val="left" w:pos="6210"/>
        </w:tabs>
        <w:jc w:val="left"/>
      </w:pPr>
    </w:p>
    <w:p w14:paraId="6162B1B9" w14:textId="2248F5B4" w:rsidR="00B71955" w:rsidRDefault="00B71955" w:rsidP="00B71955">
      <w:pPr>
        <w:pStyle w:val="SectionVHeading2"/>
        <w:tabs>
          <w:tab w:val="left" w:pos="6210"/>
        </w:tabs>
        <w:jc w:val="left"/>
      </w:pPr>
    </w:p>
    <w:p w14:paraId="6406B8A7" w14:textId="70E6DCB2" w:rsidR="00B71955" w:rsidRDefault="00B71955" w:rsidP="00B71955">
      <w:pPr>
        <w:pStyle w:val="SectionVHeading2"/>
        <w:tabs>
          <w:tab w:val="left" w:pos="6210"/>
        </w:tabs>
        <w:jc w:val="left"/>
      </w:pPr>
    </w:p>
    <w:p w14:paraId="11E9FFF3" w14:textId="77777777" w:rsidR="00B71955" w:rsidRPr="00D20367" w:rsidRDefault="00B71955" w:rsidP="00B71955">
      <w:pPr>
        <w:pStyle w:val="SectionVHeading2"/>
      </w:pPr>
      <w:bookmarkStart w:id="414" w:name="_Toc63601257"/>
      <w:proofErr w:type="spellStart"/>
      <w:r w:rsidRPr="00D20367">
        <w:lastRenderedPageBreak/>
        <w:t>Method</w:t>
      </w:r>
      <w:proofErr w:type="spellEnd"/>
      <w:r>
        <w:t xml:space="preserve"> </w:t>
      </w:r>
      <w:proofErr w:type="spellStart"/>
      <w:r w:rsidRPr="00D20367">
        <w:t>Statement</w:t>
      </w:r>
      <w:bookmarkEnd w:id="414"/>
      <w:proofErr w:type="spellEnd"/>
    </w:p>
    <w:p w14:paraId="63AD866F" w14:textId="705ECEAF" w:rsidR="00B71955" w:rsidRDefault="00B71955" w:rsidP="00B71955">
      <w:pPr>
        <w:pStyle w:val="SectionVHeading2"/>
        <w:tabs>
          <w:tab w:val="left" w:pos="6210"/>
        </w:tabs>
        <w:jc w:val="left"/>
      </w:pPr>
    </w:p>
    <w:p w14:paraId="002C12B4" w14:textId="35D63212" w:rsidR="00B71955" w:rsidRDefault="00B71955" w:rsidP="00B71955">
      <w:pPr>
        <w:pStyle w:val="SectionVHeading2"/>
        <w:tabs>
          <w:tab w:val="left" w:pos="6210"/>
        </w:tabs>
        <w:jc w:val="left"/>
      </w:pPr>
    </w:p>
    <w:p w14:paraId="754BBC98" w14:textId="758F1C8F" w:rsidR="00B71955" w:rsidRDefault="00B71955" w:rsidP="00B71955">
      <w:pPr>
        <w:pStyle w:val="SectionVHeading2"/>
        <w:tabs>
          <w:tab w:val="left" w:pos="6210"/>
        </w:tabs>
        <w:jc w:val="left"/>
      </w:pPr>
    </w:p>
    <w:p w14:paraId="0E479835" w14:textId="6BA6DF46" w:rsidR="00B71955" w:rsidRDefault="00B71955" w:rsidP="00B71955">
      <w:pPr>
        <w:pStyle w:val="SectionVHeading2"/>
        <w:tabs>
          <w:tab w:val="left" w:pos="6210"/>
        </w:tabs>
        <w:jc w:val="left"/>
      </w:pPr>
    </w:p>
    <w:p w14:paraId="7BD07F34" w14:textId="08ACFAFC" w:rsidR="00B71955" w:rsidRDefault="00B71955" w:rsidP="00B71955">
      <w:pPr>
        <w:pStyle w:val="SectionVHeading2"/>
        <w:tabs>
          <w:tab w:val="left" w:pos="6210"/>
        </w:tabs>
        <w:jc w:val="left"/>
      </w:pPr>
    </w:p>
    <w:p w14:paraId="6F254A38" w14:textId="049D3AC9" w:rsidR="00B71955" w:rsidRDefault="00B71955" w:rsidP="00B71955">
      <w:pPr>
        <w:pStyle w:val="SectionVHeading2"/>
        <w:tabs>
          <w:tab w:val="left" w:pos="6210"/>
        </w:tabs>
        <w:jc w:val="left"/>
      </w:pPr>
    </w:p>
    <w:p w14:paraId="1EE4EEFD" w14:textId="4FB11BB4" w:rsidR="00B71955" w:rsidRDefault="00B71955" w:rsidP="00B71955">
      <w:pPr>
        <w:pStyle w:val="SectionVHeading2"/>
        <w:tabs>
          <w:tab w:val="left" w:pos="6210"/>
        </w:tabs>
        <w:jc w:val="left"/>
      </w:pPr>
    </w:p>
    <w:p w14:paraId="5880A048" w14:textId="5991C677" w:rsidR="00B71955" w:rsidRDefault="00B71955" w:rsidP="00B71955">
      <w:pPr>
        <w:pStyle w:val="SectionVHeading2"/>
        <w:tabs>
          <w:tab w:val="left" w:pos="6210"/>
        </w:tabs>
        <w:jc w:val="left"/>
      </w:pPr>
    </w:p>
    <w:p w14:paraId="4877BB0A" w14:textId="344F597B" w:rsidR="00B71955" w:rsidRDefault="00B71955" w:rsidP="00B71955">
      <w:pPr>
        <w:pStyle w:val="SectionVHeading2"/>
        <w:tabs>
          <w:tab w:val="left" w:pos="6210"/>
        </w:tabs>
        <w:jc w:val="left"/>
      </w:pPr>
    </w:p>
    <w:p w14:paraId="63289E45" w14:textId="284CAE0F" w:rsidR="00B71955" w:rsidRDefault="00B71955" w:rsidP="00B71955">
      <w:pPr>
        <w:pStyle w:val="SectionVHeading2"/>
        <w:tabs>
          <w:tab w:val="left" w:pos="6210"/>
        </w:tabs>
        <w:jc w:val="left"/>
      </w:pPr>
    </w:p>
    <w:p w14:paraId="20BE4BFE" w14:textId="3F76213F" w:rsidR="00B71955" w:rsidRDefault="00B71955" w:rsidP="00B71955">
      <w:pPr>
        <w:pStyle w:val="SectionVHeading2"/>
        <w:tabs>
          <w:tab w:val="left" w:pos="6210"/>
        </w:tabs>
        <w:jc w:val="left"/>
      </w:pPr>
    </w:p>
    <w:p w14:paraId="31E63CCA" w14:textId="68B6CF1F" w:rsidR="00B71955" w:rsidRDefault="00B71955" w:rsidP="00B71955">
      <w:pPr>
        <w:pStyle w:val="SectionVHeading2"/>
        <w:tabs>
          <w:tab w:val="left" w:pos="6210"/>
        </w:tabs>
        <w:jc w:val="left"/>
      </w:pPr>
    </w:p>
    <w:p w14:paraId="4834CBE0" w14:textId="2C7E34A1" w:rsidR="00B71955" w:rsidRDefault="00B71955" w:rsidP="00B71955">
      <w:pPr>
        <w:pStyle w:val="SectionVHeading2"/>
        <w:tabs>
          <w:tab w:val="left" w:pos="6210"/>
        </w:tabs>
        <w:jc w:val="left"/>
      </w:pPr>
    </w:p>
    <w:p w14:paraId="00B5DFAE" w14:textId="5C52CBDC" w:rsidR="00B71955" w:rsidRDefault="00B71955" w:rsidP="00B71955">
      <w:pPr>
        <w:pStyle w:val="SectionVHeading2"/>
        <w:tabs>
          <w:tab w:val="left" w:pos="6210"/>
        </w:tabs>
        <w:jc w:val="left"/>
      </w:pPr>
    </w:p>
    <w:p w14:paraId="6F6392DC" w14:textId="5A05E25A" w:rsidR="00B71955" w:rsidRDefault="00B71955" w:rsidP="00B71955">
      <w:pPr>
        <w:pStyle w:val="SectionVHeading2"/>
        <w:tabs>
          <w:tab w:val="left" w:pos="6210"/>
        </w:tabs>
        <w:jc w:val="left"/>
      </w:pPr>
    </w:p>
    <w:p w14:paraId="2EC98E35" w14:textId="0561563B" w:rsidR="00B71955" w:rsidRDefault="00B71955" w:rsidP="00B71955">
      <w:pPr>
        <w:pStyle w:val="SectionVHeading2"/>
        <w:tabs>
          <w:tab w:val="left" w:pos="6210"/>
        </w:tabs>
        <w:jc w:val="left"/>
      </w:pPr>
    </w:p>
    <w:p w14:paraId="0235DA26" w14:textId="66FE8692" w:rsidR="00B71955" w:rsidRDefault="00B71955" w:rsidP="00B71955">
      <w:pPr>
        <w:pStyle w:val="SectionVHeading2"/>
        <w:tabs>
          <w:tab w:val="left" w:pos="6210"/>
        </w:tabs>
        <w:jc w:val="left"/>
      </w:pPr>
    </w:p>
    <w:p w14:paraId="4D7D73AB" w14:textId="60CB55CA" w:rsidR="00B71955" w:rsidRDefault="00B71955" w:rsidP="00B71955">
      <w:pPr>
        <w:pStyle w:val="SectionVHeading2"/>
        <w:tabs>
          <w:tab w:val="left" w:pos="6210"/>
        </w:tabs>
        <w:jc w:val="left"/>
      </w:pPr>
    </w:p>
    <w:p w14:paraId="73A70B15" w14:textId="6A6129A0" w:rsidR="00B71955" w:rsidRDefault="00B71955" w:rsidP="00B71955">
      <w:pPr>
        <w:pStyle w:val="SectionVHeading2"/>
        <w:tabs>
          <w:tab w:val="left" w:pos="6210"/>
        </w:tabs>
        <w:jc w:val="left"/>
      </w:pPr>
    </w:p>
    <w:p w14:paraId="2C86C8DA" w14:textId="49D411FC" w:rsidR="00B71955" w:rsidRDefault="00B71955" w:rsidP="00B71955">
      <w:pPr>
        <w:pStyle w:val="SectionVHeading2"/>
        <w:tabs>
          <w:tab w:val="left" w:pos="6210"/>
        </w:tabs>
        <w:jc w:val="left"/>
      </w:pPr>
    </w:p>
    <w:p w14:paraId="67C2D2A0" w14:textId="38173B69" w:rsidR="00B71955" w:rsidRDefault="00B71955" w:rsidP="00B71955">
      <w:pPr>
        <w:pStyle w:val="SectionVHeading2"/>
        <w:tabs>
          <w:tab w:val="left" w:pos="6210"/>
        </w:tabs>
        <w:jc w:val="left"/>
      </w:pPr>
    </w:p>
    <w:p w14:paraId="6E4F0B93" w14:textId="697BFDD6" w:rsidR="00B71955" w:rsidRDefault="00B71955" w:rsidP="00B71955">
      <w:pPr>
        <w:pStyle w:val="SectionVHeading2"/>
        <w:tabs>
          <w:tab w:val="left" w:pos="6210"/>
        </w:tabs>
        <w:jc w:val="left"/>
      </w:pPr>
    </w:p>
    <w:p w14:paraId="54C5E943" w14:textId="4792861B" w:rsidR="00B71955" w:rsidRDefault="00B71955" w:rsidP="00B71955">
      <w:pPr>
        <w:pStyle w:val="SectionVHeading2"/>
        <w:tabs>
          <w:tab w:val="left" w:pos="6210"/>
        </w:tabs>
        <w:jc w:val="left"/>
      </w:pPr>
    </w:p>
    <w:p w14:paraId="5B2FA0AF" w14:textId="4D344279" w:rsidR="00B71955" w:rsidRDefault="00B71955" w:rsidP="00B71955">
      <w:pPr>
        <w:pStyle w:val="SectionVHeading2"/>
        <w:tabs>
          <w:tab w:val="left" w:pos="6210"/>
        </w:tabs>
        <w:jc w:val="left"/>
      </w:pPr>
    </w:p>
    <w:p w14:paraId="01255121" w14:textId="77777777" w:rsidR="00B71955" w:rsidRPr="00D20367" w:rsidRDefault="00B71955" w:rsidP="00B71955">
      <w:pPr>
        <w:pStyle w:val="SectionVHeading2"/>
      </w:pPr>
      <w:bookmarkStart w:id="415" w:name="_Toc63601258"/>
      <w:proofErr w:type="spellStart"/>
      <w:r w:rsidRPr="00D20367">
        <w:lastRenderedPageBreak/>
        <w:t>Mobilization</w:t>
      </w:r>
      <w:proofErr w:type="spellEnd"/>
      <w:r w:rsidRPr="00D20367">
        <w:t xml:space="preserve"> Schedule</w:t>
      </w:r>
      <w:bookmarkEnd w:id="415"/>
    </w:p>
    <w:p w14:paraId="68E7012F" w14:textId="72C848E7" w:rsidR="00B71955" w:rsidRDefault="00B71955" w:rsidP="00B71955">
      <w:pPr>
        <w:pStyle w:val="SectionVHeading2"/>
        <w:tabs>
          <w:tab w:val="left" w:pos="6210"/>
        </w:tabs>
        <w:jc w:val="left"/>
      </w:pPr>
    </w:p>
    <w:p w14:paraId="08A1AEAC" w14:textId="3DB6AD90" w:rsidR="00B71955" w:rsidRDefault="00B71955" w:rsidP="00B71955">
      <w:pPr>
        <w:pStyle w:val="SectionVHeading2"/>
        <w:tabs>
          <w:tab w:val="left" w:pos="6210"/>
        </w:tabs>
        <w:jc w:val="left"/>
      </w:pPr>
    </w:p>
    <w:p w14:paraId="242D462E" w14:textId="77EA1685" w:rsidR="00B71955" w:rsidRDefault="00B71955" w:rsidP="00B71955">
      <w:pPr>
        <w:pStyle w:val="SectionVHeading2"/>
        <w:tabs>
          <w:tab w:val="left" w:pos="6210"/>
        </w:tabs>
        <w:jc w:val="left"/>
      </w:pPr>
    </w:p>
    <w:p w14:paraId="6A6ED4EA" w14:textId="38EB04BA" w:rsidR="00B71955" w:rsidRDefault="00B71955" w:rsidP="00B71955">
      <w:pPr>
        <w:pStyle w:val="SectionVHeading2"/>
        <w:tabs>
          <w:tab w:val="left" w:pos="6210"/>
        </w:tabs>
        <w:jc w:val="left"/>
      </w:pPr>
    </w:p>
    <w:p w14:paraId="2B2126BE" w14:textId="31D81254" w:rsidR="00B71955" w:rsidRDefault="00B71955" w:rsidP="00B71955">
      <w:pPr>
        <w:pStyle w:val="SectionVHeading2"/>
        <w:tabs>
          <w:tab w:val="left" w:pos="6210"/>
        </w:tabs>
        <w:jc w:val="left"/>
      </w:pPr>
    </w:p>
    <w:p w14:paraId="4943E90C" w14:textId="4D50449B" w:rsidR="00B71955" w:rsidRDefault="00B71955" w:rsidP="00B71955">
      <w:pPr>
        <w:pStyle w:val="SectionVHeading2"/>
        <w:tabs>
          <w:tab w:val="left" w:pos="6210"/>
        </w:tabs>
        <w:jc w:val="left"/>
      </w:pPr>
    </w:p>
    <w:p w14:paraId="1B64C095" w14:textId="033CD88B" w:rsidR="00B71955" w:rsidRDefault="00B71955" w:rsidP="00B71955">
      <w:pPr>
        <w:pStyle w:val="SectionVHeading2"/>
        <w:tabs>
          <w:tab w:val="left" w:pos="6210"/>
        </w:tabs>
        <w:jc w:val="left"/>
      </w:pPr>
    </w:p>
    <w:p w14:paraId="504BF9C1" w14:textId="0DB92FDE" w:rsidR="00B71955" w:rsidRDefault="00B71955" w:rsidP="00B71955">
      <w:pPr>
        <w:pStyle w:val="SectionVHeading2"/>
        <w:tabs>
          <w:tab w:val="left" w:pos="6210"/>
        </w:tabs>
        <w:jc w:val="left"/>
      </w:pPr>
    </w:p>
    <w:p w14:paraId="146E1E75" w14:textId="5F933AEE" w:rsidR="00B71955" w:rsidRDefault="00B71955" w:rsidP="00B71955">
      <w:pPr>
        <w:pStyle w:val="SectionVHeading2"/>
        <w:tabs>
          <w:tab w:val="left" w:pos="6210"/>
        </w:tabs>
        <w:jc w:val="left"/>
      </w:pPr>
    </w:p>
    <w:p w14:paraId="2E48A0CB" w14:textId="334D478A" w:rsidR="00B71955" w:rsidRDefault="00B71955" w:rsidP="00B71955">
      <w:pPr>
        <w:pStyle w:val="SectionVHeading2"/>
        <w:tabs>
          <w:tab w:val="left" w:pos="6210"/>
        </w:tabs>
        <w:jc w:val="left"/>
      </w:pPr>
    </w:p>
    <w:p w14:paraId="36BE5106" w14:textId="3E372F7E" w:rsidR="00B71955" w:rsidRDefault="00B71955" w:rsidP="00B71955">
      <w:pPr>
        <w:pStyle w:val="SectionVHeading2"/>
        <w:tabs>
          <w:tab w:val="left" w:pos="6210"/>
        </w:tabs>
        <w:jc w:val="left"/>
      </w:pPr>
    </w:p>
    <w:p w14:paraId="6625C638" w14:textId="52323D31" w:rsidR="00B71955" w:rsidRDefault="00B71955" w:rsidP="00B71955">
      <w:pPr>
        <w:pStyle w:val="SectionVHeading2"/>
        <w:tabs>
          <w:tab w:val="left" w:pos="6210"/>
        </w:tabs>
        <w:jc w:val="left"/>
      </w:pPr>
    </w:p>
    <w:p w14:paraId="6C625B63" w14:textId="1458D5F6" w:rsidR="00B71955" w:rsidRDefault="00B71955" w:rsidP="00B71955">
      <w:pPr>
        <w:pStyle w:val="SectionVHeading2"/>
        <w:tabs>
          <w:tab w:val="left" w:pos="6210"/>
        </w:tabs>
        <w:jc w:val="left"/>
      </w:pPr>
    </w:p>
    <w:p w14:paraId="2F14EE8C" w14:textId="511042D5" w:rsidR="00B71955" w:rsidRDefault="00B71955" w:rsidP="00B71955">
      <w:pPr>
        <w:pStyle w:val="SectionVHeading2"/>
        <w:tabs>
          <w:tab w:val="left" w:pos="6210"/>
        </w:tabs>
        <w:jc w:val="left"/>
      </w:pPr>
    </w:p>
    <w:p w14:paraId="77E0B446" w14:textId="0270EBE7" w:rsidR="00B71955" w:rsidRDefault="00B71955" w:rsidP="00B71955">
      <w:pPr>
        <w:pStyle w:val="SectionVHeading2"/>
        <w:tabs>
          <w:tab w:val="left" w:pos="6210"/>
        </w:tabs>
        <w:jc w:val="left"/>
      </w:pPr>
    </w:p>
    <w:p w14:paraId="4116A3CE" w14:textId="1C96FA18" w:rsidR="00B71955" w:rsidRDefault="00B71955" w:rsidP="00B71955">
      <w:pPr>
        <w:pStyle w:val="SectionVHeading2"/>
        <w:tabs>
          <w:tab w:val="left" w:pos="6210"/>
        </w:tabs>
        <w:jc w:val="left"/>
      </w:pPr>
    </w:p>
    <w:p w14:paraId="6705368B" w14:textId="4E0A6BCE" w:rsidR="00B71955" w:rsidRDefault="00B71955" w:rsidP="00B71955">
      <w:pPr>
        <w:pStyle w:val="SectionVHeading2"/>
        <w:tabs>
          <w:tab w:val="left" w:pos="6210"/>
        </w:tabs>
        <w:jc w:val="left"/>
      </w:pPr>
    </w:p>
    <w:p w14:paraId="00D69A9A" w14:textId="43F5B47A" w:rsidR="00B71955" w:rsidRDefault="00B71955" w:rsidP="00B71955">
      <w:pPr>
        <w:pStyle w:val="SectionVHeading2"/>
        <w:tabs>
          <w:tab w:val="left" w:pos="6210"/>
        </w:tabs>
        <w:jc w:val="left"/>
      </w:pPr>
    </w:p>
    <w:p w14:paraId="44197E71" w14:textId="21149D5A" w:rsidR="00B71955" w:rsidRDefault="00B71955" w:rsidP="00B71955">
      <w:pPr>
        <w:pStyle w:val="SectionVHeading2"/>
        <w:tabs>
          <w:tab w:val="left" w:pos="6210"/>
        </w:tabs>
        <w:jc w:val="left"/>
      </w:pPr>
    </w:p>
    <w:p w14:paraId="2EE5598B" w14:textId="2FA8E6CA" w:rsidR="00B71955" w:rsidRDefault="00B71955" w:rsidP="00B71955">
      <w:pPr>
        <w:pStyle w:val="SectionVHeading2"/>
        <w:tabs>
          <w:tab w:val="left" w:pos="6210"/>
        </w:tabs>
        <w:jc w:val="left"/>
      </w:pPr>
    </w:p>
    <w:p w14:paraId="7DAA9D2F" w14:textId="155D110F" w:rsidR="00B71955" w:rsidRDefault="00B71955" w:rsidP="00B71955">
      <w:pPr>
        <w:pStyle w:val="SectionVHeading2"/>
        <w:tabs>
          <w:tab w:val="left" w:pos="6210"/>
        </w:tabs>
        <w:jc w:val="left"/>
      </w:pPr>
    </w:p>
    <w:p w14:paraId="2E641F07" w14:textId="52071A52" w:rsidR="00B71955" w:rsidRDefault="00B71955" w:rsidP="00B71955">
      <w:pPr>
        <w:pStyle w:val="SectionVHeading2"/>
        <w:tabs>
          <w:tab w:val="left" w:pos="6210"/>
        </w:tabs>
        <w:jc w:val="left"/>
      </w:pPr>
    </w:p>
    <w:p w14:paraId="7589A044" w14:textId="3BD640CC" w:rsidR="00B71955" w:rsidRDefault="00B71955" w:rsidP="00B71955">
      <w:pPr>
        <w:pStyle w:val="SectionVHeading2"/>
        <w:tabs>
          <w:tab w:val="left" w:pos="6210"/>
        </w:tabs>
        <w:jc w:val="left"/>
      </w:pPr>
    </w:p>
    <w:p w14:paraId="2580A1C3" w14:textId="52CA6C89" w:rsidR="00B71955" w:rsidRDefault="00B71955" w:rsidP="00B71955">
      <w:pPr>
        <w:pStyle w:val="SectionVHeading2"/>
        <w:tabs>
          <w:tab w:val="left" w:pos="6210"/>
        </w:tabs>
        <w:jc w:val="left"/>
      </w:pPr>
    </w:p>
    <w:p w14:paraId="3AB2B48A" w14:textId="124EDE78" w:rsidR="00B71955" w:rsidRDefault="00B71955" w:rsidP="00B71955">
      <w:pPr>
        <w:pStyle w:val="SectionVHeading2"/>
        <w:tabs>
          <w:tab w:val="left" w:pos="6210"/>
        </w:tabs>
      </w:pPr>
      <w:bookmarkStart w:id="416" w:name="_Toc63601259"/>
      <w:proofErr w:type="spellStart"/>
      <w:r w:rsidRPr="00D20367">
        <w:lastRenderedPageBreak/>
        <w:t>Construction</w:t>
      </w:r>
      <w:proofErr w:type="spellEnd"/>
      <w:r w:rsidRPr="00D20367">
        <w:t xml:space="preserve"> Schedule</w:t>
      </w:r>
      <w:bookmarkEnd w:id="416"/>
    </w:p>
    <w:p w14:paraId="2EF897F3" w14:textId="77777777" w:rsidR="00B71955" w:rsidRDefault="00B71955" w:rsidP="00B71955">
      <w:pPr>
        <w:pStyle w:val="SectionVHeading2"/>
        <w:tabs>
          <w:tab w:val="left" w:pos="6210"/>
        </w:tabs>
        <w:jc w:val="left"/>
      </w:pPr>
    </w:p>
    <w:p w14:paraId="72A8FCE4" w14:textId="61FDF54F" w:rsidR="006309F7" w:rsidRPr="00E15F2D" w:rsidRDefault="006309F7" w:rsidP="00E15F2D">
      <w:pPr>
        <w:pStyle w:val="SectionVHeading2"/>
      </w:pPr>
      <w:r w:rsidRPr="00B71955">
        <w:br w:type="page"/>
      </w:r>
      <w:bookmarkStart w:id="417" w:name="_Toc63601260"/>
      <w:proofErr w:type="spellStart"/>
      <w:r w:rsidR="00E15F2D" w:rsidRPr="00E15F2D">
        <w:rPr>
          <w:iCs/>
        </w:rPr>
        <w:lastRenderedPageBreak/>
        <w:t>Form</w:t>
      </w:r>
      <w:proofErr w:type="spellEnd"/>
      <w:r w:rsidR="00E15F2D" w:rsidRPr="00E15F2D">
        <w:rPr>
          <w:iCs/>
        </w:rPr>
        <w:t xml:space="preserve"> EQU: </w:t>
      </w:r>
      <w:proofErr w:type="spellStart"/>
      <w:r w:rsidR="00E15F2D" w:rsidRPr="00E15F2D">
        <w:rPr>
          <w:iCs/>
        </w:rPr>
        <w:t>Equipment</w:t>
      </w:r>
      <w:bookmarkEnd w:id="417"/>
      <w:proofErr w:type="spellEnd"/>
    </w:p>
    <w:p w14:paraId="57FAB90D" w14:textId="77777777" w:rsidR="006309F7" w:rsidRPr="00D20367" w:rsidRDefault="006309F7">
      <w:pPr>
        <w:suppressAutoHyphens/>
        <w:rPr>
          <w:rStyle w:val="Table"/>
          <w:rFonts w:ascii="Times New Roman" w:hAnsi="Times New Roman"/>
          <w:spacing w:val="-2"/>
        </w:rPr>
      </w:pPr>
    </w:p>
    <w:p w14:paraId="489A1C3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p w14:paraId="5B3A14F1" w14:textId="77777777" w:rsidR="006309F7" w:rsidRPr="00D20367" w:rsidRDefault="006309F7">
      <w:pPr>
        <w:suppressAutoHyphens/>
        <w:rPr>
          <w:rStyle w:val="Table"/>
          <w:rFonts w:ascii="Times New Roman" w:hAnsi="Times New Roman"/>
          <w:spacing w:val="-2"/>
          <w:sz w:val="24"/>
        </w:rPr>
      </w:pPr>
    </w:p>
    <w:p w14:paraId="5E425803" w14:textId="77777777" w:rsidR="006309F7" w:rsidRPr="00D20367" w:rsidRDefault="006309F7">
      <w:pPr>
        <w:suppressAutoHyphens/>
        <w:rPr>
          <w:rStyle w:val="Table"/>
          <w:rFonts w:ascii="Times New Roman" w:hAnsi="Times New Roman"/>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7B2A3202" w14:textId="77777777">
        <w:trPr>
          <w:cantSplit/>
        </w:trPr>
        <w:tc>
          <w:tcPr>
            <w:tcW w:w="9090" w:type="dxa"/>
            <w:gridSpan w:val="3"/>
            <w:tcBorders>
              <w:top w:val="single" w:sz="6" w:space="0" w:color="auto"/>
              <w:left w:val="single" w:sz="6" w:space="0" w:color="auto"/>
              <w:bottom w:val="single" w:sz="6" w:space="0" w:color="auto"/>
              <w:right w:val="single" w:sz="6" w:space="0" w:color="auto"/>
            </w:tcBorders>
          </w:tcPr>
          <w:p w14:paraId="32374B99"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Item of equipment</w:t>
            </w:r>
          </w:p>
          <w:p w14:paraId="0E5C04A0" w14:textId="77777777" w:rsidR="006309F7" w:rsidRPr="00C26452" w:rsidRDefault="006309F7">
            <w:pPr>
              <w:suppressAutoHyphens/>
              <w:spacing w:after="71"/>
              <w:rPr>
                <w:rStyle w:val="Table"/>
                <w:rFonts w:ascii="Times New Roman" w:hAnsi="Times New Roman"/>
                <w:b/>
                <w:bCs/>
                <w:spacing w:val="-2"/>
                <w:sz w:val="24"/>
              </w:rPr>
            </w:pPr>
          </w:p>
        </w:tc>
      </w:tr>
      <w:tr w:rsidR="006309F7" w:rsidRPr="00D20367" w14:paraId="377DB54A"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CCD664C"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14:paraId="0EDA36EC"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Name of manufacturer</w:t>
            </w:r>
          </w:p>
          <w:p w14:paraId="6479AFE2"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2B5D5B20"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Model and power rating</w:t>
            </w:r>
          </w:p>
        </w:tc>
      </w:tr>
      <w:tr w:rsidR="006309F7" w:rsidRPr="00D20367" w14:paraId="098A4B26" w14:textId="77777777" w:rsidTr="00C26452">
        <w:trPr>
          <w:cantSplit/>
        </w:trPr>
        <w:tc>
          <w:tcPr>
            <w:tcW w:w="1440" w:type="dxa"/>
            <w:tcBorders>
              <w:left w:val="single" w:sz="6" w:space="0" w:color="auto"/>
            </w:tcBorders>
            <w:shd w:val="clear" w:color="auto" w:fill="D9D9D9" w:themeFill="background1" w:themeFillShade="D9"/>
          </w:tcPr>
          <w:p w14:paraId="6CA0A97A"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A92A61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Capacity</w:t>
            </w:r>
          </w:p>
          <w:p w14:paraId="16FB2C28"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3CD9C5E9"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Year of manufacture</w:t>
            </w:r>
          </w:p>
        </w:tc>
      </w:tr>
      <w:tr w:rsidR="006309F7" w:rsidRPr="00D20367" w14:paraId="0D74E404"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9719992"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Current status</w:t>
            </w:r>
          </w:p>
        </w:tc>
        <w:tc>
          <w:tcPr>
            <w:tcW w:w="7650" w:type="dxa"/>
            <w:gridSpan w:val="2"/>
            <w:tcBorders>
              <w:top w:val="single" w:sz="6" w:space="0" w:color="auto"/>
              <w:left w:val="single" w:sz="6" w:space="0" w:color="auto"/>
              <w:right w:val="single" w:sz="6" w:space="0" w:color="auto"/>
            </w:tcBorders>
          </w:tcPr>
          <w:p w14:paraId="361D2253"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Current location</w:t>
            </w:r>
          </w:p>
          <w:p w14:paraId="16BA8B0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033474F" w14:textId="77777777" w:rsidTr="00C26452">
        <w:trPr>
          <w:cantSplit/>
        </w:trPr>
        <w:tc>
          <w:tcPr>
            <w:tcW w:w="1440" w:type="dxa"/>
            <w:tcBorders>
              <w:left w:val="single" w:sz="6" w:space="0" w:color="auto"/>
            </w:tcBorders>
            <w:shd w:val="clear" w:color="auto" w:fill="D9D9D9" w:themeFill="background1" w:themeFillShade="D9"/>
          </w:tcPr>
          <w:p w14:paraId="585C17B6"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60068C0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Details of current commitments</w:t>
            </w:r>
          </w:p>
          <w:p w14:paraId="76373D30"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3687B662" w14:textId="77777777" w:rsidTr="00C26452">
        <w:trPr>
          <w:cantSplit/>
        </w:trPr>
        <w:tc>
          <w:tcPr>
            <w:tcW w:w="1440" w:type="dxa"/>
            <w:tcBorders>
              <w:left w:val="single" w:sz="6" w:space="0" w:color="auto"/>
            </w:tcBorders>
            <w:shd w:val="clear" w:color="auto" w:fill="D9D9D9" w:themeFill="background1" w:themeFillShade="D9"/>
          </w:tcPr>
          <w:p w14:paraId="0A4378B2"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5979F3B8"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267B2DA" w14:textId="77777777" w:rsidTr="00C26452">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0F6C8D98" w14:textId="77777777" w:rsidR="006309F7" w:rsidRPr="00C26452" w:rsidRDefault="006309F7">
            <w:pPr>
              <w:suppressAutoHyphens/>
              <w:spacing w:after="71"/>
              <w:rPr>
                <w:rStyle w:val="Table"/>
                <w:rFonts w:ascii="Times New Roman" w:hAnsi="Times New Roman"/>
                <w:b/>
                <w:bCs/>
                <w:spacing w:val="-2"/>
                <w:sz w:val="24"/>
              </w:rPr>
            </w:pPr>
            <w:r w:rsidRPr="00C26452">
              <w:rPr>
                <w:rStyle w:val="Table"/>
                <w:rFonts w:ascii="Times New Roman" w:hAnsi="Times New Roman"/>
                <w:b/>
                <w:bCs/>
                <w:spacing w:val="-2"/>
                <w:sz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5280B857"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Indicate source of the equipment</w:t>
            </w:r>
          </w:p>
          <w:p w14:paraId="2F2CBD52" w14:textId="77777777" w:rsidR="006309F7" w:rsidRPr="00D20367" w:rsidRDefault="006309F7">
            <w:pPr>
              <w:pStyle w:val="Header"/>
              <w:tabs>
                <w:tab w:val="left" w:pos="-1440"/>
                <w:tab w:val="left" w:pos="-720"/>
                <w:tab w:val="left" w:pos="288"/>
                <w:tab w:val="left" w:pos="1638"/>
                <w:tab w:val="left" w:pos="2898"/>
                <w:tab w:val="left" w:pos="4338"/>
              </w:tabs>
              <w:suppressAutoHyphens/>
              <w:spacing w:after="71"/>
              <w:rPr>
                <w:rStyle w:val="Table"/>
                <w:rFonts w:ascii="Times New Roman" w:hAnsi="Times New Roman"/>
                <w:spacing w:val="-2"/>
                <w:sz w:val="24"/>
              </w:rPr>
            </w:pP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Owned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Rented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Leased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Specially manufactured</w:t>
            </w:r>
          </w:p>
        </w:tc>
      </w:tr>
    </w:tbl>
    <w:p w14:paraId="3F453AA6" w14:textId="77777777" w:rsidR="006309F7" w:rsidRPr="00D20367" w:rsidRDefault="006309F7">
      <w:pPr>
        <w:suppressAutoHyphens/>
        <w:rPr>
          <w:rStyle w:val="Table"/>
          <w:rFonts w:ascii="Times New Roman" w:hAnsi="Times New Roman"/>
          <w:spacing w:val="-2"/>
          <w:sz w:val="24"/>
        </w:rPr>
      </w:pPr>
    </w:p>
    <w:p w14:paraId="5DE7C9E5"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Omit the following information for equipment owned by the Bidder.</w:t>
      </w:r>
    </w:p>
    <w:p w14:paraId="20393CFF" w14:textId="77777777" w:rsidR="006309F7" w:rsidRPr="00D20367" w:rsidRDefault="006309F7">
      <w:pPr>
        <w:pStyle w:val="Heade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55FB9ED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4EE5BE34"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Owner</w:t>
            </w:r>
          </w:p>
        </w:tc>
        <w:tc>
          <w:tcPr>
            <w:tcW w:w="7650" w:type="dxa"/>
            <w:gridSpan w:val="2"/>
            <w:tcBorders>
              <w:top w:val="single" w:sz="6" w:space="0" w:color="auto"/>
              <w:left w:val="single" w:sz="6" w:space="0" w:color="auto"/>
              <w:right w:val="single" w:sz="6" w:space="0" w:color="auto"/>
            </w:tcBorders>
          </w:tcPr>
          <w:p w14:paraId="5EBEBA3D"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Name of owner</w:t>
            </w:r>
          </w:p>
        </w:tc>
      </w:tr>
      <w:tr w:rsidR="006309F7" w:rsidRPr="00D20367" w14:paraId="2A0B71C3" w14:textId="77777777" w:rsidTr="00C26452">
        <w:trPr>
          <w:cantSplit/>
        </w:trPr>
        <w:tc>
          <w:tcPr>
            <w:tcW w:w="1440" w:type="dxa"/>
            <w:tcBorders>
              <w:left w:val="single" w:sz="6" w:space="0" w:color="auto"/>
            </w:tcBorders>
            <w:shd w:val="clear" w:color="auto" w:fill="D9D9D9" w:themeFill="background1" w:themeFillShade="D9"/>
          </w:tcPr>
          <w:p w14:paraId="31094811"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4C1E833A"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Address of owner</w:t>
            </w:r>
          </w:p>
          <w:p w14:paraId="499D13BF"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722BC2F" w14:textId="77777777" w:rsidTr="00C26452">
        <w:trPr>
          <w:cantSplit/>
        </w:trPr>
        <w:tc>
          <w:tcPr>
            <w:tcW w:w="1440" w:type="dxa"/>
            <w:tcBorders>
              <w:left w:val="single" w:sz="6" w:space="0" w:color="auto"/>
            </w:tcBorders>
            <w:shd w:val="clear" w:color="auto" w:fill="D9D9D9" w:themeFill="background1" w:themeFillShade="D9"/>
          </w:tcPr>
          <w:p w14:paraId="1418047C"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7870B6D3"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597DA8A6" w14:textId="77777777" w:rsidTr="00C26452">
        <w:trPr>
          <w:cantSplit/>
        </w:trPr>
        <w:tc>
          <w:tcPr>
            <w:tcW w:w="1440" w:type="dxa"/>
            <w:tcBorders>
              <w:left w:val="single" w:sz="6" w:space="0" w:color="auto"/>
            </w:tcBorders>
            <w:shd w:val="clear" w:color="auto" w:fill="D9D9D9" w:themeFill="background1" w:themeFillShade="D9"/>
          </w:tcPr>
          <w:p w14:paraId="2A9A108C"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3798A8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Telephone</w:t>
            </w:r>
          </w:p>
        </w:tc>
        <w:tc>
          <w:tcPr>
            <w:tcW w:w="3690" w:type="dxa"/>
            <w:tcBorders>
              <w:top w:val="single" w:sz="6" w:space="0" w:color="auto"/>
              <w:left w:val="single" w:sz="6" w:space="0" w:color="auto"/>
              <w:right w:val="single" w:sz="6" w:space="0" w:color="auto"/>
            </w:tcBorders>
          </w:tcPr>
          <w:p w14:paraId="18C505D6"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Contact name and title</w:t>
            </w:r>
          </w:p>
        </w:tc>
      </w:tr>
      <w:tr w:rsidR="006309F7" w:rsidRPr="00D20367" w14:paraId="38DB6F57" w14:textId="77777777" w:rsidTr="00C26452">
        <w:trPr>
          <w:cantSplit/>
        </w:trPr>
        <w:tc>
          <w:tcPr>
            <w:tcW w:w="1440" w:type="dxa"/>
            <w:tcBorders>
              <w:left w:val="single" w:sz="6" w:space="0" w:color="auto"/>
            </w:tcBorders>
            <w:shd w:val="clear" w:color="auto" w:fill="D9D9D9" w:themeFill="background1" w:themeFillShade="D9"/>
          </w:tcPr>
          <w:p w14:paraId="44BBD434"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4C897F1"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Fax</w:t>
            </w:r>
          </w:p>
        </w:tc>
        <w:tc>
          <w:tcPr>
            <w:tcW w:w="3690" w:type="dxa"/>
            <w:tcBorders>
              <w:top w:val="single" w:sz="6" w:space="0" w:color="auto"/>
              <w:left w:val="single" w:sz="6" w:space="0" w:color="auto"/>
              <w:right w:val="single" w:sz="6" w:space="0" w:color="auto"/>
            </w:tcBorders>
          </w:tcPr>
          <w:p w14:paraId="4E79FC93"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Telex</w:t>
            </w:r>
          </w:p>
        </w:tc>
      </w:tr>
      <w:tr w:rsidR="006309F7" w:rsidRPr="00D20367" w14:paraId="24C3FEA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554B3193"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Agreements</w:t>
            </w:r>
          </w:p>
        </w:tc>
        <w:tc>
          <w:tcPr>
            <w:tcW w:w="7650" w:type="dxa"/>
            <w:gridSpan w:val="2"/>
            <w:tcBorders>
              <w:top w:val="single" w:sz="6" w:space="0" w:color="auto"/>
              <w:left w:val="single" w:sz="6" w:space="0" w:color="auto"/>
              <w:right w:val="single" w:sz="6" w:space="0" w:color="auto"/>
            </w:tcBorders>
          </w:tcPr>
          <w:p w14:paraId="40B9AD7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Details of rental / lease / manufacture agreements specific to the project</w:t>
            </w:r>
          </w:p>
          <w:p w14:paraId="2E41937D"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7D5D2F56" w14:textId="77777777" w:rsidTr="00C26452">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0E0CF0C9" w14:textId="77777777" w:rsidR="006309F7" w:rsidRPr="00C26452" w:rsidRDefault="006309F7">
            <w:pPr>
              <w:suppressAutoHyphens/>
              <w:spacing w:after="71"/>
              <w:rPr>
                <w:rStyle w:val="Table"/>
                <w:rFonts w:ascii="Times New Roman" w:hAnsi="Times New Roman"/>
                <w:b/>
                <w:bCs/>
                <w:i/>
                <w:spacing w:val="-2"/>
                <w:sz w:val="24"/>
              </w:rPr>
            </w:pPr>
          </w:p>
        </w:tc>
        <w:tc>
          <w:tcPr>
            <w:tcW w:w="7650" w:type="dxa"/>
            <w:gridSpan w:val="2"/>
            <w:tcBorders>
              <w:top w:val="dotted" w:sz="4" w:space="0" w:color="auto"/>
              <w:left w:val="single" w:sz="6" w:space="0" w:color="auto"/>
              <w:bottom w:val="dotted" w:sz="4" w:space="0" w:color="auto"/>
              <w:right w:val="single" w:sz="6" w:space="0" w:color="auto"/>
            </w:tcBorders>
          </w:tcPr>
          <w:p w14:paraId="217E17A1"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FC58F62" w14:textId="77777777">
        <w:trPr>
          <w:cantSplit/>
        </w:trPr>
        <w:tc>
          <w:tcPr>
            <w:tcW w:w="1440" w:type="dxa"/>
            <w:tcBorders>
              <w:left w:val="single" w:sz="6" w:space="0" w:color="auto"/>
              <w:bottom w:val="single" w:sz="6" w:space="0" w:color="auto"/>
            </w:tcBorders>
          </w:tcPr>
          <w:p w14:paraId="7AEDEAC1" w14:textId="77777777" w:rsidR="006309F7" w:rsidRPr="00D20367" w:rsidRDefault="006309F7">
            <w:pPr>
              <w:suppressAutoHyphens/>
              <w:spacing w:after="71"/>
              <w:rPr>
                <w:rStyle w:val="Table"/>
                <w:rFonts w:ascii="Times New Roman" w:hAnsi="Times New Roman"/>
                <w:i/>
                <w:spacing w:val="-2"/>
                <w:sz w:val="24"/>
              </w:rPr>
            </w:pPr>
          </w:p>
        </w:tc>
        <w:tc>
          <w:tcPr>
            <w:tcW w:w="7650" w:type="dxa"/>
            <w:gridSpan w:val="2"/>
            <w:tcBorders>
              <w:left w:val="single" w:sz="6" w:space="0" w:color="auto"/>
              <w:bottom w:val="single" w:sz="6" w:space="0" w:color="auto"/>
              <w:right w:val="single" w:sz="6" w:space="0" w:color="auto"/>
            </w:tcBorders>
          </w:tcPr>
          <w:p w14:paraId="1453D957" w14:textId="77777777" w:rsidR="006309F7" w:rsidRPr="00D20367" w:rsidRDefault="006309F7">
            <w:pPr>
              <w:suppressAutoHyphens/>
              <w:spacing w:after="71"/>
              <w:rPr>
                <w:rStyle w:val="Table"/>
                <w:rFonts w:ascii="Times New Roman" w:hAnsi="Times New Roman"/>
                <w:spacing w:val="-2"/>
                <w:sz w:val="24"/>
              </w:rPr>
            </w:pPr>
          </w:p>
        </w:tc>
      </w:tr>
    </w:tbl>
    <w:p w14:paraId="091A85F6" w14:textId="77777777" w:rsidR="006309F7" w:rsidRPr="00D20367" w:rsidRDefault="006309F7"/>
    <w:p w14:paraId="5991DC72" w14:textId="6B3BEC5C" w:rsidR="006309F7" w:rsidRDefault="006309F7">
      <w:pPr>
        <w:tabs>
          <w:tab w:val="left" w:pos="5238"/>
          <w:tab w:val="left" w:pos="5474"/>
          <w:tab w:val="left" w:pos="9468"/>
        </w:tabs>
        <w:jc w:val="center"/>
      </w:pPr>
    </w:p>
    <w:p w14:paraId="74E7773C" w14:textId="6ED635B3" w:rsidR="00B71955" w:rsidRDefault="00B71955">
      <w:pPr>
        <w:tabs>
          <w:tab w:val="left" w:pos="5238"/>
          <w:tab w:val="left" w:pos="5474"/>
          <w:tab w:val="left" w:pos="9468"/>
        </w:tabs>
        <w:jc w:val="center"/>
      </w:pPr>
    </w:p>
    <w:p w14:paraId="2AD70C70" w14:textId="3C158D8E" w:rsidR="00B71955" w:rsidRDefault="00B71955">
      <w:pPr>
        <w:tabs>
          <w:tab w:val="left" w:pos="5238"/>
          <w:tab w:val="left" w:pos="5474"/>
          <w:tab w:val="left" w:pos="9468"/>
        </w:tabs>
        <w:jc w:val="center"/>
      </w:pPr>
    </w:p>
    <w:p w14:paraId="21E461B2" w14:textId="77777777" w:rsidR="00B71955" w:rsidRPr="00D20367" w:rsidRDefault="00B71955">
      <w:pPr>
        <w:tabs>
          <w:tab w:val="left" w:pos="5238"/>
          <w:tab w:val="left" w:pos="5474"/>
          <w:tab w:val="left" w:pos="9468"/>
        </w:tabs>
        <w:jc w:val="center"/>
      </w:pPr>
    </w:p>
    <w:tbl>
      <w:tblPr>
        <w:tblW w:w="0" w:type="auto"/>
        <w:tblLayout w:type="fixed"/>
        <w:tblLook w:val="0000" w:firstRow="0" w:lastRow="0" w:firstColumn="0" w:lastColumn="0" w:noHBand="0" w:noVBand="0"/>
      </w:tblPr>
      <w:tblGrid>
        <w:gridCol w:w="9198"/>
      </w:tblGrid>
      <w:tr w:rsidR="006309F7" w:rsidRPr="00D20367" w14:paraId="11758F58" w14:textId="77777777">
        <w:trPr>
          <w:trHeight w:val="900"/>
        </w:trPr>
        <w:tc>
          <w:tcPr>
            <w:tcW w:w="9198" w:type="dxa"/>
            <w:vAlign w:val="center"/>
          </w:tcPr>
          <w:p w14:paraId="4BC2F674" w14:textId="77777777" w:rsidR="006309F7" w:rsidRPr="00D20367" w:rsidRDefault="006309F7">
            <w:pPr>
              <w:pStyle w:val="SectionVHeader"/>
              <w:rPr>
                <w:highlight w:val="yellow"/>
                <w:lang w:val="en-US"/>
              </w:rPr>
            </w:pPr>
            <w:bookmarkStart w:id="418" w:name="_Toc163966137"/>
            <w:bookmarkStart w:id="419" w:name="_Toc63601261"/>
            <w:r w:rsidRPr="00D20367">
              <w:rPr>
                <w:lang w:val="en-US"/>
              </w:rPr>
              <w:lastRenderedPageBreak/>
              <w:t>Personnel</w:t>
            </w:r>
            <w:bookmarkEnd w:id="418"/>
            <w:bookmarkEnd w:id="419"/>
          </w:p>
        </w:tc>
      </w:tr>
    </w:tbl>
    <w:p w14:paraId="6608D638" w14:textId="77777777" w:rsidR="006309F7" w:rsidRPr="00D20367" w:rsidRDefault="006309F7">
      <w:pPr>
        <w:tabs>
          <w:tab w:val="left" w:pos="5238"/>
          <w:tab w:val="left" w:pos="5474"/>
          <w:tab w:val="left" w:pos="9468"/>
        </w:tabs>
        <w:jc w:val="left"/>
      </w:pPr>
    </w:p>
    <w:p w14:paraId="7C0F0578" w14:textId="77777777" w:rsidR="006309F7" w:rsidRPr="008E13BB" w:rsidRDefault="00E15F2D" w:rsidP="00E15F2D">
      <w:pPr>
        <w:pStyle w:val="SectionVHeading2"/>
        <w:rPr>
          <w:rStyle w:val="Table"/>
          <w:rFonts w:ascii="Times New Roman" w:hAnsi="Times New Roman"/>
          <w:b w:val="0"/>
          <w:spacing w:val="-2"/>
          <w:sz w:val="24"/>
        </w:rPr>
      </w:pPr>
      <w:bookmarkStart w:id="420" w:name="_Toc437338958"/>
      <w:bookmarkStart w:id="421" w:name="_Toc462645155"/>
      <w:bookmarkStart w:id="422" w:name="_Toc63601262"/>
      <w:proofErr w:type="spellStart"/>
      <w:r>
        <w:t>Form</w:t>
      </w:r>
      <w:proofErr w:type="spellEnd"/>
      <w:r>
        <w:t xml:space="preserve"> PER-1: </w:t>
      </w:r>
      <w:proofErr w:type="spellStart"/>
      <w:r>
        <w:t>P</w:t>
      </w:r>
      <w:r w:rsidR="006309F7" w:rsidRPr="008E13BB">
        <w:t>roposed</w:t>
      </w:r>
      <w:proofErr w:type="spellEnd"/>
      <w:r w:rsidR="0098419C">
        <w:t xml:space="preserve"> </w:t>
      </w:r>
      <w:proofErr w:type="spellStart"/>
      <w:r w:rsidR="006309F7" w:rsidRPr="008E13BB">
        <w:t>Personnel</w:t>
      </w:r>
      <w:bookmarkEnd w:id="420"/>
      <w:bookmarkEnd w:id="421"/>
      <w:bookmarkEnd w:id="422"/>
      <w:proofErr w:type="spellEnd"/>
    </w:p>
    <w:p w14:paraId="6751D8B5" w14:textId="77777777" w:rsidR="006309F7" w:rsidRPr="00D20367" w:rsidRDefault="006309F7">
      <w:pPr>
        <w:suppressAutoHyphens/>
        <w:rPr>
          <w:rStyle w:val="Table"/>
          <w:rFonts w:ascii="Times New Roman" w:hAnsi="Times New Roman"/>
          <w:spacing w:val="-2"/>
          <w:sz w:val="24"/>
        </w:rPr>
      </w:pPr>
    </w:p>
    <w:p w14:paraId="49F38B5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Bidders should provide the names of suitably qualified personnel to meet the specified requirements stated in Section III. The data on their experience should be supplied using the Form below for each candidate.</w:t>
      </w:r>
    </w:p>
    <w:p w14:paraId="1F367968" w14:textId="77777777" w:rsidR="006309F7" w:rsidRPr="00D20367" w:rsidRDefault="006309F7">
      <w:pPr>
        <w:suppressAutoHyphens/>
        <w:rPr>
          <w:rStyle w:val="Table"/>
          <w:rFonts w:ascii="Times New Roman" w:hAnsi="Times New Roman"/>
          <w:spacing w:val="-2"/>
          <w:sz w:val="24"/>
        </w:rPr>
      </w:pPr>
    </w:p>
    <w:p w14:paraId="07DC3F9C" w14:textId="77777777" w:rsidR="006309F7" w:rsidRPr="00D20367" w:rsidRDefault="006309F7">
      <w:pP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6309F7" w:rsidRPr="00D20367" w14:paraId="31E1A68A" w14:textId="77777777">
        <w:trPr>
          <w:cantSplit/>
        </w:trPr>
        <w:tc>
          <w:tcPr>
            <w:tcW w:w="720" w:type="dxa"/>
            <w:tcBorders>
              <w:top w:val="single" w:sz="6" w:space="0" w:color="auto"/>
              <w:left w:val="single" w:sz="6" w:space="0" w:color="auto"/>
            </w:tcBorders>
          </w:tcPr>
          <w:p w14:paraId="2780F95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1.</w:t>
            </w:r>
          </w:p>
        </w:tc>
        <w:tc>
          <w:tcPr>
            <w:tcW w:w="8370" w:type="dxa"/>
            <w:tcBorders>
              <w:top w:val="single" w:sz="6" w:space="0" w:color="auto"/>
              <w:left w:val="single" w:sz="6" w:space="0" w:color="auto"/>
              <w:right w:val="single" w:sz="6" w:space="0" w:color="auto"/>
            </w:tcBorders>
          </w:tcPr>
          <w:p w14:paraId="19E99AB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7AAA3F78" w14:textId="77777777">
        <w:trPr>
          <w:cantSplit/>
        </w:trPr>
        <w:tc>
          <w:tcPr>
            <w:tcW w:w="720" w:type="dxa"/>
            <w:tcBorders>
              <w:left w:val="single" w:sz="6" w:space="0" w:color="auto"/>
            </w:tcBorders>
          </w:tcPr>
          <w:p w14:paraId="38BED53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0C06C46D"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F700B46" w14:textId="77777777">
        <w:trPr>
          <w:cantSplit/>
        </w:trPr>
        <w:tc>
          <w:tcPr>
            <w:tcW w:w="720" w:type="dxa"/>
            <w:tcBorders>
              <w:top w:val="single" w:sz="6" w:space="0" w:color="auto"/>
              <w:left w:val="single" w:sz="6" w:space="0" w:color="auto"/>
            </w:tcBorders>
          </w:tcPr>
          <w:p w14:paraId="7051CF6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2.</w:t>
            </w:r>
          </w:p>
        </w:tc>
        <w:tc>
          <w:tcPr>
            <w:tcW w:w="8370" w:type="dxa"/>
            <w:tcBorders>
              <w:top w:val="single" w:sz="6" w:space="0" w:color="auto"/>
              <w:left w:val="single" w:sz="6" w:space="0" w:color="auto"/>
              <w:right w:val="single" w:sz="6" w:space="0" w:color="auto"/>
            </w:tcBorders>
          </w:tcPr>
          <w:p w14:paraId="0D8FC472"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4A1772FC" w14:textId="77777777">
        <w:trPr>
          <w:cantSplit/>
        </w:trPr>
        <w:tc>
          <w:tcPr>
            <w:tcW w:w="720" w:type="dxa"/>
            <w:tcBorders>
              <w:left w:val="single" w:sz="6" w:space="0" w:color="auto"/>
            </w:tcBorders>
          </w:tcPr>
          <w:p w14:paraId="686D6FAB"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961DA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D40182B" w14:textId="77777777">
        <w:trPr>
          <w:cantSplit/>
        </w:trPr>
        <w:tc>
          <w:tcPr>
            <w:tcW w:w="720" w:type="dxa"/>
            <w:tcBorders>
              <w:top w:val="single" w:sz="6" w:space="0" w:color="auto"/>
              <w:left w:val="single" w:sz="6" w:space="0" w:color="auto"/>
            </w:tcBorders>
          </w:tcPr>
          <w:p w14:paraId="00A307B1"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3.</w:t>
            </w:r>
          </w:p>
        </w:tc>
        <w:tc>
          <w:tcPr>
            <w:tcW w:w="8370" w:type="dxa"/>
            <w:tcBorders>
              <w:top w:val="single" w:sz="6" w:space="0" w:color="auto"/>
              <w:left w:val="single" w:sz="6" w:space="0" w:color="auto"/>
              <w:right w:val="single" w:sz="6" w:space="0" w:color="auto"/>
            </w:tcBorders>
          </w:tcPr>
          <w:p w14:paraId="096AB21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16D099B8" w14:textId="77777777">
        <w:trPr>
          <w:cantSplit/>
        </w:trPr>
        <w:tc>
          <w:tcPr>
            <w:tcW w:w="720" w:type="dxa"/>
            <w:tcBorders>
              <w:left w:val="single" w:sz="6" w:space="0" w:color="auto"/>
            </w:tcBorders>
          </w:tcPr>
          <w:p w14:paraId="7EEC04D8"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3F82C51C"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F45DBBD" w14:textId="77777777">
        <w:trPr>
          <w:cantSplit/>
        </w:trPr>
        <w:tc>
          <w:tcPr>
            <w:tcW w:w="720" w:type="dxa"/>
            <w:tcBorders>
              <w:top w:val="single" w:sz="6" w:space="0" w:color="auto"/>
              <w:left w:val="single" w:sz="6" w:space="0" w:color="auto"/>
            </w:tcBorders>
          </w:tcPr>
          <w:p w14:paraId="5BA5D37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4.</w:t>
            </w:r>
          </w:p>
        </w:tc>
        <w:tc>
          <w:tcPr>
            <w:tcW w:w="8370" w:type="dxa"/>
            <w:tcBorders>
              <w:top w:val="single" w:sz="6" w:space="0" w:color="auto"/>
              <w:left w:val="single" w:sz="6" w:space="0" w:color="auto"/>
              <w:right w:val="single" w:sz="6" w:space="0" w:color="auto"/>
            </w:tcBorders>
          </w:tcPr>
          <w:p w14:paraId="03ADD80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34C2C6E5" w14:textId="77777777">
        <w:trPr>
          <w:cantSplit/>
        </w:trPr>
        <w:tc>
          <w:tcPr>
            <w:tcW w:w="720" w:type="dxa"/>
            <w:tcBorders>
              <w:left w:val="single" w:sz="6" w:space="0" w:color="auto"/>
              <w:bottom w:val="single" w:sz="6" w:space="0" w:color="auto"/>
            </w:tcBorders>
          </w:tcPr>
          <w:p w14:paraId="760BAEE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bottom w:val="single" w:sz="6" w:space="0" w:color="auto"/>
              <w:right w:val="single" w:sz="6" w:space="0" w:color="auto"/>
            </w:tcBorders>
          </w:tcPr>
          <w:p w14:paraId="394204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bl>
    <w:p w14:paraId="2F5502C7" w14:textId="77777777" w:rsidR="006309F7" w:rsidRPr="00D20367" w:rsidRDefault="006309F7">
      <w:pPr>
        <w:suppressAutoHyphens/>
        <w:rPr>
          <w:rStyle w:val="Table"/>
          <w:rFonts w:ascii="Times New Roman" w:hAnsi="Times New Roman"/>
          <w:spacing w:val="-2"/>
          <w:sz w:val="24"/>
        </w:rPr>
      </w:pPr>
    </w:p>
    <w:p w14:paraId="6B585FFC" w14:textId="77777777" w:rsidR="006309F7" w:rsidRPr="00D20367" w:rsidRDefault="006309F7">
      <w:pPr>
        <w:pStyle w:val="BodyText3"/>
        <w:rPr>
          <w:rStyle w:val="Table"/>
          <w:i w:val="0"/>
          <w:color w:val="auto"/>
          <w:spacing w:val="-2"/>
        </w:rPr>
      </w:pPr>
      <w:r w:rsidRPr="00D20367">
        <w:rPr>
          <w:rStyle w:val="Table"/>
          <w:rFonts w:ascii="Times New Roman" w:hAnsi="Times New Roman"/>
          <w:i w:val="0"/>
          <w:color w:val="auto"/>
          <w:spacing w:val="-2"/>
          <w:sz w:val="24"/>
        </w:rPr>
        <w:t>*As listed in Section III.</w:t>
      </w:r>
    </w:p>
    <w:p w14:paraId="386742A1" w14:textId="77777777" w:rsidR="006309F7" w:rsidRPr="00D20367" w:rsidRDefault="006309F7">
      <w:pPr>
        <w:pStyle w:val="Head2"/>
        <w:rPr>
          <w:rStyle w:val="Table"/>
          <w:spacing w:val="-2"/>
          <w:lang w:val="en-US"/>
        </w:rPr>
      </w:pPr>
    </w:p>
    <w:p w14:paraId="6C73EC88" w14:textId="77777777" w:rsidR="006309F7" w:rsidRPr="00D20367" w:rsidRDefault="006309F7">
      <w:pPr>
        <w:pStyle w:val="Head2"/>
        <w:rPr>
          <w:rStyle w:val="Table"/>
          <w:spacing w:val="-2"/>
          <w:lang w:val="en-US"/>
        </w:rPr>
      </w:pPr>
    </w:p>
    <w:p w14:paraId="364619A3" w14:textId="77777777" w:rsidR="006309F7" w:rsidRPr="00BA0CF6" w:rsidRDefault="006309F7" w:rsidP="00E15F2D">
      <w:pPr>
        <w:pStyle w:val="SectionVHeading2"/>
        <w:rPr>
          <w:lang w:val="en-US"/>
        </w:rPr>
      </w:pPr>
      <w:r w:rsidRPr="00BA0CF6">
        <w:rPr>
          <w:rStyle w:val="Table"/>
          <w:spacing w:val="-2"/>
          <w:lang w:val="en-US"/>
        </w:rPr>
        <w:br w:type="page"/>
      </w:r>
      <w:bookmarkStart w:id="423" w:name="_Toc63601263"/>
      <w:r w:rsidRPr="00BA0CF6">
        <w:rPr>
          <w:bCs/>
          <w:lang w:val="en-US"/>
        </w:rPr>
        <w:lastRenderedPageBreak/>
        <w:t>Form PER-2</w:t>
      </w:r>
      <w:r w:rsidR="008E13BB" w:rsidRPr="00BA0CF6">
        <w:rPr>
          <w:bCs/>
          <w:lang w:val="en-US"/>
        </w:rPr>
        <w:t>: Re</w:t>
      </w:r>
      <w:r w:rsidRPr="00BA0CF6">
        <w:rPr>
          <w:lang w:val="en-US"/>
        </w:rPr>
        <w:t>sume of Proposed Personnel</w:t>
      </w:r>
      <w:bookmarkEnd w:id="423"/>
    </w:p>
    <w:p w14:paraId="3A526259" w14:textId="77777777" w:rsidR="006309F7" w:rsidRPr="00D20367" w:rsidRDefault="006309F7">
      <w:pPr>
        <w:suppressAutoHyphens/>
        <w:rPr>
          <w:rStyle w:val="Table"/>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309F7" w:rsidRPr="00D20367" w14:paraId="6E4848E7" w14:textId="77777777">
        <w:trPr>
          <w:cantSplit/>
        </w:trPr>
        <w:tc>
          <w:tcPr>
            <w:tcW w:w="9090" w:type="dxa"/>
            <w:tcBorders>
              <w:top w:val="single" w:sz="6" w:space="0" w:color="auto"/>
              <w:left w:val="single" w:sz="6" w:space="0" w:color="auto"/>
              <w:bottom w:val="single" w:sz="6" w:space="0" w:color="auto"/>
              <w:right w:val="single" w:sz="6" w:space="0" w:color="auto"/>
            </w:tcBorders>
          </w:tcPr>
          <w:p w14:paraId="0593CBE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Bidder</w:t>
            </w:r>
          </w:p>
          <w:p w14:paraId="1201E8AF" w14:textId="77777777" w:rsidR="006309F7" w:rsidRPr="00D20367" w:rsidRDefault="006309F7">
            <w:pPr>
              <w:suppressAutoHyphens/>
              <w:spacing w:after="71"/>
              <w:rPr>
                <w:rStyle w:val="Table"/>
                <w:rFonts w:ascii="Times New Roman" w:hAnsi="Times New Roman"/>
                <w:b/>
                <w:bCs/>
                <w:iCs/>
                <w:spacing w:val="-2"/>
                <w:sz w:val="24"/>
              </w:rPr>
            </w:pPr>
          </w:p>
        </w:tc>
      </w:tr>
    </w:tbl>
    <w:p w14:paraId="6621C31F" w14:textId="77777777" w:rsidR="006309F7" w:rsidRPr="00D20367" w:rsidRDefault="006309F7">
      <w:pPr>
        <w:suppressAutoHyphens/>
        <w:rPr>
          <w:rStyle w:val="Table"/>
          <w:rFonts w:ascii="Times New Roman" w:hAnsi="Times New Roman"/>
          <w:b/>
          <w:bCs/>
          <w:iCs/>
          <w:spacing w:val="-2"/>
          <w:sz w:val="24"/>
        </w:rPr>
      </w:pPr>
    </w:p>
    <w:p w14:paraId="38476A2F" w14:textId="77777777" w:rsidR="006309F7" w:rsidRPr="00D20367" w:rsidRDefault="006309F7">
      <w:pPr>
        <w:suppressAutoHyphens/>
        <w:rPr>
          <w:rStyle w:val="Table"/>
          <w:rFonts w:ascii="Times New Roman" w:hAnsi="Times New Roman"/>
          <w:b/>
          <w:bCs/>
          <w:iCs/>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4E283073" w14:textId="77777777">
        <w:trPr>
          <w:cantSplit/>
        </w:trPr>
        <w:tc>
          <w:tcPr>
            <w:tcW w:w="9090" w:type="dxa"/>
            <w:gridSpan w:val="3"/>
            <w:tcBorders>
              <w:top w:val="single" w:sz="6" w:space="0" w:color="auto"/>
              <w:left w:val="single" w:sz="6" w:space="0" w:color="auto"/>
              <w:right w:val="single" w:sz="6" w:space="0" w:color="auto"/>
            </w:tcBorders>
          </w:tcPr>
          <w:p w14:paraId="26C1527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Position</w:t>
            </w:r>
          </w:p>
          <w:p w14:paraId="618533FC" w14:textId="77777777" w:rsidR="006309F7" w:rsidRPr="00D20367" w:rsidRDefault="006309F7">
            <w:pPr>
              <w:tabs>
                <w:tab w:val="left" w:pos="1638"/>
                <w:tab w:val="left" w:pos="1998"/>
              </w:tabs>
              <w:suppressAutoHyphens/>
              <w:spacing w:after="71"/>
              <w:ind w:left="378" w:hanging="378"/>
              <w:rPr>
                <w:rStyle w:val="Table"/>
                <w:rFonts w:ascii="Times New Roman" w:hAnsi="Times New Roman"/>
                <w:b/>
                <w:bCs/>
                <w:iCs/>
                <w:spacing w:val="-2"/>
                <w:sz w:val="24"/>
              </w:rPr>
            </w:pPr>
          </w:p>
        </w:tc>
      </w:tr>
      <w:tr w:rsidR="006309F7" w:rsidRPr="00D20367" w14:paraId="7665408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6D786D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14:paraId="455BCE0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 xml:space="preserve">Name </w:t>
            </w:r>
          </w:p>
          <w:p w14:paraId="6DFABA54" w14:textId="77777777" w:rsidR="006309F7" w:rsidRPr="00D20367" w:rsidRDefault="006309F7">
            <w:pPr>
              <w:suppressAutoHyphens/>
              <w:spacing w:after="71"/>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46CB0AAC"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Date of birth</w:t>
            </w:r>
          </w:p>
        </w:tc>
      </w:tr>
      <w:tr w:rsidR="006309F7" w:rsidRPr="00D20367" w14:paraId="00077C64" w14:textId="77777777" w:rsidTr="00C26452">
        <w:trPr>
          <w:cantSplit/>
        </w:trPr>
        <w:tc>
          <w:tcPr>
            <w:tcW w:w="1440" w:type="dxa"/>
            <w:tcBorders>
              <w:left w:val="single" w:sz="6" w:space="0" w:color="auto"/>
            </w:tcBorders>
            <w:shd w:val="clear" w:color="auto" w:fill="D9D9D9" w:themeFill="background1" w:themeFillShade="D9"/>
          </w:tcPr>
          <w:p w14:paraId="25693EEE"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519FF9D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Professional qualifications</w:t>
            </w:r>
          </w:p>
          <w:p w14:paraId="013F9A1A"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39166A0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A3BAA7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14:paraId="1E08A8E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employer</w:t>
            </w:r>
          </w:p>
          <w:p w14:paraId="4D43B227" w14:textId="77777777" w:rsidR="006309F7" w:rsidRPr="00D20367" w:rsidRDefault="006309F7">
            <w:pPr>
              <w:suppressAutoHyphens/>
              <w:spacing w:after="71"/>
              <w:rPr>
                <w:rStyle w:val="Table"/>
                <w:rFonts w:ascii="Times New Roman" w:hAnsi="Times New Roman"/>
                <w:b/>
                <w:bCs/>
                <w:iCs/>
                <w:spacing w:val="-2"/>
                <w:sz w:val="24"/>
              </w:rPr>
            </w:pPr>
          </w:p>
        </w:tc>
      </w:tr>
      <w:tr w:rsidR="006309F7" w:rsidRPr="00D20367" w14:paraId="43578C55" w14:textId="77777777" w:rsidTr="00C26452">
        <w:trPr>
          <w:cantSplit/>
        </w:trPr>
        <w:tc>
          <w:tcPr>
            <w:tcW w:w="1440" w:type="dxa"/>
            <w:tcBorders>
              <w:left w:val="single" w:sz="6" w:space="0" w:color="auto"/>
            </w:tcBorders>
            <w:shd w:val="clear" w:color="auto" w:fill="D9D9D9" w:themeFill="background1" w:themeFillShade="D9"/>
          </w:tcPr>
          <w:p w14:paraId="2BEE1237"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673D9DF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Address of employer</w:t>
            </w:r>
          </w:p>
          <w:p w14:paraId="41E32D8F"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6DCECE8D" w14:textId="77777777" w:rsidTr="00C26452">
        <w:trPr>
          <w:cantSplit/>
        </w:trPr>
        <w:tc>
          <w:tcPr>
            <w:tcW w:w="1440" w:type="dxa"/>
            <w:tcBorders>
              <w:left w:val="single" w:sz="6" w:space="0" w:color="auto"/>
            </w:tcBorders>
            <w:shd w:val="clear" w:color="auto" w:fill="D9D9D9" w:themeFill="background1" w:themeFillShade="D9"/>
          </w:tcPr>
          <w:p w14:paraId="10AF7A5D"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36F60153"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Telephone</w:t>
            </w:r>
          </w:p>
          <w:p w14:paraId="169DA831"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394A2DE0" w14:textId="77777777" w:rsidR="006309F7" w:rsidRPr="00D20367" w:rsidRDefault="006309F7" w:rsidP="007D2EA4">
            <w:pPr>
              <w:suppressAutoHyphens/>
              <w:spacing w:before="60" w:after="120"/>
              <w:jc w:val="left"/>
              <w:rPr>
                <w:rStyle w:val="Table"/>
                <w:rFonts w:ascii="Times New Roman" w:hAnsi="Times New Roman"/>
                <w:b/>
                <w:bCs/>
                <w:iCs/>
                <w:spacing w:val="-2"/>
                <w:sz w:val="24"/>
              </w:rPr>
            </w:pPr>
            <w:r w:rsidRPr="00D20367">
              <w:rPr>
                <w:rStyle w:val="Table"/>
                <w:rFonts w:ascii="Times New Roman" w:hAnsi="Times New Roman"/>
                <w:b/>
                <w:bCs/>
                <w:iCs/>
                <w:spacing w:val="-2"/>
                <w:sz w:val="24"/>
              </w:rPr>
              <w:t>Contact (manager / personnel officer)</w:t>
            </w:r>
          </w:p>
        </w:tc>
      </w:tr>
      <w:tr w:rsidR="006309F7" w:rsidRPr="00D20367" w14:paraId="39621103" w14:textId="77777777" w:rsidTr="00C26452">
        <w:trPr>
          <w:cantSplit/>
        </w:trPr>
        <w:tc>
          <w:tcPr>
            <w:tcW w:w="1440" w:type="dxa"/>
            <w:tcBorders>
              <w:left w:val="single" w:sz="6" w:space="0" w:color="auto"/>
            </w:tcBorders>
            <w:shd w:val="clear" w:color="auto" w:fill="D9D9D9" w:themeFill="background1" w:themeFillShade="D9"/>
          </w:tcPr>
          <w:p w14:paraId="31D6F1CE"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E074BF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Fax</w:t>
            </w:r>
          </w:p>
          <w:p w14:paraId="18FA44A9"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5428B98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E-mail</w:t>
            </w:r>
          </w:p>
        </w:tc>
      </w:tr>
      <w:tr w:rsidR="006309F7" w:rsidRPr="00D20367" w14:paraId="217A119B" w14:textId="77777777" w:rsidTr="00C26452">
        <w:trPr>
          <w:cantSplit/>
        </w:trPr>
        <w:tc>
          <w:tcPr>
            <w:tcW w:w="1440" w:type="dxa"/>
            <w:tcBorders>
              <w:left w:val="single" w:sz="6" w:space="0" w:color="auto"/>
              <w:bottom w:val="single" w:sz="6" w:space="0" w:color="auto"/>
            </w:tcBorders>
            <w:shd w:val="clear" w:color="auto" w:fill="D9D9D9" w:themeFill="background1" w:themeFillShade="D9"/>
          </w:tcPr>
          <w:p w14:paraId="023376F0"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bottom w:val="single" w:sz="6" w:space="0" w:color="auto"/>
            </w:tcBorders>
          </w:tcPr>
          <w:p w14:paraId="0B66764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Job title</w:t>
            </w:r>
          </w:p>
          <w:p w14:paraId="74D5731D"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14:paraId="3BAE1C2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Years with present employer</w:t>
            </w:r>
          </w:p>
        </w:tc>
      </w:tr>
    </w:tbl>
    <w:p w14:paraId="63022533" w14:textId="77777777" w:rsidR="006309F7" w:rsidRPr="00D20367" w:rsidRDefault="006309F7">
      <w:pPr>
        <w:suppressAutoHyphens/>
        <w:rPr>
          <w:rStyle w:val="Table"/>
          <w:rFonts w:ascii="Times New Roman" w:hAnsi="Times New Roman"/>
          <w:i/>
          <w:spacing w:val="-2"/>
          <w:sz w:val="24"/>
        </w:rPr>
      </w:pPr>
    </w:p>
    <w:p w14:paraId="6459F0B7" w14:textId="77777777" w:rsidR="006309F7" w:rsidRPr="00D20367" w:rsidRDefault="006309F7">
      <w:pPr>
        <w:suppressAutoHyphens/>
        <w:rPr>
          <w:rStyle w:val="Table"/>
          <w:rFonts w:ascii="Times New Roman" w:hAnsi="Times New Roman"/>
          <w:iCs/>
          <w:spacing w:val="-2"/>
          <w:sz w:val="24"/>
        </w:rPr>
      </w:pPr>
    </w:p>
    <w:p w14:paraId="6974787D" w14:textId="77777777" w:rsidR="00961168" w:rsidRDefault="00961168">
      <w:pPr>
        <w:jc w:val="left"/>
        <w:rPr>
          <w:rStyle w:val="Table"/>
          <w:rFonts w:ascii="Times New Roman" w:hAnsi="Times New Roman"/>
          <w:iCs/>
          <w:spacing w:val="-2"/>
          <w:sz w:val="24"/>
        </w:rPr>
      </w:pPr>
      <w:r>
        <w:rPr>
          <w:rStyle w:val="Table"/>
          <w:rFonts w:ascii="Times New Roman" w:hAnsi="Times New Roman"/>
          <w:iCs/>
          <w:spacing w:val="-2"/>
          <w:sz w:val="24"/>
        </w:rPr>
        <w:br w:type="page"/>
      </w:r>
    </w:p>
    <w:p w14:paraId="343F55B6" w14:textId="77777777" w:rsidR="006309F7" w:rsidRPr="00D20367" w:rsidRDefault="006309F7">
      <w:pPr>
        <w:suppressAutoHyphens/>
        <w:rPr>
          <w:rStyle w:val="Table"/>
          <w:rFonts w:ascii="Times New Roman" w:hAnsi="Times New Roman"/>
          <w:iCs/>
          <w:spacing w:val="-2"/>
          <w:sz w:val="24"/>
        </w:rPr>
      </w:pPr>
      <w:r w:rsidRPr="00D20367">
        <w:rPr>
          <w:rStyle w:val="Table"/>
          <w:rFonts w:ascii="Times New Roman" w:hAnsi="Times New Roman"/>
          <w:iCs/>
          <w:spacing w:val="-2"/>
          <w:sz w:val="24"/>
        </w:rPr>
        <w:lastRenderedPageBreak/>
        <w:t xml:space="preserve">Summarize professional experience over the last </w:t>
      </w:r>
      <w:r w:rsidRPr="00D20367">
        <w:rPr>
          <w:rStyle w:val="Table"/>
          <w:rFonts w:ascii="Times New Roman" w:hAnsi="Times New Roman"/>
          <w:spacing w:val="-2"/>
          <w:sz w:val="24"/>
        </w:rPr>
        <w:t>20</w:t>
      </w:r>
      <w:r w:rsidRPr="00D20367">
        <w:rPr>
          <w:rStyle w:val="Table"/>
          <w:rFonts w:ascii="Times New Roman" w:hAnsi="Times New Roman"/>
          <w:iCs/>
          <w:spacing w:val="-2"/>
          <w:sz w:val="24"/>
        </w:rPr>
        <w:t xml:space="preserve"> years, in reverse chronological order. Indicate particular technical and managerial experience relevant to the project.</w:t>
      </w:r>
    </w:p>
    <w:p w14:paraId="7CC7FC15" w14:textId="77777777" w:rsidR="006309F7" w:rsidRPr="00D20367" w:rsidRDefault="006309F7">
      <w:pPr>
        <w:suppressAutoHyphens/>
        <w:rPr>
          <w:rStyle w:val="Table"/>
          <w:rFonts w:ascii="Times New Roman" w:hAnsi="Times New Roman"/>
          <w:i/>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6309F7" w:rsidRPr="00D20367" w14:paraId="488F64A0" w14:textId="77777777" w:rsidTr="00C26452">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14:paraId="1F1EB116"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14:paraId="777C4B6A"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6662B13"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Company / Project / Position / Relevant technical and management experience</w:t>
            </w:r>
          </w:p>
        </w:tc>
      </w:tr>
      <w:tr w:rsidR="006309F7" w:rsidRPr="00D20367" w14:paraId="7799CE00" w14:textId="77777777" w:rsidTr="00C26452">
        <w:trPr>
          <w:cantSplit/>
        </w:trPr>
        <w:tc>
          <w:tcPr>
            <w:tcW w:w="1080" w:type="dxa"/>
            <w:tcBorders>
              <w:top w:val="single" w:sz="6" w:space="0" w:color="auto"/>
              <w:left w:val="single" w:sz="6" w:space="0" w:color="auto"/>
            </w:tcBorders>
          </w:tcPr>
          <w:p w14:paraId="4014172E"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single" w:sz="6" w:space="0" w:color="auto"/>
              <w:left w:val="single" w:sz="6" w:space="0" w:color="auto"/>
            </w:tcBorders>
          </w:tcPr>
          <w:p w14:paraId="5DCA1D5F"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single" w:sz="6" w:space="0" w:color="auto"/>
              <w:left w:val="single" w:sz="6" w:space="0" w:color="auto"/>
              <w:right w:val="single" w:sz="6" w:space="0" w:color="auto"/>
            </w:tcBorders>
          </w:tcPr>
          <w:p w14:paraId="2DD5A14D"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EFBC8C9" w14:textId="77777777">
        <w:trPr>
          <w:cantSplit/>
        </w:trPr>
        <w:tc>
          <w:tcPr>
            <w:tcW w:w="1080" w:type="dxa"/>
            <w:tcBorders>
              <w:top w:val="dotted" w:sz="4" w:space="0" w:color="auto"/>
              <w:left w:val="single" w:sz="6" w:space="0" w:color="auto"/>
            </w:tcBorders>
          </w:tcPr>
          <w:p w14:paraId="6280DDB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tcBorders>
          </w:tcPr>
          <w:p w14:paraId="04C5CDB5"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right w:val="single" w:sz="6" w:space="0" w:color="auto"/>
            </w:tcBorders>
          </w:tcPr>
          <w:p w14:paraId="33715CA4"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BD01822" w14:textId="77777777">
        <w:trPr>
          <w:cantSplit/>
        </w:trPr>
        <w:tc>
          <w:tcPr>
            <w:tcW w:w="1080" w:type="dxa"/>
            <w:tcBorders>
              <w:top w:val="dotted" w:sz="4" w:space="0" w:color="auto"/>
              <w:left w:val="single" w:sz="6" w:space="0" w:color="auto"/>
              <w:bottom w:val="dotted" w:sz="4" w:space="0" w:color="auto"/>
            </w:tcBorders>
          </w:tcPr>
          <w:p w14:paraId="3C528C4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45DB6D2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DF785A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4848199" w14:textId="77777777">
        <w:trPr>
          <w:cantSplit/>
        </w:trPr>
        <w:tc>
          <w:tcPr>
            <w:tcW w:w="1080" w:type="dxa"/>
            <w:tcBorders>
              <w:left w:val="single" w:sz="6" w:space="0" w:color="auto"/>
            </w:tcBorders>
          </w:tcPr>
          <w:p w14:paraId="293ACBD6" w14:textId="77777777" w:rsidR="006309F7" w:rsidRPr="00D20367" w:rsidRDefault="006309F7">
            <w:pPr>
              <w:suppressAutoHyphens/>
              <w:spacing w:after="71"/>
              <w:rPr>
                <w:rStyle w:val="Table"/>
                <w:rFonts w:ascii="Times New Roman" w:hAnsi="Times New Roman"/>
                <w:i/>
                <w:spacing w:val="-2"/>
                <w:sz w:val="24"/>
                <w:u w:val="single"/>
              </w:rPr>
            </w:pPr>
          </w:p>
        </w:tc>
        <w:tc>
          <w:tcPr>
            <w:tcW w:w="1080" w:type="dxa"/>
            <w:tcBorders>
              <w:left w:val="single" w:sz="6" w:space="0" w:color="auto"/>
            </w:tcBorders>
          </w:tcPr>
          <w:p w14:paraId="4FAA916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D99134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E466CC4" w14:textId="77777777">
        <w:trPr>
          <w:cantSplit/>
        </w:trPr>
        <w:tc>
          <w:tcPr>
            <w:tcW w:w="1080" w:type="dxa"/>
            <w:tcBorders>
              <w:top w:val="dotted" w:sz="4" w:space="0" w:color="auto"/>
              <w:left w:val="single" w:sz="6" w:space="0" w:color="auto"/>
              <w:bottom w:val="dotted" w:sz="4" w:space="0" w:color="auto"/>
            </w:tcBorders>
          </w:tcPr>
          <w:p w14:paraId="7A6CB46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3750D95C"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33AF7C75"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84E8BB0" w14:textId="77777777">
        <w:trPr>
          <w:cantSplit/>
        </w:trPr>
        <w:tc>
          <w:tcPr>
            <w:tcW w:w="1080" w:type="dxa"/>
            <w:tcBorders>
              <w:left w:val="single" w:sz="6" w:space="0" w:color="auto"/>
            </w:tcBorders>
          </w:tcPr>
          <w:p w14:paraId="1EC79A5C"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tcBorders>
          </w:tcPr>
          <w:p w14:paraId="6A797856"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10A6EE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357E502B" w14:textId="77777777">
        <w:trPr>
          <w:cantSplit/>
        </w:trPr>
        <w:tc>
          <w:tcPr>
            <w:tcW w:w="1080" w:type="dxa"/>
            <w:tcBorders>
              <w:top w:val="dotted" w:sz="4" w:space="0" w:color="auto"/>
              <w:left w:val="single" w:sz="6" w:space="0" w:color="auto"/>
              <w:bottom w:val="dotted" w:sz="4" w:space="0" w:color="auto"/>
            </w:tcBorders>
          </w:tcPr>
          <w:p w14:paraId="18518FA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C0062F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5E17626"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A8BE7F2" w14:textId="77777777">
        <w:trPr>
          <w:cantSplit/>
        </w:trPr>
        <w:tc>
          <w:tcPr>
            <w:tcW w:w="1080" w:type="dxa"/>
            <w:tcBorders>
              <w:left w:val="single" w:sz="6" w:space="0" w:color="auto"/>
              <w:bottom w:val="single" w:sz="6" w:space="0" w:color="auto"/>
            </w:tcBorders>
          </w:tcPr>
          <w:p w14:paraId="49D65C9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bottom w:val="single" w:sz="6" w:space="0" w:color="auto"/>
            </w:tcBorders>
          </w:tcPr>
          <w:p w14:paraId="3FAAAD9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bottom w:val="single" w:sz="6" w:space="0" w:color="auto"/>
              <w:right w:val="single" w:sz="6" w:space="0" w:color="auto"/>
            </w:tcBorders>
          </w:tcPr>
          <w:p w14:paraId="11D2AEE3" w14:textId="77777777" w:rsidR="006309F7" w:rsidRPr="00D20367" w:rsidRDefault="006309F7">
            <w:pPr>
              <w:suppressAutoHyphens/>
              <w:spacing w:after="71"/>
              <w:rPr>
                <w:rStyle w:val="Table"/>
                <w:rFonts w:ascii="Times New Roman" w:hAnsi="Times New Roman"/>
                <w:i/>
                <w:spacing w:val="-2"/>
                <w:sz w:val="24"/>
              </w:rPr>
            </w:pPr>
          </w:p>
        </w:tc>
      </w:tr>
    </w:tbl>
    <w:p w14:paraId="444E1292" w14:textId="77777777" w:rsidR="006309F7" w:rsidRPr="00D20367" w:rsidRDefault="006309F7">
      <w:pPr>
        <w:tabs>
          <w:tab w:val="left" w:pos="5238"/>
          <w:tab w:val="left" w:pos="5474"/>
          <w:tab w:val="left" w:pos="9468"/>
        </w:tabs>
        <w:jc w:val="left"/>
        <w:rPr>
          <w:i/>
        </w:rPr>
      </w:pPr>
    </w:p>
    <w:p w14:paraId="022B34D9" w14:textId="77777777" w:rsidR="00B30B7F" w:rsidRPr="00947DE8" w:rsidRDefault="006309F7" w:rsidP="00DC3B45">
      <w:pPr>
        <w:pStyle w:val="SectionVHeader"/>
        <w:rPr>
          <w:b w:val="0"/>
          <w:sz w:val="32"/>
          <w:szCs w:val="32"/>
        </w:rPr>
      </w:pPr>
      <w:r w:rsidRPr="00BA0CF6">
        <w:rPr>
          <w:lang w:val="en-US"/>
        </w:rPr>
        <w:br w:type="page"/>
      </w:r>
    </w:p>
    <w:p w14:paraId="15AA39F0" w14:textId="77777777" w:rsidR="008E13BB" w:rsidRPr="00554A1C" w:rsidRDefault="00030045" w:rsidP="008E13BB">
      <w:pPr>
        <w:pStyle w:val="SectionVHeader"/>
        <w:rPr>
          <w:lang w:val="en-US"/>
        </w:rPr>
      </w:pPr>
      <w:bookmarkStart w:id="424" w:name="_Toc63601264"/>
      <w:r w:rsidRPr="00030045">
        <w:rPr>
          <w:lang w:val="en-US"/>
        </w:rPr>
        <w:lastRenderedPageBreak/>
        <w:t>Bidders Qualification without prequalification</w:t>
      </w:r>
      <w:bookmarkEnd w:id="424"/>
    </w:p>
    <w:p w14:paraId="3E7D679B" w14:textId="77777777" w:rsidR="008E13BB" w:rsidRPr="00016747" w:rsidRDefault="008E13BB" w:rsidP="008E13BB">
      <w:pPr>
        <w:pStyle w:val="Technical4"/>
        <w:tabs>
          <w:tab w:val="clear" w:pos="-720"/>
        </w:tabs>
        <w:suppressAutoHyphens w:val="0"/>
        <w:spacing w:after="120"/>
        <w:ind w:left="360" w:right="288"/>
        <w:rPr>
          <w:rStyle w:val="Table"/>
          <w:rFonts w:ascii="Times New Roman" w:hAnsi="Times New Roman"/>
          <w:spacing w:val="-2"/>
          <w:sz w:val="24"/>
          <w:szCs w:val="24"/>
        </w:rPr>
      </w:pPr>
    </w:p>
    <w:p w14:paraId="6BFC80B8" w14:textId="77777777" w:rsidR="008E13BB" w:rsidRPr="00016747" w:rsidRDefault="008E13BB" w:rsidP="008E13BB">
      <w:pPr>
        <w:pStyle w:val="Technical4"/>
        <w:tabs>
          <w:tab w:val="clear" w:pos="-720"/>
        </w:tabs>
        <w:suppressAutoHyphens w:val="0"/>
        <w:spacing w:before="240" w:after="240"/>
        <w:ind w:left="180" w:right="288"/>
        <w:jc w:val="both"/>
        <w:rPr>
          <w:rFonts w:ascii="Times New Roman" w:hAnsi="Times New Roman"/>
          <w:b w:val="0"/>
          <w:bCs/>
          <w:szCs w:val="24"/>
        </w:rPr>
      </w:pPr>
      <w:r w:rsidRPr="00016747">
        <w:rPr>
          <w:rFonts w:ascii="Times New Roman" w:hAnsi="Times New Roman"/>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14:paraId="50E303C3" w14:textId="77777777" w:rsidR="006D1DC9" w:rsidRPr="00906B4B" w:rsidRDefault="008E13BB" w:rsidP="006D1DC9">
      <w:pPr>
        <w:pStyle w:val="Style11"/>
        <w:jc w:val="center"/>
        <w:rPr>
          <w:b/>
          <w:sz w:val="32"/>
          <w:szCs w:val="32"/>
        </w:rPr>
      </w:pPr>
      <w:r w:rsidRPr="00BA0CF6">
        <w:rPr>
          <w:rStyle w:val="Table"/>
          <w:rFonts w:cs="Arial"/>
          <w:b/>
          <w:bCs/>
          <w:i/>
          <w:iCs/>
        </w:rPr>
        <w:br w:type="page"/>
      </w:r>
    </w:p>
    <w:p w14:paraId="6453775F" w14:textId="77777777" w:rsidR="00B71955" w:rsidRPr="00906B4B" w:rsidRDefault="00B71955" w:rsidP="00B71955">
      <w:pPr>
        <w:pStyle w:val="Style11"/>
        <w:spacing w:line="240" w:lineRule="auto"/>
        <w:jc w:val="center"/>
        <w:rPr>
          <w:b/>
          <w:sz w:val="32"/>
          <w:szCs w:val="32"/>
        </w:rPr>
      </w:pPr>
      <w:r w:rsidRPr="00906B4B">
        <w:rPr>
          <w:b/>
          <w:sz w:val="32"/>
          <w:szCs w:val="32"/>
        </w:rPr>
        <w:lastRenderedPageBreak/>
        <w:t>Form ELI -1.1</w:t>
      </w:r>
    </w:p>
    <w:p w14:paraId="71176EF2" w14:textId="77777777" w:rsidR="00B71955" w:rsidRDefault="00B71955" w:rsidP="00B71955">
      <w:pPr>
        <w:pStyle w:val="Section4heading"/>
      </w:pPr>
      <w:r>
        <w:t>Bidder Information Form</w:t>
      </w:r>
    </w:p>
    <w:p w14:paraId="2B082849" w14:textId="77777777" w:rsidR="00B71955" w:rsidRDefault="00B71955" w:rsidP="00B71955">
      <w:pPr>
        <w:jc w:val="right"/>
        <w:rPr>
          <w:spacing w:val="-2"/>
        </w:rPr>
      </w:pPr>
      <w:r w:rsidRPr="00076EA9">
        <w:rPr>
          <w:spacing w:val="-2"/>
        </w:rPr>
        <w:t xml:space="preserve">Date: </w:t>
      </w:r>
      <w:r>
        <w:rPr>
          <w:i/>
        </w:rPr>
        <w:t>_________________</w:t>
      </w:r>
      <w:r w:rsidRPr="00076EA9">
        <w:br/>
      </w:r>
      <w:r>
        <w:rPr>
          <w:spacing w:val="-2"/>
        </w:rPr>
        <w:t>ICB</w:t>
      </w:r>
      <w:r w:rsidRPr="00076EA9">
        <w:rPr>
          <w:spacing w:val="-2"/>
        </w:rPr>
        <w:t xml:space="preserve"> No. and title: </w:t>
      </w:r>
      <w:r>
        <w:rPr>
          <w:i/>
          <w:spacing w:val="3"/>
        </w:rPr>
        <w:t>_________________</w:t>
      </w:r>
      <w:r w:rsidRPr="00076EA9">
        <w:rPr>
          <w:spacing w:val="3"/>
        </w:rPr>
        <w:br/>
      </w:r>
      <w:proofErr w:type="spellStart"/>
      <w:r w:rsidRPr="00076EA9">
        <w:rPr>
          <w:spacing w:val="-2"/>
        </w:rPr>
        <w:t>Page</w:t>
      </w:r>
      <w:r>
        <w:rPr>
          <w:i/>
        </w:rPr>
        <w:t>__________</w:t>
      </w:r>
      <w:r w:rsidRPr="00076EA9">
        <w:rPr>
          <w:spacing w:val="-2"/>
        </w:rPr>
        <w:t>of</w:t>
      </w:r>
      <w:proofErr w:type="spellEnd"/>
      <w:r w:rsidRPr="00076EA9">
        <w:rPr>
          <w:spacing w:val="-2"/>
        </w:rPr>
        <w:t xml:space="preserve"> </w:t>
      </w:r>
      <w:r>
        <w:rPr>
          <w:i/>
          <w:spacing w:val="1"/>
        </w:rPr>
        <w:t>_______________</w:t>
      </w:r>
      <w:r w:rsidRPr="00076EA9">
        <w:rPr>
          <w:spacing w:val="-2"/>
        </w:rPr>
        <w:t>pages</w:t>
      </w:r>
    </w:p>
    <w:p w14:paraId="72FE416C" w14:textId="77777777" w:rsidR="00B71955" w:rsidRPr="00076EA9" w:rsidRDefault="00B71955" w:rsidP="00B71955">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B71955" w:rsidRPr="00076EA9" w14:paraId="0DF1E993" w14:textId="77777777" w:rsidTr="00702856">
        <w:tc>
          <w:tcPr>
            <w:tcW w:w="9279" w:type="dxa"/>
            <w:tcBorders>
              <w:top w:val="single" w:sz="2" w:space="0" w:color="auto"/>
              <w:left w:val="single" w:sz="2" w:space="0" w:color="auto"/>
              <w:bottom w:val="single" w:sz="2" w:space="0" w:color="auto"/>
              <w:right w:val="single" w:sz="2" w:space="0" w:color="auto"/>
            </w:tcBorders>
          </w:tcPr>
          <w:p w14:paraId="1F20C253" w14:textId="77777777" w:rsidR="00B71955" w:rsidRPr="00076EA9" w:rsidRDefault="00B71955" w:rsidP="00702856">
            <w:pPr>
              <w:spacing w:before="40" w:after="120"/>
              <w:ind w:left="90"/>
              <w:rPr>
                <w:spacing w:val="-2"/>
              </w:rPr>
            </w:pPr>
            <w:r>
              <w:rPr>
                <w:spacing w:val="-2"/>
              </w:rPr>
              <w:t>Bidder</w:t>
            </w:r>
            <w:r w:rsidRPr="00076EA9">
              <w:rPr>
                <w:spacing w:val="-2"/>
              </w:rPr>
              <w:t xml:space="preserve">'s </w:t>
            </w:r>
            <w:r>
              <w:rPr>
                <w:spacing w:val="-2"/>
              </w:rPr>
              <w:t>name</w:t>
            </w:r>
          </w:p>
          <w:p w14:paraId="46CBA7D1" w14:textId="77777777" w:rsidR="00B71955" w:rsidRPr="00076EA9" w:rsidRDefault="00B71955" w:rsidP="00702856">
            <w:pPr>
              <w:spacing w:before="40" w:after="120"/>
              <w:ind w:left="90"/>
              <w:rPr>
                <w:i/>
                <w:spacing w:val="3"/>
              </w:rPr>
            </w:pPr>
          </w:p>
        </w:tc>
      </w:tr>
      <w:tr w:rsidR="00B71955" w:rsidRPr="00076EA9" w14:paraId="7B0E3052" w14:textId="77777777" w:rsidTr="00702856">
        <w:tc>
          <w:tcPr>
            <w:tcW w:w="9279" w:type="dxa"/>
            <w:tcBorders>
              <w:top w:val="single" w:sz="2" w:space="0" w:color="auto"/>
              <w:left w:val="single" w:sz="2" w:space="0" w:color="auto"/>
              <w:bottom w:val="single" w:sz="2" w:space="0" w:color="auto"/>
              <w:right w:val="single" w:sz="2" w:space="0" w:color="auto"/>
            </w:tcBorders>
          </w:tcPr>
          <w:p w14:paraId="149A6E6B" w14:textId="77777777" w:rsidR="00B71955" w:rsidRPr="00076EA9" w:rsidRDefault="00B71955" w:rsidP="00702856">
            <w:pPr>
              <w:spacing w:before="40" w:after="120"/>
              <w:ind w:left="90"/>
              <w:rPr>
                <w:spacing w:val="-10"/>
              </w:rPr>
            </w:pPr>
            <w:r w:rsidRPr="00076EA9">
              <w:rPr>
                <w:spacing w:val="-2"/>
              </w:rPr>
              <w:t xml:space="preserve">In case of Joint Venture (JV), </w:t>
            </w:r>
            <w:r>
              <w:rPr>
                <w:spacing w:val="-10"/>
              </w:rPr>
              <w:t>name</w:t>
            </w:r>
            <w:r w:rsidRPr="00076EA9">
              <w:rPr>
                <w:spacing w:val="-10"/>
              </w:rPr>
              <w:t xml:space="preserve"> of each </w:t>
            </w:r>
            <w:r>
              <w:rPr>
                <w:spacing w:val="-10"/>
              </w:rPr>
              <w:t>member</w:t>
            </w:r>
            <w:r w:rsidRPr="00076EA9">
              <w:rPr>
                <w:spacing w:val="-10"/>
              </w:rPr>
              <w:t>:</w:t>
            </w:r>
          </w:p>
          <w:p w14:paraId="038AB353" w14:textId="77777777" w:rsidR="00B71955" w:rsidRPr="00076EA9" w:rsidRDefault="00B71955" w:rsidP="00702856">
            <w:pPr>
              <w:spacing w:before="40" w:after="120"/>
              <w:ind w:left="90"/>
              <w:rPr>
                <w:i/>
                <w:spacing w:val="4"/>
              </w:rPr>
            </w:pPr>
          </w:p>
        </w:tc>
      </w:tr>
      <w:tr w:rsidR="00B71955" w:rsidRPr="00076EA9" w14:paraId="782267E5" w14:textId="77777777" w:rsidTr="00702856">
        <w:tc>
          <w:tcPr>
            <w:tcW w:w="9279" w:type="dxa"/>
            <w:tcBorders>
              <w:top w:val="single" w:sz="2" w:space="0" w:color="auto"/>
              <w:left w:val="single" w:sz="2" w:space="0" w:color="auto"/>
              <w:bottom w:val="single" w:sz="2" w:space="0" w:color="auto"/>
              <w:right w:val="single" w:sz="2" w:space="0" w:color="auto"/>
            </w:tcBorders>
          </w:tcPr>
          <w:p w14:paraId="6A60AA54" w14:textId="77777777" w:rsidR="00B71955" w:rsidRPr="00076EA9" w:rsidRDefault="00B71955" w:rsidP="00702856">
            <w:pPr>
              <w:spacing w:before="40" w:after="120"/>
              <w:ind w:left="90"/>
              <w:rPr>
                <w:spacing w:val="-8"/>
              </w:rPr>
            </w:pPr>
            <w:r>
              <w:rPr>
                <w:spacing w:val="-8"/>
              </w:rPr>
              <w:t>Bidder</w:t>
            </w:r>
            <w:r w:rsidRPr="00076EA9">
              <w:rPr>
                <w:spacing w:val="-8"/>
              </w:rPr>
              <w:t xml:space="preserve">'s </w:t>
            </w:r>
            <w:r>
              <w:rPr>
                <w:spacing w:val="-8"/>
              </w:rPr>
              <w:t>a</w:t>
            </w:r>
            <w:r w:rsidRPr="00076EA9">
              <w:rPr>
                <w:spacing w:val="-8"/>
              </w:rPr>
              <w:t xml:space="preserve">ctual or </w:t>
            </w:r>
            <w:r>
              <w:rPr>
                <w:spacing w:val="-8"/>
              </w:rPr>
              <w:t>i</w:t>
            </w:r>
            <w:r w:rsidRPr="00076EA9">
              <w:rPr>
                <w:spacing w:val="-8"/>
              </w:rPr>
              <w:t xml:space="preserve">ntended country of </w:t>
            </w:r>
            <w:r>
              <w:rPr>
                <w:spacing w:val="-8"/>
              </w:rPr>
              <w:t>registration</w:t>
            </w:r>
            <w:r w:rsidRPr="00076EA9">
              <w:rPr>
                <w:spacing w:val="-8"/>
              </w:rPr>
              <w:t>:</w:t>
            </w:r>
          </w:p>
          <w:p w14:paraId="19735220" w14:textId="77777777" w:rsidR="00B71955" w:rsidRPr="00076EA9" w:rsidRDefault="00B71955" w:rsidP="00702856">
            <w:pPr>
              <w:spacing w:before="40" w:after="120"/>
              <w:ind w:left="90"/>
              <w:rPr>
                <w:i/>
                <w:spacing w:val="6"/>
              </w:rPr>
            </w:pPr>
            <w:r>
              <w:rPr>
                <w:i/>
                <w:spacing w:val="6"/>
              </w:rPr>
              <w:t>[</w:t>
            </w:r>
            <w:r w:rsidRPr="003979A7">
              <w:rPr>
                <w:i/>
                <w:color w:val="C00000"/>
                <w:spacing w:val="6"/>
              </w:rPr>
              <w:t>indicate country of Constitution</w:t>
            </w:r>
            <w:r>
              <w:rPr>
                <w:i/>
                <w:spacing w:val="6"/>
              </w:rPr>
              <w:t>]</w:t>
            </w:r>
          </w:p>
        </w:tc>
      </w:tr>
      <w:tr w:rsidR="00B71955" w:rsidRPr="00076EA9" w14:paraId="3BEA9C51" w14:textId="77777777" w:rsidTr="00702856">
        <w:tc>
          <w:tcPr>
            <w:tcW w:w="9279" w:type="dxa"/>
            <w:tcBorders>
              <w:top w:val="single" w:sz="2" w:space="0" w:color="auto"/>
              <w:left w:val="single" w:sz="2" w:space="0" w:color="auto"/>
              <w:bottom w:val="single" w:sz="2" w:space="0" w:color="auto"/>
              <w:right w:val="single" w:sz="2" w:space="0" w:color="auto"/>
            </w:tcBorders>
          </w:tcPr>
          <w:p w14:paraId="5AF8A6F7" w14:textId="77777777" w:rsidR="00B71955" w:rsidRPr="00076EA9" w:rsidRDefault="00B71955" w:rsidP="00702856">
            <w:pPr>
              <w:spacing w:before="40" w:after="120"/>
              <w:ind w:left="90"/>
              <w:rPr>
                <w:spacing w:val="-8"/>
              </w:rPr>
            </w:pPr>
            <w:r>
              <w:rPr>
                <w:spacing w:val="-8"/>
              </w:rPr>
              <w:t>Bidder</w:t>
            </w:r>
            <w:r w:rsidRPr="00076EA9">
              <w:rPr>
                <w:spacing w:val="-8"/>
              </w:rPr>
              <w:t xml:space="preserve">'s actual or </w:t>
            </w:r>
            <w:r>
              <w:rPr>
                <w:spacing w:val="-8"/>
              </w:rPr>
              <w:t>i</w:t>
            </w:r>
            <w:r w:rsidRPr="00076EA9">
              <w:rPr>
                <w:spacing w:val="-8"/>
              </w:rPr>
              <w:t xml:space="preserve">ntended year of </w:t>
            </w:r>
            <w:r>
              <w:rPr>
                <w:spacing w:val="-8"/>
              </w:rPr>
              <w:t>incorporation</w:t>
            </w:r>
            <w:r w:rsidRPr="00076EA9">
              <w:rPr>
                <w:spacing w:val="-8"/>
              </w:rPr>
              <w:t>:</w:t>
            </w:r>
          </w:p>
          <w:p w14:paraId="102A256E" w14:textId="77777777" w:rsidR="00B71955" w:rsidRPr="00076EA9" w:rsidRDefault="00B71955" w:rsidP="00702856">
            <w:pPr>
              <w:spacing w:before="40" w:after="120"/>
              <w:ind w:left="90"/>
              <w:rPr>
                <w:i/>
                <w:spacing w:val="6"/>
              </w:rPr>
            </w:pPr>
          </w:p>
        </w:tc>
      </w:tr>
      <w:tr w:rsidR="00B71955" w:rsidRPr="00076EA9" w14:paraId="1604A2A3" w14:textId="77777777" w:rsidTr="00702856">
        <w:tc>
          <w:tcPr>
            <w:tcW w:w="9279" w:type="dxa"/>
            <w:tcBorders>
              <w:top w:val="single" w:sz="2" w:space="0" w:color="auto"/>
              <w:left w:val="single" w:sz="2" w:space="0" w:color="auto"/>
              <w:bottom w:val="single" w:sz="2" w:space="0" w:color="auto"/>
              <w:right w:val="single" w:sz="2" w:space="0" w:color="auto"/>
            </w:tcBorders>
          </w:tcPr>
          <w:p w14:paraId="327BA179" w14:textId="77777777" w:rsidR="00B71955" w:rsidRPr="00076EA9" w:rsidRDefault="00B71955" w:rsidP="00702856">
            <w:pPr>
              <w:spacing w:before="40" w:after="120"/>
              <w:ind w:left="90"/>
              <w:rPr>
                <w:spacing w:val="-2"/>
              </w:rPr>
            </w:pPr>
            <w:r>
              <w:rPr>
                <w:spacing w:val="-2"/>
              </w:rPr>
              <w:t>Bidder</w:t>
            </w:r>
            <w:r w:rsidRPr="00076EA9">
              <w:rPr>
                <w:spacing w:val="-2"/>
              </w:rPr>
              <w:t xml:space="preserve">'s legal address </w:t>
            </w:r>
            <w:r>
              <w:rPr>
                <w:spacing w:val="-2"/>
              </w:rPr>
              <w:t>[</w:t>
            </w:r>
            <w:r w:rsidRPr="00076EA9">
              <w:rPr>
                <w:spacing w:val="-2"/>
              </w:rPr>
              <w:t xml:space="preserve">in country of </w:t>
            </w:r>
            <w:r>
              <w:rPr>
                <w:spacing w:val="-2"/>
              </w:rPr>
              <w:t>registration]</w:t>
            </w:r>
            <w:r w:rsidRPr="00076EA9">
              <w:rPr>
                <w:spacing w:val="-2"/>
              </w:rPr>
              <w:t>:</w:t>
            </w:r>
          </w:p>
          <w:p w14:paraId="4BEE74D3" w14:textId="77777777" w:rsidR="00B71955" w:rsidRPr="00076EA9" w:rsidRDefault="00B71955" w:rsidP="00702856">
            <w:pPr>
              <w:spacing w:before="40" w:after="120"/>
              <w:ind w:left="90"/>
              <w:rPr>
                <w:i/>
                <w:spacing w:val="1"/>
              </w:rPr>
            </w:pPr>
          </w:p>
        </w:tc>
      </w:tr>
      <w:tr w:rsidR="00B71955" w:rsidRPr="00076EA9" w14:paraId="33883D38" w14:textId="77777777" w:rsidTr="00702856">
        <w:tc>
          <w:tcPr>
            <w:tcW w:w="9279" w:type="dxa"/>
            <w:tcBorders>
              <w:top w:val="single" w:sz="2" w:space="0" w:color="auto"/>
              <w:left w:val="single" w:sz="2" w:space="0" w:color="auto"/>
              <w:bottom w:val="single" w:sz="2" w:space="0" w:color="auto"/>
              <w:right w:val="single" w:sz="2" w:space="0" w:color="auto"/>
            </w:tcBorders>
          </w:tcPr>
          <w:p w14:paraId="4AE014D7" w14:textId="77777777" w:rsidR="00B71955" w:rsidRPr="00076EA9" w:rsidRDefault="00B71955" w:rsidP="00702856">
            <w:pPr>
              <w:spacing w:before="40" w:after="120"/>
              <w:ind w:left="90"/>
              <w:rPr>
                <w:spacing w:val="-2"/>
              </w:rPr>
            </w:pPr>
            <w:r>
              <w:rPr>
                <w:spacing w:val="-2"/>
              </w:rPr>
              <w:t>Bidder</w:t>
            </w:r>
            <w:r w:rsidRPr="00076EA9">
              <w:rPr>
                <w:spacing w:val="-2"/>
              </w:rPr>
              <w:t>'s authorized representative information</w:t>
            </w:r>
          </w:p>
          <w:p w14:paraId="118C5CD7" w14:textId="77777777" w:rsidR="00B71955" w:rsidRPr="00076EA9" w:rsidRDefault="00B71955" w:rsidP="00702856">
            <w:pPr>
              <w:spacing w:before="40" w:after="120"/>
              <w:ind w:left="90"/>
              <w:rPr>
                <w:spacing w:val="6"/>
              </w:rPr>
            </w:pPr>
            <w:r w:rsidRPr="00076EA9">
              <w:rPr>
                <w:spacing w:val="-2"/>
              </w:rPr>
              <w:t xml:space="preserve">Name: </w:t>
            </w:r>
            <w:r>
              <w:rPr>
                <w:spacing w:val="-2"/>
              </w:rPr>
              <w:t>_____________________________________</w:t>
            </w:r>
          </w:p>
          <w:p w14:paraId="50D26AB0" w14:textId="77777777" w:rsidR="00B71955" w:rsidRPr="00076EA9" w:rsidRDefault="00B71955" w:rsidP="00702856">
            <w:pPr>
              <w:spacing w:before="40" w:after="120"/>
              <w:ind w:left="90"/>
              <w:rPr>
                <w:i/>
                <w:spacing w:val="1"/>
              </w:rPr>
            </w:pPr>
            <w:r w:rsidRPr="00076EA9">
              <w:rPr>
                <w:spacing w:val="-2"/>
              </w:rPr>
              <w:t xml:space="preserve">Address: </w:t>
            </w:r>
            <w:r>
              <w:rPr>
                <w:i/>
                <w:spacing w:val="1"/>
              </w:rPr>
              <w:t>___________________________________</w:t>
            </w:r>
          </w:p>
          <w:p w14:paraId="3353BFD3" w14:textId="77777777" w:rsidR="00B71955" w:rsidRPr="00076EA9" w:rsidRDefault="00B71955" w:rsidP="00702856">
            <w:pPr>
              <w:spacing w:before="40" w:after="120"/>
              <w:ind w:left="90"/>
            </w:pPr>
            <w:r w:rsidRPr="00076EA9">
              <w:rPr>
                <w:spacing w:val="-2"/>
              </w:rPr>
              <w:t xml:space="preserve">Telephone/Fax numbers: </w:t>
            </w:r>
            <w:r>
              <w:rPr>
                <w:i/>
              </w:rPr>
              <w:t>_______________________</w:t>
            </w:r>
          </w:p>
          <w:p w14:paraId="2EF2CBFC" w14:textId="77777777" w:rsidR="00B71955" w:rsidRPr="00076EA9" w:rsidRDefault="00B71955" w:rsidP="00702856">
            <w:pPr>
              <w:spacing w:before="40" w:after="120"/>
              <w:ind w:left="90"/>
            </w:pPr>
            <w:r w:rsidRPr="00076EA9">
              <w:rPr>
                <w:spacing w:val="-6"/>
              </w:rPr>
              <w:t xml:space="preserve">E-mail address: </w:t>
            </w:r>
            <w:r>
              <w:rPr>
                <w:i/>
              </w:rPr>
              <w:t>______________________________</w:t>
            </w:r>
          </w:p>
        </w:tc>
      </w:tr>
      <w:tr w:rsidR="00B71955" w:rsidRPr="00076EA9" w14:paraId="5EE6D617" w14:textId="77777777" w:rsidTr="00702856">
        <w:tc>
          <w:tcPr>
            <w:tcW w:w="9279" w:type="dxa"/>
            <w:tcBorders>
              <w:top w:val="single" w:sz="2" w:space="0" w:color="auto"/>
              <w:left w:val="single" w:sz="2" w:space="0" w:color="auto"/>
              <w:bottom w:val="single" w:sz="2" w:space="0" w:color="auto"/>
              <w:right w:val="single" w:sz="2" w:space="0" w:color="auto"/>
            </w:tcBorders>
          </w:tcPr>
          <w:p w14:paraId="0CA14971" w14:textId="77777777" w:rsidR="00B71955" w:rsidRPr="00076EA9" w:rsidRDefault="00B71955" w:rsidP="00702856">
            <w:pPr>
              <w:spacing w:before="40" w:after="120"/>
              <w:ind w:left="90"/>
              <w:rPr>
                <w:spacing w:val="-2"/>
              </w:rPr>
            </w:pPr>
            <w:r>
              <w:rPr>
                <w:spacing w:val="-2"/>
              </w:rPr>
              <w:t xml:space="preserve">1. </w:t>
            </w:r>
            <w:r w:rsidRPr="00076EA9">
              <w:rPr>
                <w:spacing w:val="-2"/>
              </w:rPr>
              <w:t>Attached are copies of original documents of</w:t>
            </w:r>
          </w:p>
          <w:p w14:paraId="228B1B17" w14:textId="77777777" w:rsidR="00B71955" w:rsidRDefault="00B71955" w:rsidP="00702856">
            <w:pPr>
              <w:spacing w:before="40" w:after="120"/>
              <w:ind w:left="540" w:hanging="450"/>
              <w:rPr>
                <w:spacing w:val="-8"/>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 xml:space="preserve">Articles of Incorporation </w:t>
            </w:r>
            <w:r w:rsidRPr="00945ACF">
              <w:rPr>
                <w:spacing w:val="-2"/>
              </w:rPr>
              <w:t xml:space="preserve">(or equivalent </w:t>
            </w:r>
            <w:r w:rsidRPr="00076EA9">
              <w:rPr>
                <w:spacing w:val="-2"/>
              </w:rPr>
              <w:t xml:space="preserve">documents of </w:t>
            </w:r>
            <w:r>
              <w:rPr>
                <w:spacing w:val="-2"/>
              </w:rPr>
              <w:t>c</w:t>
            </w:r>
            <w:r w:rsidRPr="00076EA9">
              <w:rPr>
                <w:spacing w:val="-2"/>
              </w:rPr>
              <w:t>onstitution</w:t>
            </w:r>
            <w:r>
              <w:rPr>
                <w:spacing w:val="-2"/>
              </w:rPr>
              <w:t xml:space="preserve"> or association)</w:t>
            </w:r>
            <w:r w:rsidRPr="00076EA9">
              <w:rPr>
                <w:spacing w:val="-2"/>
              </w:rPr>
              <w:t>, and</w:t>
            </w:r>
            <w:r>
              <w:rPr>
                <w:spacing w:val="-2"/>
              </w:rPr>
              <w:t>/or</w:t>
            </w:r>
            <w:r w:rsidRPr="00076EA9">
              <w:rPr>
                <w:spacing w:val="-2"/>
              </w:rPr>
              <w:t xml:space="preserve"> documents of reg</w:t>
            </w:r>
            <w:r>
              <w:rPr>
                <w:spacing w:val="-2"/>
              </w:rPr>
              <w:t>i</w:t>
            </w:r>
            <w:r w:rsidRPr="00076EA9">
              <w:rPr>
                <w:spacing w:val="-2"/>
              </w:rPr>
              <w:t>strat</w:t>
            </w:r>
            <w:r>
              <w:rPr>
                <w:spacing w:val="-2"/>
              </w:rPr>
              <w:t>i</w:t>
            </w:r>
            <w:r w:rsidRPr="00076EA9">
              <w:rPr>
                <w:spacing w:val="-2"/>
              </w:rPr>
              <w:t xml:space="preserve">on </w:t>
            </w:r>
            <w:proofErr w:type="spellStart"/>
            <w:r w:rsidRPr="00076EA9">
              <w:rPr>
                <w:spacing w:val="-2"/>
              </w:rPr>
              <w:t>of</w:t>
            </w:r>
            <w:r w:rsidRPr="00076EA9">
              <w:rPr>
                <w:spacing w:val="-8"/>
              </w:rPr>
              <w:t>the</w:t>
            </w:r>
            <w:proofErr w:type="spellEnd"/>
            <w:r w:rsidRPr="00076EA9">
              <w:rPr>
                <w:spacing w:val="-8"/>
              </w:rPr>
              <w:t xml:space="preserve"> legal entity nam</w:t>
            </w:r>
            <w:r>
              <w:rPr>
                <w:spacing w:val="-8"/>
              </w:rPr>
              <w:t>ed above, in accordance with ITB</w:t>
            </w:r>
            <w:r w:rsidRPr="00076EA9">
              <w:rPr>
                <w:spacing w:val="-8"/>
              </w:rPr>
              <w:t xml:space="preserve"> 4.</w:t>
            </w:r>
            <w:r>
              <w:rPr>
                <w:spacing w:val="-8"/>
              </w:rPr>
              <w:t>3</w:t>
            </w:r>
            <w:r w:rsidRPr="00076EA9">
              <w:rPr>
                <w:spacing w:val="-8"/>
              </w:rPr>
              <w:t>.</w:t>
            </w:r>
          </w:p>
          <w:p w14:paraId="4D9B0D2F" w14:textId="77777777" w:rsidR="00B71955" w:rsidRPr="00076EA9" w:rsidRDefault="00B71955" w:rsidP="00702856">
            <w:pPr>
              <w:spacing w:before="40" w:after="120"/>
              <w:ind w:left="540" w:hanging="450"/>
              <w:rPr>
                <w:spacing w:val="-2"/>
              </w:rPr>
            </w:pPr>
            <w:r>
              <w:rPr>
                <w:rFonts w:ascii="MS Mincho" w:eastAsia="MS Mincho" w:hAnsi="Wingdings" w:cs="MS Mincho" w:hint="eastAsia"/>
                <w:spacing w:val="-2"/>
                <w:szCs w:val="24"/>
              </w:rPr>
              <w:sym w:font="Wingdings" w:char="F0A8"/>
            </w:r>
            <w:r>
              <w:rPr>
                <w:spacing w:val="-2"/>
              </w:rPr>
              <w:tab/>
            </w:r>
            <w:r w:rsidRPr="00076EA9">
              <w:rPr>
                <w:spacing w:val="-2"/>
              </w:rPr>
              <w:t>In case of JV, letter of intent to form JV or JV agree</w:t>
            </w:r>
            <w:r>
              <w:rPr>
                <w:spacing w:val="-2"/>
              </w:rPr>
              <w:t>ment, in accordance with ITB 4.1</w:t>
            </w:r>
            <w:r w:rsidRPr="00076EA9">
              <w:rPr>
                <w:spacing w:val="-2"/>
              </w:rPr>
              <w:t>.</w:t>
            </w:r>
          </w:p>
          <w:p w14:paraId="50559705" w14:textId="77777777" w:rsidR="00B71955" w:rsidRDefault="00B71955" w:rsidP="00702856">
            <w:pPr>
              <w:spacing w:before="40" w:after="120"/>
              <w:ind w:left="540" w:hanging="450"/>
              <w:rPr>
                <w:spacing w:val="-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In case of Government</w:t>
            </w:r>
            <w:r>
              <w:rPr>
                <w:spacing w:val="-2"/>
              </w:rPr>
              <w:t>-</w:t>
            </w:r>
            <w:r w:rsidRPr="00076EA9">
              <w:rPr>
                <w:spacing w:val="-2"/>
              </w:rPr>
              <w:t>owned ent</w:t>
            </w:r>
            <w:r>
              <w:rPr>
                <w:spacing w:val="-2"/>
              </w:rPr>
              <w:t>erprise or institution</w:t>
            </w:r>
            <w:r w:rsidRPr="00076EA9">
              <w:rPr>
                <w:spacing w:val="-2"/>
              </w:rPr>
              <w:t xml:space="preserve">, </w:t>
            </w:r>
            <w:r>
              <w:rPr>
                <w:spacing w:val="-2"/>
              </w:rPr>
              <w:t>in accordance with ITB 4.5</w:t>
            </w:r>
            <w:r w:rsidRPr="00076EA9">
              <w:rPr>
                <w:spacing w:val="-2"/>
              </w:rPr>
              <w:t>documents establishing</w:t>
            </w:r>
            <w:r>
              <w:rPr>
                <w:spacing w:val="-2"/>
              </w:rPr>
              <w:t>:</w:t>
            </w:r>
          </w:p>
          <w:p w14:paraId="7E8F7793" w14:textId="77777777" w:rsidR="00B71955" w:rsidRPr="00F92AFD" w:rsidRDefault="00B71955" w:rsidP="00B71955">
            <w:pPr>
              <w:pStyle w:val="ListParagraph"/>
              <w:widowControl w:val="0"/>
              <w:numPr>
                <w:ilvl w:val="0"/>
                <w:numId w:val="27"/>
              </w:numPr>
              <w:autoSpaceDE w:val="0"/>
              <w:autoSpaceDN w:val="0"/>
              <w:spacing w:before="40" w:after="120"/>
              <w:jc w:val="left"/>
              <w:rPr>
                <w:spacing w:val="-8"/>
              </w:rPr>
            </w:pPr>
            <w:r>
              <w:rPr>
                <w:spacing w:val="-2"/>
              </w:rPr>
              <w:t>Legal and financial</w:t>
            </w:r>
            <w:r w:rsidRPr="00F92AFD">
              <w:rPr>
                <w:spacing w:val="-2"/>
              </w:rPr>
              <w:t xml:space="preserve"> autonom</w:t>
            </w:r>
            <w:r>
              <w:rPr>
                <w:spacing w:val="-2"/>
              </w:rPr>
              <w:t>y</w:t>
            </w:r>
          </w:p>
          <w:p w14:paraId="60EB3DA8" w14:textId="77777777" w:rsidR="00B71955" w:rsidRPr="00F92AFD" w:rsidRDefault="00B71955" w:rsidP="00B71955">
            <w:pPr>
              <w:pStyle w:val="ListParagraph"/>
              <w:widowControl w:val="0"/>
              <w:numPr>
                <w:ilvl w:val="0"/>
                <w:numId w:val="27"/>
              </w:numPr>
              <w:autoSpaceDE w:val="0"/>
              <w:autoSpaceDN w:val="0"/>
              <w:spacing w:before="40" w:after="120"/>
              <w:jc w:val="left"/>
              <w:rPr>
                <w:spacing w:val="-8"/>
              </w:rPr>
            </w:pPr>
            <w:r>
              <w:rPr>
                <w:spacing w:val="-2"/>
              </w:rPr>
              <w:t xml:space="preserve">Operation </w:t>
            </w:r>
            <w:r w:rsidRPr="00F92AFD">
              <w:rPr>
                <w:spacing w:val="-2"/>
              </w:rPr>
              <w:t>under</w:t>
            </w:r>
            <w:r w:rsidRPr="006D4020">
              <w:rPr>
                <w:spacing w:val="-2"/>
              </w:rPr>
              <w:t xml:space="preserve"> commercial law</w:t>
            </w:r>
          </w:p>
          <w:p w14:paraId="3BA94E97" w14:textId="77777777" w:rsidR="00B71955" w:rsidRPr="00F92AFD" w:rsidRDefault="00B71955" w:rsidP="00B71955">
            <w:pPr>
              <w:pStyle w:val="ListParagraph"/>
              <w:widowControl w:val="0"/>
              <w:numPr>
                <w:ilvl w:val="0"/>
                <w:numId w:val="27"/>
              </w:numPr>
              <w:autoSpaceDE w:val="0"/>
              <w:autoSpaceDN w:val="0"/>
              <w:spacing w:before="40" w:after="120"/>
              <w:jc w:val="left"/>
              <w:rPr>
                <w:spacing w:val="-8"/>
              </w:rPr>
            </w:pPr>
            <w:r>
              <w:rPr>
                <w:spacing w:val="-2"/>
              </w:rPr>
              <w:t>Establishing that the Bidder is not dependent agency</w:t>
            </w:r>
            <w:r w:rsidRPr="00F92AFD">
              <w:rPr>
                <w:spacing w:val="-2"/>
              </w:rPr>
              <w:t xml:space="preserve"> of the Employer</w:t>
            </w:r>
          </w:p>
          <w:p w14:paraId="6938DAA8" w14:textId="77777777" w:rsidR="00B71955" w:rsidRDefault="00B71955" w:rsidP="00702856">
            <w:pPr>
              <w:spacing w:before="40" w:after="120"/>
              <w:ind w:left="360" w:hanging="270"/>
              <w:rPr>
                <w:spacing w:val="-2"/>
              </w:rPr>
            </w:pPr>
            <w:r>
              <w:rPr>
                <w:spacing w:val="-2"/>
              </w:rPr>
              <w:t xml:space="preserve">2. </w:t>
            </w:r>
            <w:r w:rsidRPr="006D4020">
              <w:rPr>
                <w:spacing w:val="-2"/>
              </w:rPr>
              <w:t>Include</w:t>
            </w:r>
            <w:r>
              <w:rPr>
                <w:spacing w:val="-2"/>
              </w:rPr>
              <w:t>d are the</w:t>
            </w:r>
            <w:r w:rsidRPr="006D4020">
              <w:rPr>
                <w:spacing w:val="-2"/>
              </w:rPr>
              <w:t xml:space="preserve"> o</w:t>
            </w:r>
            <w:r>
              <w:rPr>
                <w:spacing w:val="-2"/>
              </w:rPr>
              <w:t>rganizational chart, a list of Board of Directors, and the beneficial ownership</w:t>
            </w:r>
            <w:r w:rsidRPr="00076EA9">
              <w:rPr>
                <w:spacing w:val="-2"/>
              </w:rPr>
              <w:t>.</w:t>
            </w:r>
          </w:p>
          <w:p w14:paraId="45295D23" w14:textId="77777777" w:rsidR="00B71955" w:rsidRDefault="00B71955" w:rsidP="00702856">
            <w:pPr>
              <w:spacing w:before="40" w:after="120"/>
              <w:rPr>
                <w:spacing w:val="-8"/>
              </w:rPr>
            </w:pPr>
          </w:p>
        </w:tc>
      </w:tr>
    </w:tbl>
    <w:p w14:paraId="58B00A0B" w14:textId="77777777" w:rsidR="00B71955" w:rsidRPr="00D72660" w:rsidRDefault="00B71955" w:rsidP="00B71955">
      <w:pPr>
        <w:jc w:val="center"/>
        <w:rPr>
          <w:b/>
          <w:sz w:val="32"/>
          <w:szCs w:val="32"/>
        </w:rPr>
      </w:pPr>
      <w:r w:rsidRPr="00BA0CF6">
        <w:rPr>
          <w:rFonts w:cs="Arial"/>
          <w:sz w:val="20"/>
        </w:rPr>
        <w:br w:type="page"/>
      </w:r>
    </w:p>
    <w:p w14:paraId="359E5920" w14:textId="77777777" w:rsidR="00B71955" w:rsidRPr="00D72660" w:rsidRDefault="00B71955" w:rsidP="00B71955">
      <w:pPr>
        <w:jc w:val="center"/>
        <w:rPr>
          <w:b/>
          <w:sz w:val="32"/>
          <w:szCs w:val="32"/>
        </w:rPr>
      </w:pPr>
      <w:bookmarkStart w:id="425" w:name="_Toc108424565"/>
      <w:r w:rsidRPr="00D72660">
        <w:rPr>
          <w:b/>
          <w:sz w:val="32"/>
          <w:szCs w:val="32"/>
        </w:rPr>
        <w:lastRenderedPageBreak/>
        <w:t>Form ELI -1.2</w:t>
      </w:r>
    </w:p>
    <w:p w14:paraId="16CDF020" w14:textId="77777777" w:rsidR="00B71955" w:rsidRPr="00906B4B" w:rsidRDefault="00B71955" w:rsidP="00B71955">
      <w:pPr>
        <w:pStyle w:val="Section4heading"/>
      </w:pPr>
      <w:r>
        <w:t>Bidder</w:t>
      </w:r>
      <w:r w:rsidRPr="00906B4B">
        <w:t xml:space="preserve">'s </w:t>
      </w:r>
      <w:r>
        <w:t>Party</w:t>
      </w:r>
      <w:r w:rsidRPr="00906B4B">
        <w:t xml:space="preserve"> Information Form</w:t>
      </w:r>
    </w:p>
    <w:p w14:paraId="7581CABF" w14:textId="77777777" w:rsidR="00B71955" w:rsidRDefault="00B71955" w:rsidP="00B71955">
      <w:pPr>
        <w:jc w:val="right"/>
        <w:rPr>
          <w:spacing w:val="-2"/>
          <w:sz w:val="22"/>
          <w:szCs w:val="22"/>
        </w:rPr>
      </w:pPr>
      <w:r w:rsidRPr="00906B4B">
        <w:rPr>
          <w:spacing w:val="-2"/>
          <w:sz w:val="22"/>
          <w:szCs w:val="22"/>
        </w:rPr>
        <w:t xml:space="preserve">Date: </w:t>
      </w:r>
      <w:r>
        <w:rPr>
          <w:i/>
          <w:iCs/>
          <w:spacing w:val="2"/>
          <w:sz w:val="22"/>
          <w:szCs w:val="22"/>
        </w:rPr>
        <w:t>_______________</w:t>
      </w:r>
      <w:r w:rsidRPr="00906B4B">
        <w:rPr>
          <w:i/>
          <w:iCs/>
          <w:spacing w:val="2"/>
          <w:sz w:val="22"/>
          <w:szCs w:val="22"/>
        </w:rPr>
        <w:br/>
      </w:r>
      <w:r>
        <w:rPr>
          <w:spacing w:val="-2"/>
          <w:sz w:val="22"/>
          <w:szCs w:val="22"/>
        </w:rPr>
        <w:t>ICB</w:t>
      </w:r>
      <w:r w:rsidRPr="00906B4B">
        <w:rPr>
          <w:spacing w:val="-2"/>
          <w:sz w:val="22"/>
          <w:szCs w:val="22"/>
        </w:rPr>
        <w:t xml:space="preserve"> No. and title: </w:t>
      </w:r>
      <w:r>
        <w:rPr>
          <w:i/>
          <w:iCs/>
          <w:spacing w:val="2"/>
          <w:sz w:val="22"/>
          <w:szCs w:val="22"/>
        </w:rPr>
        <w:t>__________________</w:t>
      </w:r>
      <w:r w:rsidRPr="00906B4B">
        <w:rPr>
          <w:i/>
          <w:iCs/>
          <w:spacing w:val="2"/>
          <w:sz w:val="22"/>
          <w:szCs w:val="22"/>
        </w:rPr>
        <w:br/>
      </w:r>
      <w:r w:rsidRPr="00906B4B">
        <w:rPr>
          <w:spacing w:val="-2"/>
          <w:sz w:val="22"/>
          <w:szCs w:val="22"/>
        </w:rPr>
        <w:t xml:space="preserve">Page </w:t>
      </w:r>
      <w:r>
        <w:rPr>
          <w:i/>
          <w:iCs/>
          <w:spacing w:val="2"/>
          <w:sz w:val="22"/>
          <w:szCs w:val="22"/>
        </w:rPr>
        <w:t>_______________</w:t>
      </w:r>
      <w:r w:rsidRPr="00906B4B">
        <w:rPr>
          <w:spacing w:val="-2"/>
          <w:sz w:val="22"/>
          <w:szCs w:val="22"/>
        </w:rPr>
        <w:t xml:space="preserve">of </w:t>
      </w:r>
      <w:r>
        <w:rPr>
          <w:i/>
          <w:iCs/>
          <w:spacing w:val="1"/>
          <w:sz w:val="22"/>
          <w:szCs w:val="22"/>
        </w:rPr>
        <w:t>____________</w:t>
      </w:r>
      <w:r w:rsidRPr="00906B4B">
        <w:rPr>
          <w:spacing w:val="-2"/>
          <w:sz w:val="22"/>
          <w:szCs w:val="22"/>
        </w:rPr>
        <w:t>pages</w:t>
      </w:r>
    </w:p>
    <w:p w14:paraId="0F4BFA66" w14:textId="77777777" w:rsidR="00B71955" w:rsidRPr="00906B4B" w:rsidRDefault="00B71955" w:rsidP="00B71955">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B71955" w:rsidRPr="00906B4B" w14:paraId="19049221" w14:textId="77777777" w:rsidTr="00702856">
        <w:tc>
          <w:tcPr>
            <w:tcW w:w="9372" w:type="dxa"/>
            <w:tcBorders>
              <w:top w:val="single" w:sz="2" w:space="0" w:color="auto"/>
              <w:left w:val="single" w:sz="2" w:space="0" w:color="auto"/>
              <w:bottom w:val="single" w:sz="2" w:space="0" w:color="auto"/>
              <w:right w:val="single" w:sz="2" w:space="0" w:color="auto"/>
            </w:tcBorders>
          </w:tcPr>
          <w:p w14:paraId="70D1DC04" w14:textId="77777777" w:rsidR="00B71955" w:rsidRPr="00906B4B" w:rsidRDefault="00B71955" w:rsidP="00702856">
            <w:pPr>
              <w:spacing w:before="40" w:after="120"/>
              <w:ind w:left="540" w:hanging="450"/>
              <w:rPr>
                <w:spacing w:val="-2"/>
                <w:sz w:val="22"/>
                <w:szCs w:val="22"/>
              </w:rPr>
            </w:pPr>
            <w:r>
              <w:rPr>
                <w:spacing w:val="-2"/>
                <w:sz w:val="22"/>
                <w:szCs w:val="22"/>
              </w:rPr>
              <w:t>Bidder’s</w:t>
            </w:r>
            <w:r w:rsidRPr="00906B4B">
              <w:rPr>
                <w:spacing w:val="-2"/>
                <w:sz w:val="22"/>
                <w:szCs w:val="22"/>
              </w:rPr>
              <w:t xml:space="preserve"> name:</w:t>
            </w:r>
          </w:p>
          <w:p w14:paraId="3DF271CD" w14:textId="77777777" w:rsidR="00B71955" w:rsidRPr="00906B4B" w:rsidRDefault="00B71955" w:rsidP="00702856">
            <w:pPr>
              <w:spacing w:before="40" w:after="120"/>
              <w:ind w:left="540" w:hanging="450"/>
              <w:rPr>
                <w:i/>
                <w:iCs/>
                <w:spacing w:val="2"/>
                <w:sz w:val="22"/>
                <w:szCs w:val="22"/>
              </w:rPr>
            </w:pPr>
          </w:p>
        </w:tc>
      </w:tr>
      <w:tr w:rsidR="00B71955" w:rsidRPr="00906B4B" w14:paraId="3A33B47A" w14:textId="77777777" w:rsidTr="00702856">
        <w:tc>
          <w:tcPr>
            <w:tcW w:w="9372" w:type="dxa"/>
            <w:tcBorders>
              <w:top w:val="single" w:sz="2" w:space="0" w:color="auto"/>
              <w:left w:val="single" w:sz="2" w:space="0" w:color="auto"/>
              <w:bottom w:val="single" w:sz="2" w:space="0" w:color="auto"/>
              <w:right w:val="single" w:sz="2" w:space="0" w:color="auto"/>
            </w:tcBorders>
          </w:tcPr>
          <w:p w14:paraId="5F66A87E" w14:textId="77777777" w:rsidR="00B71955" w:rsidRPr="00906B4B" w:rsidRDefault="00B71955" w:rsidP="00702856">
            <w:pPr>
              <w:spacing w:before="40" w:after="120"/>
              <w:ind w:left="540" w:hanging="450"/>
              <w:rPr>
                <w:spacing w:val="-2"/>
                <w:sz w:val="22"/>
                <w:szCs w:val="22"/>
              </w:rPr>
            </w:pPr>
            <w:r>
              <w:rPr>
                <w:spacing w:val="-2"/>
                <w:sz w:val="22"/>
                <w:szCs w:val="22"/>
              </w:rPr>
              <w:t>Bidder</w:t>
            </w:r>
            <w:r w:rsidRPr="00906B4B">
              <w:rPr>
                <w:spacing w:val="-2"/>
                <w:sz w:val="22"/>
                <w:szCs w:val="22"/>
              </w:rPr>
              <w:t xml:space="preserve">'s Party </w:t>
            </w:r>
            <w:r>
              <w:rPr>
                <w:spacing w:val="-2"/>
                <w:sz w:val="22"/>
                <w:szCs w:val="22"/>
              </w:rPr>
              <w:t>name</w:t>
            </w:r>
            <w:r w:rsidRPr="00906B4B">
              <w:rPr>
                <w:spacing w:val="-2"/>
                <w:sz w:val="22"/>
                <w:szCs w:val="22"/>
              </w:rPr>
              <w:t>:</w:t>
            </w:r>
          </w:p>
          <w:p w14:paraId="005AE5EF" w14:textId="77777777" w:rsidR="00B71955" w:rsidRPr="00906B4B" w:rsidRDefault="00B71955" w:rsidP="00702856">
            <w:pPr>
              <w:spacing w:before="40" w:after="120"/>
              <w:ind w:left="540" w:hanging="450"/>
              <w:rPr>
                <w:i/>
                <w:iCs/>
                <w:spacing w:val="2"/>
                <w:sz w:val="22"/>
                <w:szCs w:val="22"/>
              </w:rPr>
            </w:pPr>
          </w:p>
        </w:tc>
      </w:tr>
      <w:tr w:rsidR="00B71955" w:rsidRPr="00906B4B" w14:paraId="472B6331" w14:textId="77777777" w:rsidTr="00702856">
        <w:tc>
          <w:tcPr>
            <w:tcW w:w="9372" w:type="dxa"/>
            <w:tcBorders>
              <w:top w:val="single" w:sz="2" w:space="0" w:color="auto"/>
              <w:left w:val="single" w:sz="2" w:space="0" w:color="auto"/>
              <w:bottom w:val="single" w:sz="2" w:space="0" w:color="auto"/>
              <w:right w:val="single" w:sz="2" w:space="0" w:color="auto"/>
            </w:tcBorders>
          </w:tcPr>
          <w:p w14:paraId="6C9F7E11" w14:textId="77777777" w:rsidR="00B71955" w:rsidRPr="00906B4B" w:rsidRDefault="00B71955" w:rsidP="00702856">
            <w:pPr>
              <w:spacing w:before="40" w:after="120"/>
              <w:ind w:left="540" w:hanging="450"/>
              <w:rPr>
                <w:spacing w:val="-2"/>
                <w:sz w:val="22"/>
                <w:szCs w:val="22"/>
              </w:rPr>
            </w:pPr>
            <w:r>
              <w:rPr>
                <w:spacing w:val="-2"/>
                <w:sz w:val="22"/>
                <w:szCs w:val="22"/>
              </w:rPr>
              <w:t>Bidder</w:t>
            </w:r>
            <w:r w:rsidRPr="00906B4B">
              <w:rPr>
                <w:spacing w:val="-2"/>
                <w:sz w:val="22"/>
                <w:szCs w:val="22"/>
              </w:rPr>
              <w:t>'s Party country of registration:</w:t>
            </w:r>
          </w:p>
          <w:p w14:paraId="3DB440EC" w14:textId="77777777" w:rsidR="00B71955" w:rsidRPr="00906B4B" w:rsidRDefault="00B71955" w:rsidP="00702856">
            <w:pPr>
              <w:spacing w:before="40" w:after="120"/>
              <w:ind w:left="540" w:hanging="450"/>
              <w:rPr>
                <w:i/>
                <w:iCs/>
                <w:spacing w:val="2"/>
              </w:rPr>
            </w:pPr>
          </w:p>
        </w:tc>
      </w:tr>
      <w:tr w:rsidR="00B71955" w:rsidRPr="00906B4B" w14:paraId="20853252" w14:textId="77777777" w:rsidTr="00702856">
        <w:tc>
          <w:tcPr>
            <w:tcW w:w="9372" w:type="dxa"/>
            <w:tcBorders>
              <w:top w:val="single" w:sz="2" w:space="0" w:color="auto"/>
              <w:left w:val="single" w:sz="2" w:space="0" w:color="auto"/>
              <w:bottom w:val="single" w:sz="2" w:space="0" w:color="auto"/>
              <w:right w:val="single" w:sz="2" w:space="0" w:color="auto"/>
            </w:tcBorders>
          </w:tcPr>
          <w:p w14:paraId="66893740" w14:textId="77777777" w:rsidR="00B71955" w:rsidRPr="00906B4B" w:rsidRDefault="00B71955" w:rsidP="00702856">
            <w:pPr>
              <w:spacing w:before="40" w:after="120"/>
              <w:ind w:left="540" w:hanging="450"/>
              <w:rPr>
                <w:spacing w:val="-2"/>
                <w:sz w:val="22"/>
                <w:szCs w:val="22"/>
              </w:rPr>
            </w:pPr>
            <w:r>
              <w:rPr>
                <w:spacing w:val="-2"/>
                <w:sz w:val="22"/>
                <w:szCs w:val="22"/>
              </w:rPr>
              <w:t xml:space="preserve">Bidder </w:t>
            </w:r>
            <w:r w:rsidRPr="00906B4B">
              <w:rPr>
                <w:spacing w:val="-2"/>
                <w:sz w:val="22"/>
                <w:szCs w:val="22"/>
              </w:rPr>
              <w:t>Party's year of constitution:</w:t>
            </w:r>
          </w:p>
          <w:p w14:paraId="39197408" w14:textId="77777777" w:rsidR="00B71955" w:rsidRPr="00906B4B" w:rsidRDefault="00B71955" w:rsidP="00702856">
            <w:pPr>
              <w:spacing w:before="40" w:after="120"/>
              <w:ind w:left="540" w:hanging="450"/>
              <w:rPr>
                <w:i/>
                <w:iCs/>
                <w:spacing w:val="2"/>
              </w:rPr>
            </w:pPr>
          </w:p>
        </w:tc>
      </w:tr>
      <w:tr w:rsidR="00B71955" w:rsidRPr="00906B4B" w14:paraId="6D8BFB96" w14:textId="77777777" w:rsidTr="00702856">
        <w:tc>
          <w:tcPr>
            <w:tcW w:w="9372" w:type="dxa"/>
            <w:tcBorders>
              <w:top w:val="single" w:sz="2" w:space="0" w:color="auto"/>
              <w:left w:val="single" w:sz="2" w:space="0" w:color="auto"/>
              <w:right w:val="single" w:sz="2" w:space="0" w:color="auto"/>
            </w:tcBorders>
          </w:tcPr>
          <w:p w14:paraId="30E83E58" w14:textId="77777777" w:rsidR="00B71955" w:rsidRDefault="00B71955" w:rsidP="00702856">
            <w:pPr>
              <w:spacing w:before="40" w:after="120"/>
              <w:ind w:left="540" w:hanging="450"/>
              <w:rPr>
                <w:spacing w:val="-7"/>
                <w:sz w:val="22"/>
                <w:szCs w:val="22"/>
              </w:rPr>
            </w:pPr>
            <w:r>
              <w:rPr>
                <w:spacing w:val="-7"/>
                <w:sz w:val="22"/>
                <w:szCs w:val="22"/>
              </w:rPr>
              <w:t xml:space="preserve">Bidder </w:t>
            </w:r>
            <w:r w:rsidRPr="00906B4B">
              <w:rPr>
                <w:spacing w:val="-7"/>
                <w:sz w:val="22"/>
                <w:szCs w:val="22"/>
              </w:rPr>
              <w:t>Party's legal address in country of constitution:</w:t>
            </w:r>
          </w:p>
          <w:p w14:paraId="58AC858B" w14:textId="77777777" w:rsidR="00B71955" w:rsidRPr="00906B4B" w:rsidRDefault="00B71955" w:rsidP="00702856">
            <w:pPr>
              <w:spacing w:before="40" w:after="120"/>
              <w:ind w:left="540" w:hanging="450"/>
              <w:rPr>
                <w:spacing w:val="-7"/>
                <w:sz w:val="22"/>
                <w:szCs w:val="22"/>
              </w:rPr>
            </w:pPr>
          </w:p>
        </w:tc>
      </w:tr>
      <w:tr w:rsidR="00B71955" w:rsidRPr="00906B4B" w14:paraId="43954FEC" w14:textId="77777777" w:rsidTr="00702856">
        <w:tc>
          <w:tcPr>
            <w:tcW w:w="9372" w:type="dxa"/>
            <w:tcBorders>
              <w:top w:val="single" w:sz="2" w:space="0" w:color="auto"/>
              <w:left w:val="single" w:sz="2" w:space="0" w:color="auto"/>
              <w:bottom w:val="single" w:sz="2" w:space="0" w:color="auto"/>
              <w:right w:val="single" w:sz="2" w:space="0" w:color="auto"/>
            </w:tcBorders>
          </w:tcPr>
          <w:p w14:paraId="2E3F9E62" w14:textId="77777777" w:rsidR="00B71955" w:rsidRPr="00906B4B" w:rsidRDefault="00B71955" w:rsidP="00702856">
            <w:pPr>
              <w:spacing w:before="40" w:after="120"/>
              <w:ind w:left="540" w:hanging="450"/>
              <w:rPr>
                <w:spacing w:val="-6"/>
                <w:sz w:val="22"/>
                <w:szCs w:val="22"/>
              </w:rPr>
            </w:pPr>
            <w:r>
              <w:rPr>
                <w:spacing w:val="-6"/>
                <w:sz w:val="22"/>
                <w:szCs w:val="22"/>
              </w:rPr>
              <w:t xml:space="preserve">Bidder </w:t>
            </w:r>
            <w:r w:rsidRPr="00906B4B">
              <w:rPr>
                <w:spacing w:val="-6"/>
                <w:sz w:val="22"/>
                <w:szCs w:val="22"/>
              </w:rPr>
              <w:t>Party's authorized representative information</w:t>
            </w:r>
          </w:p>
          <w:p w14:paraId="59ABD6DD" w14:textId="77777777" w:rsidR="00B71955" w:rsidRPr="00906B4B" w:rsidRDefault="00B71955" w:rsidP="00702856">
            <w:pPr>
              <w:spacing w:before="40" w:after="120"/>
              <w:ind w:left="540" w:hanging="450"/>
              <w:rPr>
                <w:i/>
                <w:iCs/>
                <w:spacing w:val="2"/>
                <w:sz w:val="22"/>
                <w:szCs w:val="22"/>
              </w:rPr>
            </w:pPr>
            <w:r w:rsidRPr="00906B4B">
              <w:rPr>
                <w:spacing w:val="-2"/>
                <w:sz w:val="22"/>
                <w:szCs w:val="22"/>
              </w:rPr>
              <w:t xml:space="preserve">Name: </w:t>
            </w:r>
            <w:r>
              <w:rPr>
                <w:spacing w:val="-2"/>
                <w:sz w:val="22"/>
                <w:szCs w:val="22"/>
              </w:rPr>
              <w:t>____________________________________</w:t>
            </w:r>
          </w:p>
          <w:p w14:paraId="305EBE25" w14:textId="77777777" w:rsidR="00B71955" w:rsidRPr="00906B4B" w:rsidRDefault="00B71955" w:rsidP="00702856">
            <w:pPr>
              <w:spacing w:before="40" w:after="120"/>
              <w:ind w:left="540" w:hanging="450"/>
              <w:rPr>
                <w:i/>
                <w:iCs/>
                <w:spacing w:val="1"/>
                <w:sz w:val="22"/>
                <w:szCs w:val="22"/>
              </w:rPr>
            </w:pPr>
            <w:r w:rsidRPr="00906B4B">
              <w:rPr>
                <w:spacing w:val="-2"/>
                <w:sz w:val="22"/>
                <w:szCs w:val="22"/>
              </w:rPr>
              <w:t xml:space="preserve">Address: </w:t>
            </w:r>
            <w:r>
              <w:rPr>
                <w:spacing w:val="-2"/>
                <w:sz w:val="22"/>
                <w:szCs w:val="22"/>
              </w:rPr>
              <w:t>__________________________________</w:t>
            </w:r>
          </w:p>
          <w:p w14:paraId="3DB14D76" w14:textId="77777777" w:rsidR="00B71955" w:rsidRPr="00906B4B" w:rsidRDefault="00B71955" w:rsidP="00702856">
            <w:pPr>
              <w:spacing w:before="40" w:after="120"/>
              <w:ind w:left="540" w:hanging="450"/>
              <w:rPr>
                <w:i/>
                <w:iCs/>
                <w:spacing w:val="2"/>
                <w:sz w:val="22"/>
                <w:szCs w:val="22"/>
              </w:rPr>
            </w:pPr>
            <w:r w:rsidRPr="00906B4B">
              <w:rPr>
                <w:spacing w:val="-2"/>
                <w:sz w:val="22"/>
                <w:szCs w:val="22"/>
              </w:rPr>
              <w:t xml:space="preserve">Telephone/Fax numbers: </w:t>
            </w:r>
            <w:r>
              <w:rPr>
                <w:spacing w:val="-2"/>
                <w:sz w:val="22"/>
                <w:szCs w:val="22"/>
              </w:rPr>
              <w:t>_____________________</w:t>
            </w:r>
          </w:p>
          <w:p w14:paraId="55F56E4C" w14:textId="77777777" w:rsidR="00B71955" w:rsidRPr="00906B4B" w:rsidRDefault="00B71955" w:rsidP="00702856">
            <w:pPr>
              <w:spacing w:before="40" w:after="120"/>
              <w:ind w:left="540" w:hanging="450"/>
              <w:rPr>
                <w:i/>
                <w:iCs/>
                <w:spacing w:val="2"/>
                <w:sz w:val="22"/>
                <w:szCs w:val="22"/>
              </w:rPr>
            </w:pPr>
            <w:r w:rsidRPr="00906B4B">
              <w:rPr>
                <w:spacing w:val="-6"/>
                <w:sz w:val="22"/>
                <w:szCs w:val="22"/>
              </w:rPr>
              <w:t xml:space="preserve">E-mail address: </w:t>
            </w:r>
            <w:r>
              <w:rPr>
                <w:spacing w:val="-6"/>
                <w:sz w:val="22"/>
                <w:szCs w:val="22"/>
              </w:rPr>
              <w:t>_____________________________</w:t>
            </w:r>
          </w:p>
        </w:tc>
      </w:tr>
      <w:tr w:rsidR="00B71955" w:rsidRPr="00906B4B" w14:paraId="233A5AEB" w14:textId="77777777" w:rsidTr="00702856">
        <w:tc>
          <w:tcPr>
            <w:tcW w:w="9372" w:type="dxa"/>
            <w:tcBorders>
              <w:top w:val="single" w:sz="2" w:space="0" w:color="auto"/>
              <w:left w:val="single" w:sz="2" w:space="0" w:color="auto"/>
              <w:bottom w:val="single" w:sz="2" w:space="0" w:color="auto"/>
              <w:right w:val="single" w:sz="2" w:space="0" w:color="auto"/>
            </w:tcBorders>
          </w:tcPr>
          <w:p w14:paraId="5227E34E" w14:textId="77777777" w:rsidR="00B71955" w:rsidRPr="00906B4B" w:rsidRDefault="00B71955" w:rsidP="00702856">
            <w:pPr>
              <w:spacing w:before="40" w:after="120"/>
              <w:ind w:left="540" w:hanging="450"/>
              <w:rPr>
                <w:spacing w:val="-2"/>
                <w:sz w:val="22"/>
                <w:szCs w:val="22"/>
              </w:rPr>
            </w:pPr>
            <w:r>
              <w:rPr>
                <w:spacing w:val="-2"/>
                <w:sz w:val="22"/>
                <w:szCs w:val="22"/>
              </w:rPr>
              <w:t xml:space="preserve">1. </w:t>
            </w:r>
            <w:r w:rsidRPr="00906B4B">
              <w:rPr>
                <w:spacing w:val="-2"/>
                <w:sz w:val="22"/>
                <w:szCs w:val="22"/>
              </w:rPr>
              <w:t>Attached are copies of original documents of</w:t>
            </w:r>
          </w:p>
          <w:p w14:paraId="5F48079E" w14:textId="77777777" w:rsidR="00B71955" w:rsidRPr="00906B4B" w:rsidRDefault="00B71955" w:rsidP="00702856">
            <w:pPr>
              <w:spacing w:before="40" w:after="120"/>
              <w:ind w:left="540" w:hanging="450"/>
              <w:rPr>
                <w:spacing w:val="-8"/>
                <w:sz w:val="22"/>
                <w:szCs w:val="2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906B4B">
              <w:rPr>
                <w:spacing w:val="-2"/>
                <w:sz w:val="22"/>
                <w:szCs w:val="22"/>
              </w:rPr>
              <w:t xml:space="preserve">Articles of Incorporation </w:t>
            </w:r>
            <w:r>
              <w:rPr>
                <w:spacing w:val="-2"/>
                <w:sz w:val="22"/>
                <w:szCs w:val="22"/>
              </w:rPr>
              <w:t>(</w:t>
            </w:r>
            <w:r w:rsidRPr="00906B4B">
              <w:rPr>
                <w:spacing w:val="-2"/>
                <w:sz w:val="22"/>
                <w:szCs w:val="22"/>
              </w:rPr>
              <w:t xml:space="preserve">or </w:t>
            </w:r>
            <w:r>
              <w:rPr>
                <w:spacing w:val="-2"/>
                <w:sz w:val="22"/>
                <w:szCs w:val="22"/>
              </w:rPr>
              <w:t>equivalent d</w:t>
            </w:r>
            <w:r w:rsidRPr="00906B4B">
              <w:rPr>
                <w:spacing w:val="-2"/>
                <w:sz w:val="22"/>
                <w:szCs w:val="22"/>
              </w:rPr>
              <w:t xml:space="preserve">ocuments of </w:t>
            </w:r>
            <w:r>
              <w:rPr>
                <w:spacing w:val="-2"/>
                <w:sz w:val="22"/>
                <w:szCs w:val="22"/>
              </w:rPr>
              <w:t>c</w:t>
            </w:r>
            <w:r w:rsidRPr="00906B4B">
              <w:rPr>
                <w:spacing w:val="-2"/>
                <w:sz w:val="22"/>
                <w:szCs w:val="22"/>
              </w:rPr>
              <w:t>onstitution</w:t>
            </w:r>
            <w:r>
              <w:rPr>
                <w:spacing w:val="-2"/>
                <w:sz w:val="22"/>
                <w:szCs w:val="22"/>
              </w:rPr>
              <w:t xml:space="preserve"> or association)</w:t>
            </w:r>
            <w:r w:rsidRPr="00906B4B">
              <w:rPr>
                <w:spacing w:val="-2"/>
                <w:sz w:val="22"/>
                <w:szCs w:val="22"/>
              </w:rPr>
              <w:t>, and</w:t>
            </w:r>
            <w:r>
              <w:rPr>
                <w:spacing w:val="-2"/>
                <w:sz w:val="22"/>
                <w:szCs w:val="22"/>
              </w:rPr>
              <w:t>/</w:t>
            </w:r>
            <w:proofErr w:type="spellStart"/>
            <w:r>
              <w:rPr>
                <w:spacing w:val="-2"/>
                <w:sz w:val="22"/>
                <w:szCs w:val="22"/>
              </w:rPr>
              <w:t>orr</w:t>
            </w:r>
            <w:r w:rsidRPr="00906B4B">
              <w:rPr>
                <w:spacing w:val="-2"/>
                <w:sz w:val="22"/>
                <w:szCs w:val="22"/>
              </w:rPr>
              <w:t>egistration</w:t>
            </w:r>
            <w:proofErr w:type="spellEnd"/>
            <w:r w:rsidRPr="00906B4B">
              <w:rPr>
                <w:spacing w:val="-2"/>
                <w:sz w:val="22"/>
                <w:szCs w:val="22"/>
              </w:rPr>
              <w:t xml:space="preserve"> </w:t>
            </w:r>
            <w:r>
              <w:rPr>
                <w:spacing w:val="-2"/>
                <w:sz w:val="22"/>
                <w:szCs w:val="22"/>
              </w:rPr>
              <w:t>d</w:t>
            </w:r>
            <w:r w:rsidRPr="00906B4B">
              <w:rPr>
                <w:spacing w:val="-2"/>
                <w:sz w:val="22"/>
                <w:szCs w:val="22"/>
              </w:rPr>
              <w:t xml:space="preserve">ocuments of </w:t>
            </w:r>
            <w:proofErr w:type="spellStart"/>
            <w:r w:rsidRPr="00906B4B">
              <w:rPr>
                <w:spacing w:val="-2"/>
                <w:sz w:val="22"/>
                <w:szCs w:val="22"/>
              </w:rPr>
              <w:t>the</w:t>
            </w:r>
            <w:r w:rsidRPr="00906B4B">
              <w:rPr>
                <w:spacing w:val="-8"/>
                <w:sz w:val="22"/>
                <w:szCs w:val="22"/>
              </w:rPr>
              <w:t>legal</w:t>
            </w:r>
            <w:proofErr w:type="spellEnd"/>
            <w:r w:rsidRPr="00906B4B">
              <w:rPr>
                <w:spacing w:val="-8"/>
                <w:sz w:val="22"/>
                <w:szCs w:val="22"/>
              </w:rPr>
              <w:t xml:space="preserve"> entity nam</w:t>
            </w:r>
            <w:r>
              <w:rPr>
                <w:spacing w:val="-8"/>
                <w:sz w:val="22"/>
                <w:szCs w:val="22"/>
              </w:rPr>
              <w:t>ed above, in accordance with ITB</w:t>
            </w:r>
            <w:r w:rsidRPr="00906B4B">
              <w:rPr>
                <w:spacing w:val="-8"/>
                <w:sz w:val="22"/>
                <w:szCs w:val="22"/>
              </w:rPr>
              <w:t xml:space="preserve"> 4.</w:t>
            </w:r>
            <w:r>
              <w:rPr>
                <w:spacing w:val="-8"/>
                <w:sz w:val="22"/>
                <w:szCs w:val="22"/>
              </w:rPr>
              <w:t>3</w:t>
            </w:r>
            <w:r w:rsidRPr="00906B4B">
              <w:rPr>
                <w:spacing w:val="-8"/>
                <w:sz w:val="22"/>
                <w:szCs w:val="22"/>
              </w:rPr>
              <w:t>.</w:t>
            </w:r>
          </w:p>
          <w:p w14:paraId="695921E5" w14:textId="77777777" w:rsidR="00B71955" w:rsidRDefault="00B71955" w:rsidP="00702856">
            <w:pPr>
              <w:spacing w:before="40" w:after="120"/>
              <w:ind w:left="540" w:hanging="450"/>
              <w:rPr>
                <w:spacing w:val="-2"/>
                <w:sz w:val="22"/>
                <w:szCs w:val="22"/>
              </w:rPr>
            </w:pPr>
            <w:r>
              <w:rPr>
                <w:rFonts w:ascii="MS Mincho" w:eastAsia="MS Mincho" w:hAnsi="Wingdings" w:cs="MS Mincho" w:hint="eastAsia"/>
                <w:spacing w:val="-2"/>
                <w:szCs w:val="24"/>
              </w:rPr>
              <w:sym w:font="Wingdings" w:char="F0A8"/>
            </w:r>
            <w:r>
              <w:rPr>
                <w:spacing w:val="-2"/>
                <w:sz w:val="22"/>
                <w:szCs w:val="22"/>
              </w:rPr>
              <w:tab/>
            </w:r>
            <w:r w:rsidRPr="00906B4B">
              <w:rPr>
                <w:spacing w:val="-2"/>
                <w:sz w:val="22"/>
                <w:szCs w:val="22"/>
              </w:rPr>
              <w:t>In case of a Government</w:t>
            </w:r>
            <w:r>
              <w:rPr>
                <w:spacing w:val="-2"/>
                <w:sz w:val="22"/>
                <w:szCs w:val="22"/>
              </w:rPr>
              <w:t>-</w:t>
            </w:r>
            <w:r w:rsidRPr="00906B4B">
              <w:rPr>
                <w:spacing w:val="-2"/>
                <w:sz w:val="22"/>
                <w:szCs w:val="22"/>
              </w:rPr>
              <w:t>owned ent</w:t>
            </w:r>
            <w:r>
              <w:rPr>
                <w:spacing w:val="-2"/>
                <w:sz w:val="22"/>
                <w:szCs w:val="22"/>
              </w:rPr>
              <w:t>erprise or institution</w:t>
            </w:r>
            <w:r w:rsidRPr="00906B4B">
              <w:rPr>
                <w:spacing w:val="-2"/>
                <w:sz w:val="22"/>
                <w:szCs w:val="22"/>
              </w:rPr>
              <w:t xml:space="preserve">, documents establishing legal and </w:t>
            </w:r>
            <w:r>
              <w:rPr>
                <w:spacing w:val="-2"/>
                <w:sz w:val="22"/>
                <w:szCs w:val="22"/>
              </w:rPr>
              <w:t xml:space="preserve">financial </w:t>
            </w:r>
            <w:r w:rsidRPr="00906B4B">
              <w:rPr>
                <w:spacing w:val="-2"/>
                <w:sz w:val="22"/>
                <w:szCs w:val="22"/>
              </w:rPr>
              <w:t>autonomy</w:t>
            </w:r>
            <w:r>
              <w:rPr>
                <w:spacing w:val="-2"/>
                <w:sz w:val="22"/>
                <w:szCs w:val="22"/>
              </w:rPr>
              <w:t xml:space="preserve">, operation in accordance </w:t>
            </w:r>
            <w:r w:rsidRPr="00906B4B">
              <w:rPr>
                <w:spacing w:val="-2"/>
                <w:sz w:val="22"/>
                <w:szCs w:val="22"/>
              </w:rPr>
              <w:t>with commercial law</w:t>
            </w:r>
            <w:r>
              <w:rPr>
                <w:spacing w:val="-2"/>
                <w:sz w:val="22"/>
                <w:szCs w:val="22"/>
              </w:rPr>
              <w:t>, and absence of dependent status, in accordance with ITB</w:t>
            </w:r>
            <w:r w:rsidRPr="00906B4B">
              <w:rPr>
                <w:spacing w:val="-2"/>
                <w:sz w:val="22"/>
                <w:szCs w:val="22"/>
              </w:rPr>
              <w:t xml:space="preserve"> 4.</w:t>
            </w:r>
            <w:r>
              <w:rPr>
                <w:spacing w:val="-2"/>
                <w:sz w:val="22"/>
                <w:szCs w:val="22"/>
              </w:rPr>
              <w:t>5</w:t>
            </w:r>
            <w:r w:rsidRPr="00906B4B">
              <w:rPr>
                <w:spacing w:val="-2"/>
                <w:sz w:val="22"/>
                <w:szCs w:val="22"/>
              </w:rPr>
              <w:t>.</w:t>
            </w:r>
          </w:p>
          <w:p w14:paraId="1B7644CE" w14:textId="77777777" w:rsidR="00B71955" w:rsidRPr="00906B4B" w:rsidRDefault="00B71955" w:rsidP="00702856">
            <w:pPr>
              <w:spacing w:before="40" w:after="120"/>
              <w:ind w:left="540" w:hanging="450"/>
              <w:rPr>
                <w:spacing w:val="-2"/>
                <w:sz w:val="22"/>
                <w:szCs w:val="22"/>
              </w:rPr>
            </w:pPr>
            <w:r w:rsidRPr="006D4020">
              <w:rPr>
                <w:spacing w:val="-2"/>
                <w:sz w:val="22"/>
                <w:szCs w:val="22"/>
              </w:rPr>
              <w:t>2. Included are the organizational chart, a list of Board of Directors, and the beneficial ownership.</w:t>
            </w:r>
          </w:p>
        </w:tc>
      </w:tr>
    </w:tbl>
    <w:p w14:paraId="10BEB92C" w14:textId="77777777" w:rsidR="00B71955" w:rsidRDefault="00B71955" w:rsidP="00B71955">
      <w:pPr>
        <w:rPr>
          <w:sz w:val="12"/>
          <w:szCs w:val="12"/>
        </w:rPr>
      </w:pPr>
    </w:p>
    <w:p w14:paraId="2DB6F2FE" w14:textId="3FE4A671" w:rsidR="00925D60" w:rsidRDefault="00925D60" w:rsidP="00B71955">
      <w:pPr>
        <w:jc w:val="left"/>
        <w:rPr>
          <w:b/>
          <w:bCs/>
          <w:spacing w:val="10"/>
          <w:sz w:val="32"/>
          <w:szCs w:val="32"/>
        </w:rPr>
      </w:pPr>
    </w:p>
    <w:p w14:paraId="41D22367" w14:textId="35A504E7" w:rsidR="00B71955" w:rsidRDefault="00B71955" w:rsidP="00B71955">
      <w:pPr>
        <w:jc w:val="left"/>
        <w:rPr>
          <w:b/>
          <w:bCs/>
          <w:spacing w:val="10"/>
          <w:sz w:val="32"/>
          <w:szCs w:val="32"/>
        </w:rPr>
      </w:pPr>
    </w:p>
    <w:p w14:paraId="16B9EDA2" w14:textId="75DE1FEA" w:rsidR="00B71955" w:rsidRDefault="00B71955" w:rsidP="00B71955">
      <w:pPr>
        <w:jc w:val="left"/>
        <w:rPr>
          <w:b/>
          <w:bCs/>
          <w:spacing w:val="10"/>
          <w:sz w:val="32"/>
          <w:szCs w:val="32"/>
        </w:rPr>
      </w:pPr>
    </w:p>
    <w:p w14:paraId="657B3975" w14:textId="43583B9C" w:rsidR="00B71955" w:rsidRDefault="00B71955" w:rsidP="00B71955">
      <w:pPr>
        <w:jc w:val="left"/>
        <w:rPr>
          <w:b/>
          <w:bCs/>
          <w:spacing w:val="10"/>
          <w:sz w:val="32"/>
          <w:szCs w:val="32"/>
        </w:rPr>
      </w:pPr>
    </w:p>
    <w:p w14:paraId="2AF39E0C" w14:textId="77777777" w:rsidR="00B71955" w:rsidRPr="00B71955" w:rsidRDefault="00B71955" w:rsidP="00B71955">
      <w:pPr>
        <w:jc w:val="left"/>
        <w:rPr>
          <w:b/>
          <w:bCs/>
          <w:spacing w:val="10"/>
          <w:sz w:val="32"/>
          <w:szCs w:val="32"/>
        </w:rPr>
      </w:pPr>
    </w:p>
    <w:p w14:paraId="0B66F312" w14:textId="77777777" w:rsidR="00925D60" w:rsidRPr="0035582B" w:rsidRDefault="00925D60" w:rsidP="004165A6">
      <w:pPr>
        <w:tabs>
          <w:tab w:val="left" w:pos="2213"/>
        </w:tabs>
        <w:spacing w:line="276" w:lineRule="auto"/>
        <w:rPr>
          <w:color w:val="000000"/>
        </w:rPr>
      </w:pPr>
    </w:p>
    <w:p w14:paraId="23FD7FE2" w14:textId="77777777" w:rsidR="00DF039D" w:rsidRPr="00D72660" w:rsidRDefault="00DF039D" w:rsidP="00EC062B">
      <w:pPr>
        <w:spacing w:line="480" w:lineRule="atLeast"/>
        <w:jc w:val="center"/>
        <w:rPr>
          <w:b/>
          <w:bCs/>
          <w:spacing w:val="10"/>
          <w:sz w:val="32"/>
          <w:szCs w:val="32"/>
        </w:rPr>
      </w:pPr>
      <w:r w:rsidRPr="00D72660">
        <w:rPr>
          <w:b/>
          <w:bCs/>
          <w:spacing w:val="10"/>
          <w:sz w:val="32"/>
          <w:szCs w:val="32"/>
        </w:rPr>
        <w:lastRenderedPageBreak/>
        <w:t>Form CON – 2</w:t>
      </w:r>
    </w:p>
    <w:p w14:paraId="4F1FC01E" w14:textId="157D745A" w:rsidR="00DF039D" w:rsidRDefault="00DF039D" w:rsidP="00DF039D">
      <w:pPr>
        <w:pStyle w:val="Section4heading"/>
      </w:pPr>
      <w:r>
        <w:t>Historical Contract Non-Performance, Pending Litigation and Litigation History</w:t>
      </w:r>
    </w:p>
    <w:p w14:paraId="101A0F86" w14:textId="77777777" w:rsidR="00DF039D" w:rsidRDefault="00DF039D" w:rsidP="00DF039D">
      <w:pPr>
        <w:spacing w:before="288" w:after="324" w:line="264" w:lineRule="exact"/>
        <w:jc w:val="right"/>
        <w:rPr>
          <w:spacing w:val="-4"/>
        </w:rPr>
      </w:pPr>
      <w:r>
        <w:rPr>
          <w:spacing w:val="-4"/>
        </w:rPr>
        <w:t xml:space="preserve">Bidder’s Name: </w:t>
      </w:r>
      <w:r>
        <w:rPr>
          <w:i/>
          <w:iCs/>
          <w:spacing w:val="-6"/>
        </w:rPr>
        <w:t>________________</w:t>
      </w:r>
      <w:r>
        <w:rPr>
          <w:i/>
          <w:iCs/>
          <w:spacing w:val="-6"/>
        </w:rPr>
        <w:br/>
      </w:r>
      <w:r>
        <w:rPr>
          <w:spacing w:val="-4"/>
        </w:rPr>
        <w:t xml:space="preserve">Date: </w:t>
      </w:r>
      <w:r>
        <w:rPr>
          <w:i/>
          <w:iCs/>
          <w:spacing w:val="-6"/>
        </w:rPr>
        <w:t>______________________</w:t>
      </w:r>
      <w:r>
        <w:rPr>
          <w:i/>
          <w:iCs/>
          <w:spacing w:val="-6"/>
        </w:rPr>
        <w:br/>
      </w:r>
      <w:r>
        <w:rPr>
          <w:spacing w:val="-4"/>
        </w:rPr>
        <w:t>Joint Venture Party Name_________________________</w:t>
      </w:r>
      <w:r>
        <w:rPr>
          <w:i/>
          <w:iCs/>
          <w:spacing w:val="-6"/>
        </w:rPr>
        <w:br/>
      </w:r>
      <w:r w:rsidR="00D33CBE">
        <w:rPr>
          <w:spacing w:val="-4"/>
        </w:rPr>
        <w:t>ICB</w:t>
      </w:r>
      <w:r>
        <w:rPr>
          <w:spacing w:val="-4"/>
        </w:rPr>
        <w:t xml:space="preserve"> No. and title: </w:t>
      </w:r>
      <w:r>
        <w:rPr>
          <w:i/>
          <w:iCs/>
          <w:spacing w:val="-6"/>
        </w:rPr>
        <w:t>___________________________</w:t>
      </w:r>
      <w:r>
        <w:rPr>
          <w:i/>
          <w:iCs/>
          <w:spacing w:val="-6"/>
        </w:rPr>
        <w:br/>
      </w:r>
      <w:r>
        <w:rPr>
          <w:spacing w:val="-4"/>
        </w:rPr>
        <w:t xml:space="preserve">Page </w:t>
      </w:r>
      <w:r>
        <w:rPr>
          <w:i/>
          <w:iCs/>
          <w:spacing w:val="-6"/>
        </w:rPr>
        <w:t>_______________</w:t>
      </w:r>
      <w:r>
        <w:rPr>
          <w:spacing w:val="-4"/>
        </w:rPr>
        <w:t xml:space="preserve">of </w:t>
      </w:r>
      <w:r>
        <w:rPr>
          <w:i/>
          <w:iCs/>
          <w:spacing w:val="-6"/>
        </w:rPr>
        <w:t>______________</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DF039D" w14:paraId="68C3A1B7"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2D24C3D" w14:textId="77777777" w:rsidR="00DF039D" w:rsidRPr="003979A7" w:rsidRDefault="00DF039D" w:rsidP="00B070DD">
            <w:pPr>
              <w:spacing w:before="40" w:after="120"/>
              <w:jc w:val="center"/>
              <w:rPr>
                <w:b/>
                <w:bCs/>
                <w:spacing w:val="-4"/>
                <w:sz w:val="22"/>
                <w:szCs w:val="22"/>
              </w:rPr>
            </w:pPr>
            <w:r w:rsidRPr="003979A7">
              <w:rPr>
                <w:b/>
                <w:bCs/>
                <w:spacing w:val="-4"/>
                <w:sz w:val="22"/>
                <w:szCs w:val="22"/>
              </w:rPr>
              <w:t xml:space="preserve">Non-Performed Contracts in accordance with Section III, </w:t>
            </w:r>
            <w:r w:rsidR="00B070DD" w:rsidRPr="003979A7">
              <w:rPr>
                <w:b/>
                <w:bCs/>
                <w:spacing w:val="-4"/>
                <w:sz w:val="22"/>
                <w:szCs w:val="22"/>
              </w:rPr>
              <w:t xml:space="preserve">Evaluation and </w:t>
            </w:r>
            <w:r w:rsidRPr="003979A7">
              <w:rPr>
                <w:b/>
                <w:bCs/>
                <w:spacing w:val="-4"/>
                <w:sz w:val="22"/>
                <w:szCs w:val="22"/>
              </w:rPr>
              <w:t xml:space="preserve">Qualification Criteria </w:t>
            </w:r>
          </w:p>
        </w:tc>
      </w:tr>
      <w:tr w:rsidR="00DF039D" w14:paraId="7403827B" w14:textId="77777777" w:rsidTr="003979A7">
        <w:tc>
          <w:tcPr>
            <w:tcW w:w="9389" w:type="dxa"/>
            <w:gridSpan w:val="4"/>
            <w:tcBorders>
              <w:top w:val="single" w:sz="2" w:space="0" w:color="auto"/>
              <w:left w:val="single" w:sz="2" w:space="0" w:color="auto"/>
              <w:bottom w:val="single" w:sz="2" w:space="0" w:color="auto"/>
              <w:right w:val="single" w:sz="2" w:space="0" w:color="auto"/>
            </w:tcBorders>
          </w:tcPr>
          <w:p w14:paraId="341FD65A"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Pr>
                <w:spacing w:val="-6"/>
              </w:rPr>
              <w:t>Contract non-performance did not occur since 1</w:t>
            </w:r>
            <w:r w:rsidRPr="006D4020">
              <w:rPr>
                <w:spacing w:val="-6"/>
                <w:vertAlign w:val="superscript"/>
              </w:rPr>
              <w:t>st</w:t>
            </w:r>
            <w:r>
              <w:rPr>
                <w:spacing w:val="-6"/>
              </w:rPr>
              <w:t xml:space="preserve"> January </w:t>
            </w:r>
            <w:r>
              <w:rPr>
                <w:i/>
                <w:spacing w:val="-6"/>
              </w:rPr>
              <w:t xml:space="preserve">[insert </w:t>
            </w:r>
            <w:proofErr w:type="gramStart"/>
            <w:r>
              <w:rPr>
                <w:i/>
                <w:spacing w:val="-6"/>
              </w:rPr>
              <w:t>year]</w:t>
            </w:r>
            <w:r>
              <w:rPr>
                <w:spacing w:val="-4"/>
              </w:rPr>
              <w:t>specified</w:t>
            </w:r>
            <w:proofErr w:type="gramEnd"/>
            <w:r>
              <w:rPr>
                <w:spacing w:val="-4"/>
              </w:rPr>
              <w:t xml:space="preserve"> in Section III, </w:t>
            </w:r>
            <w:r w:rsidR="00B070DD">
              <w:rPr>
                <w:spacing w:val="-4"/>
              </w:rPr>
              <w:t xml:space="preserve">Evaluation and </w:t>
            </w:r>
            <w:r>
              <w:rPr>
                <w:spacing w:val="-7"/>
              </w:rPr>
              <w:t xml:space="preserve">Qualification Criteria, Sub-Factor </w:t>
            </w:r>
            <w:r>
              <w:rPr>
                <w:spacing w:val="-4"/>
              </w:rPr>
              <w:t>2.1.</w:t>
            </w:r>
          </w:p>
          <w:p w14:paraId="446F119D"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spacing w:val="-4"/>
              </w:rPr>
              <w:tab/>
              <w:t xml:space="preserve">Contract(s) not performed </w:t>
            </w:r>
            <w:r>
              <w:rPr>
                <w:spacing w:val="-6"/>
              </w:rPr>
              <w:t>since 1</w:t>
            </w:r>
            <w:r w:rsidRPr="00661F38">
              <w:rPr>
                <w:spacing w:val="-6"/>
                <w:vertAlign w:val="superscript"/>
              </w:rPr>
              <w:t>st</w:t>
            </w:r>
            <w:r>
              <w:rPr>
                <w:spacing w:val="-6"/>
              </w:rPr>
              <w:t xml:space="preserve"> January </w:t>
            </w:r>
            <w:r>
              <w:rPr>
                <w:i/>
                <w:spacing w:val="-6"/>
              </w:rPr>
              <w:t>[insert year]</w:t>
            </w:r>
            <w:r>
              <w:rPr>
                <w:spacing w:val="-4"/>
              </w:rPr>
              <w:t xml:space="preserve"> specified in Section III, </w:t>
            </w:r>
            <w:r w:rsidR="00B070DD" w:rsidRPr="00B070DD">
              <w:rPr>
                <w:spacing w:val="-4"/>
              </w:rPr>
              <w:t>Evaluation and Qualification Criteria</w:t>
            </w:r>
            <w:r>
              <w:rPr>
                <w:spacing w:val="-4"/>
              </w:rPr>
              <w:t>, requirement 2.1</w:t>
            </w:r>
          </w:p>
        </w:tc>
      </w:tr>
      <w:tr w:rsidR="00DF039D" w14:paraId="11C17A62" w14:textId="77777777" w:rsidTr="003979A7">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B1AFB4" w14:textId="77777777" w:rsidR="00DF039D" w:rsidRPr="00D72660" w:rsidRDefault="00DF039D" w:rsidP="003979A7">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CAE7284" w14:textId="77777777" w:rsidR="00DF039D" w:rsidRPr="00D72660" w:rsidRDefault="00DF039D" w:rsidP="003979A7">
            <w:pPr>
              <w:spacing w:before="40" w:after="120"/>
              <w:ind w:left="112"/>
              <w:jc w:val="center"/>
              <w:rPr>
                <w:b/>
                <w:bCs/>
                <w:spacing w:val="-4"/>
              </w:rPr>
            </w:pPr>
            <w:r>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6C21E5" w14:textId="77777777" w:rsidR="00DF039D" w:rsidRDefault="00DF039D" w:rsidP="003979A7">
            <w:pPr>
              <w:spacing w:before="40" w:after="120"/>
              <w:ind w:left="1323"/>
              <w:jc w:val="center"/>
              <w:rPr>
                <w:b/>
                <w:bCs/>
                <w:spacing w:val="-4"/>
              </w:rPr>
            </w:pPr>
            <w:r>
              <w:rPr>
                <w:b/>
                <w:bCs/>
                <w:spacing w:val="-4"/>
              </w:rPr>
              <w:t>Contract Identification</w:t>
            </w:r>
          </w:p>
          <w:p w14:paraId="5E5D3644" w14:textId="77777777" w:rsidR="00DF039D" w:rsidRDefault="00DF039D" w:rsidP="003979A7">
            <w:pPr>
              <w:spacing w:before="40" w:after="120"/>
              <w:ind w:left="60"/>
              <w:jc w:val="center"/>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8F7B402" w14:textId="77777777" w:rsidR="00DF039D" w:rsidRDefault="00DF039D" w:rsidP="003979A7">
            <w:pPr>
              <w:spacing w:before="40" w:after="120"/>
              <w:jc w:val="center"/>
              <w:rPr>
                <w:i/>
                <w:iCs/>
                <w:spacing w:val="-6"/>
              </w:rPr>
            </w:pPr>
            <w:r>
              <w:rPr>
                <w:b/>
                <w:bCs/>
                <w:spacing w:val="-4"/>
              </w:rPr>
              <w:t>Total Contract Amount (current value, currency, exchange rate and US$ equivalent)</w:t>
            </w:r>
          </w:p>
        </w:tc>
      </w:tr>
      <w:tr w:rsidR="00DF039D" w14:paraId="12B45D4A" w14:textId="77777777" w:rsidTr="003979A7">
        <w:tc>
          <w:tcPr>
            <w:tcW w:w="968" w:type="dxa"/>
            <w:tcBorders>
              <w:top w:val="single" w:sz="2" w:space="0" w:color="auto"/>
              <w:left w:val="single" w:sz="2" w:space="0" w:color="auto"/>
              <w:bottom w:val="single" w:sz="2" w:space="0" w:color="auto"/>
              <w:right w:val="single" w:sz="2" w:space="0" w:color="auto"/>
            </w:tcBorders>
          </w:tcPr>
          <w:p w14:paraId="4680CA48" w14:textId="77777777" w:rsidR="00DF039D" w:rsidRPr="003979A7" w:rsidRDefault="00DF039D" w:rsidP="001D7519">
            <w:pPr>
              <w:spacing w:before="40" w:after="120"/>
              <w:jc w:val="left"/>
              <w:rPr>
                <w:szCs w:val="24"/>
              </w:rPr>
            </w:pPr>
            <w:r w:rsidRPr="003979A7">
              <w:rPr>
                <w:i/>
                <w:iCs/>
                <w:spacing w:val="-6"/>
                <w:szCs w:val="24"/>
              </w:rPr>
              <w:t>[</w:t>
            </w:r>
            <w:r w:rsidRPr="003979A7">
              <w:rPr>
                <w:i/>
                <w:iCs/>
                <w:color w:val="C00000"/>
                <w:spacing w:val="-6"/>
                <w:szCs w:val="24"/>
              </w:rPr>
              <w:t xml:space="preserve">insert </w:t>
            </w:r>
            <w:r w:rsidRPr="003979A7">
              <w:rPr>
                <w:i/>
                <w:iCs/>
                <w:color w:val="C00000"/>
                <w:spacing w:val="-9"/>
                <w:szCs w:val="24"/>
              </w:rPr>
              <w:t>year</w:t>
            </w:r>
            <w:r w:rsidRPr="003979A7">
              <w:rPr>
                <w:i/>
                <w:iCs/>
                <w:spacing w:val="-9"/>
                <w:szCs w:val="24"/>
              </w:rPr>
              <w:t>]</w:t>
            </w:r>
          </w:p>
        </w:tc>
        <w:tc>
          <w:tcPr>
            <w:tcW w:w="1530" w:type="dxa"/>
            <w:tcBorders>
              <w:top w:val="single" w:sz="2" w:space="0" w:color="auto"/>
              <w:left w:val="single" w:sz="2" w:space="0" w:color="auto"/>
              <w:bottom w:val="single" w:sz="2" w:space="0" w:color="auto"/>
              <w:right w:val="single" w:sz="2" w:space="0" w:color="auto"/>
            </w:tcBorders>
          </w:tcPr>
          <w:p w14:paraId="55DD0D56" w14:textId="77777777" w:rsidR="00DF039D" w:rsidRDefault="00DF039D" w:rsidP="001D7519">
            <w:pPr>
              <w:spacing w:before="40" w:after="120"/>
              <w:jc w:val="left"/>
            </w:pPr>
            <w:r>
              <w:rPr>
                <w:i/>
                <w:iCs/>
                <w:spacing w:val="-6"/>
              </w:rPr>
              <w:t>[</w:t>
            </w:r>
            <w:r w:rsidRPr="003979A7">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1C558CA3" w14:textId="77777777" w:rsidR="00DF039D" w:rsidRDefault="00DF039D" w:rsidP="001D7519">
            <w:pPr>
              <w:spacing w:before="40" w:after="120"/>
              <w:ind w:left="60"/>
              <w:jc w:val="left"/>
              <w:rPr>
                <w:i/>
                <w:iCs/>
                <w:spacing w:val="-6"/>
              </w:rPr>
            </w:pPr>
            <w:r>
              <w:rPr>
                <w:spacing w:val="-4"/>
              </w:rPr>
              <w:t xml:space="preserve">Contract Identification: </w:t>
            </w:r>
            <w:r>
              <w:rPr>
                <w:i/>
                <w:iCs/>
                <w:spacing w:val="-6"/>
              </w:rPr>
              <w:t>[</w:t>
            </w:r>
            <w:r w:rsidRPr="003979A7">
              <w:rPr>
                <w:i/>
                <w:iCs/>
                <w:color w:val="C00000"/>
                <w:spacing w:val="-6"/>
              </w:rPr>
              <w:t>indicate complete contract name/ number, and any other identification</w:t>
            </w:r>
            <w:r>
              <w:rPr>
                <w:i/>
                <w:iCs/>
                <w:spacing w:val="-6"/>
              </w:rPr>
              <w:t>]</w:t>
            </w:r>
          </w:p>
          <w:p w14:paraId="19010E60" w14:textId="77777777" w:rsidR="00DF039D" w:rsidRDefault="00DF039D" w:rsidP="001D7519">
            <w:pPr>
              <w:spacing w:before="40" w:after="120"/>
              <w:ind w:left="60"/>
              <w:jc w:val="left"/>
              <w:rPr>
                <w:i/>
                <w:iCs/>
                <w:spacing w:val="-6"/>
              </w:rPr>
            </w:pPr>
            <w:r>
              <w:rPr>
                <w:spacing w:val="-4"/>
              </w:rPr>
              <w:t xml:space="preserve">Name of Employer: </w:t>
            </w:r>
            <w:r>
              <w:rPr>
                <w:i/>
                <w:iCs/>
                <w:spacing w:val="-6"/>
              </w:rPr>
              <w:t>[</w:t>
            </w:r>
            <w:r w:rsidRPr="003979A7">
              <w:rPr>
                <w:i/>
                <w:iCs/>
                <w:color w:val="C00000"/>
                <w:spacing w:val="-6"/>
              </w:rPr>
              <w:t>insert full name</w:t>
            </w:r>
            <w:r>
              <w:rPr>
                <w:i/>
                <w:iCs/>
                <w:spacing w:val="-6"/>
              </w:rPr>
              <w:t>]</w:t>
            </w:r>
          </w:p>
          <w:p w14:paraId="58914573" w14:textId="77777777" w:rsidR="00DF039D" w:rsidRDefault="00DF039D" w:rsidP="001D7519">
            <w:pPr>
              <w:spacing w:before="40" w:after="120"/>
              <w:ind w:left="58"/>
              <w:jc w:val="left"/>
              <w:rPr>
                <w:i/>
                <w:iCs/>
                <w:spacing w:val="-6"/>
              </w:rPr>
            </w:pPr>
            <w:r>
              <w:rPr>
                <w:spacing w:val="-4"/>
              </w:rPr>
              <w:t xml:space="preserve">Address of Employer: </w:t>
            </w:r>
            <w:r>
              <w:rPr>
                <w:i/>
                <w:iCs/>
                <w:spacing w:val="-6"/>
              </w:rPr>
              <w:t>[</w:t>
            </w:r>
            <w:r w:rsidRPr="003979A7">
              <w:rPr>
                <w:i/>
                <w:iCs/>
                <w:color w:val="C00000"/>
                <w:spacing w:val="-6"/>
              </w:rPr>
              <w:t>insert street/city/country</w:t>
            </w:r>
            <w:r>
              <w:rPr>
                <w:i/>
                <w:iCs/>
                <w:spacing w:val="-6"/>
              </w:rPr>
              <w:t>]</w:t>
            </w:r>
          </w:p>
          <w:p w14:paraId="58223F0B" w14:textId="77777777" w:rsidR="00DF039D" w:rsidRDefault="00DF039D" w:rsidP="001D7519">
            <w:pPr>
              <w:spacing w:before="40" w:after="120"/>
              <w:ind w:left="58"/>
              <w:jc w:val="left"/>
            </w:pPr>
            <w:r>
              <w:rPr>
                <w:spacing w:val="-4"/>
              </w:rPr>
              <w:t xml:space="preserve">Reason(s) for </w:t>
            </w:r>
            <w:proofErr w:type="spellStart"/>
            <w:r>
              <w:rPr>
                <w:spacing w:val="-4"/>
              </w:rPr>
              <w:t>non performance</w:t>
            </w:r>
            <w:proofErr w:type="spellEnd"/>
            <w:r>
              <w:rPr>
                <w:spacing w:val="-4"/>
              </w:rPr>
              <w:t xml:space="preserve">: </w:t>
            </w:r>
            <w:r>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34D962E9" w14:textId="77777777" w:rsidR="00DF039D" w:rsidRDefault="00DF039D" w:rsidP="00310AA6">
            <w:pPr>
              <w:spacing w:before="40" w:after="120"/>
            </w:pPr>
            <w:r>
              <w:rPr>
                <w:i/>
                <w:iCs/>
                <w:spacing w:val="-6"/>
              </w:rPr>
              <w:t>[</w:t>
            </w:r>
            <w:r w:rsidRPr="003979A7">
              <w:rPr>
                <w:i/>
                <w:iCs/>
                <w:color w:val="C00000"/>
                <w:spacing w:val="-6"/>
              </w:rPr>
              <w:t>insert amount</w:t>
            </w:r>
            <w:r>
              <w:rPr>
                <w:i/>
                <w:iCs/>
                <w:spacing w:val="-6"/>
              </w:rPr>
              <w:t>]</w:t>
            </w:r>
          </w:p>
        </w:tc>
      </w:tr>
      <w:tr w:rsidR="00DF039D" w14:paraId="3551A9FC"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6B8ECA" w14:textId="77777777" w:rsidR="00DF039D" w:rsidRPr="003979A7" w:rsidRDefault="00DF039D" w:rsidP="00310AA6">
            <w:pPr>
              <w:spacing w:before="40" w:after="120"/>
              <w:jc w:val="center"/>
              <w:rPr>
                <w:b/>
                <w:bCs/>
                <w:spacing w:val="-4"/>
              </w:rPr>
            </w:pPr>
            <w:r w:rsidRPr="003979A7">
              <w:rPr>
                <w:b/>
                <w:bCs/>
                <w:spacing w:val="-8"/>
              </w:rPr>
              <w:t xml:space="preserve">Pending Litigation, in accordance with Section III, </w:t>
            </w:r>
            <w:r w:rsidRPr="003979A7">
              <w:rPr>
                <w:b/>
                <w:bCs/>
                <w:spacing w:val="-4"/>
              </w:rPr>
              <w:t>Qualification Criteria and Requirements</w:t>
            </w:r>
          </w:p>
        </w:tc>
      </w:tr>
      <w:tr w:rsidR="00DF039D" w14:paraId="3B0BE007" w14:textId="77777777" w:rsidTr="00310AA6">
        <w:tc>
          <w:tcPr>
            <w:tcW w:w="9389" w:type="dxa"/>
            <w:gridSpan w:val="4"/>
            <w:tcBorders>
              <w:top w:val="single" w:sz="2" w:space="0" w:color="auto"/>
              <w:left w:val="single" w:sz="2" w:space="0" w:color="auto"/>
              <w:right w:val="single" w:sz="2" w:space="0" w:color="auto"/>
            </w:tcBorders>
          </w:tcPr>
          <w:p w14:paraId="18F2F0C8"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Qualification Criteria </w:t>
            </w:r>
            <w:r w:rsidR="00167B2E">
              <w:rPr>
                <w:spacing w:val="-4"/>
              </w:rPr>
              <w:t>and Requirements, Sub-Factor 2.3</w:t>
            </w:r>
            <w:r>
              <w:rPr>
                <w:spacing w:val="-4"/>
              </w:rPr>
              <w:t>.</w:t>
            </w:r>
          </w:p>
        </w:tc>
      </w:tr>
      <w:tr w:rsidR="00DF039D" w14:paraId="4154FFE2" w14:textId="77777777" w:rsidTr="00310AA6">
        <w:tc>
          <w:tcPr>
            <w:tcW w:w="9389" w:type="dxa"/>
            <w:gridSpan w:val="4"/>
            <w:tcBorders>
              <w:left w:val="single" w:sz="2" w:space="0" w:color="auto"/>
              <w:bottom w:val="single" w:sz="2" w:space="0" w:color="auto"/>
              <w:right w:val="single" w:sz="2" w:space="0" w:color="auto"/>
            </w:tcBorders>
          </w:tcPr>
          <w:p w14:paraId="519E4F4C"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bl>
    <w:p w14:paraId="74E962CE" w14:textId="77777777" w:rsidR="00DF039D" w:rsidRDefault="00DF039D" w:rsidP="00DF039D">
      <w:pPr>
        <w:spacing w:line="468" w:lineRule="atLeast"/>
        <w:rPr>
          <w:b/>
          <w:bCs/>
          <w:spacing w:val="8"/>
        </w:rPr>
      </w:pPr>
    </w:p>
    <w:p w14:paraId="388073A5" w14:textId="77777777" w:rsidR="00DF039D" w:rsidRDefault="00DF039D" w:rsidP="00DF039D">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9"/>
        <w:gridCol w:w="1983"/>
        <w:gridCol w:w="3777"/>
        <w:gridCol w:w="1653"/>
      </w:tblGrid>
      <w:tr w:rsidR="00DF039D" w:rsidRPr="00180E36" w14:paraId="7DD9615D" w14:textId="77777777" w:rsidTr="003979A7">
        <w:tc>
          <w:tcPr>
            <w:tcW w:w="1558" w:type="dxa"/>
            <w:shd w:val="clear" w:color="auto" w:fill="D9D9D9" w:themeFill="background1" w:themeFillShade="D9"/>
          </w:tcPr>
          <w:p w14:paraId="32E14FB1" w14:textId="77777777" w:rsidR="00DF039D" w:rsidRPr="00180E36" w:rsidRDefault="00DF039D" w:rsidP="00310AA6">
            <w:pPr>
              <w:jc w:val="center"/>
              <w:rPr>
                <w:b/>
                <w:spacing w:val="8"/>
              </w:rPr>
            </w:pPr>
            <w:r w:rsidRPr="00180E36">
              <w:rPr>
                <w:b/>
              </w:rPr>
              <w:lastRenderedPageBreak/>
              <w:t>Year</w:t>
            </w:r>
            <w:r>
              <w:rPr>
                <w:b/>
              </w:rPr>
              <w:t xml:space="preserve"> of dispute</w:t>
            </w:r>
          </w:p>
        </w:tc>
        <w:tc>
          <w:tcPr>
            <w:tcW w:w="2096" w:type="dxa"/>
            <w:shd w:val="clear" w:color="auto" w:fill="D9D9D9" w:themeFill="background1" w:themeFillShade="D9"/>
          </w:tcPr>
          <w:p w14:paraId="08BB0F79" w14:textId="77777777" w:rsidR="00DF039D" w:rsidRPr="00180E36" w:rsidRDefault="00DF039D" w:rsidP="00310AA6">
            <w:pPr>
              <w:jc w:val="center"/>
              <w:rPr>
                <w:b/>
              </w:rPr>
            </w:pPr>
            <w:r>
              <w:rPr>
                <w:b/>
              </w:rPr>
              <w:t>Amount in dispute (</w:t>
            </w:r>
            <w:r>
              <w:rPr>
                <w:b/>
                <w:bCs/>
                <w:spacing w:val="-4"/>
              </w:rPr>
              <w:t>currency</w:t>
            </w:r>
            <w:r>
              <w:rPr>
                <w:b/>
              </w:rPr>
              <w:t>)</w:t>
            </w:r>
          </w:p>
        </w:tc>
        <w:tc>
          <w:tcPr>
            <w:tcW w:w="4106" w:type="dxa"/>
            <w:shd w:val="clear" w:color="auto" w:fill="D9D9D9" w:themeFill="background1" w:themeFillShade="D9"/>
          </w:tcPr>
          <w:p w14:paraId="0B4D4417"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2E39E380"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14:paraId="2BDED3A9" w14:textId="77777777" w:rsidTr="00310AA6">
        <w:trPr>
          <w:cantSplit/>
        </w:trPr>
        <w:tc>
          <w:tcPr>
            <w:tcW w:w="1558" w:type="dxa"/>
          </w:tcPr>
          <w:p w14:paraId="17793203" w14:textId="77777777" w:rsidR="00DF039D" w:rsidRPr="00180E36" w:rsidRDefault="00DF039D" w:rsidP="00310AA6">
            <w:pPr>
              <w:rPr>
                <w:i/>
              </w:rPr>
            </w:pPr>
          </w:p>
        </w:tc>
        <w:tc>
          <w:tcPr>
            <w:tcW w:w="2096" w:type="dxa"/>
          </w:tcPr>
          <w:p w14:paraId="1F804F12" w14:textId="77777777" w:rsidR="00DF039D" w:rsidRPr="00180E36" w:rsidRDefault="00DF039D" w:rsidP="00310AA6">
            <w:pPr>
              <w:rPr>
                <w:i/>
              </w:rPr>
            </w:pPr>
          </w:p>
        </w:tc>
        <w:tc>
          <w:tcPr>
            <w:tcW w:w="4106" w:type="dxa"/>
          </w:tcPr>
          <w:p w14:paraId="18661EF0" w14:textId="77777777" w:rsidR="00DF039D" w:rsidRDefault="00DF039D" w:rsidP="00310AA6">
            <w:r>
              <w:t>Contract Identification: _________</w:t>
            </w:r>
          </w:p>
          <w:p w14:paraId="20BD95E9" w14:textId="77777777" w:rsidR="00DF039D" w:rsidRDefault="00DF039D" w:rsidP="00310AA6">
            <w:r>
              <w:t>Name of Employer: ____________</w:t>
            </w:r>
          </w:p>
          <w:p w14:paraId="242CD261" w14:textId="77777777" w:rsidR="00DF039D" w:rsidRDefault="00DF039D" w:rsidP="00310AA6">
            <w:r>
              <w:t>Address of Employer: __________</w:t>
            </w:r>
          </w:p>
          <w:p w14:paraId="668F98B2" w14:textId="77777777" w:rsidR="00DF039D" w:rsidRDefault="00DF039D" w:rsidP="00310AA6">
            <w:r>
              <w:t>Matter in dispute: ______________</w:t>
            </w:r>
          </w:p>
          <w:p w14:paraId="2DE1CD1E" w14:textId="77777777" w:rsidR="00DF039D" w:rsidRDefault="00DF039D" w:rsidP="00310AA6">
            <w:r>
              <w:t>Party who initiated the dispute: ____</w:t>
            </w:r>
          </w:p>
          <w:p w14:paraId="4A86B351" w14:textId="77777777" w:rsidR="00DF039D" w:rsidRPr="006A39AA" w:rsidRDefault="00DF039D" w:rsidP="00310AA6">
            <w:pPr>
              <w:spacing w:line="480" w:lineRule="exact"/>
              <w:jc w:val="center"/>
              <w:rPr>
                <w:i/>
              </w:rPr>
            </w:pPr>
            <w:r>
              <w:t xml:space="preserve">Status of dispute: </w:t>
            </w:r>
            <w:r>
              <w:rPr>
                <w:i/>
              </w:rPr>
              <w:t>___________</w:t>
            </w:r>
          </w:p>
        </w:tc>
        <w:tc>
          <w:tcPr>
            <w:tcW w:w="1708" w:type="dxa"/>
          </w:tcPr>
          <w:p w14:paraId="2C9A05D7" w14:textId="77777777" w:rsidR="00DF039D" w:rsidRPr="00180E36" w:rsidRDefault="00DF039D" w:rsidP="00310AA6">
            <w:pPr>
              <w:rPr>
                <w:i/>
              </w:rPr>
            </w:pPr>
          </w:p>
        </w:tc>
      </w:tr>
      <w:tr w:rsidR="00DF039D" w14:paraId="2A5C8D22" w14:textId="77777777" w:rsidTr="00310AA6">
        <w:tc>
          <w:tcPr>
            <w:tcW w:w="1558" w:type="dxa"/>
          </w:tcPr>
          <w:p w14:paraId="1E6AC9F9" w14:textId="77777777" w:rsidR="00DF039D" w:rsidRDefault="00DF039D" w:rsidP="00310AA6"/>
        </w:tc>
        <w:tc>
          <w:tcPr>
            <w:tcW w:w="2096" w:type="dxa"/>
          </w:tcPr>
          <w:p w14:paraId="01D30531" w14:textId="77777777" w:rsidR="00DF039D" w:rsidRDefault="00DF039D" w:rsidP="00310AA6"/>
        </w:tc>
        <w:tc>
          <w:tcPr>
            <w:tcW w:w="4106" w:type="dxa"/>
          </w:tcPr>
          <w:p w14:paraId="177AD0F7" w14:textId="77777777" w:rsidR="00DF039D" w:rsidRDefault="00DF039D" w:rsidP="00310AA6"/>
        </w:tc>
        <w:tc>
          <w:tcPr>
            <w:tcW w:w="1708" w:type="dxa"/>
          </w:tcPr>
          <w:p w14:paraId="5DAF54FE" w14:textId="77777777" w:rsidR="00DF039D" w:rsidRDefault="00DF039D" w:rsidP="00310AA6"/>
        </w:tc>
      </w:tr>
      <w:tr w:rsidR="00DF039D" w14:paraId="5352BE1C" w14:textId="77777777" w:rsidTr="003979A7">
        <w:tc>
          <w:tcPr>
            <w:tcW w:w="9468" w:type="dxa"/>
            <w:gridSpan w:val="4"/>
          </w:tcPr>
          <w:p w14:paraId="3B9F2AAB"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w:t>
            </w:r>
            <w:r w:rsidR="00B070DD" w:rsidRPr="00B070DD">
              <w:rPr>
                <w:spacing w:val="-4"/>
              </w:rPr>
              <w:t>Evaluation and Qualification Criteria</w:t>
            </w:r>
            <w:r w:rsidR="00167B2E">
              <w:rPr>
                <w:spacing w:val="-4"/>
              </w:rPr>
              <w:t>, Sub-Factor 2.3</w:t>
            </w:r>
            <w:r>
              <w:rPr>
                <w:spacing w:val="-4"/>
              </w:rPr>
              <w:t>.</w:t>
            </w:r>
          </w:p>
          <w:p w14:paraId="6434A960"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r w:rsidR="00DF039D" w:rsidRPr="00180E36" w14:paraId="40651CF7" w14:textId="77777777" w:rsidTr="003979A7">
        <w:tc>
          <w:tcPr>
            <w:tcW w:w="1558" w:type="dxa"/>
            <w:shd w:val="clear" w:color="auto" w:fill="D9D9D9" w:themeFill="background1" w:themeFillShade="D9"/>
          </w:tcPr>
          <w:p w14:paraId="28542A24" w14:textId="77777777" w:rsidR="00DF039D" w:rsidRPr="00180E36" w:rsidRDefault="00DF039D" w:rsidP="00310AA6">
            <w:pPr>
              <w:jc w:val="center"/>
              <w:rPr>
                <w:b/>
                <w:spacing w:val="8"/>
              </w:rPr>
            </w:pPr>
            <w:r w:rsidRPr="00180E36">
              <w:rPr>
                <w:b/>
              </w:rPr>
              <w:t>Year</w:t>
            </w:r>
            <w:r>
              <w:rPr>
                <w:b/>
              </w:rPr>
              <w:t xml:space="preserve"> of award</w:t>
            </w:r>
          </w:p>
        </w:tc>
        <w:tc>
          <w:tcPr>
            <w:tcW w:w="2096" w:type="dxa"/>
            <w:shd w:val="clear" w:color="auto" w:fill="D9D9D9" w:themeFill="background1" w:themeFillShade="D9"/>
          </w:tcPr>
          <w:p w14:paraId="3FE1651E" w14:textId="77777777" w:rsidR="00DF039D" w:rsidRPr="00180E36" w:rsidRDefault="00DF039D" w:rsidP="00310AA6">
            <w:pPr>
              <w:jc w:val="center"/>
              <w:rPr>
                <w:b/>
              </w:rPr>
            </w:pPr>
            <w:r>
              <w:rPr>
                <w:b/>
              </w:rPr>
              <w:t xml:space="preserve">Outcome as percentage of Net Worth </w:t>
            </w:r>
          </w:p>
        </w:tc>
        <w:tc>
          <w:tcPr>
            <w:tcW w:w="4106" w:type="dxa"/>
            <w:shd w:val="clear" w:color="auto" w:fill="D9D9D9" w:themeFill="background1" w:themeFillShade="D9"/>
          </w:tcPr>
          <w:p w14:paraId="44F11906"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7059CEF2"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RPr="00180E36" w14:paraId="7DFD5E6C" w14:textId="77777777" w:rsidTr="00310AA6">
        <w:trPr>
          <w:cantSplit/>
        </w:trPr>
        <w:tc>
          <w:tcPr>
            <w:tcW w:w="1558" w:type="dxa"/>
          </w:tcPr>
          <w:p w14:paraId="0214FDBC" w14:textId="77777777" w:rsidR="00DF039D" w:rsidRPr="00180E36" w:rsidRDefault="00DF039D" w:rsidP="00310AA6">
            <w:pPr>
              <w:rPr>
                <w:i/>
              </w:rPr>
            </w:pPr>
          </w:p>
        </w:tc>
        <w:tc>
          <w:tcPr>
            <w:tcW w:w="2096" w:type="dxa"/>
          </w:tcPr>
          <w:p w14:paraId="7A56CC24" w14:textId="77777777" w:rsidR="00DF039D" w:rsidRPr="00180E36" w:rsidRDefault="00DF039D" w:rsidP="00310AA6">
            <w:pPr>
              <w:rPr>
                <w:i/>
              </w:rPr>
            </w:pPr>
          </w:p>
        </w:tc>
        <w:tc>
          <w:tcPr>
            <w:tcW w:w="4106" w:type="dxa"/>
          </w:tcPr>
          <w:p w14:paraId="6EE27FC8" w14:textId="77777777" w:rsidR="00DF039D" w:rsidRDefault="00DF039D" w:rsidP="00310AA6">
            <w:r>
              <w:t xml:space="preserve">Contract Identification: </w:t>
            </w:r>
          </w:p>
          <w:p w14:paraId="024D126C" w14:textId="77777777" w:rsidR="00DF039D" w:rsidRDefault="00DF039D" w:rsidP="00310AA6">
            <w:r>
              <w:t xml:space="preserve">Name of Employer: </w:t>
            </w:r>
          </w:p>
          <w:p w14:paraId="61C868F6" w14:textId="77777777" w:rsidR="00DF039D" w:rsidRDefault="00DF039D" w:rsidP="00310AA6">
            <w:r>
              <w:t xml:space="preserve">Address of Employer: </w:t>
            </w:r>
          </w:p>
          <w:p w14:paraId="606F9A42" w14:textId="77777777" w:rsidR="00DF039D" w:rsidRDefault="00DF039D" w:rsidP="00310AA6">
            <w:r>
              <w:t xml:space="preserve">Matter in dispute: </w:t>
            </w:r>
          </w:p>
          <w:p w14:paraId="347DAE3E" w14:textId="77777777" w:rsidR="00DF039D" w:rsidRDefault="00DF039D" w:rsidP="00310AA6">
            <w:r>
              <w:t xml:space="preserve">Party who initiated the dispute: </w:t>
            </w:r>
          </w:p>
          <w:p w14:paraId="54925950" w14:textId="77777777" w:rsidR="00DF039D" w:rsidRPr="006A39AA" w:rsidRDefault="00DF039D" w:rsidP="00310AA6">
            <w:pPr>
              <w:rPr>
                <w:i/>
              </w:rPr>
            </w:pPr>
            <w:r>
              <w:t xml:space="preserve">Status of dispute: </w:t>
            </w:r>
          </w:p>
        </w:tc>
        <w:tc>
          <w:tcPr>
            <w:tcW w:w="1708" w:type="dxa"/>
          </w:tcPr>
          <w:p w14:paraId="0D793545" w14:textId="77777777" w:rsidR="00DF039D" w:rsidRPr="00180E36" w:rsidRDefault="00DF039D" w:rsidP="00310AA6">
            <w:pPr>
              <w:rPr>
                <w:i/>
              </w:rPr>
            </w:pPr>
          </w:p>
        </w:tc>
      </w:tr>
    </w:tbl>
    <w:p w14:paraId="7C1C4493" w14:textId="77777777" w:rsidR="00DF039D" w:rsidRDefault="00DF039D" w:rsidP="00DF039D">
      <w:pPr>
        <w:spacing w:line="468" w:lineRule="atLeast"/>
        <w:rPr>
          <w:b/>
          <w:bCs/>
          <w:spacing w:val="8"/>
        </w:rPr>
      </w:pPr>
    </w:p>
    <w:bookmarkEnd w:id="425"/>
    <w:p w14:paraId="637FB89B" w14:textId="77777777" w:rsidR="00EC062B" w:rsidRDefault="00EC062B">
      <w:pPr>
        <w:jc w:val="left"/>
        <w:rPr>
          <w:b/>
          <w:sz w:val="32"/>
          <w:szCs w:val="32"/>
        </w:rPr>
      </w:pPr>
      <w:r>
        <w:rPr>
          <w:b/>
          <w:sz w:val="32"/>
          <w:szCs w:val="32"/>
        </w:rPr>
        <w:br w:type="page"/>
      </w:r>
    </w:p>
    <w:p w14:paraId="35DA003B" w14:textId="77777777" w:rsidR="00DF039D" w:rsidRPr="004D55CC" w:rsidRDefault="00DF039D" w:rsidP="00DF039D">
      <w:pPr>
        <w:jc w:val="center"/>
        <w:rPr>
          <w:b/>
          <w:sz w:val="32"/>
          <w:szCs w:val="32"/>
        </w:rPr>
      </w:pPr>
      <w:r w:rsidRPr="004D55CC">
        <w:rPr>
          <w:b/>
          <w:sz w:val="32"/>
          <w:szCs w:val="32"/>
        </w:rPr>
        <w:lastRenderedPageBreak/>
        <w:t>Form FIN – 3.1</w:t>
      </w:r>
    </w:p>
    <w:p w14:paraId="6157DF68" w14:textId="38789AF3" w:rsidR="00DF039D" w:rsidRPr="00F4022B" w:rsidRDefault="00DF039D" w:rsidP="00F4022B">
      <w:pPr>
        <w:pStyle w:val="Section4heading"/>
      </w:pPr>
      <w:r>
        <w:t>Financial Situation and Performance</w:t>
      </w:r>
    </w:p>
    <w:p w14:paraId="03227EB0" w14:textId="77777777" w:rsidR="00D14B64" w:rsidRDefault="00DF039D">
      <w:pPr>
        <w:tabs>
          <w:tab w:val="left" w:pos="5760"/>
        </w:tabs>
        <w:rPr>
          <w:i/>
          <w:iCs/>
          <w:spacing w:val="-4"/>
        </w:rPr>
      </w:pPr>
      <w:r>
        <w:rPr>
          <w:spacing w:val="-4"/>
        </w:rPr>
        <w:tab/>
        <w:t>Bidder’s Name:</w:t>
      </w:r>
      <w:r>
        <w:rPr>
          <w:i/>
          <w:iCs/>
          <w:spacing w:val="-4"/>
        </w:rPr>
        <w:tab/>
      </w:r>
    </w:p>
    <w:p w14:paraId="5D62DA9C" w14:textId="77777777" w:rsidR="00D14B64" w:rsidRDefault="00DF039D">
      <w:pPr>
        <w:tabs>
          <w:tab w:val="left" w:pos="5760"/>
        </w:tabs>
        <w:rPr>
          <w:i/>
          <w:iCs/>
          <w:spacing w:val="-4"/>
        </w:rPr>
      </w:pPr>
      <w:r>
        <w:rPr>
          <w:spacing w:val="-4"/>
        </w:rPr>
        <w:tab/>
        <w:t xml:space="preserve">Date: </w:t>
      </w:r>
    </w:p>
    <w:p w14:paraId="3469871D" w14:textId="77777777" w:rsidR="00D14B64" w:rsidRDefault="00DF039D">
      <w:pPr>
        <w:pStyle w:val="Style19"/>
        <w:adjustRightInd/>
        <w:ind w:left="5760"/>
        <w:rPr>
          <w:i/>
          <w:iCs/>
          <w:spacing w:val="-4"/>
        </w:rPr>
      </w:pPr>
      <w:r>
        <w:rPr>
          <w:spacing w:val="-4"/>
        </w:rPr>
        <w:t>Bidder’s Party Name</w:t>
      </w:r>
      <w:r>
        <w:rPr>
          <w:i/>
          <w:iCs/>
          <w:spacing w:val="-4"/>
        </w:rPr>
        <w:t>:</w:t>
      </w:r>
    </w:p>
    <w:p w14:paraId="4F71385A" w14:textId="77777777" w:rsidR="00D14B64" w:rsidRDefault="00D33CBE">
      <w:pPr>
        <w:pStyle w:val="Style19"/>
        <w:adjustRightInd/>
        <w:ind w:left="5076" w:firstLine="684"/>
        <w:rPr>
          <w:i/>
          <w:iCs/>
          <w:spacing w:val="-4"/>
        </w:rPr>
      </w:pPr>
      <w:r>
        <w:rPr>
          <w:spacing w:val="-4"/>
        </w:rPr>
        <w:t xml:space="preserve">ICB </w:t>
      </w:r>
      <w:r w:rsidR="00DF039D">
        <w:rPr>
          <w:spacing w:val="-4"/>
        </w:rPr>
        <w:t xml:space="preserve">No. and title: </w:t>
      </w:r>
    </w:p>
    <w:p w14:paraId="458BC636" w14:textId="77777777" w:rsidR="00DF039D" w:rsidRDefault="00DF039D" w:rsidP="00DF039D">
      <w:pPr>
        <w:pStyle w:val="Style19"/>
        <w:adjustRightInd/>
        <w:ind w:left="3420"/>
        <w:rPr>
          <w:spacing w:val="-4"/>
        </w:rPr>
      </w:pPr>
      <w:r>
        <w:rPr>
          <w:spacing w:val="-4"/>
        </w:rPr>
        <w:t xml:space="preserve">Page ______________of </w:t>
      </w:r>
      <w:r>
        <w:rPr>
          <w:i/>
          <w:iCs/>
          <w:spacing w:val="-4"/>
        </w:rPr>
        <w:t>_______________</w:t>
      </w:r>
      <w:r>
        <w:rPr>
          <w:spacing w:val="-4"/>
        </w:rPr>
        <w:t>pages</w:t>
      </w:r>
    </w:p>
    <w:p w14:paraId="1E3FE694" w14:textId="77777777" w:rsidR="00DF039D" w:rsidRDefault="00DF039D" w:rsidP="00DF039D">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DF039D" w14:paraId="061B3959" w14:textId="77777777" w:rsidTr="003979A7">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47D70E5" w14:textId="77777777" w:rsidR="00DF039D" w:rsidRDefault="00DF039D" w:rsidP="00310AA6">
            <w:pPr>
              <w:jc w:val="center"/>
              <w:rPr>
                <w:b/>
                <w:bCs/>
                <w:spacing w:val="-7"/>
              </w:rPr>
            </w:pPr>
            <w:r>
              <w:rPr>
                <w:b/>
                <w:bCs/>
                <w:spacing w:val="-7"/>
              </w:rPr>
              <w:t>Type of Financial information in</w:t>
            </w:r>
          </w:p>
          <w:p w14:paraId="2B60AC5A" w14:textId="77777777" w:rsidR="00DF039D" w:rsidRDefault="00DF039D" w:rsidP="00310AA6">
            <w:pPr>
              <w:spacing w:after="360"/>
              <w:jc w:val="center"/>
              <w:rPr>
                <w:b/>
                <w:bCs/>
                <w:spacing w:val="-10"/>
              </w:rPr>
            </w:pPr>
            <w:r>
              <w:rPr>
                <w:b/>
                <w:bCs/>
                <w:spacing w:val="-10"/>
              </w:rPr>
              <w:t>(</w:t>
            </w:r>
            <w:r>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C0C426" w14:textId="77777777" w:rsidR="00DF039D" w:rsidRDefault="00DF039D" w:rsidP="00310AA6">
            <w:pPr>
              <w:jc w:val="center"/>
              <w:rPr>
                <w:i/>
                <w:iCs/>
                <w:spacing w:val="-4"/>
              </w:rPr>
            </w:pPr>
            <w:r>
              <w:rPr>
                <w:b/>
                <w:bCs/>
                <w:spacing w:val="-6"/>
              </w:rPr>
              <w:t xml:space="preserve">Historic information for previous </w:t>
            </w:r>
            <w:r>
              <w:rPr>
                <w:i/>
                <w:iCs/>
                <w:spacing w:val="-4"/>
              </w:rPr>
              <w:t>_________years,</w:t>
            </w:r>
          </w:p>
          <w:p w14:paraId="1C31BC46" w14:textId="77777777" w:rsidR="00DF039D" w:rsidRDefault="00DF039D" w:rsidP="00310AA6">
            <w:pPr>
              <w:jc w:val="center"/>
              <w:rPr>
                <w:i/>
                <w:iCs/>
                <w:spacing w:val="-4"/>
              </w:rPr>
            </w:pPr>
            <w:r>
              <w:rPr>
                <w:i/>
                <w:iCs/>
                <w:spacing w:val="-4"/>
              </w:rPr>
              <w:t>______________</w:t>
            </w:r>
          </w:p>
          <w:p w14:paraId="3B10946F" w14:textId="77777777" w:rsidR="00DF039D" w:rsidRDefault="00DF039D" w:rsidP="00310AA6">
            <w:pPr>
              <w:jc w:val="center"/>
              <w:rPr>
                <w:b/>
                <w:bCs/>
                <w:spacing w:val="-10"/>
              </w:rPr>
            </w:pPr>
            <w:r>
              <w:rPr>
                <w:b/>
                <w:bCs/>
                <w:spacing w:val="-10"/>
              </w:rPr>
              <w:t xml:space="preserve">(amount in </w:t>
            </w:r>
            <w:r>
              <w:rPr>
                <w:b/>
                <w:bCs/>
                <w:spacing w:val="-4"/>
              </w:rPr>
              <w:t>currency, currency, exchange rate</w:t>
            </w:r>
            <w:r w:rsidR="00B070DD" w:rsidRPr="00B070DD">
              <w:rPr>
                <w:b/>
                <w:bCs/>
                <w:spacing w:val="-4"/>
              </w:rPr>
              <w:t>*</w:t>
            </w:r>
            <w:r>
              <w:rPr>
                <w:b/>
                <w:bCs/>
                <w:spacing w:val="-4"/>
              </w:rPr>
              <w:t>, USD equivalent</w:t>
            </w:r>
            <w:r>
              <w:rPr>
                <w:b/>
                <w:bCs/>
                <w:spacing w:val="-10"/>
              </w:rPr>
              <w:t>)</w:t>
            </w:r>
          </w:p>
        </w:tc>
      </w:tr>
      <w:tr w:rsidR="00DF039D" w14:paraId="6366EED9" w14:textId="77777777" w:rsidTr="003979A7">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D73C8B2" w14:textId="77777777" w:rsidR="00DF039D" w:rsidRDefault="00DF039D" w:rsidP="00310AA6"/>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E74BCD" w14:textId="77777777" w:rsidR="00DF039D" w:rsidRPr="003979A7" w:rsidRDefault="00DF039D" w:rsidP="00310AA6">
            <w:pPr>
              <w:spacing w:after="72"/>
              <w:jc w:val="center"/>
              <w:rPr>
                <w:b/>
                <w:bCs/>
                <w:spacing w:val="-4"/>
              </w:rPr>
            </w:pPr>
            <w:r w:rsidRPr="003979A7">
              <w:rPr>
                <w:b/>
                <w:bCs/>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D53C9F7" w14:textId="77777777" w:rsidR="00DF039D" w:rsidRPr="003979A7" w:rsidRDefault="00DF039D" w:rsidP="00310AA6">
            <w:pPr>
              <w:spacing w:after="72"/>
              <w:jc w:val="center"/>
              <w:rPr>
                <w:b/>
                <w:bCs/>
                <w:spacing w:val="-4"/>
              </w:rPr>
            </w:pPr>
            <w:r w:rsidRPr="003979A7">
              <w:rPr>
                <w:b/>
                <w:bCs/>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2780869" w14:textId="77777777" w:rsidR="00DF039D" w:rsidRPr="003979A7" w:rsidRDefault="00DF039D" w:rsidP="00310AA6">
            <w:pPr>
              <w:spacing w:after="72"/>
              <w:jc w:val="center"/>
              <w:rPr>
                <w:b/>
                <w:bCs/>
                <w:spacing w:val="-4"/>
              </w:rPr>
            </w:pPr>
            <w:r w:rsidRPr="003979A7">
              <w:rPr>
                <w:b/>
                <w:bCs/>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1E76B68" w14:textId="77777777" w:rsidR="00DF039D" w:rsidRPr="003979A7" w:rsidRDefault="00DF039D" w:rsidP="00310AA6">
            <w:pPr>
              <w:spacing w:after="72"/>
              <w:jc w:val="center"/>
              <w:rPr>
                <w:b/>
                <w:bCs/>
                <w:spacing w:val="-4"/>
              </w:rPr>
            </w:pPr>
            <w:r w:rsidRPr="003979A7">
              <w:rPr>
                <w:b/>
                <w:bCs/>
                <w:spacing w:val="-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6101E4A" w14:textId="77777777" w:rsidR="00DF039D" w:rsidRPr="003979A7" w:rsidRDefault="00DF039D" w:rsidP="00310AA6">
            <w:pPr>
              <w:spacing w:after="72"/>
              <w:jc w:val="center"/>
              <w:rPr>
                <w:b/>
                <w:bCs/>
                <w:spacing w:val="-4"/>
              </w:rPr>
            </w:pPr>
            <w:r w:rsidRPr="003979A7">
              <w:rPr>
                <w:b/>
                <w:bCs/>
                <w:spacing w:val="-4"/>
              </w:rPr>
              <w:t>Year 5</w:t>
            </w:r>
          </w:p>
        </w:tc>
      </w:tr>
      <w:tr w:rsidR="00DF039D" w14:paraId="53B4C9CB"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EE5DF4F" w14:textId="77777777" w:rsidR="00DF039D" w:rsidRPr="003979A7" w:rsidRDefault="00DF039D" w:rsidP="00310AA6">
            <w:pPr>
              <w:spacing w:after="72"/>
              <w:ind w:right="2800"/>
              <w:jc w:val="center"/>
              <w:rPr>
                <w:b/>
                <w:bCs/>
                <w:spacing w:val="-4"/>
                <w:sz w:val="22"/>
                <w:szCs w:val="22"/>
              </w:rPr>
            </w:pPr>
            <w:r w:rsidRPr="003979A7">
              <w:rPr>
                <w:b/>
                <w:bCs/>
                <w:spacing w:val="-4"/>
                <w:sz w:val="22"/>
                <w:szCs w:val="22"/>
              </w:rPr>
              <w:t>Statement of Financial Position (Information from Balance Sheet)</w:t>
            </w:r>
          </w:p>
        </w:tc>
      </w:tr>
      <w:tr w:rsidR="00DF039D" w14:paraId="6F5A32E3"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9AE4065" w14:textId="77777777" w:rsidR="00DF039D" w:rsidRDefault="00DF039D" w:rsidP="00310AA6">
            <w:pPr>
              <w:spacing w:after="324"/>
              <w:ind w:left="68"/>
              <w:rPr>
                <w:spacing w:val="-4"/>
                <w:lang w:val="fr-FR"/>
              </w:rPr>
            </w:pPr>
            <w:r>
              <w:rPr>
                <w:spacing w:val="-4"/>
                <w:lang w:val="fr-FR"/>
              </w:rPr>
              <w:t>Total Assets (TA)</w:t>
            </w:r>
          </w:p>
        </w:tc>
        <w:tc>
          <w:tcPr>
            <w:tcW w:w="1190" w:type="dxa"/>
            <w:tcBorders>
              <w:top w:val="single" w:sz="2" w:space="0" w:color="auto"/>
              <w:left w:val="single" w:sz="2" w:space="0" w:color="auto"/>
              <w:bottom w:val="single" w:sz="2" w:space="0" w:color="auto"/>
              <w:right w:val="single" w:sz="2" w:space="0" w:color="auto"/>
            </w:tcBorders>
          </w:tcPr>
          <w:p w14:paraId="0CE93FC1"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B3F998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1F144F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1FEF22FA"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341D9E99" w14:textId="77777777" w:rsidR="00DF039D" w:rsidRDefault="00DF039D" w:rsidP="00310AA6">
            <w:pPr>
              <w:spacing w:after="324"/>
              <w:ind w:left="68"/>
              <w:rPr>
                <w:spacing w:val="-4"/>
                <w:lang w:val="fr-FR"/>
              </w:rPr>
            </w:pPr>
          </w:p>
        </w:tc>
      </w:tr>
      <w:tr w:rsidR="00DF039D" w14:paraId="08D9A4E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25F3076" w14:textId="77777777" w:rsidR="00DF039D" w:rsidRDefault="00DF039D" w:rsidP="00310AA6">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48D324C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7363D7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6E08B9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F572042"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1C7D2AA4" w14:textId="77777777" w:rsidR="00DF039D" w:rsidRDefault="00DF039D" w:rsidP="00310AA6">
            <w:pPr>
              <w:spacing w:after="324"/>
              <w:ind w:left="68"/>
              <w:rPr>
                <w:spacing w:val="-4"/>
              </w:rPr>
            </w:pPr>
          </w:p>
        </w:tc>
      </w:tr>
      <w:tr w:rsidR="00DF039D" w14:paraId="0CE0C4B2" w14:textId="77777777" w:rsidTr="00310AA6">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2098FFA7" w14:textId="77777777" w:rsidR="00DF039D" w:rsidRDefault="00DF039D" w:rsidP="00310AA6">
            <w:pPr>
              <w:spacing w:after="324"/>
              <w:ind w:left="68"/>
              <w:rPr>
                <w:spacing w:val="-4"/>
              </w:rPr>
            </w:pPr>
            <w:r>
              <w:rPr>
                <w:spacing w:val="-4"/>
              </w:rPr>
              <w:t>Total Equity/Net Worth (NW)</w:t>
            </w:r>
          </w:p>
        </w:tc>
        <w:tc>
          <w:tcPr>
            <w:tcW w:w="1190" w:type="dxa"/>
            <w:tcBorders>
              <w:top w:val="single" w:sz="2" w:space="0" w:color="auto"/>
              <w:left w:val="single" w:sz="2" w:space="0" w:color="auto"/>
              <w:bottom w:val="single" w:sz="2" w:space="0" w:color="auto"/>
              <w:right w:val="single" w:sz="2" w:space="0" w:color="auto"/>
            </w:tcBorders>
          </w:tcPr>
          <w:p w14:paraId="28945E3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EEE644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A8ACA6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983582A"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EDA0438" w14:textId="77777777" w:rsidR="00DF039D" w:rsidRDefault="00DF039D" w:rsidP="00310AA6">
            <w:pPr>
              <w:spacing w:after="324"/>
              <w:ind w:left="68"/>
              <w:rPr>
                <w:spacing w:val="-4"/>
              </w:rPr>
            </w:pPr>
          </w:p>
        </w:tc>
      </w:tr>
      <w:tr w:rsidR="00DF039D" w14:paraId="4024A494"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5E686F4" w14:textId="77777777" w:rsidR="00DF039D" w:rsidRDefault="00DF039D" w:rsidP="00310AA6">
            <w:pPr>
              <w:spacing w:after="324"/>
              <w:ind w:left="68"/>
              <w:rPr>
                <w:spacing w:val="-4"/>
                <w:lang w:val="fr-FR"/>
              </w:rPr>
            </w:pPr>
            <w:proofErr w:type="spellStart"/>
            <w:r>
              <w:rPr>
                <w:spacing w:val="-4"/>
                <w:lang w:val="fr-FR"/>
              </w:rPr>
              <w:t>CurrentAssets</w:t>
            </w:r>
            <w:proofErr w:type="spellEnd"/>
            <w:r>
              <w:rPr>
                <w:spacing w:val="-4"/>
                <w:lang w:val="fr-FR"/>
              </w:rPr>
              <w:t xml:space="preserve"> (CA)</w:t>
            </w:r>
          </w:p>
        </w:tc>
        <w:tc>
          <w:tcPr>
            <w:tcW w:w="1190" w:type="dxa"/>
            <w:tcBorders>
              <w:top w:val="single" w:sz="2" w:space="0" w:color="auto"/>
              <w:left w:val="single" w:sz="2" w:space="0" w:color="auto"/>
              <w:bottom w:val="single" w:sz="2" w:space="0" w:color="auto"/>
              <w:right w:val="single" w:sz="2" w:space="0" w:color="auto"/>
            </w:tcBorders>
          </w:tcPr>
          <w:p w14:paraId="17D41184"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DB0A462"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C9F1C9E"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F19AB25"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56C78ACC" w14:textId="77777777" w:rsidR="00DF039D" w:rsidRDefault="00DF039D" w:rsidP="00310AA6">
            <w:pPr>
              <w:spacing w:after="324"/>
              <w:ind w:left="68"/>
              <w:rPr>
                <w:spacing w:val="-4"/>
                <w:lang w:val="fr-FR"/>
              </w:rPr>
            </w:pPr>
          </w:p>
        </w:tc>
      </w:tr>
      <w:tr w:rsidR="00DF039D" w14:paraId="4A9AD86A"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8CA8DE4" w14:textId="77777777" w:rsidR="00DF039D" w:rsidRDefault="00DF039D" w:rsidP="00310AA6">
            <w:pPr>
              <w:spacing w:after="324"/>
              <w:ind w:left="68"/>
              <w:rPr>
                <w:spacing w:val="-4"/>
                <w:lang w:val="fr-FR"/>
              </w:rPr>
            </w:pPr>
            <w:proofErr w:type="spellStart"/>
            <w:r>
              <w:rPr>
                <w:spacing w:val="-4"/>
                <w:lang w:val="fr-FR"/>
              </w:rPr>
              <w:t>CurrentLiabilities</w:t>
            </w:r>
            <w:proofErr w:type="spellEnd"/>
            <w:r>
              <w:rPr>
                <w:spacing w:val="-4"/>
                <w:lang w:val="fr-FR"/>
              </w:rPr>
              <w:t xml:space="preserve"> (CL)</w:t>
            </w:r>
          </w:p>
        </w:tc>
        <w:tc>
          <w:tcPr>
            <w:tcW w:w="1190" w:type="dxa"/>
            <w:tcBorders>
              <w:top w:val="single" w:sz="2" w:space="0" w:color="auto"/>
              <w:left w:val="single" w:sz="2" w:space="0" w:color="auto"/>
              <w:bottom w:val="single" w:sz="2" w:space="0" w:color="auto"/>
              <w:right w:val="single" w:sz="2" w:space="0" w:color="auto"/>
            </w:tcBorders>
          </w:tcPr>
          <w:p w14:paraId="6DB252A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D19769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4E708AD"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2E448088"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1503B747" w14:textId="77777777" w:rsidR="00DF039D" w:rsidRDefault="00DF039D" w:rsidP="00310AA6">
            <w:pPr>
              <w:spacing w:after="324"/>
              <w:ind w:left="68"/>
              <w:rPr>
                <w:spacing w:val="-4"/>
                <w:lang w:val="fr-FR"/>
              </w:rPr>
            </w:pPr>
          </w:p>
        </w:tc>
      </w:tr>
      <w:tr w:rsidR="00DF039D" w14:paraId="7A0C1BC2" w14:textId="77777777" w:rsidTr="003979A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316D2822" w14:textId="77777777" w:rsidR="00DF039D" w:rsidRDefault="00DF039D" w:rsidP="00310AA6">
            <w:pPr>
              <w:spacing w:after="324"/>
              <w:ind w:left="68"/>
              <w:rPr>
                <w:spacing w:val="-4"/>
                <w:lang w:val="fr-FR"/>
              </w:rPr>
            </w:pPr>
            <w:proofErr w:type="spellStart"/>
            <w:r>
              <w:rPr>
                <w:spacing w:val="-4"/>
                <w:lang w:val="fr-FR"/>
              </w:rPr>
              <w:t>Working</w:t>
            </w:r>
            <w:proofErr w:type="spellEnd"/>
            <w:r>
              <w:rPr>
                <w:spacing w:val="-4"/>
                <w:lang w:val="fr-FR"/>
              </w:rPr>
              <w:t xml:space="preserve"> Capital (WC)</w:t>
            </w:r>
          </w:p>
        </w:tc>
        <w:tc>
          <w:tcPr>
            <w:tcW w:w="1190" w:type="dxa"/>
            <w:tcBorders>
              <w:top w:val="single" w:sz="2" w:space="0" w:color="auto"/>
              <w:left w:val="single" w:sz="2" w:space="0" w:color="auto"/>
              <w:bottom w:val="single" w:sz="2" w:space="0" w:color="auto"/>
              <w:right w:val="single" w:sz="2" w:space="0" w:color="auto"/>
            </w:tcBorders>
          </w:tcPr>
          <w:p w14:paraId="43A98116"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8C9EF93"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55F8B84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1C2B936"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66482DA6" w14:textId="77777777" w:rsidR="00DF039D" w:rsidRDefault="00DF039D" w:rsidP="00310AA6">
            <w:pPr>
              <w:spacing w:after="324"/>
              <w:ind w:left="68"/>
              <w:rPr>
                <w:spacing w:val="-4"/>
                <w:lang w:val="fr-FR"/>
              </w:rPr>
            </w:pPr>
          </w:p>
        </w:tc>
      </w:tr>
      <w:tr w:rsidR="00DF039D" w14:paraId="1EAE776E"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91D53E" w14:textId="77777777" w:rsidR="00DF039D" w:rsidRPr="003979A7" w:rsidRDefault="00DF039D" w:rsidP="00310AA6">
            <w:pPr>
              <w:spacing w:after="108"/>
              <w:ind w:right="2620"/>
              <w:jc w:val="right"/>
              <w:rPr>
                <w:b/>
                <w:bCs/>
                <w:spacing w:val="-4"/>
              </w:rPr>
            </w:pPr>
            <w:r w:rsidRPr="003979A7">
              <w:rPr>
                <w:b/>
                <w:bCs/>
                <w:spacing w:val="-4"/>
              </w:rPr>
              <w:t>Information from Income Statement</w:t>
            </w:r>
          </w:p>
        </w:tc>
      </w:tr>
      <w:tr w:rsidR="00DF039D" w14:paraId="4A1DCDB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6286A83" w14:textId="77777777" w:rsidR="00DF039D" w:rsidRDefault="00DF039D" w:rsidP="00310AA6">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778AFC3A"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29FB38B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5BB202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6CCDB40"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4C03D561" w14:textId="77777777" w:rsidR="00DF039D" w:rsidRDefault="00DF039D" w:rsidP="00310AA6">
            <w:pPr>
              <w:spacing w:after="324"/>
              <w:ind w:left="68"/>
              <w:rPr>
                <w:spacing w:val="-4"/>
              </w:rPr>
            </w:pPr>
          </w:p>
        </w:tc>
      </w:tr>
      <w:tr w:rsidR="00DF039D" w14:paraId="3C0B40DE"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746AD440" w14:textId="77777777" w:rsidR="00DF039D" w:rsidRDefault="00DF039D" w:rsidP="00310AA6">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415DA07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FE21A4C"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6017B55E"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895B63C"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27CE287" w14:textId="77777777" w:rsidR="00DF039D" w:rsidRDefault="00DF039D" w:rsidP="00310AA6">
            <w:pPr>
              <w:spacing w:after="324"/>
              <w:ind w:left="68"/>
              <w:rPr>
                <w:spacing w:val="-4"/>
              </w:rPr>
            </w:pPr>
          </w:p>
        </w:tc>
      </w:tr>
      <w:tr w:rsidR="00DF039D" w14:paraId="02DD5BF4"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6C446D0" w14:textId="77777777" w:rsidR="00DF039D" w:rsidRPr="003979A7" w:rsidRDefault="00DF039D" w:rsidP="003979A7">
            <w:pPr>
              <w:spacing w:after="108"/>
              <w:ind w:right="2620"/>
              <w:jc w:val="right"/>
              <w:rPr>
                <w:b/>
                <w:bCs/>
                <w:spacing w:val="-4"/>
              </w:rPr>
            </w:pPr>
            <w:r w:rsidRPr="003979A7">
              <w:rPr>
                <w:b/>
                <w:bCs/>
                <w:spacing w:val="-4"/>
              </w:rPr>
              <w:t>Cash Flow Information</w:t>
            </w:r>
          </w:p>
        </w:tc>
      </w:tr>
      <w:tr w:rsidR="00DF039D" w14:paraId="6A4AFBA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11D5093" w14:textId="77777777" w:rsidR="00DF039D" w:rsidRDefault="00DF039D" w:rsidP="00310AA6">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5CA8BBF8"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03FFC2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41B8E31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CEDE145"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CE7F911" w14:textId="77777777" w:rsidR="00DF039D" w:rsidRDefault="00DF039D" w:rsidP="00310AA6">
            <w:pPr>
              <w:spacing w:after="324"/>
              <w:ind w:left="68"/>
              <w:rPr>
                <w:spacing w:val="-4"/>
              </w:rPr>
            </w:pPr>
          </w:p>
        </w:tc>
      </w:tr>
    </w:tbl>
    <w:p w14:paraId="59A641D0" w14:textId="77777777" w:rsidR="00DF039D" w:rsidRPr="00B070DD" w:rsidRDefault="00030045" w:rsidP="00DF039D">
      <w:pPr>
        <w:pStyle w:val="Style11"/>
        <w:spacing w:line="372" w:lineRule="atLeast"/>
        <w:rPr>
          <w:bCs/>
          <w:spacing w:val="-2"/>
          <w:lang w:val="fr-FR"/>
        </w:rPr>
      </w:pPr>
      <w:r w:rsidRPr="00030045">
        <w:rPr>
          <w:bCs/>
          <w:spacing w:val="-2"/>
        </w:rPr>
        <w:t>*Refer to ITB 15 for the exchange rate</w:t>
      </w:r>
    </w:p>
    <w:p w14:paraId="5A37AF37" w14:textId="77777777" w:rsidR="00DF039D" w:rsidRDefault="00DF039D" w:rsidP="00DF039D">
      <w:pPr>
        <w:spacing w:before="240"/>
        <w:rPr>
          <w:bCs/>
          <w:spacing w:val="-4"/>
        </w:rPr>
      </w:pPr>
      <w:r>
        <w:rPr>
          <w:b/>
          <w:bCs/>
          <w:spacing w:val="-4"/>
        </w:rPr>
        <w:lastRenderedPageBreak/>
        <w:t xml:space="preserve">2. </w:t>
      </w:r>
      <w:r w:rsidRPr="006D4020">
        <w:rPr>
          <w:b/>
          <w:bCs/>
          <w:spacing w:val="-4"/>
        </w:rPr>
        <w:t>Sources of Finance</w:t>
      </w:r>
    </w:p>
    <w:p w14:paraId="2549A4FA" w14:textId="77777777" w:rsidR="00DF039D" w:rsidRDefault="00DF039D" w:rsidP="00DF039D">
      <w:pPr>
        <w:rPr>
          <w:rStyle w:val="Table"/>
          <w:rFonts w:ascii="Comic Sans MS" w:hAnsi="Comic Sans MS" w:cs="Arial"/>
          <w:spacing w:val="-2"/>
          <w:sz w:val="16"/>
        </w:rPr>
      </w:pPr>
    </w:p>
    <w:p w14:paraId="154AD60D" w14:textId="77777777" w:rsidR="00DF039D" w:rsidRPr="00DF7AA7" w:rsidRDefault="00DF039D" w:rsidP="00DF039D">
      <w:pPr>
        <w:ind w:right="288"/>
      </w:pPr>
      <w:r>
        <w:t>Specify</w:t>
      </w:r>
      <w:r w:rsidRPr="00A772B7">
        <w:t xml:space="preserve"> sources of finance to meet the cash flow requirements on works currently in progress and for future contract commitments.</w:t>
      </w:r>
    </w:p>
    <w:p w14:paraId="73027248" w14:textId="77777777" w:rsidR="00DF039D" w:rsidRPr="00DF7AA7" w:rsidRDefault="00DF039D" w:rsidP="00DF039D">
      <w:pPr>
        <w:ind w:right="288"/>
        <w:rPr>
          <w:rStyle w:val="Table"/>
          <w:spacing w:val="-2"/>
        </w:rPr>
      </w:pPr>
    </w:p>
    <w:tbl>
      <w:tblPr>
        <w:tblW w:w="9540" w:type="dxa"/>
        <w:jc w:val="center"/>
        <w:tblLayout w:type="fixed"/>
        <w:tblCellMar>
          <w:left w:w="72" w:type="dxa"/>
          <w:right w:w="72" w:type="dxa"/>
        </w:tblCellMar>
        <w:tblLook w:val="0000" w:firstRow="0" w:lastRow="0" w:firstColumn="0" w:lastColumn="0" w:noHBand="0" w:noVBand="0"/>
      </w:tblPr>
      <w:tblGrid>
        <w:gridCol w:w="540"/>
        <w:gridCol w:w="5760"/>
        <w:gridCol w:w="3240"/>
      </w:tblGrid>
      <w:tr w:rsidR="00DF039D" w:rsidRPr="00961168" w14:paraId="1E239E7D" w14:textId="77777777" w:rsidTr="003979A7">
        <w:trPr>
          <w:cantSplit/>
          <w:jc w:val="center"/>
        </w:trPr>
        <w:tc>
          <w:tcPr>
            <w:tcW w:w="540" w:type="dxa"/>
            <w:tcBorders>
              <w:top w:val="single" w:sz="12" w:space="0" w:color="auto"/>
              <w:left w:val="single" w:sz="12" w:space="0" w:color="auto"/>
              <w:bottom w:val="single" w:sz="12" w:space="0" w:color="auto"/>
            </w:tcBorders>
            <w:shd w:val="clear" w:color="auto" w:fill="D9D9D9" w:themeFill="background1" w:themeFillShade="D9"/>
            <w:vAlign w:val="center"/>
          </w:tcPr>
          <w:p w14:paraId="3FE731E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No.</w:t>
            </w:r>
          </w:p>
        </w:tc>
        <w:tc>
          <w:tcPr>
            <w:tcW w:w="5760" w:type="dxa"/>
            <w:tcBorders>
              <w:top w:val="single" w:sz="12" w:space="0" w:color="auto"/>
              <w:left w:val="single" w:sz="6" w:space="0" w:color="auto"/>
              <w:bottom w:val="single" w:sz="12" w:space="0" w:color="auto"/>
            </w:tcBorders>
            <w:shd w:val="clear" w:color="auto" w:fill="D9D9D9" w:themeFill="background1" w:themeFillShade="D9"/>
          </w:tcPr>
          <w:p w14:paraId="2371A38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Source of finance</w:t>
            </w:r>
          </w:p>
        </w:tc>
        <w:tc>
          <w:tcPr>
            <w:tcW w:w="3240"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tcPr>
          <w:p w14:paraId="599AAE75"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Amount (US$ equivalent)</w:t>
            </w:r>
          </w:p>
        </w:tc>
      </w:tr>
      <w:tr w:rsidR="00DF039D" w:rsidRPr="00DF7AA7" w14:paraId="7CC7CC9D" w14:textId="77777777" w:rsidTr="00310AA6">
        <w:trPr>
          <w:cantSplit/>
          <w:jc w:val="center"/>
        </w:trPr>
        <w:tc>
          <w:tcPr>
            <w:tcW w:w="540" w:type="dxa"/>
            <w:tcBorders>
              <w:top w:val="single" w:sz="12" w:space="0" w:color="auto"/>
              <w:left w:val="single" w:sz="6" w:space="0" w:color="auto"/>
            </w:tcBorders>
            <w:vAlign w:val="center"/>
          </w:tcPr>
          <w:p w14:paraId="5783EF09" w14:textId="77777777" w:rsidR="00DF039D" w:rsidRPr="00DF7AA7" w:rsidRDefault="00DF039D" w:rsidP="00310AA6">
            <w:pPr>
              <w:suppressAutoHyphens/>
              <w:jc w:val="center"/>
              <w:rPr>
                <w:rStyle w:val="Table"/>
                <w:spacing w:val="-2"/>
              </w:rPr>
            </w:pPr>
            <w:r w:rsidRPr="00DF7AA7">
              <w:rPr>
                <w:rStyle w:val="Table"/>
                <w:spacing w:val="-2"/>
              </w:rPr>
              <w:t>1</w:t>
            </w:r>
          </w:p>
        </w:tc>
        <w:tc>
          <w:tcPr>
            <w:tcW w:w="5760" w:type="dxa"/>
            <w:tcBorders>
              <w:top w:val="single" w:sz="12" w:space="0" w:color="auto"/>
              <w:left w:val="single" w:sz="6" w:space="0" w:color="auto"/>
            </w:tcBorders>
          </w:tcPr>
          <w:p w14:paraId="7B760D00" w14:textId="77777777" w:rsidR="00DF039D" w:rsidRPr="00DF7AA7" w:rsidRDefault="00DF039D" w:rsidP="00310AA6">
            <w:pPr>
              <w:suppressAutoHyphens/>
              <w:rPr>
                <w:rStyle w:val="Table"/>
                <w:spacing w:val="-2"/>
              </w:rPr>
            </w:pPr>
          </w:p>
          <w:p w14:paraId="7ADDA5F1" w14:textId="77777777" w:rsidR="00DF039D" w:rsidRPr="00DF7AA7" w:rsidRDefault="00DF039D" w:rsidP="00310AA6">
            <w:pPr>
              <w:suppressAutoHyphens/>
              <w:spacing w:after="71"/>
              <w:rPr>
                <w:rStyle w:val="Table"/>
                <w:spacing w:val="-2"/>
              </w:rPr>
            </w:pPr>
          </w:p>
        </w:tc>
        <w:tc>
          <w:tcPr>
            <w:tcW w:w="3240" w:type="dxa"/>
            <w:tcBorders>
              <w:top w:val="single" w:sz="12" w:space="0" w:color="auto"/>
              <w:left w:val="single" w:sz="6" w:space="0" w:color="auto"/>
              <w:right w:val="single" w:sz="6" w:space="0" w:color="auto"/>
            </w:tcBorders>
          </w:tcPr>
          <w:p w14:paraId="243412F3" w14:textId="77777777" w:rsidR="00DF039D" w:rsidRPr="00DF7AA7" w:rsidRDefault="00DF039D" w:rsidP="00310AA6">
            <w:pPr>
              <w:suppressAutoHyphens/>
              <w:spacing w:after="71"/>
              <w:rPr>
                <w:rStyle w:val="Table"/>
                <w:spacing w:val="-2"/>
              </w:rPr>
            </w:pPr>
          </w:p>
        </w:tc>
      </w:tr>
      <w:tr w:rsidR="00DF039D" w:rsidRPr="00DF7AA7" w14:paraId="32B3350E" w14:textId="77777777" w:rsidTr="00310AA6">
        <w:trPr>
          <w:cantSplit/>
          <w:jc w:val="center"/>
        </w:trPr>
        <w:tc>
          <w:tcPr>
            <w:tcW w:w="540" w:type="dxa"/>
            <w:tcBorders>
              <w:top w:val="single" w:sz="6" w:space="0" w:color="auto"/>
              <w:left w:val="single" w:sz="6" w:space="0" w:color="auto"/>
            </w:tcBorders>
            <w:vAlign w:val="center"/>
          </w:tcPr>
          <w:p w14:paraId="1801A929" w14:textId="77777777" w:rsidR="00DF039D" w:rsidRPr="00DF7AA7" w:rsidRDefault="00DF039D" w:rsidP="00310AA6">
            <w:pPr>
              <w:suppressAutoHyphens/>
              <w:jc w:val="center"/>
              <w:rPr>
                <w:rStyle w:val="Table"/>
                <w:spacing w:val="-2"/>
              </w:rPr>
            </w:pPr>
            <w:r w:rsidRPr="00DF7AA7">
              <w:rPr>
                <w:rStyle w:val="Table"/>
                <w:spacing w:val="-2"/>
              </w:rPr>
              <w:t>2</w:t>
            </w:r>
          </w:p>
        </w:tc>
        <w:tc>
          <w:tcPr>
            <w:tcW w:w="5760" w:type="dxa"/>
            <w:tcBorders>
              <w:top w:val="single" w:sz="6" w:space="0" w:color="auto"/>
              <w:left w:val="single" w:sz="6" w:space="0" w:color="auto"/>
            </w:tcBorders>
          </w:tcPr>
          <w:p w14:paraId="12C342C5" w14:textId="77777777" w:rsidR="00DF039D" w:rsidRPr="00DF7AA7" w:rsidRDefault="00DF039D" w:rsidP="00310AA6">
            <w:pPr>
              <w:suppressAutoHyphens/>
              <w:rPr>
                <w:rStyle w:val="Table"/>
                <w:spacing w:val="-2"/>
              </w:rPr>
            </w:pPr>
          </w:p>
          <w:p w14:paraId="67E52DDF"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5E1DA797" w14:textId="77777777" w:rsidR="00DF039D" w:rsidRPr="00DF7AA7" w:rsidRDefault="00DF039D" w:rsidP="00310AA6">
            <w:pPr>
              <w:suppressAutoHyphens/>
              <w:spacing w:after="71"/>
              <w:rPr>
                <w:rStyle w:val="Table"/>
                <w:spacing w:val="-2"/>
              </w:rPr>
            </w:pPr>
          </w:p>
        </w:tc>
      </w:tr>
      <w:tr w:rsidR="00DF039D" w:rsidRPr="00DF7AA7" w14:paraId="27C4269E" w14:textId="77777777" w:rsidTr="00310AA6">
        <w:trPr>
          <w:cantSplit/>
          <w:jc w:val="center"/>
        </w:trPr>
        <w:tc>
          <w:tcPr>
            <w:tcW w:w="540" w:type="dxa"/>
            <w:tcBorders>
              <w:top w:val="single" w:sz="6" w:space="0" w:color="auto"/>
              <w:left w:val="single" w:sz="6" w:space="0" w:color="auto"/>
            </w:tcBorders>
            <w:vAlign w:val="center"/>
          </w:tcPr>
          <w:p w14:paraId="200734D4" w14:textId="77777777" w:rsidR="00DF039D" w:rsidRPr="00DF7AA7" w:rsidRDefault="00DF039D" w:rsidP="00310AA6">
            <w:pPr>
              <w:suppressAutoHyphens/>
              <w:jc w:val="center"/>
              <w:rPr>
                <w:rStyle w:val="Table"/>
                <w:spacing w:val="-2"/>
              </w:rPr>
            </w:pPr>
            <w:r w:rsidRPr="00DF7AA7">
              <w:rPr>
                <w:rStyle w:val="Table"/>
                <w:spacing w:val="-2"/>
              </w:rPr>
              <w:t>3</w:t>
            </w:r>
          </w:p>
        </w:tc>
        <w:tc>
          <w:tcPr>
            <w:tcW w:w="5760" w:type="dxa"/>
            <w:tcBorders>
              <w:top w:val="single" w:sz="6" w:space="0" w:color="auto"/>
              <w:left w:val="single" w:sz="6" w:space="0" w:color="auto"/>
            </w:tcBorders>
          </w:tcPr>
          <w:p w14:paraId="4F825B38" w14:textId="77777777" w:rsidR="00DF039D" w:rsidRPr="00DF7AA7" w:rsidRDefault="00DF039D" w:rsidP="00310AA6">
            <w:pPr>
              <w:suppressAutoHyphens/>
              <w:rPr>
                <w:rStyle w:val="Table"/>
                <w:spacing w:val="-2"/>
              </w:rPr>
            </w:pPr>
          </w:p>
          <w:p w14:paraId="56F241A5"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26CD29AA" w14:textId="77777777" w:rsidR="00DF039D" w:rsidRPr="00DF7AA7" w:rsidRDefault="00DF039D" w:rsidP="00310AA6">
            <w:pPr>
              <w:suppressAutoHyphens/>
              <w:spacing w:after="71"/>
              <w:rPr>
                <w:rStyle w:val="Table"/>
                <w:spacing w:val="-2"/>
              </w:rPr>
            </w:pPr>
          </w:p>
        </w:tc>
      </w:tr>
      <w:tr w:rsidR="00DF039D" w:rsidRPr="00DF7AA7" w14:paraId="38B3FD1B" w14:textId="77777777" w:rsidTr="00310AA6">
        <w:trPr>
          <w:cantSplit/>
          <w:jc w:val="center"/>
        </w:trPr>
        <w:tc>
          <w:tcPr>
            <w:tcW w:w="540" w:type="dxa"/>
            <w:tcBorders>
              <w:top w:val="single" w:sz="6" w:space="0" w:color="auto"/>
              <w:left w:val="single" w:sz="6" w:space="0" w:color="auto"/>
              <w:bottom w:val="single" w:sz="6" w:space="0" w:color="auto"/>
            </w:tcBorders>
            <w:vAlign w:val="center"/>
          </w:tcPr>
          <w:p w14:paraId="2B0A364B" w14:textId="77777777" w:rsidR="00DF039D" w:rsidRPr="00DF7AA7" w:rsidRDefault="00DF039D" w:rsidP="00310AA6">
            <w:pPr>
              <w:suppressAutoHyphens/>
              <w:jc w:val="center"/>
              <w:rPr>
                <w:rStyle w:val="Table"/>
                <w:spacing w:val="-2"/>
              </w:rPr>
            </w:pPr>
          </w:p>
        </w:tc>
        <w:tc>
          <w:tcPr>
            <w:tcW w:w="5760" w:type="dxa"/>
            <w:tcBorders>
              <w:top w:val="single" w:sz="6" w:space="0" w:color="auto"/>
              <w:left w:val="single" w:sz="6" w:space="0" w:color="auto"/>
              <w:bottom w:val="single" w:sz="6" w:space="0" w:color="auto"/>
            </w:tcBorders>
          </w:tcPr>
          <w:p w14:paraId="41D1AC3E" w14:textId="77777777" w:rsidR="00DF039D" w:rsidRPr="00DF7AA7" w:rsidRDefault="00DF039D" w:rsidP="00310AA6">
            <w:pPr>
              <w:suppressAutoHyphens/>
              <w:rPr>
                <w:rStyle w:val="Table"/>
                <w:spacing w:val="-2"/>
              </w:rPr>
            </w:pPr>
          </w:p>
          <w:p w14:paraId="23C9ADED"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bottom w:val="single" w:sz="6" w:space="0" w:color="auto"/>
              <w:right w:val="single" w:sz="6" w:space="0" w:color="auto"/>
            </w:tcBorders>
          </w:tcPr>
          <w:p w14:paraId="0B222A0D" w14:textId="77777777" w:rsidR="00DF039D" w:rsidRPr="00DF7AA7" w:rsidRDefault="00DF039D" w:rsidP="00310AA6">
            <w:pPr>
              <w:suppressAutoHyphens/>
              <w:spacing w:after="71"/>
              <w:rPr>
                <w:rStyle w:val="Table"/>
                <w:spacing w:val="-2"/>
              </w:rPr>
            </w:pPr>
          </w:p>
        </w:tc>
      </w:tr>
    </w:tbl>
    <w:p w14:paraId="6C01BA1D" w14:textId="77777777" w:rsidR="00DF039D" w:rsidRDefault="00DF039D" w:rsidP="00DF039D">
      <w:pPr>
        <w:pStyle w:val="Style11"/>
        <w:spacing w:line="372" w:lineRule="atLeast"/>
        <w:rPr>
          <w:b/>
          <w:bCs/>
          <w:spacing w:val="-2"/>
          <w:lang w:val="fr-FR"/>
        </w:rPr>
      </w:pPr>
    </w:p>
    <w:p w14:paraId="194DEB6A" w14:textId="77777777" w:rsidR="00DF039D" w:rsidRDefault="00DF039D" w:rsidP="00DF039D">
      <w:pPr>
        <w:pStyle w:val="Style11"/>
        <w:spacing w:line="372" w:lineRule="atLeast"/>
        <w:rPr>
          <w:b/>
          <w:bCs/>
          <w:spacing w:val="-2"/>
          <w:lang w:val="fr-FR"/>
        </w:rPr>
      </w:pPr>
      <w:r>
        <w:rPr>
          <w:b/>
          <w:bCs/>
          <w:spacing w:val="-2"/>
          <w:lang w:val="fr-FR"/>
        </w:rPr>
        <w:t>2. Financial documents</w:t>
      </w:r>
    </w:p>
    <w:p w14:paraId="5D4D052B" w14:textId="77777777" w:rsidR="00DF039D" w:rsidRDefault="00DF039D" w:rsidP="00DF039D">
      <w:pPr>
        <w:rPr>
          <w:spacing w:val="-2"/>
          <w:lang w:val="fr-FR"/>
        </w:rPr>
      </w:pPr>
    </w:p>
    <w:p w14:paraId="6ECC1D48" w14:textId="77777777" w:rsidR="00DF039D" w:rsidRDefault="00DF039D" w:rsidP="00DF039D">
      <w:pPr>
        <w:spacing w:line="264" w:lineRule="exact"/>
        <w:rPr>
          <w:spacing w:val="-7"/>
        </w:rPr>
      </w:pPr>
      <w:r>
        <w:rPr>
          <w:spacing w:val="-5"/>
        </w:rPr>
        <w:t xml:space="preserve">The Bidder and its parties shall provide copies of financial statements for </w:t>
      </w:r>
      <w:r>
        <w:rPr>
          <w:i/>
          <w:spacing w:val="-5"/>
        </w:rPr>
        <w:t>___________</w:t>
      </w:r>
      <w:r>
        <w:rPr>
          <w:spacing w:val="-5"/>
        </w:rPr>
        <w:t xml:space="preserve">years pursuant Section III, </w:t>
      </w:r>
      <w:r w:rsidR="00B070DD">
        <w:rPr>
          <w:spacing w:val="-5"/>
        </w:rPr>
        <w:t xml:space="preserve">Evaluation and </w:t>
      </w:r>
      <w:r>
        <w:rPr>
          <w:spacing w:val="-5"/>
        </w:rPr>
        <w:t xml:space="preserve">Qualifications Criteria, </w:t>
      </w:r>
      <w:r>
        <w:rPr>
          <w:spacing w:val="-7"/>
        </w:rPr>
        <w:t>Sub-factor 3.1. The financial statements shall:</w:t>
      </w:r>
    </w:p>
    <w:p w14:paraId="278C4B1E" w14:textId="77777777" w:rsidR="00DF039D" w:rsidRDefault="00DF039D" w:rsidP="00DF039D">
      <w:pPr>
        <w:rPr>
          <w:spacing w:val="-2"/>
        </w:rPr>
      </w:pPr>
    </w:p>
    <w:p w14:paraId="4C2A9065" w14:textId="77777777" w:rsidR="00DF039D" w:rsidRDefault="00DF039D" w:rsidP="00DF039D">
      <w:pPr>
        <w:pStyle w:val="Style17"/>
        <w:ind w:left="720"/>
        <w:rPr>
          <w:spacing w:val="-2"/>
        </w:rPr>
      </w:pPr>
      <w:r>
        <w:rPr>
          <w:spacing w:val="-2"/>
        </w:rPr>
        <w:t xml:space="preserve">(a) </w:t>
      </w:r>
      <w:r>
        <w:rPr>
          <w:spacing w:val="-2"/>
        </w:rPr>
        <w:tab/>
        <w:t xml:space="preserve">reflect the financial situation of the Bidder or in case of JV </w:t>
      </w:r>
      <w:proofErr w:type="gramStart"/>
      <w:r>
        <w:rPr>
          <w:spacing w:val="-2"/>
        </w:rPr>
        <w:t>member ,</w:t>
      </w:r>
      <w:proofErr w:type="gramEnd"/>
      <w:r>
        <w:rPr>
          <w:spacing w:val="-2"/>
        </w:rPr>
        <w:t xml:space="preserve"> and not an affiliated entity  (such as parent company or group member).</w:t>
      </w:r>
    </w:p>
    <w:p w14:paraId="17F24C02" w14:textId="77777777" w:rsidR="00DF039D" w:rsidRDefault="00DF039D" w:rsidP="00DF039D">
      <w:pPr>
        <w:ind w:left="720"/>
        <w:rPr>
          <w:spacing w:val="-2"/>
        </w:rPr>
      </w:pPr>
    </w:p>
    <w:p w14:paraId="455AAFFC" w14:textId="77777777" w:rsidR="00DF039D" w:rsidRDefault="00DF039D" w:rsidP="00DF039D">
      <w:pPr>
        <w:pStyle w:val="Style11"/>
        <w:spacing w:line="240" w:lineRule="auto"/>
        <w:ind w:left="720" w:hanging="360"/>
        <w:rPr>
          <w:spacing w:val="-2"/>
        </w:rPr>
      </w:pPr>
      <w:r>
        <w:rPr>
          <w:spacing w:val="-2"/>
        </w:rPr>
        <w:t>(b)</w:t>
      </w:r>
      <w:r>
        <w:rPr>
          <w:spacing w:val="-2"/>
        </w:rPr>
        <w:tab/>
        <w:t xml:space="preserve">be independently audited </w:t>
      </w:r>
      <w:r w:rsidRPr="007A2E8A">
        <w:rPr>
          <w:spacing w:val="-2"/>
        </w:rPr>
        <w:t>or certified in accordance with local legislation</w:t>
      </w:r>
      <w:r>
        <w:rPr>
          <w:spacing w:val="-2"/>
        </w:rPr>
        <w:t>.</w:t>
      </w:r>
    </w:p>
    <w:p w14:paraId="431E266C" w14:textId="77777777" w:rsidR="00DF039D" w:rsidRDefault="00DF039D" w:rsidP="00DF039D">
      <w:pPr>
        <w:ind w:left="720"/>
        <w:rPr>
          <w:spacing w:val="-2"/>
        </w:rPr>
      </w:pPr>
    </w:p>
    <w:p w14:paraId="76B4C8D6" w14:textId="77777777" w:rsidR="00DF039D" w:rsidRDefault="00DF039D" w:rsidP="00DF039D">
      <w:pPr>
        <w:pStyle w:val="Style11"/>
        <w:spacing w:line="240" w:lineRule="auto"/>
        <w:ind w:left="720" w:hanging="360"/>
        <w:rPr>
          <w:spacing w:val="-2"/>
        </w:rPr>
      </w:pPr>
      <w:r>
        <w:rPr>
          <w:spacing w:val="-2"/>
        </w:rPr>
        <w:t>(c)</w:t>
      </w:r>
      <w:r>
        <w:rPr>
          <w:spacing w:val="-2"/>
        </w:rPr>
        <w:tab/>
        <w:t>be complete, including all notes to the financial statements.</w:t>
      </w:r>
    </w:p>
    <w:p w14:paraId="10899E26" w14:textId="77777777" w:rsidR="00DF039D" w:rsidRDefault="00DF039D" w:rsidP="00DF039D">
      <w:pPr>
        <w:ind w:left="720"/>
        <w:rPr>
          <w:spacing w:val="-2"/>
        </w:rPr>
      </w:pPr>
    </w:p>
    <w:p w14:paraId="0A84DA92" w14:textId="77777777" w:rsidR="00DF039D" w:rsidRDefault="00DF039D" w:rsidP="00DF039D">
      <w:pPr>
        <w:pStyle w:val="Style17"/>
        <w:ind w:left="720"/>
        <w:rPr>
          <w:spacing w:val="-5"/>
        </w:rPr>
      </w:pPr>
      <w:r>
        <w:rPr>
          <w:spacing w:val="-2"/>
        </w:rPr>
        <w:t>(d)</w:t>
      </w:r>
      <w:r>
        <w:rPr>
          <w:spacing w:val="-2"/>
        </w:rPr>
        <w:tab/>
        <w:t>correspond to accounting periods already completed and audited</w:t>
      </w:r>
      <w:r>
        <w:rPr>
          <w:spacing w:val="-5"/>
        </w:rPr>
        <w:t>.</w:t>
      </w:r>
    </w:p>
    <w:p w14:paraId="25C1C073" w14:textId="77777777" w:rsidR="00DF039D" w:rsidRDefault="00DF039D" w:rsidP="00DF039D">
      <w:pPr>
        <w:rPr>
          <w:spacing w:val="-2"/>
        </w:rPr>
      </w:pPr>
    </w:p>
    <w:p w14:paraId="1500B21A" w14:textId="77777777" w:rsidR="00DF039D" w:rsidRDefault="00DF039D" w:rsidP="00DF039D">
      <w:pPr>
        <w:spacing w:after="432" w:line="264" w:lineRule="exact"/>
        <w:ind w:left="360" w:hanging="360"/>
        <w:rPr>
          <w:spacing w:val="-2"/>
        </w:rPr>
      </w:pPr>
      <w:r>
        <w:rPr>
          <w:rFonts w:ascii="MS Mincho" w:eastAsia="MS Mincho" w:hAnsi="Wingdings" w:cs="MS Mincho" w:hint="eastAsia"/>
          <w:spacing w:val="-2"/>
          <w:szCs w:val="24"/>
        </w:rPr>
        <w:sym w:font="Wingdings" w:char="F0A8"/>
      </w:r>
      <w:r>
        <w:rPr>
          <w:spacing w:val="-4"/>
        </w:rPr>
        <w:tab/>
      </w:r>
      <w:r>
        <w:rPr>
          <w:spacing w:val="-6"/>
        </w:rPr>
        <w:t>Attached are copies of financial statements</w:t>
      </w:r>
      <w:r>
        <w:rPr>
          <w:rStyle w:val="FootnoteReference"/>
          <w:spacing w:val="-6"/>
        </w:rPr>
        <w:footnoteReference w:id="14"/>
      </w:r>
      <w:r>
        <w:rPr>
          <w:spacing w:val="-2"/>
        </w:rPr>
        <w:t xml:space="preserve"> for the </w:t>
      </w:r>
      <w:r>
        <w:rPr>
          <w:i/>
          <w:iCs/>
          <w:sz w:val="22"/>
          <w:szCs w:val="22"/>
        </w:rPr>
        <w:t>____________</w:t>
      </w:r>
      <w:r>
        <w:rPr>
          <w:spacing w:val="-2"/>
        </w:rPr>
        <w:t>years required above; and complying with the requirements</w:t>
      </w:r>
    </w:p>
    <w:p w14:paraId="56BD5D5F" w14:textId="77777777" w:rsidR="0097115F" w:rsidRPr="004D55CC" w:rsidRDefault="008E13BB" w:rsidP="0097115F">
      <w:pPr>
        <w:jc w:val="center"/>
        <w:rPr>
          <w:b/>
          <w:sz w:val="32"/>
          <w:szCs w:val="32"/>
        </w:rPr>
      </w:pPr>
      <w:r w:rsidRPr="00BA0CF6">
        <w:rPr>
          <w:rFonts w:cs="Arial"/>
          <w:sz w:val="16"/>
        </w:rPr>
        <w:br w:type="page"/>
      </w:r>
    </w:p>
    <w:p w14:paraId="39B3DBC1" w14:textId="77777777" w:rsidR="0097115F" w:rsidRPr="004D55CC" w:rsidRDefault="0097115F" w:rsidP="0097115F">
      <w:pPr>
        <w:jc w:val="center"/>
        <w:rPr>
          <w:b/>
          <w:sz w:val="32"/>
          <w:szCs w:val="32"/>
        </w:rPr>
      </w:pPr>
      <w:r w:rsidRPr="004D55CC">
        <w:rPr>
          <w:b/>
          <w:sz w:val="32"/>
          <w:szCs w:val="32"/>
        </w:rPr>
        <w:lastRenderedPageBreak/>
        <w:t>Form FIN - 3.2</w:t>
      </w:r>
    </w:p>
    <w:p w14:paraId="44025793" w14:textId="77777777" w:rsidR="0097115F" w:rsidRDefault="0097115F" w:rsidP="0097115F">
      <w:pPr>
        <w:pStyle w:val="Section4heading"/>
      </w:pPr>
      <w:r>
        <w:t>Average Annual Construction Turnover</w:t>
      </w:r>
    </w:p>
    <w:p w14:paraId="28E681CA" w14:textId="77777777" w:rsidR="0097115F" w:rsidRPr="004D55CC" w:rsidRDefault="0097115F" w:rsidP="0097115F">
      <w:pPr>
        <w:spacing w:before="324" w:after="324"/>
        <w:jc w:val="right"/>
        <w:rPr>
          <w:bCs/>
          <w:spacing w:val="-2"/>
        </w:rPr>
      </w:pPr>
      <w:r>
        <w:rPr>
          <w:bCs/>
          <w:spacing w:val="-2"/>
        </w:rPr>
        <w:t>Bidder</w:t>
      </w:r>
      <w:r w:rsidRPr="004D55CC">
        <w:rPr>
          <w:bCs/>
          <w:spacing w:val="-2"/>
        </w:rPr>
        <w:t xml:space="preserve">'s/Joint Venture </w:t>
      </w:r>
      <w:r>
        <w:rPr>
          <w:bCs/>
          <w:spacing w:val="-2"/>
        </w:rPr>
        <w:t>Member</w:t>
      </w:r>
      <w:r w:rsidRPr="004D55CC">
        <w:rPr>
          <w:bCs/>
          <w:spacing w:val="-2"/>
        </w:rPr>
        <w:t xml:space="preserve">'s </w:t>
      </w:r>
      <w:r>
        <w:rPr>
          <w:bCs/>
          <w:spacing w:val="-2"/>
        </w:rPr>
        <w:t>Name</w:t>
      </w:r>
      <w:r w:rsidRPr="004D55CC">
        <w:rPr>
          <w:bCs/>
          <w:spacing w:val="-2"/>
        </w:rPr>
        <w:t xml:space="preserve">: </w:t>
      </w:r>
      <w:r>
        <w:rPr>
          <w:bCs/>
          <w:i/>
          <w:iCs/>
        </w:rPr>
        <w:t>________________</w:t>
      </w:r>
      <w:r w:rsidRPr="004D55CC">
        <w:rPr>
          <w:bCs/>
          <w:i/>
          <w:iCs/>
        </w:rPr>
        <w:br/>
      </w:r>
      <w:r w:rsidRPr="004D55CC">
        <w:rPr>
          <w:bCs/>
          <w:spacing w:val="-2"/>
        </w:rPr>
        <w:t xml:space="preserve">Date: </w:t>
      </w:r>
      <w:r>
        <w:rPr>
          <w:bCs/>
          <w:i/>
          <w:iCs/>
        </w:rPr>
        <w:t>___________________________</w:t>
      </w:r>
      <w:r w:rsidRPr="004D55CC">
        <w:rPr>
          <w:bCs/>
          <w:i/>
          <w:iCs/>
        </w:rPr>
        <w:br/>
      </w:r>
      <w:r>
        <w:rPr>
          <w:bCs/>
          <w:spacing w:val="-2"/>
        </w:rPr>
        <w:t>Bidder</w:t>
      </w:r>
      <w:r w:rsidRPr="004D55CC">
        <w:rPr>
          <w:bCs/>
          <w:spacing w:val="-2"/>
        </w:rPr>
        <w:t xml:space="preserve">'s Party </w:t>
      </w:r>
      <w:r>
        <w:rPr>
          <w:bCs/>
          <w:spacing w:val="-2"/>
        </w:rPr>
        <w:t>Name</w:t>
      </w:r>
      <w:r w:rsidRPr="004D55CC">
        <w:rPr>
          <w:bCs/>
          <w:spacing w:val="-2"/>
        </w:rPr>
        <w:t xml:space="preserve">: </w:t>
      </w:r>
      <w:r>
        <w:rPr>
          <w:bCs/>
          <w:i/>
          <w:iCs/>
          <w:spacing w:val="-1"/>
        </w:rPr>
        <w:t>_______________________</w:t>
      </w:r>
      <w:r w:rsidRPr="004D55CC">
        <w:rPr>
          <w:bCs/>
          <w:i/>
          <w:iCs/>
          <w:spacing w:val="-1"/>
        </w:rPr>
        <w:br/>
      </w:r>
      <w:r w:rsidR="00D33CBE">
        <w:rPr>
          <w:bCs/>
          <w:spacing w:val="-2"/>
        </w:rPr>
        <w:t>ICB</w:t>
      </w:r>
      <w:r w:rsidRPr="004D55CC">
        <w:rPr>
          <w:bCs/>
          <w:spacing w:val="-2"/>
        </w:rPr>
        <w:t xml:space="preserve"> No. and title: </w:t>
      </w:r>
      <w:r>
        <w:rPr>
          <w:bCs/>
          <w:i/>
          <w:iCs/>
        </w:rPr>
        <w:t>___________________________</w:t>
      </w:r>
      <w:r w:rsidRPr="004D55CC">
        <w:rPr>
          <w:bCs/>
          <w:i/>
          <w:iCs/>
        </w:rPr>
        <w:br/>
      </w:r>
      <w:r w:rsidRPr="004D55CC">
        <w:rPr>
          <w:bCs/>
          <w:spacing w:val="-2"/>
        </w:rPr>
        <w:t xml:space="preserve">Page </w:t>
      </w:r>
      <w:r>
        <w:rPr>
          <w:bCs/>
          <w:i/>
          <w:iCs/>
        </w:rPr>
        <w:t>______________</w:t>
      </w:r>
      <w:r w:rsidRPr="004D55CC">
        <w:rPr>
          <w:bCs/>
          <w:spacing w:val="-2"/>
        </w:rPr>
        <w:t xml:space="preserve">of </w:t>
      </w:r>
      <w:r>
        <w:rPr>
          <w:bCs/>
          <w:i/>
          <w:spacing w:val="-2"/>
        </w:rPr>
        <w:t>________________</w:t>
      </w:r>
      <w:r w:rsidRPr="004D55CC">
        <w:rPr>
          <w:bCs/>
          <w:spacing w:val="-2"/>
        </w:rPr>
        <w:t>pages</w:t>
      </w:r>
    </w:p>
    <w:p w14:paraId="2E0DDEA0" w14:textId="77777777" w:rsidR="0097115F" w:rsidRDefault="0097115F" w:rsidP="0097115F">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3084"/>
        <w:gridCol w:w="1932"/>
        <w:gridCol w:w="2433"/>
      </w:tblGrid>
      <w:tr w:rsidR="00961168" w14:paraId="76E747D0" w14:textId="77777777" w:rsidTr="003979A7">
        <w:tc>
          <w:tcPr>
            <w:tcW w:w="9576" w:type="dxa"/>
            <w:gridSpan w:val="4"/>
            <w:shd w:val="clear" w:color="auto" w:fill="D9D9D9" w:themeFill="background1" w:themeFillShade="D9"/>
          </w:tcPr>
          <w:p w14:paraId="65227B76" w14:textId="77777777" w:rsidR="00961168" w:rsidRDefault="00961168" w:rsidP="003979A7">
            <w:pPr>
              <w:spacing w:before="40" w:after="120"/>
              <w:jc w:val="center"/>
            </w:pPr>
            <w:r w:rsidRPr="00180E36">
              <w:rPr>
                <w:b/>
                <w:bCs/>
                <w:spacing w:val="-2"/>
              </w:rPr>
              <w:t>Annual turnover data (construction only)</w:t>
            </w:r>
          </w:p>
        </w:tc>
      </w:tr>
      <w:tr w:rsidR="0097115F" w14:paraId="37C4A15F" w14:textId="77777777" w:rsidTr="003979A7">
        <w:tc>
          <w:tcPr>
            <w:tcW w:w="1558" w:type="dxa"/>
            <w:shd w:val="clear" w:color="auto" w:fill="D9D9D9" w:themeFill="background1" w:themeFillShade="D9"/>
          </w:tcPr>
          <w:p w14:paraId="21BAF09F" w14:textId="77777777" w:rsidR="0097115F" w:rsidRDefault="0097115F" w:rsidP="003979A7">
            <w:pPr>
              <w:spacing w:before="40" w:after="120"/>
              <w:jc w:val="center"/>
            </w:pPr>
            <w:r w:rsidRPr="00180E36">
              <w:rPr>
                <w:b/>
                <w:bCs/>
                <w:spacing w:val="-2"/>
              </w:rPr>
              <w:t>Year</w:t>
            </w:r>
          </w:p>
        </w:tc>
        <w:tc>
          <w:tcPr>
            <w:tcW w:w="3368" w:type="dxa"/>
            <w:shd w:val="clear" w:color="auto" w:fill="D9D9D9" w:themeFill="background1" w:themeFillShade="D9"/>
          </w:tcPr>
          <w:p w14:paraId="1BADD98F" w14:textId="77777777" w:rsidR="0097115F" w:rsidRDefault="0097115F" w:rsidP="003979A7">
            <w:pPr>
              <w:spacing w:before="40" w:after="120"/>
              <w:jc w:val="center"/>
              <w:rPr>
                <w:b/>
                <w:bCs/>
                <w:spacing w:val="-2"/>
              </w:rPr>
            </w:pPr>
            <w:r w:rsidRPr="00180E36">
              <w:rPr>
                <w:b/>
                <w:bCs/>
                <w:spacing w:val="-2"/>
              </w:rPr>
              <w:t>Amount</w:t>
            </w:r>
          </w:p>
          <w:p w14:paraId="777FF599" w14:textId="77777777" w:rsidR="0097115F" w:rsidRDefault="0097115F" w:rsidP="003979A7">
            <w:pPr>
              <w:spacing w:before="40" w:after="120"/>
              <w:jc w:val="center"/>
            </w:pPr>
            <w:r w:rsidRPr="00180E36">
              <w:rPr>
                <w:b/>
                <w:bCs/>
                <w:spacing w:val="-2"/>
              </w:rPr>
              <w:t>Currency</w:t>
            </w:r>
          </w:p>
        </w:tc>
        <w:tc>
          <w:tcPr>
            <w:tcW w:w="2042" w:type="dxa"/>
            <w:shd w:val="clear" w:color="auto" w:fill="D9D9D9" w:themeFill="background1" w:themeFillShade="D9"/>
          </w:tcPr>
          <w:p w14:paraId="02FDE6B2" w14:textId="77777777" w:rsidR="0097115F" w:rsidRDefault="0097115F" w:rsidP="003979A7">
            <w:pPr>
              <w:spacing w:before="40" w:after="120"/>
              <w:jc w:val="center"/>
              <w:rPr>
                <w:b/>
                <w:bCs/>
                <w:spacing w:val="-2"/>
              </w:rPr>
            </w:pPr>
            <w:r>
              <w:rPr>
                <w:b/>
                <w:bCs/>
                <w:spacing w:val="-2"/>
              </w:rPr>
              <w:t>Exchange rate</w:t>
            </w:r>
          </w:p>
        </w:tc>
        <w:tc>
          <w:tcPr>
            <w:tcW w:w="2608" w:type="dxa"/>
            <w:shd w:val="clear" w:color="auto" w:fill="D9D9D9" w:themeFill="background1" w:themeFillShade="D9"/>
          </w:tcPr>
          <w:p w14:paraId="6187F4BB" w14:textId="77777777" w:rsidR="0097115F" w:rsidRDefault="0097115F" w:rsidP="003979A7">
            <w:pPr>
              <w:spacing w:before="40" w:after="120"/>
              <w:jc w:val="center"/>
            </w:pPr>
            <w:r>
              <w:rPr>
                <w:b/>
                <w:bCs/>
                <w:spacing w:val="-2"/>
              </w:rPr>
              <w:t>USD equivalent</w:t>
            </w:r>
          </w:p>
        </w:tc>
      </w:tr>
      <w:tr w:rsidR="0097115F" w:rsidRPr="004D55CC" w14:paraId="4E4EDDA2" w14:textId="77777777" w:rsidTr="003979A7">
        <w:tc>
          <w:tcPr>
            <w:tcW w:w="1558" w:type="dxa"/>
            <w:shd w:val="clear" w:color="auto" w:fill="FFFFFF" w:themeFill="background1"/>
          </w:tcPr>
          <w:p w14:paraId="0D6F9886" w14:textId="77777777" w:rsidR="0097115F" w:rsidRPr="003979A7" w:rsidRDefault="0097115F" w:rsidP="00310AA6">
            <w:pPr>
              <w:spacing w:before="40" w:after="120"/>
            </w:pPr>
            <w:r w:rsidRPr="003979A7">
              <w:rPr>
                <w:bCs/>
                <w:i/>
                <w:iCs/>
                <w:spacing w:val="-5"/>
              </w:rPr>
              <w:t>[</w:t>
            </w:r>
            <w:r w:rsidRPr="003979A7">
              <w:rPr>
                <w:bCs/>
                <w:i/>
                <w:iCs/>
                <w:color w:val="C00000"/>
                <w:spacing w:val="-5"/>
              </w:rPr>
              <w:t>indicate year</w:t>
            </w:r>
            <w:r w:rsidRPr="003979A7">
              <w:rPr>
                <w:bCs/>
                <w:i/>
                <w:iCs/>
                <w:spacing w:val="-5"/>
              </w:rPr>
              <w:t>]</w:t>
            </w:r>
          </w:p>
        </w:tc>
        <w:tc>
          <w:tcPr>
            <w:tcW w:w="3368" w:type="dxa"/>
            <w:shd w:val="clear" w:color="auto" w:fill="FFFFFF" w:themeFill="background1"/>
          </w:tcPr>
          <w:p w14:paraId="0D3B0C72" w14:textId="77777777" w:rsidR="0097115F" w:rsidRPr="003979A7" w:rsidRDefault="0097115F" w:rsidP="00310AA6">
            <w:pPr>
              <w:spacing w:before="40" w:after="120"/>
            </w:pPr>
            <w:r w:rsidRPr="003979A7">
              <w:rPr>
                <w:bCs/>
                <w:i/>
                <w:iCs/>
              </w:rPr>
              <w:t>[</w:t>
            </w:r>
            <w:r w:rsidRPr="003979A7">
              <w:rPr>
                <w:bCs/>
                <w:i/>
                <w:iCs/>
                <w:color w:val="C00000"/>
              </w:rPr>
              <w:t>insert amount and indicate currency</w:t>
            </w:r>
            <w:r w:rsidRPr="003979A7">
              <w:rPr>
                <w:bCs/>
                <w:i/>
                <w:iCs/>
              </w:rPr>
              <w:t>]</w:t>
            </w:r>
          </w:p>
        </w:tc>
        <w:tc>
          <w:tcPr>
            <w:tcW w:w="2042" w:type="dxa"/>
            <w:shd w:val="clear" w:color="auto" w:fill="FFFFFF" w:themeFill="background1"/>
          </w:tcPr>
          <w:p w14:paraId="2D593AFF" w14:textId="77777777" w:rsidR="0097115F" w:rsidRPr="003979A7" w:rsidRDefault="0097115F" w:rsidP="00310AA6">
            <w:pPr>
              <w:spacing w:before="40" w:after="120"/>
              <w:rPr>
                <w:bCs/>
                <w:i/>
                <w:iCs/>
              </w:rPr>
            </w:pPr>
          </w:p>
        </w:tc>
        <w:tc>
          <w:tcPr>
            <w:tcW w:w="2608" w:type="dxa"/>
            <w:shd w:val="clear" w:color="auto" w:fill="FFFFFF" w:themeFill="background1"/>
          </w:tcPr>
          <w:p w14:paraId="53390A59" w14:textId="77777777" w:rsidR="0097115F" w:rsidRPr="003979A7" w:rsidRDefault="0097115F" w:rsidP="00310AA6">
            <w:pPr>
              <w:spacing w:before="40" w:after="120"/>
            </w:pPr>
          </w:p>
        </w:tc>
      </w:tr>
      <w:tr w:rsidR="0097115F" w14:paraId="09B2D46E" w14:textId="77777777" w:rsidTr="003979A7">
        <w:tc>
          <w:tcPr>
            <w:tcW w:w="1558" w:type="dxa"/>
            <w:shd w:val="clear" w:color="auto" w:fill="FFFFFF" w:themeFill="background1"/>
          </w:tcPr>
          <w:p w14:paraId="42997FDF" w14:textId="77777777" w:rsidR="0097115F" w:rsidRPr="003979A7" w:rsidRDefault="0097115F" w:rsidP="00310AA6">
            <w:pPr>
              <w:spacing w:before="40" w:after="120"/>
              <w:rPr>
                <w:b/>
                <w:bCs/>
                <w:spacing w:val="-2"/>
              </w:rPr>
            </w:pPr>
          </w:p>
        </w:tc>
        <w:tc>
          <w:tcPr>
            <w:tcW w:w="3368" w:type="dxa"/>
            <w:shd w:val="clear" w:color="auto" w:fill="FFFFFF" w:themeFill="background1"/>
          </w:tcPr>
          <w:p w14:paraId="15CB56B2" w14:textId="77777777" w:rsidR="0097115F" w:rsidRPr="003979A7" w:rsidRDefault="0097115F" w:rsidP="00310AA6">
            <w:pPr>
              <w:spacing w:before="40" w:after="120"/>
            </w:pPr>
          </w:p>
        </w:tc>
        <w:tc>
          <w:tcPr>
            <w:tcW w:w="2042" w:type="dxa"/>
            <w:shd w:val="clear" w:color="auto" w:fill="FFFFFF" w:themeFill="background1"/>
          </w:tcPr>
          <w:p w14:paraId="34C9A57C" w14:textId="77777777" w:rsidR="0097115F" w:rsidRPr="003979A7" w:rsidRDefault="0097115F" w:rsidP="00310AA6">
            <w:pPr>
              <w:spacing w:before="40" w:after="120"/>
            </w:pPr>
          </w:p>
        </w:tc>
        <w:tc>
          <w:tcPr>
            <w:tcW w:w="2608" w:type="dxa"/>
            <w:shd w:val="clear" w:color="auto" w:fill="FFFFFF" w:themeFill="background1"/>
          </w:tcPr>
          <w:p w14:paraId="36DE5014" w14:textId="77777777" w:rsidR="0097115F" w:rsidRPr="003979A7" w:rsidRDefault="0097115F" w:rsidP="00310AA6">
            <w:pPr>
              <w:spacing w:before="40" w:after="120"/>
            </w:pPr>
          </w:p>
        </w:tc>
      </w:tr>
      <w:tr w:rsidR="0097115F" w14:paraId="784774D2" w14:textId="77777777" w:rsidTr="003979A7">
        <w:tc>
          <w:tcPr>
            <w:tcW w:w="1558" w:type="dxa"/>
            <w:shd w:val="clear" w:color="auto" w:fill="FFFFFF" w:themeFill="background1"/>
          </w:tcPr>
          <w:p w14:paraId="2C8C262D" w14:textId="77777777" w:rsidR="0097115F" w:rsidRPr="003979A7" w:rsidRDefault="0097115F" w:rsidP="00310AA6">
            <w:pPr>
              <w:spacing w:before="40" w:after="120"/>
              <w:rPr>
                <w:b/>
                <w:bCs/>
                <w:spacing w:val="-2"/>
              </w:rPr>
            </w:pPr>
          </w:p>
        </w:tc>
        <w:tc>
          <w:tcPr>
            <w:tcW w:w="3368" w:type="dxa"/>
            <w:shd w:val="clear" w:color="auto" w:fill="FFFFFF" w:themeFill="background1"/>
          </w:tcPr>
          <w:p w14:paraId="17A15841" w14:textId="77777777" w:rsidR="0097115F" w:rsidRPr="003979A7" w:rsidRDefault="0097115F" w:rsidP="00310AA6">
            <w:pPr>
              <w:spacing w:before="40" w:after="120"/>
            </w:pPr>
          </w:p>
        </w:tc>
        <w:tc>
          <w:tcPr>
            <w:tcW w:w="2042" w:type="dxa"/>
            <w:shd w:val="clear" w:color="auto" w:fill="FFFFFF" w:themeFill="background1"/>
          </w:tcPr>
          <w:p w14:paraId="23C3692A" w14:textId="77777777" w:rsidR="0097115F" w:rsidRPr="003979A7" w:rsidRDefault="0097115F" w:rsidP="00310AA6">
            <w:pPr>
              <w:spacing w:before="40" w:after="120"/>
            </w:pPr>
          </w:p>
        </w:tc>
        <w:tc>
          <w:tcPr>
            <w:tcW w:w="2608" w:type="dxa"/>
            <w:shd w:val="clear" w:color="auto" w:fill="FFFFFF" w:themeFill="background1"/>
          </w:tcPr>
          <w:p w14:paraId="1AA648E7" w14:textId="77777777" w:rsidR="0097115F" w:rsidRPr="003979A7" w:rsidRDefault="0097115F" w:rsidP="00310AA6">
            <w:pPr>
              <w:spacing w:before="40" w:after="120"/>
            </w:pPr>
          </w:p>
        </w:tc>
      </w:tr>
      <w:tr w:rsidR="0097115F" w14:paraId="1F41E26C" w14:textId="77777777" w:rsidTr="003979A7">
        <w:tc>
          <w:tcPr>
            <w:tcW w:w="1558" w:type="dxa"/>
            <w:shd w:val="clear" w:color="auto" w:fill="FFFFFF" w:themeFill="background1"/>
          </w:tcPr>
          <w:p w14:paraId="68599140" w14:textId="77777777" w:rsidR="0097115F" w:rsidRPr="003979A7" w:rsidRDefault="0097115F" w:rsidP="00310AA6">
            <w:pPr>
              <w:spacing w:before="40" w:after="120"/>
              <w:rPr>
                <w:b/>
                <w:bCs/>
                <w:spacing w:val="-2"/>
              </w:rPr>
            </w:pPr>
          </w:p>
        </w:tc>
        <w:tc>
          <w:tcPr>
            <w:tcW w:w="3368" w:type="dxa"/>
            <w:shd w:val="clear" w:color="auto" w:fill="FFFFFF" w:themeFill="background1"/>
          </w:tcPr>
          <w:p w14:paraId="4F2632EB" w14:textId="77777777" w:rsidR="0097115F" w:rsidRPr="003979A7" w:rsidRDefault="0097115F" w:rsidP="00310AA6">
            <w:pPr>
              <w:spacing w:before="40" w:after="120"/>
            </w:pPr>
          </w:p>
        </w:tc>
        <w:tc>
          <w:tcPr>
            <w:tcW w:w="2042" w:type="dxa"/>
            <w:shd w:val="clear" w:color="auto" w:fill="FFFFFF" w:themeFill="background1"/>
          </w:tcPr>
          <w:p w14:paraId="077C4614" w14:textId="77777777" w:rsidR="0097115F" w:rsidRPr="003979A7" w:rsidRDefault="0097115F" w:rsidP="00310AA6">
            <w:pPr>
              <w:spacing w:before="40" w:after="120"/>
            </w:pPr>
          </w:p>
        </w:tc>
        <w:tc>
          <w:tcPr>
            <w:tcW w:w="2608" w:type="dxa"/>
            <w:shd w:val="clear" w:color="auto" w:fill="FFFFFF" w:themeFill="background1"/>
          </w:tcPr>
          <w:p w14:paraId="45992589" w14:textId="77777777" w:rsidR="0097115F" w:rsidRPr="003979A7" w:rsidRDefault="0097115F" w:rsidP="00310AA6">
            <w:pPr>
              <w:spacing w:before="40" w:after="120"/>
            </w:pPr>
          </w:p>
        </w:tc>
      </w:tr>
      <w:tr w:rsidR="0097115F" w14:paraId="1247A4D7" w14:textId="77777777" w:rsidTr="003979A7">
        <w:tc>
          <w:tcPr>
            <w:tcW w:w="1558" w:type="dxa"/>
            <w:shd w:val="clear" w:color="auto" w:fill="FFFFFF" w:themeFill="background1"/>
          </w:tcPr>
          <w:p w14:paraId="3D98010E" w14:textId="77777777" w:rsidR="0097115F" w:rsidRPr="003979A7" w:rsidRDefault="0097115F" w:rsidP="00310AA6">
            <w:pPr>
              <w:spacing w:before="40" w:after="120"/>
              <w:rPr>
                <w:b/>
                <w:bCs/>
                <w:spacing w:val="-2"/>
              </w:rPr>
            </w:pPr>
          </w:p>
        </w:tc>
        <w:tc>
          <w:tcPr>
            <w:tcW w:w="3368" w:type="dxa"/>
            <w:shd w:val="clear" w:color="auto" w:fill="FFFFFF" w:themeFill="background1"/>
          </w:tcPr>
          <w:p w14:paraId="0B6D5C4B" w14:textId="77777777" w:rsidR="0097115F" w:rsidRPr="003979A7" w:rsidRDefault="0097115F" w:rsidP="00310AA6">
            <w:pPr>
              <w:spacing w:before="40" w:after="120"/>
            </w:pPr>
          </w:p>
        </w:tc>
        <w:tc>
          <w:tcPr>
            <w:tcW w:w="2042" w:type="dxa"/>
            <w:shd w:val="clear" w:color="auto" w:fill="FFFFFF" w:themeFill="background1"/>
          </w:tcPr>
          <w:p w14:paraId="7D7A536D" w14:textId="77777777" w:rsidR="0097115F" w:rsidRPr="003979A7" w:rsidRDefault="0097115F" w:rsidP="00310AA6">
            <w:pPr>
              <w:spacing w:before="40" w:after="120"/>
            </w:pPr>
          </w:p>
        </w:tc>
        <w:tc>
          <w:tcPr>
            <w:tcW w:w="2608" w:type="dxa"/>
            <w:shd w:val="clear" w:color="auto" w:fill="FFFFFF" w:themeFill="background1"/>
          </w:tcPr>
          <w:p w14:paraId="58DF86EA" w14:textId="77777777" w:rsidR="0097115F" w:rsidRPr="003979A7" w:rsidRDefault="0097115F" w:rsidP="00310AA6">
            <w:pPr>
              <w:spacing w:before="40" w:after="120"/>
            </w:pPr>
          </w:p>
        </w:tc>
      </w:tr>
      <w:tr w:rsidR="0097115F" w14:paraId="1A4BA2EF" w14:textId="77777777" w:rsidTr="003979A7">
        <w:tc>
          <w:tcPr>
            <w:tcW w:w="1558" w:type="dxa"/>
            <w:shd w:val="clear" w:color="auto" w:fill="FFFFFF" w:themeFill="background1"/>
          </w:tcPr>
          <w:p w14:paraId="618B79CF" w14:textId="77777777" w:rsidR="0097115F" w:rsidRPr="003979A7" w:rsidRDefault="0097115F" w:rsidP="00310AA6">
            <w:pPr>
              <w:spacing w:before="40" w:after="120"/>
            </w:pPr>
            <w:r w:rsidRPr="003979A7">
              <w:rPr>
                <w:bCs/>
                <w:spacing w:val="-2"/>
              </w:rPr>
              <w:t>Average Annual Construction Turnover *</w:t>
            </w:r>
          </w:p>
        </w:tc>
        <w:tc>
          <w:tcPr>
            <w:tcW w:w="3368" w:type="dxa"/>
            <w:shd w:val="clear" w:color="auto" w:fill="FFFFFF" w:themeFill="background1"/>
          </w:tcPr>
          <w:p w14:paraId="3ECCF2C2" w14:textId="77777777" w:rsidR="0097115F" w:rsidRPr="003979A7" w:rsidRDefault="0097115F" w:rsidP="00310AA6">
            <w:pPr>
              <w:spacing w:before="40" w:after="120"/>
            </w:pPr>
          </w:p>
        </w:tc>
        <w:tc>
          <w:tcPr>
            <w:tcW w:w="2042" w:type="dxa"/>
            <w:shd w:val="clear" w:color="auto" w:fill="FFFFFF" w:themeFill="background1"/>
          </w:tcPr>
          <w:p w14:paraId="5789E048" w14:textId="77777777" w:rsidR="0097115F" w:rsidRPr="003979A7" w:rsidRDefault="0097115F" w:rsidP="00310AA6">
            <w:pPr>
              <w:spacing w:before="40" w:after="120"/>
            </w:pPr>
          </w:p>
        </w:tc>
        <w:tc>
          <w:tcPr>
            <w:tcW w:w="2608" w:type="dxa"/>
            <w:shd w:val="clear" w:color="auto" w:fill="FFFFFF" w:themeFill="background1"/>
          </w:tcPr>
          <w:p w14:paraId="5F6E01E5" w14:textId="77777777" w:rsidR="0097115F" w:rsidRPr="003979A7" w:rsidRDefault="0097115F" w:rsidP="00310AA6">
            <w:pPr>
              <w:spacing w:before="40" w:after="120"/>
            </w:pPr>
          </w:p>
        </w:tc>
      </w:tr>
    </w:tbl>
    <w:p w14:paraId="62B65E26" w14:textId="77777777" w:rsidR="0097115F" w:rsidRDefault="0097115F" w:rsidP="0097115F">
      <w:pPr>
        <w:spacing w:before="144" w:after="396"/>
        <w:ind w:left="360" w:right="72" w:hanging="378"/>
        <w:rPr>
          <w:bCs/>
          <w:spacing w:val="-2"/>
        </w:rPr>
      </w:pPr>
      <w:r w:rsidRPr="004D55CC">
        <w:rPr>
          <w:bCs/>
          <w:spacing w:val="-2"/>
        </w:rPr>
        <w:t xml:space="preserve">* </w:t>
      </w:r>
      <w:r>
        <w:rPr>
          <w:bCs/>
          <w:spacing w:val="-2"/>
        </w:rPr>
        <w:tab/>
        <w:t>See</w:t>
      </w:r>
      <w:r w:rsidRPr="004D55CC">
        <w:rPr>
          <w:bCs/>
          <w:spacing w:val="-2"/>
        </w:rPr>
        <w:t xml:space="preserve"> Section III, </w:t>
      </w:r>
      <w:r w:rsidR="00B070DD">
        <w:rPr>
          <w:bCs/>
          <w:spacing w:val="-2"/>
        </w:rPr>
        <w:t xml:space="preserve">Evaluation and </w:t>
      </w:r>
      <w:r w:rsidRPr="004D55CC">
        <w:rPr>
          <w:bCs/>
          <w:spacing w:val="-2"/>
        </w:rPr>
        <w:t>Qualification Criteria, Sub-Factor 3.2.</w:t>
      </w:r>
    </w:p>
    <w:p w14:paraId="0946C1E8" w14:textId="77777777" w:rsidR="008E13BB" w:rsidRDefault="008E13BB" w:rsidP="008E13BB">
      <w:pPr>
        <w:rPr>
          <w:rFonts w:ascii="Arial" w:hAnsi="Arial" w:cs="Arial"/>
          <w:sz w:val="20"/>
        </w:rPr>
      </w:pPr>
    </w:p>
    <w:p w14:paraId="7A899C8C" w14:textId="77777777" w:rsidR="008E13BB" w:rsidRDefault="008E13BB" w:rsidP="008E13BB">
      <w:pPr>
        <w:pStyle w:val="SectionVHeader"/>
        <w:rPr>
          <w:rFonts w:cs="Arial"/>
          <w:sz w:val="20"/>
          <w:lang w:val="en-US"/>
        </w:rPr>
      </w:pPr>
    </w:p>
    <w:p w14:paraId="0C479AB4" w14:textId="77777777" w:rsidR="008E13BB" w:rsidRPr="00BA0CF6" w:rsidRDefault="008E13BB" w:rsidP="00E15F2D">
      <w:pPr>
        <w:pStyle w:val="SectionVHeading2"/>
        <w:rPr>
          <w:lang w:val="en-US"/>
        </w:rPr>
      </w:pPr>
      <w:r w:rsidRPr="00BA0CF6">
        <w:rPr>
          <w:lang w:val="en-US"/>
        </w:rPr>
        <w:br w:type="page"/>
      </w:r>
      <w:bookmarkStart w:id="426" w:name="_Toc63601265"/>
      <w:r w:rsidRPr="00BA0CF6">
        <w:rPr>
          <w:lang w:val="en-US"/>
        </w:rPr>
        <w:lastRenderedPageBreak/>
        <w:t>Form FIN – 3</w:t>
      </w:r>
      <w:r w:rsidR="0097115F">
        <w:rPr>
          <w:lang w:val="en-US"/>
        </w:rPr>
        <w:t>.3</w:t>
      </w:r>
      <w:r w:rsidRPr="00BA0CF6">
        <w:rPr>
          <w:lang w:val="en-US"/>
        </w:rPr>
        <w:t>: Financial Resources</w:t>
      </w:r>
      <w:bookmarkEnd w:id="426"/>
    </w:p>
    <w:p w14:paraId="320697F9" w14:textId="77777777" w:rsidR="008E13BB" w:rsidRPr="00A42F42" w:rsidRDefault="008E13BB" w:rsidP="008E13BB">
      <w:pPr>
        <w:spacing w:before="240" w:after="240"/>
        <w:rPr>
          <w:rStyle w:val="Table"/>
          <w:rFonts w:ascii="Times New Roman" w:hAnsi="Times New Roman"/>
          <w:spacing w:val="-2"/>
          <w:sz w:val="24"/>
          <w:szCs w:val="24"/>
        </w:rPr>
      </w:pPr>
      <w:r w:rsidRPr="00A42F42">
        <w:rPr>
          <w:szCs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82153D">
        <w:rPr>
          <w:szCs w:val="24"/>
        </w:rPr>
        <w:t>specified</w:t>
      </w:r>
      <w:r w:rsidRPr="00A42F42">
        <w:rPr>
          <w:szCs w:val="24"/>
        </w:rPr>
        <w:t xml:space="preserve"> in Section III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8E13BB" w:rsidRPr="00961168" w14:paraId="3CA5213D" w14:textId="77777777" w:rsidTr="003979A7">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2010838" w14:textId="77777777" w:rsidR="008E13BB" w:rsidRPr="00961168" w:rsidRDefault="008E13BB" w:rsidP="008E13BB">
            <w:pPr>
              <w:suppressAutoHyphens/>
              <w:spacing w:before="60" w:after="60"/>
              <w:jc w:val="center"/>
              <w:rPr>
                <w:rStyle w:val="Table"/>
                <w:rFonts w:ascii="Times New Roman" w:hAnsi="Times New Roman"/>
                <w:b/>
                <w:bCs/>
                <w:spacing w:val="-2"/>
                <w:sz w:val="24"/>
              </w:rPr>
            </w:pPr>
            <w:r w:rsidRPr="00961168">
              <w:rPr>
                <w:b/>
                <w:bCs/>
              </w:rPr>
              <w:t>Financial Resources</w:t>
            </w:r>
          </w:p>
        </w:tc>
      </w:tr>
      <w:tr w:rsidR="008E13BB" w:rsidRPr="00A42F42" w14:paraId="256DDDB8" w14:textId="77777777" w:rsidTr="003979A7">
        <w:trPr>
          <w:cantSplit/>
          <w:jc w:val="center"/>
        </w:trPr>
        <w:tc>
          <w:tcPr>
            <w:tcW w:w="536" w:type="dxa"/>
            <w:tcBorders>
              <w:top w:val="single" w:sz="6" w:space="0" w:color="auto"/>
              <w:left w:val="single" w:sz="6" w:space="0" w:color="auto"/>
              <w:bottom w:val="single" w:sz="6" w:space="0" w:color="auto"/>
            </w:tcBorders>
            <w:shd w:val="clear" w:color="auto" w:fill="D9D9D9" w:themeFill="background1" w:themeFillShade="D9"/>
            <w:vAlign w:val="center"/>
          </w:tcPr>
          <w:p w14:paraId="25F8F349"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No.</w:t>
            </w:r>
          </w:p>
        </w:tc>
        <w:tc>
          <w:tcPr>
            <w:tcW w:w="5640" w:type="dxa"/>
            <w:tcBorders>
              <w:top w:val="single" w:sz="6" w:space="0" w:color="auto"/>
              <w:left w:val="single" w:sz="6" w:space="0" w:color="auto"/>
              <w:bottom w:val="single" w:sz="6" w:space="0" w:color="auto"/>
            </w:tcBorders>
            <w:shd w:val="clear" w:color="auto" w:fill="D9D9D9" w:themeFill="background1" w:themeFillShade="D9"/>
          </w:tcPr>
          <w:p w14:paraId="5A99EDFE"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Source of financing</w:t>
            </w:r>
          </w:p>
        </w:tc>
        <w:tc>
          <w:tcPr>
            <w:tcW w:w="318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4C0522"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Amount (US$ equivalent)</w:t>
            </w:r>
          </w:p>
        </w:tc>
      </w:tr>
      <w:tr w:rsidR="008E13BB" w:rsidRPr="00A42F42" w14:paraId="5C7AA28B" w14:textId="77777777">
        <w:trPr>
          <w:cantSplit/>
          <w:jc w:val="center"/>
        </w:trPr>
        <w:tc>
          <w:tcPr>
            <w:tcW w:w="536" w:type="dxa"/>
            <w:tcBorders>
              <w:top w:val="single" w:sz="6" w:space="0" w:color="auto"/>
              <w:left w:val="single" w:sz="6" w:space="0" w:color="auto"/>
            </w:tcBorders>
            <w:vAlign w:val="center"/>
          </w:tcPr>
          <w:p w14:paraId="02DF92B2"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1</w:t>
            </w:r>
          </w:p>
        </w:tc>
        <w:tc>
          <w:tcPr>
            <w:tcW w:w="5640" w:type="dxa"/>
            <w:tcBorders>
              <w:top w:val="single" w:sz="6" w:space="0" w:color="auto"/>
              <w:left w:val="single" w:sz="6" w:space="0" w:color="auto"/>
            </w:tcBorders>
          </w:tcPr>
          <w:p w14:paraId="560B68A4" w14:textId="77777777" w:rsidR="008E13BB" w:rsidRPr="00A42F42" w:rsidRDefault="008E13BB" w:rsidP="008E13BB">
            <w:pPr>
              <w:suppressAutoHyphens/>
              <w:rPr>
                <w:rStyle w:val="Table"/>
                <w:rFonts w:ascii="Times New Roman" w:hAnsi="Times New Roman"/>
                <w:spacing w:val="-2"/>
              </w:rPr>
            </w:pPr>
          </w:p>
          <w:p w14:paraId="0EBA3B5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19834855"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21EB6088" w14:textId="77777777">
        <w:trPr>
          <w:cantSplit/>
          <w:jc w:val="center"/>
        </w:trPr>
        <w:tc>
          <w:tcPr>
            <w:tcW w:w="536" w:type="dxa"/>
            <w:tcBorders>
              <w:top w:val="single" w:sz="6" w:space="0" w:color="auto"/>
              <w:left w:val="single" w:sz="6" w:space="0" w:color="auto"/>
            </w:tcBorders>
            <w:vAlign w:val="center"/>
          </w:tcPr>
          <w:p w14:paraId="67BA9B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2</w:t>
            </w:r>
          </w:p>
        </w:tc>
        <w:tc>
          <w:tcPr>
            <w:tcW w:w="5640" w:type="dxa"/>
            <w:tcBorders>
              <w:top w:val="single" w:sz="6" w:space="0" w:color="auto"/>
              <w:left w:val="single" w:sz="6" w:space="0" w:color="auto"/>
            </w:tcBorders>
          </w:tcPr>
          <w:p w14:paraId="7CDE9C73" w14:textId="77777777" w:rsidR="008E13BB" w:rsidRPr="00A42F42" w:rsidRDefault="008E13BB" w:rsidP="008E13BB">
            <w:pPr>
              <w:suppressAutoHyphens/>
              <w:rPr>
                <w:rStyle w:val="Table"/>
                <w:rFonts w:ascii="Times New Roman" w:hAnsi="Times New Roman"/>
                <w:spacing w:val="-2"/>
              </w:rPr>
            </w:pPr>
          </w:p>
          <w:p w14:paraId="0324E8F5"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A09B82D"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72BBB846" w14:textId="77777777">
        <w:trPr>
          <w:cantSplit/>
          <w:jc w:val="center"/>
        </w:trPr>
        <w:tc>
          <w:tcPr>
            <w:tcW w:w="536" w:type="dxa"/>
            <w:tcBorders>
              <w:top w:val="single" w:sz="6" w:space="0" w:color="auto"/>
              <w:left w:val="single" w:sz="6" w:space="0" w:color="auto"/>
            </w:tcBorders>
            <w:vAlign w:val="center"/>
          </w:tcPr>
          <w:p w14:paraId="5DE305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3</w:t>
            </w:r>
          </w:p>
        </w:tc>
        <w:tc>
          <w:tcPr>
            <w:tcW w:w="5640" w:type="dxa"/>
            <w:tcBorders>
              <w:top w:val="single" w:sz="6" w:space="0" w:color="auto"/>
              <w:left w:val="single" w:sz="6" w:space="0" w:color="auto"/>
            </w:tcBorders>
          </w:tcPr>
          <w:p w14:paraId="694917B5" w14:textId="77777777" w:rsidR="008E13BB" w:rsidRPr="00A42F42" w:rsidRDefault="008E13BB" w:rsidP="008E13BB">
            <w:pPr>
              <w:suppressAutoHyphens/>
              <w:rPr>
                <w:rStyle w:val="Table"/>
                <w:rFonts w:ascii="Times New Roman" w:hAnsi="Times New Roman"/>
                <w:spacing w:val="-2"/>
              </w:rPr>
            </w:pPr>
          </w:p>
          <w:p w14:paraId="341F6E9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4E29004"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3128BA65" w14:textId="77777777">
        <w:trPr>
          <w:cantSplit/>
          <w:jc w:val="center"/>
        </w:trPr>
        <w:tc>
          <w:tcPr>
            <w:tcW w:w="536" w:type="dxa"/>
            <w:tcBorders>
              <w:top w:val="single" w:sz="6" w:space="0" w:color="auto"/>
              <w:left w:val="single" w:sz="6" w:space="0" w:color="auto"/>
              <w:bottom w:val="single" w:sz="6" w:space="0" w:color="auto"/>
            </w:tcBorders>
            <w:vAlign w:val="center"/>
          </w:tcPr>
          <w:p w14:paraId="269958EE" w14:textId="77777777" w:rsidR="008E13BB" w:rsidRPr="00A42F42" w:rsidRDefault="008E13BB" w:rsidP="008E13BB">
            <w:pPr>
              <w:suppressAutoHyphens/>
              <w:jc w:val="center"/>
              <w:rPr>
                <w:rStyle w:val="Table"/>
                <w:rFonts w:ascii="Times New Roman" w:hAnsi="Times New Roman"/>
                <w:spacing w:val="-2"/>
              </w:rPr>
            </w:pPr>
          </w:p>
        </w:tc>
        <w:tc>
          <w:tcPr>
            <w:tcW w:w="5640" w:type="dxa"/>
            <w:tcBorders>
              <w:top w:val="single" w:sz="6" w:space="0" w:color="auto"/>
              <w:left w:val="single" w:sz="6" w:space="0" w:color="auto"/>
              <w:bottom w:val="single" w:sz="6" w:space="0" w:color="auto"/>
            </w:tcBorders>
          </w:tcPr>
          <w:p w14:paraId="63F573E8" w14:textId="77777777" w:rsidR="008E13BB" w:rsidRPr="00A42F42" w:rsidRDefault="008E13BB" w:rsidP="008E13BB">
            <w:pPr>
              <w:suppressAutoHyphens/>
              <w:rPr>
                <w:rStyle w:val="Table"/>
                <w:rFonts w:ascii="Times New Roman" w:hAnsi="Times New Roman"/>
                <w:spacing w:val="-2"/>
              </w:rPr>
            </w:pPr>
          </w:p>
          <w:p w14:paraId="5A6C7621"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bottom w:val="single" w:sz="6" w:space="0" w:color="auto"/>
              <w:right w:val="single" w:sz="6" w:space="0" w:color="auto"/>
            </w:tcBorders>
          </w:tcPr>
          <w:p w14:paraId="0DFCAA94" w14:textId="77777777" w:rsidR="008E13BB" w:rsidRPr="00A42F42" w:rsidRDefault="008E13BB" w:rsidP="008E13BB">
            <w:pPr>
              <w:suppressAutoHyphens/>
              <w:spacing w:after="71"/>
              <w:rPr>
                <w:rStyle w:val="Table"/>
                <w:rFonts w:ascii="Times New Roman" w:hAnsi="Times New Roman"/>
                <w:spacing w:val="-2"/>
              </w:rPr>
            </w:pPr>
          </w:p>
        </w:tc>
      </w:tr>
    </w:tbl>
    <w:p w14:paraId="02838B3D" w14:textId="77777777" w:rsidR="008E13BB" w:rsidRPr="00BA0CF6" w:rsidRDefault="008E13BB" w:rsidP="00E15F2D">
      <w:pPr>
        <w:pStyle w:val="SectionVHeading2"/>
        <w:rPr>
          <w:lang w:val="en-US"/>
        </w:rPr>
      </w:pPr>
      <w:r w:rsidRPr="00BA0CF6">
        <w:rPr>
          <w:lang w:val="en-US"/>
        </w:rPr>
        <w:br w:type="page"/>
      </w:r>
      <w:bookmarkStart w:id="427" w:name="_Toc63601266"/>
      <w:r w:rsidRPr="00BA0CF6">
        <w:rPr>
          <w:lang w:val="en-US"/>
        </w:rPr>
        <w:lastRenderedPageBreak/>
        <w:t>Form FIN</w:t>
      </w:r>
      <w:r w:rsidR="009B0C38" w:rsidRPr="009B0C38">
        <w:rPr>
          <w:lang w:val="en-US"/>
        </w:rPr>
        <w:t xml:space="preserve"> – </w:t>
      </w:r>
      <w:r w:rsidR="0097115F">
        <w:rPr>
          <w:lang w:val="en-US"/>
        </w:rPr>
        <w:t>3.</w:t>
      </w:r>
      <w:r w:rsidRPr="00BA0CF6">
        <w:rPr>
          <w:lang w:val="en-US"/>
        </w:rPr>
        <w:t>4: Current Contract Commitments / Works in Progress</w:t>
      </w:r>
      <w:bookmarkEnd w:id="427"/>
    </w:p>
    <w:p w14:paraId="0B814EC6" w14:textId="77777777" w:rsidR="008E13BB" w:rsidRPr="00A42F42" w:rsidRDefault="008E13BB" w:rsidP="008E13BB">
      <w:pPr>
        <w:spacing w:before="240" w:after="240"/>
        <w:rPr>
          <w:szCs w:val="24"/>
        </w:rPr>
      </w:pPr>
      <w:r w:rsidRPr="00A42F42">
        <w:rPr>
          <w:szCs w:val="24"/>
        </w:rPr>
        <w:t xml:space="preserve">Bidders and each </w:t>
      </w:r>
      <w:r w:rsidR="008F708E">
        <w:rPr>
          <w:szCs w:val="24"/>
        </w:rPr>
        <w:t>member</w:t>
      </w:r>
      <w:r w:rsidRPr="00A42F42">
        <w:rPr>
          <w:szCs w:val="24"/>
        </w:rPr>
        <w:t xml:space="preserve">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8E13BB" w:rsidRPr="00961168" w14:paraId="73139253" w14:textId="77777777" w:rsidTr="003979A7">
        <w:trPr>
          <w:jc w:val="center"/>
        </w:trPr>
        <w:tc>
          <w:tcPr>
            <w:tcW w:w="9360" w:type="dxa"/>
            <w:shd w:val="clear" w:color="auto" w:fill="D9D9D9" w:themeFill="background1" w:themeFillShade="D9"/>
          </w:tcPr>
          <w:p w14:paraId="7AB7AA77" w14:textId="77777777" w:rsidR="008E13BB" w:rsidRPr="00961168" w:rsidRDefault="008E13BB" w:rsidP="008E13BB">
            <w:pPr>
              <w:pStyle w:val="BodyText"/>
              <w:spacing w:before="20" w:after="20"/>
              <w:jc w:val="center"/>
              <w:outlineLvl w:val="4"/>
              <w:rPr>
                <w:b/>
                <w:bCs/>
              </w:rPr>
            </w:pPr>
            <w:r w:rsidRPr="00961168">
              <w:rPr>
                <w:b/>
                <w:bCs/>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522"/>
        <w:gridCol w:w="2033"/>
        <w:gridCol w:w="2127"/>
        <w:gridCol w:w="1581"/>
        <w:gridCol w:w="1226"/>
        <w:gridCol w:w="1871"/>
      </w:tblGrid>
      <w:tr w:rsidR="008E13BB" w:rsidRPr="00A42F42" w14:paraId="63777DB7" w14:textId="77777777" w:rsidTr="003979A7">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50E17BDA" w14:textId="77777777" w:rsidR="008E13BB" w:rsidRPr="00A42F42" w:rsidRDefault="008E13BB" w:rsidP="00AA2E41">
            <w:pPr>
              <w:pStyle w:val="Heading3"/>
              <w:suppressAutoHyphens w:val="0"/>
              <w:ind w:left="22"/>
              <w:jc w:val="both"/>
              <w:rPr>
                <w:rStyle w:val="Table"/>
                <w:rFonts w:ascii="Times New Roman" w:hAnsi="Times New Roman"/>
              </w:rPr>
            </w:pPr>
            <w:r w:rsidRPr="00A42F42">
              <w:rPr>
                <w:rStyle w:val="Table"/>
                <w:rFonts w:ascii="Times New Roman" w:hAnsi="Times New Roman"/>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tcPr>
          <w:p w14:paraId="75594437"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Name of Contract</w:t>
            </w:r>
          </w:p>
        </w:tc>
        <w:tc>
          <w:tcPr>
            <w:tcW w:w="2127" w:type="dxa"/>
            <w:tcBorders>
              <w:top w:val="single" w:sz="12" w:space="0" w:color="auto"/>
              <w:bottom w:val="single" w:sz="12" w:space="0" w:color="auto"/>
            </w:tcBorders>
            <w:shd w:val="clear" w:color="auto" w:fill="D9D9D9" w:themeFill="background1" w:themeFillShade="D9"/>
            <w:vAlign w:val="center"/>
          </w:tcPr>
          <w:p w14:paraId="7C9AF301"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Employer’s</w:t>
            </w:r>
          </w:p>
          <w:p w14:paraId="5F696579" w14:textId="77777777" w:rsidR="008E13BB" w:rsidRPr="00A42F42" w:rsidRDefault="008E13BB" w:rsidP="00AA2E41">
            <w:pPr>
              <w:suppressAutoHyphens/>
              <w:ind w:left="55"/>
              <w:jc w:val="center"/>
              <w:rPr>
                <w:rStyle w:val="Table"/>
                <w:rFonts w:ascii="Times New Roman" w:hAnsi="Times New Roman"/>
                <w:b/>
                <w:bCs/>
                <w:spacing w:val="-2"/>
              </w:rPr>
            </w:pPr>
            <w:r w:rsidRPr="00A42F42">
              <w:rPr>
                <w:rStyle w:val="Table"/>
                <w:rFonts w:ascii="Times New Roman" w:hAnsi="Times New Roman"/>
                <w:b/>
                <w:bCs/>
                <w:spacing w:val="-2"/>
              </w:rPr>
              <w:t>Contact Address, Tel, Fax</w:t>
            </w:r>
          </w:p>
        </w:tc>
        <w:tc>
          <w:tcPr>
            <w:tcW w:w="1581" w:type="dxa"/>
            <w:tcBorders>
              <w:top w:val="single" w:sz="12" w:space="0" w:color="auto"/>
              <w:left w:val="single" w:sz="6" w:space="0" w:color="auto"/>
              <w:bottom w:val="single" w:sz="12" w:space="0" w:color="auto"/>
            </w:tcBorders>
            <w:shd w:val="clear" w:color="auto" w:fill="D9D9D9" w:themeFill="background1" w:themeFillShade="D9"/>
            <w:vAlign w:val="center"/>
          </w:tcPr>
          <w:p w14:paraId="6966B363"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Value of Outstanding Work</w:t>
            </w:r>
          </w:p>
          <w:p w14:paraId="23FCD467"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[Current US$ Equivalent]</w:t>
            </w:r>
          </w:p>
        </w:tc>
        <w:tc>
          <w:tcPr>
            <w:tcW w:w="1226" w:type="dxa"/>
            <w:tcBorders>
              <w:top w:val="single" w:sz="12" w:space="0" w:color="auto"/>
              <w:left w:val="single" w:sz="6" w:space="0" w:color="auto"/>
              <w:bottom w:val="single" w:sz="12" w:space="0" w:color="auto"/>
            </w:tcBorders>
            <w:shd w:val="clear" w:color="auto" w:fill="D9D9D9" w:themeFill="background1" w:themeFillShade="D9"/>
            <w:vAlign w:val="center"/>
          </w:tcPr>
          <w:p w14:paraId="356D3B6D"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tcPr>
          <w:p w14:paraId="3A8D8D6E"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Average Monthly Invoicing Over Last Six Months</w:t>
            </w:r>
            <w:r w:rsidRPr="00A42F42">
              <w:rPr>
                <w:rStyle w:val="Table"/>
                <w:rFonts w:ascii="Times New Roman" w:hAnsi="Times New Roman"/>
                <w:b/>
                <w:bCs/>
                <w:spacing w:val="-2"/>
              </w:rPr>
              <w:br/>
              <w:t>[US$/month)]</w:t>
            </w:r>
          </w:p>
        </w:tc>
      </w:tr>
      <w:tr w:rsidR="008E13BB" w:rsidRPr="00A42F42" w14:paraId="4FFB0A82" w14:textId="77777777">
        <w:trPr>
          <w:cantSplit/>
        </w:trPr>
        <w:tc>
          <w:tcPr>
            <w:tcW w:w="522" w:type="dxa"/>
            <w:tcBorders>
              <w:top w:val="single" w:sz="12" w:space="0" w:color="auto"/>
              <w:left w:val="single" w:sz="6" w:space="0" w:color="auto"/>
              <w:bottom w:val="single" w:sz="6" w:space="0" w:color="auto"/>
              <w:right w:val="single" w:sz="6" w:space="0" w:color="auto"/>
            </w:tcBorders>
          </w:tcPr>
          <w:p w14:paraId="7A1EBDA1"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1</w:t>
            </w:r>
          </w:p>
        </w:tc>
        <w:tc>
          <w:tcPr>
            <w:tcW w:w="2033" w:type="dxa"/>
            <w:tcBorders>
              <w:top w:val="single" w:sz="12" w:space="0" w:color="auto"/>
              <w:left w:val="single" w:sz="6" w:space="0" w:color="auto"/>
              <w:bottom w:val="single" w:sz="6" w:space="0" w:color="auto"/>
              <w:right w:val="single" w:sz="6" w:space="0" w:color="auto"/>
            </w:tcBorders>
            <w:vAlign w:val="center"/>
          </w:tcPr>
          <w:p w14:paraId="085DB5C3"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12" w:space="0" w:color="auto"/>
            </w:tcBorders>
          </w:tcPr>
          <w:p w14:paraId="0E12BF74"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12" w:space="0" w:color="auto"/>
              <w:left w:val="single" w:sz="6" w:space="0" w:color="auto"/>
            </w:tcBorders>
          </w:tcPr>
          <w:p w14:paraId="00476EC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12" w:space="0" w:color="auto"/>
              <w:left w:val="single" w:sz="6" w:space="0" w:color="auto"/>
            </w:tcBorders>
          </w:tcPr>
          <w:p w14:paraId="4F728803"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12" w:space="0" w:color="auto"/>
              <w:left w:val="single" w:sz="6" w:space="0" w:color="auto"/>
              <w:bottom w:val="single" w:sz="6" w:space="0" w:color="auto"/>
              <w:right w:val="single" w:sz="6" w:space="0" w:color="auto"/>
            </w:tcBorders>
          </w:tcPr>
          <w:p w14:paraId="77D8B740"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18D1A33B" w14:textId="77777777">
        <w:trPr>
          <w:cantSplit/>
        </w:trPr>
        <w:tc>
          <w:tcPr>
            <w:tcW w:w="522" w:type="dxa"/>
            <w:tcBorders>
              <w:top w:val="single" w:sz="6" w:space="0" w:color="auto"/>
              <w:left w:val="single" w:sz="6" w:space="0" w:color="auto"/>
              <w:bottom w:val="single" w:sz="6" w:space="0" w:color="auto"/>
              <w:right w:val="single" w:sz="6" w:space="0" w:color="auto"/>
            </w:tcBorders>
          </w:tcPr>
          <w:p w14:paraId="6CCF0B98"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2</w:t>
            </w:r>
          </w:p>
        </w:tc>
        <w:tc>
          <w:tcPr>
            <w:tcW w:w="2033" w:type="dxa"/>
            <w:tcBorders>
              <w:top w:val="single" w:sz="6" w:space="0" w:color="auto"/>
              <w:left w:val="single" w:sz="6" w:space="0" w:color="auto"/>
              <w:bottom w:val="single" w:sz="6" w:space="0" w:color="auto"/>
              <w:right w:val="single" w:sz="6" w:space="0" w:color="auto"/>
            </w:tcBorders>
            <w:vAlign w:val="center"/>
          </w:tcPr>
          <w:p w14:paraId="5DFCB569"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2C86C4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1DEE2E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57A5DA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268C81B"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8798FE0" w14:textId="77777777">
        <w:trPr>
          <w:cantSplit/>
        </w:trPr>
        <w:tc>
          <w:tcPr>
            <w:tcW w:w="522" w:type="dxa"/>
            <w:tcBorders>
              <w:top w:val="single" w:sz="6" w:space="0" w:color="auto"/>
              <w:left w:val="single" w:sz="6" w:space="0" w:color="auto"/>
              <w:bottom w:val="single" w:sz="6" w:space="0" w:color="auto"/>
              <w:right w:val="single" w:sz="6" w:space="0" w:color="auto"/>
            </w:tcBorders>
          </w:tcPr>
          <w:p w14:paraId="3D6FC5BB"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3</w:t>
            </w:r>
          </w:p>
        </w:tc>
        <w:tc>
          <w:tcPr>
            <w:tcW w:w="2033" w:type="dxa"/>
            <w:tcBorders>
              <w:top w:val="single" w:sz="6" w:space="0" w:color="auto"/>
              <w:left w:val="single" w:sz="6" w:space="0" w:color="auto"/>
              <w:bottom w:val="single" w:sz="6" w:space="0" w:color="auto"/>
              <w:right w:val="single" w:sz="6" w:space="0" w:color="auto"/>
            </w:tcBorders>
            <w:vAlign w:val="center"/>
          </w:tcPr>
          <w:p w14:paraId="040172BA"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69AEA3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401907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B4144B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31F6E9F1"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1F30F74" w14:textId="77777777">
        <w:trPr>
          <w:cantSplit/>
        </w:trPr>
        <w:tc>
          <w:tcPr>
            <w:tcW w:w="522" w:type="dxa"/>
            <w:tcBorders>
              <w:top w:val="single" w:sz="6" w:space="0" w:color="auto"/>
              <w:left w:val="single" w:sz="6" w:space="0" w:color="auto"/>
              <w:bottom w:val="single" w:sz="6" w:space="0" w:color="auto"/>
              <w:right w:val="single" w:sz="6" w:space="0" w:color="auto"/>
            </w:tcBorders>
          </w:tcPr>
          <w:p w14:paraId="1A916F9A"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4</w:t>
            </w:r>
          </w:p>
        </w:tc>
        <w:tc>
          <w:tcPr>
            <w:tcW w:w="2033" w:type="dxa"/>
            <w:tcBorders>
              <w:top w:val="single" w:sz="6" w:space="0" w:color="auto"/>
              <w:left w:val="single" w:sz="6" w:space="0" w:color="auto"/>
              <w:bottom w:val="single" w:sz="6" w:space="0" w:color="auto"/>
              <w:right w:val="single" w:sz="6" w:space="0" w:color="auto"/>
            </w:tcBorders>
            <w:vAlign w:val="center"/>
          </w:tcPr>
          <w:p w14:paraId="587317A6"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525F17B1"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251CB9B8"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A0D883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42F3437"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9E60760" w14:textId="77777777">
        <w:trPr>
          <w:cantSplit/>
        </w:trPr>
        <w:tc>
          <w:tcPr>
            <w:tcW w:w="522" w:type="dxa"/>
            <w:tcBorders>
              <w:top w:val="single" w:sz="6" w:space="0" w:color="auto"/>
              <w:left w:val="single" w:sz="6" w:space="0" w:color="auto"/>
              <w:bottom w:val="single" w:sz="6" w:space="0" w:color="auto"/>
              <w:right w:val="single" w:sz="6" w:space="0" w:color="auto"/>
            </w:tcBorders>
          </w:tcPr>
          <w:p w14:paraId="54A49714"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5</w:t>
            </w:r>
          </w:p>
        </w:tc>
        <w:tc>
          <w:tcPr>
            <w:tcW w:w="2033" w:type="dxa"/>
            <w:tcBorders>
              <w:top w:val="single" w:sz="6" w:space="0" w:color="auto"/>
              <w:left w:val="single" w:sz="6" w:space="0" w:color="auto"/>
              <w:bottom w:val="single" w:sz="6" w:space="0" w:color="auto"/>
              <w:right w:val="single" w:sz="6" w:space="0" w:color="auto"/>
            </w:tcBorders>
            <w:vAlign w:val="center"/>
          </w:tcPr>
          <w:p w14:paraId="4944AE1C"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6AD84BD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06E1CDD3"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FA1C7FC"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1C81C818"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B7CAB11" w14:textId="77777777">
        <w:trPr>
          <w:cantSplit/>
        </w:trPr>
        <w:tc>
          <w:tcPr>
            <w:tcW w:w="522" w:type="dxa"/>
            <w:tcBorders>
              <w:top w:val="single" w:sz="6" w:space="0" w:color="auto"/>
              <w:left w:val="single" w:sz="6" w:space="0" w:color="auto"/>
              <w:bottom w:val="single" w:sz="6" w:space="0" w:color="auto"/>
              <w:right w:val="single" w:sz="6" w:space="0" w:color="auto"/>
            </w:tcBorders>
          </w:tcPr>
          <w:p w14:paraId="48B5D2BA" w14:textId="77777777" w:rsidR="008E13BB" w:rsidRPr="00A42F42" w:rsidRDefault="008E13BB" w:rsidP="008E13BB">
            <w:pPr>
              <w:suppressAutoHyphens/>
              <w:spacing w:before="120" w:after="120"/>
              <w:rPr>
                <w:rStyle w:val="Table"/>
                <w:rFonts w:ascii="Times New Roman" w:hAnsi="Times New Roman"/>
                <w:spacing w:val="-2"/>
              </w:rPr>
            </w:pPr>
          </w:p>
        </w:tc>
        <w:tc>
          <w:tcPr>
            <w:tcW w:w="2033" w:type="dxa"/>
            <w:tcBorders>
              <w:top w:val="single" w:sz="6" w:space="0" w:color="auto"/>
              <w:left w:val="single" w:sz="6" w:space="0" w:color="auto"/>
              <w:bottom w:val="single" w:sz="6" w:space="0" w:color="auto"/>
              <w:right w:val="single" w:sz="6" w:space="0" w:color="auto"/>
            </w:tcBorders>
            <w:vAlign w:val="center"/>
          </w:tcPr>
          <w:p w14:paraId="02621625"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bottom w:val="single" w:sz="6" w:space="0" w:color="auto"/>
            </w:tcBorders>
          </w:tcPr>
          <w:p w14:paraId="07F8447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bottom w:val="single" w:sz="6" w:space="0" w:color="auto"/>
            </w:tcBorders>
          </w:tcPr>
          <w:p w14:paraId="5A6827FB"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bottom w:val="single" w:sz="6" w:space="0" w:color="auto"/>
            </w:tcBorders>
          </w:tcPr>
          <w:p w14:paraId="68D2BE5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77DCC4F4" w14:textId="77777777" w:rsidR="008E13BB" w:rsidRPr="00A42F42" w:rsidRDefault="008E13BB" w:rsidP="008E13BB">
            <w:pPr>
              <w:suppressAutoHyphens/>
              <w:spacing w:before="120" w:after="120"/>
              <w:rPr>
                <w:rStyle w:val="Table"/>
                <w:rFonts w:ascii="Times New Roman" w:hAnsi="Times New Roman"/>
                <w:spacing w:val="-2"/>
              </w:rPr>
            </w:pPr>
          </w:p>
        </w:tc>
      </w:tr>
    </w:tbl>
    <w:p w14:paraId="28BB90B5" w14:textId="77777777" w:rsidR="0097115F" w:rsidRPr="00947DE8" w:rsidRDefault="008E13BB" w:rsidP="0097115F">
      <w:pPr>
        <w:jc w:val="center"/>
        <w:rPr>
          <w:b/>
          <w:sz w:val="32"/>
          <w:szCs w:val="32"/>
        </w:rPr>
      </w:pPr>
      <w:r>
        <w:br w:type="page"/>
      </w:r>
    </w:p>
    <w:p w14:paraId="3EAB2807" w14:textId="77777777" w:rsidR="0097115F" w:rsidRDefault="0097115F" w:rsidP="0097115F">
      <w:pPr>
        <w:jc w:val="center"/>
        <w:rPr>
          <w:b/>
          <w:spacing w:val="22"/>
          <w:sz w:val="32"/>
          <w:szCs w:val="32"/>
        </w:rPr>
      </w:pPr>
      <w:r w:rsidRPr="00947DE8">
        <w:rPr>
          <w:b/>
          <w:sz w:val="32"/>
          <w:szCs w:val="32"/>
        </w:rPr>
        <w:lastRenderedPageBreak/>
        <w:t xml:space="preserve">Form EXP </w:t>
      </w:r>
      <w:r w:rsidRPr="00947DE8">
        <w:rPr>
          <w:b/>
          <w:spacing w:val="22"/>
          <w:sz w:val="32"/>
          <w:szCs w:val="32"/>
        </w:rPr>
        <w:t>- 4.1</w:t>
      </w:r>
    </w:p>
    <w:p w14:paraId="472B57D4" w14:textId="77777777" w:rsidR="0097115F" w:rsidRDefault="0097115F" w:rsidP="0097115F">
      <w:pPr>
        <w:pStyle w:val="Section4heading"/>
      </w:pPr>
      <w:bookmarkStart w:id="428" w:name="_Toc108424568"/>
      <w:r>
        <w:t>General Construction Experience</w:t>
      </w:r>
      <w:bookmarkEnd w:id="428"/>
    </w:p>
    <w:p w14:paraId="64D53E33" w14:textId="77777777" w:rsidR="0097115F" w:rsidRDefault="0097115F" w:rsidP="0097115F">
      <w:pPr>
        <w:tabs>
          <w:tab w:val="left" w:pos="3950"/>
        </w:tabs>
        <w:rPr>
          <w:b/>
          <w:sz w:val="20"/>
        </w:rPr>
      </w:pPr>
      <w:r>
        <w:rPr>
          <w:b/>
          <w:sz w:val="20"/>
        </w:rPr>
        <w:tab/>
      </w:r>
    </w:p>
    <w:p w14:paraId="63C010BA" w14:textId="77777777" w:rsidR="0097115F" w:rsidRPr="00F15AB0" w:rsidRDefault="0097115F" w:rsidP="0097115F">
      <w:pPr>
        <w:rPr>
          <w:bCs/>
          <w:spacing w:val="-2"/>
        </w:rPr>
      </w:pPr>
    </w:p>
    <w:p w14:paraId="5A4EA67B" w14:textId="77777777" w:rsidR="0097115F" w:rsidRPr="00F15AB0" w:rsidRDefault="0097115F" w:rsidP="0097115F">
      <w:pPr>
        <w:jc w:val="right"/>
        <w:rPr>
          <w:bCs/>
        </w:rPr>
      </w:pPr>
      <w:r>
        <w:rPr>
          <w:bCs/>
        </w:rPr>
        <w:t>Bidder</w:t>
      </w:r>
      <w:r w:rsidRPr="00F15AB0">
        <w:rPr>
          <w:bCs/>
        </w:rPr>
        <w:t xml:space="preserve">'s/Joint Venture </w:t>
      </w:r>
      <w:r>
        <w:rPr>
          <w:bCs/>
        </w:rPr>
        <w:t>Member</w:t>
      </w:r>
      <w:r w:rsidRPr="00F15AB0">
        <w:rPr>
          <w:bCs/>
        </w:rPr>
        <w:t xml:space="preserve">'s </w:t>
      </w:r>
      <w:r>
        <w:rPr>
          <w:bCs/>
        </w:rPr>
        <w:t>Name</w:t>
      </w:r>
      <w:r w:rsidRPr="00F15AB0">
        <w:rPr>
          <w:bCs/>
        </w:rPr>
        <w:t xml:space="preserve">: </w:t>
      </w:r>
      <w:r>
        <w:rPr>
          <w:bCs/>
          <w:i/>
          <w:iCs/>
        </w:rPr>
        <w:t>_______________</w:t>
      </w:r>
      <w:r w:rsidRPr="00F15AB0">
        <w:rPr>
          <w:bCs/>
          <w:i/>
          <w:iCs/>
        </w:rPr>
        <w:br/>
      </w:r>
      <w:r w:rsidRPr="00F15AB0">
        <w:rPr>
          <w:bCs/>
        </w:rPr>
        <w:t xml:space="preserve">Date: </w:t>
      </w:r>
      <w:r>
        <w:rPr>
          <w:bCs/>
          <w:i/>
          <w:iCs/>
        </w:rPr>
        <w:t>______________________</w:t>
      </w:r>
      <w:r w:rsidRPr="00F15AB0">
        <w:rPr>
          <w:bCs/>
          <w:i/>
          <w:iCs/>
        </w:rPr>
        <w:br/>
      </w:r>
      <w:r>
        <w:rPr>
          <w:bCs/>
        </w:rPr>
        <w:t xml:space="preserve">Bidder </w:t>
      </w:r>
      <w:r w:rsidRPr="00F15AB0">
        <w:rPr>
          <w:bCs/>
        </w:rPr>
        <w:t xml:space="preserve">JV Party </w:t>
      </w:r>
      <w:r>
        <w:rPr>
          <w:bCs/>
        </w:rPr>
        <w:t>Name</w:t>
      </w:r>
      <w:r w:rsidRPr="00F15AB0">
        <w:rPr>
          <w:bCs/>
        </w:rPr>
        <w:t xml:space="preserve">: </w:t>
      </w:r>
      <w:r>
        <w:rPr>
          <w:bCs/>
          <w:i/>
          <w:iCs/>
        </w:rPr>
        <w:t>___________________</w:t>
      </w:r>
      <w:r w:rsidRPr="00F15AB0">
        <w:rPr>
          <w:bCs/>
          <w:i/>
          <w:iCs/>
        </w:rPr>
        <w:br/>
      </w:r>
      <w:r w:rsidR="0098419C">
        <w:rPr>
          <w:bCs/>
        </w:rPr>
        <w:t>ICB</w:t>
      </w:r>
      <w:r w:rsidRPr="003979A7">
        <w:rPr>
          <w:bCs/>
        </w:rPr>
        <w:t xml:space="preserve"> No</w:t>
      </w:r>
      <w:r w:rsidRPr="00F15AB0">
        <w:rPr>
          <w:bCs/>
        </w:rPr>
        <w:t xml:space="preserve">. and title: </w:t>
      </w:r>
      <w:r>
        <w:rPr>
          <w:bCs/>
          <w:i/>
          <w:iCs/>
          <w:spacing w:val="-2"/>
        </w:rPr>
        <w:t>______________________</w:t>
      </w:r>
      <w:r w:rsidRPr="00F15AB0">
        <w:rPr>
          <w:bCs/>
          <w:i/>
          <w:iCs/>
          <w:spacing w:val="-2"/>
        </w:rPr>
        <w:br/>
      </w:r>
      <w:r w:rsidRPr="00F15AB0">
        <w:rPr>
          <w:bCs/>
        </w:rPr>
        <w:t xml:space="preserve">Page </w:t>
      </w:r>
      <w:r>
        <w:rPr>
          <w:bCs/>
          <w:i/>
          <w:iCs/>
        </w:rPr>
        <w:t>_________________</w:t>
      </w:r>
      <w:r w:rsidRPr="00F15AB0">
        <w:rPr>
          <w:bCs/>
        </w:rPr>
        <w:t xml:space="preserve">of </w:t>
      </w:r>
      <w:r>
        <w:rPr>
          <w:bCs/>
          <w:i/>
          <w:iCs/>
        </w:rPr>
        <w:t>____________________</w:t>
      </w:r>
      <w:r w:rsidRPr="00F15AB0">
        <w:rPr>
          <w:bCs/>
        </w:rPr>
        <w:t>pages</w:t>
      </w:r>
    </w:p>
    <w:p w14:paraId="1655A0A4" w14:textId="77777777" w:rsidR="0097115F" w:rsidRPr="00F15AB0" w:rsidRDefault="0097115F" w:rsidP="0097115F">
      <w:pPr>
        <w:rPr>
          <w:bCs/>
          <w:spacing w:val="-2"/>
        </w:rPr>
      </w:pPr>
    </w:p>
    <w:p w14:paraId="6E0072E4" w14:textId="77777777" w:rsidR="0097115F" w:rsidRPr="00F15AB0" w:rsidRDefault="0097115F" w:rsidP="0097115F">
      <w:pPr>
        <w:spacing w:after="324"/>
        <w:ind w:firstLine="72"/>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97115F" w:rsidRPr="00F15AB0" w14:paraId="05BF887E" w14:textId="77777777" w:rsidTr="0098419C">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2448154" w14:textId="77777777" w:rsidR="0097115F" w:rsidRPr="003979A7" w:rsidRDefault="0097115F" w:rsidP="00310AA6">
            <w:pPr>
              <w:jc w:val="center"/>
              <w:rPr>
                <w:b/>
              </w:rPr>
            </w:pPr>
            <w:r w:rsidRPr="003979A7">
              <w:rPr>
                <w:b/>
              </w:rPr>
              <w:t>Starting</w:t>
            </w:r>
          </w:p>
          <w:p w14:paraId="39222797" w14:textId="77777777" w:rsidR="0097115F" w:rsidRPr="003979A7" w:rsidRDefault="0097115F" w:rsidP="00310AA6">
            <w:pPr>
              <w:jc w:val="center"/>
              <w:rPr>
                <w:b/>
              </w:rPr>
            </w:pPr>
            <w:r w:rsidRPr="003979A7">
              <w:rPr>
                <w:b/>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E55AEE8" w14:textId="77777777" w:rsidR="0097115F" w:rsidRPr="003979A7" w:rsidRDefault="0097115F" w:rsidP="00310AA6">
            <w:pPr>
              <w:jc w:val="center"/>
              <w:rPr>
                <w:b/>
              </w:rPr>
            </w:pPr>
            <w:r w:rsidRPr="003979A7">
              <w:rPr>
                <w:b/>
              </w:rPr>
              <w:t>Ending</w:t>
            </w:r>
          </w:p>
          <w:p w14:paraId="6823FF6D" w14:textId="77777777" w:rsidR="0097115F" w:rsidRPr="003979A7" w:rsidRDefault="0097115F" w:rsidP="00310AA6">
            <w:pPr>
              <w:jc w:val="center"/>
              <w:rPr>
                <w:b/>
              </w:rPr>
            </w:pPr>
            <w:r w:rsidRPr="003979A7">
              <w:rPr>
                <w:b/>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0AF042" w14:textId="77777777" w:rsidR="0097115F" w:rsidRPr="003979A7" w:rsidRDefault="0097115F" w:rsidP="00310AA6">
            <w:pPr>
              <w:spacing w:after="540"/>
              <w:jc w:val="center"/>
              <w:rPr>
                <w:b/>
              </w:rPr>
            </w:pPr>
            <w:r w:rsidRPr="003979A7">
              <w:rPr>
                <w:b/>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6AFF0E3" w14:textId="77777777" w:rsidR="0097115F" w:rsidRPr="003979A7" w:rsidRDefault="0097115F" w:rsidP="00310AA6">
            <w:pPr>
              <w:jc w:val="center"/>
              <w:rPr>
                <w:b/>
              </w:rPr>
            </w:pPr>
            <w:r w:rsidRPr="003979A7">
              <w:rPr>
                <w:b/>
              </w:rPr>
              <w:t>Role of</w:t>
            </w:r>
          </w:p>
          <w:p w14:paraId="06B9174D" w14:textId="77777777" w:rsidR="0097115F" w:rsidRPr="003979A7" w:rsidRDefault="009C2066" w:rsidP="00310AA6">
            <w:pPr>
              <w:spacing w:after="252"/>
              <w:jc w:val="center"/>
              <w:rPr>
                <w:b/>
              </w:rPr>
            </w:pPr>
            <w:r w:rsidRPr="003979A7">
              <w:rPr>
                <w:b/>
              </w:rPr>
              <w:t>Bidder</w:t>
            </w:r>
          </w:p>
        </w:tc>
      </w:tr>
      <w:tr w:rsidR="0097115F" w:rsidRPr="00F15AB0" w14:paraId="4C3C59D2" w14:textId="77777777" w:rsidTr="00310AA6">
        <w:tc>
          <w:tcPr>
            <w:tcW w:w="1122" w:type="dxa"/>
            <w:tcBorders>
              <w:top w:val="single" w:sz="2" w:space="0" w:color="auto"/>
              <w:left w:val="single" w:sz="2" w:space="0" w:color="auto"/>
              <w:bottom w:val="single" w:sz="2" w:space="0" w:color="auto"/>
              <w:right w:val="single" w:sz="2" w:space="0" w:color="auto"/>
            </w:tcBorders>
          </w:tcPr>
          <w:p w14:paraId="1FE400FF"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09070B7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E4F52A8" w14:textId="77777777" w:rsidR="0097115F" w:rsidRPr="00F15AB0" w:rsidRDefault="0097115F" w:rsidP="00310AA6">
            <w:pPr>
              <w:ind w:left="69"/>
              <w:rPr>
                <w:bCs/>
                <w:i/>
                <w:iCs/>
              </w:rPr>
            </w:pPr>
            <w:r w:rsidRPr="00F15AB0">
              <w:rPr>
                <w:bCs/>
                <w:spacing w:val="-9"/>
              </w:rPr>
              <w:t xml:space="preserve">Contract name: </w:t>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t>____________________</w:t>
            </w:r>
          </w:p>
          <w:p w14:paraId="7422D7FC" w14:textId="77777777" w:rsidR="0097115F" w:rsidRPr="00F15AB0" w:rsidRDefault="0097115F" w:rsidP="00310AA6">
            <w:pPr>
              <w:ind w:left="69"/>
              <w:rPr>
                <w:bCs/>
                <w:spacing w:val="-2"/>
              </w:rPr>
            </w:pPr>
            <w:r w:rsidRPr="00F15AB0">
              <w:rPr>
                <w:bCs/>
                <w:spacing w:val="-2"/>
              </w:rPr>
              <w:t>Brief Description of the Works performed by the</w:t>
            </w:r>
          </w:p>
          <w:p w14:paraId="77C4E08B"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56E73A64"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7FB7FEF1" w14:textId="77777777" w:rsidR="0097115F" w:rsidRDefault="0097115F" w:rsidP="00310AA6">
            <w:pPr>
              <w:ind w:left="69"/>
              <w:rPr>
                <w:bCs/>
                <w:spacing w:val="-2"/>
              </w:rPr>
            </w:pPr>
            <w:r w:rsidRPr="00F15AB0">
              <w:rPr>
                <w:bCs/>
                <w:spacing w:val="-2"/>
              </w:rPr>
              <w:t xml:space="preserve">Name of Employer: </w:t>
            </w:r>
            <w:r>
              <w:rPr>
                <w:bCs/>
                <w:i/>
                <w:iCs/>
              </w:rPr>
              <w:t>____________________</w:t>
            </w:r>
          </w:p>
          <w:p w14:paraId="50BC63FA" w14:textId="77777777" w:rsidR="0097115F" w:rsidRPr="00F15AB0" w:rsidRDefault="0097115F" w:rsidP="00310AA6">
            <w:pPr>
              <w:rPr>
                <w:bCs/>
              </w:rPr>
            </w:pPr>
            <w:r w:rsidRPr="00F15AB0">
              <w:rPr>
                <w:bCs/>
                <w:spacing w:val="-2"/>
              </w:rPr>
              <w:t xml:space="preserve">Address: </w:t>
            </w:r>
            <w:r>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6654548C" w14:textId="77777777" w:rsidR="0097115F" w:rsidRPr="00F15AB0" w:rsidRDefault="0097115F" w:rsidP="00310AA6">
            <w:pPr>
              <w:jc w:val="center"/>
              <w:rPr>
                <w:bCs/>
              </w:rPr>
            </w:pPr>
          </w:p>
        </w:tc>
      </w:tr>
      <w:tr w:rsidR="0097115F" w:rsidRPr="00F15AB0" w14:paraId="54DFCC58" w14:textId="77777777" w:rsidTr="00310AA6">
        <w:tc>
          <w:tcPr>
            <w:tcW w:w="1122" w:type="dxa"/>
            <w:tcBorders>
              <w:top w:val="single" w:sz="2" w:space="0" w:color="auto"/>
              <w:left w:val="single" w:sz="2" w:space="0" w:color="auto"/>
              <w:bottom w:val="single" w:sz="2" w:space="0" w:color="auto"/>
              <w:right w:val="single" w:sz="2" w:space="0" w:color="auto"/>
            </w:tcBorders>
          </w:tcPr>
          <w:p w14:paraId="424EBAC2"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15F8CC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29A88224" w14:textId="77777777" w:rsidR="0097115F" w:rsidRPr="00F15AB0" w:rsidRDefault="0097115F" w:rsidP="00310AA6">
            <w:pPr>
              <w:ind w:left="69"/>
              <w:rPr>
                <w:bCs/>
                <w:i/>
                <w:iCs/>
              </w:rPr>
            </w:pPr>
            <w:r w:rsidRPr="00F15AB0">
              <w:rPr>
                <w:bCs/>
                <w:spacing w:val="-9"/>
              </w:rPr>
              <w:t xml:space="preserve">Contract name: </w:t>
            </w:r>
            <w:r>
              <w:rPr>
                <w:bCs/>
                <w:i/>
                <w:iCs/>
              </w:rPr>
              <w:t>_________________________</w:t>
            </w:r>
          </w:p>
          <w:p w14:paraId="40955C5F" w14:textId="77777777" w:rsidR="0097115F" w:rsidRPr="00F15AB0" w:rsidRDefault="0097115F" w:rsidP="00310AA6">
            <w:pPr>
              <w:ind w:left="69"/>
              <w:rPr>
                <w:bCs/>
                <w:spacing w:val="-2"/>
              </w:rPr>
            </w:pPr>
            <w:r w:rsidRPr="00F15AB0">
              <w:rPr>
                <w:bCs/>
                <w:spacing w:val="-2"/>
              </w:rPr>
              <w:t>Brief Description of the Works performed by the</w:t>
            </w:r>
          </w:p>
          <w:p w14:paraId="3D057251"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14FF640C"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24ADD2F0"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3B820BF7"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0711E737" w14:textId="77777777" w:rsidR="0097115F" w:rsidRPr="00F15AB0" w:rsidRDefault="0097115F" w:rsidP="00310AA6">
            <w:pPr>
              <w:jc w:val="center"/>
              <w:rPr>
                <w:bCs/>
              </w:rPr>
            </w:pPr>
          </w:p>
        </w:tc>
      </w:tr>
      <w:tr w:rsidR="0097115F" w:rsidRPr="00F15AB0" w14:paraId="47100581" w14:textId="77777777" w:rsidTr="00310AA6">
        <w:tc>
          <w:tcPr>
            <w:tcW w:w="1122" w:type="dxa"/>
            <w:tcBorders>
              <w:top w:val="single" w:sz="2" w:space="0" w:color="auto"/>
              <w:left w:val="single" w:sz="2" w:space="0" w:color="auto"/>
              <w:bottom w:val="single" w:sz="2" w:space="0" w:color="auto"/>
              <w:right w:val="single" w:sz="2" w:space="0" w:color="auto"/>
            </w:tcBorders>
          </w:tcPr>
          <w:p w14:paraId="28AF41FC"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683173E"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4E1F964A" w14:textId="77777777" w:rsidR="0097115F" w:rsidRPr="00F15AB0" w:rsidRDefault="0097115F" w:rsidP="00310AA6">
            <w:pPr>
              <w:ind w:left="69"/>
              <w:rPr>
                <w:bCs/>
                <w:i/>
                <w:iCs/>
              </w:rPr>
            </w:pPr>
            <w:r w:rsidRPr="00F15AB0">
              <w:rPr>
                <w:bCs/>
                <w:spacing w:val="-9"/>
              </w:rPr>
              <w:t xml:space="preserve">Contract name: </w:t>
            </w:r>
            <w:r>
              <w:rPr>
                <w:bCs/>
                <w:i/>
                <w:iCs/>
              </w:rPr>
              <w:t>________________________</w:t>
            </w:r>
          </w:p>
          <w:p w14:paraId="2CD57CE3" w14:textId="77777777" w:rsidR="0097115F" w:rsidRPr="00F15AB0" w:rsidRDefault="0097115F" w:rsidP="00310AA6">
            <w:pPr>
              <w:ind w:left="69"/>
              <w:rPr>
                <w:bCs/>
                <w:spacing w:val="-2"/>
              </w:rPr>
            </w:pPr>
            <w:r w:rsidRPr="00F15AB0">
              <w:rPr>
                <w:bCs/>
                <w:spacing w:val="-2"/>
              </w:rPr>
              <w:t>Brief Description of the Works performed by the</w:t>
            </w:r>
          </w:p>
          <w:p w14:paraId="1524C870" w14:textId="77777777" w:rsidR="0097115F" w:rsidRPr="00F15AB0" w:rsidRDefault="009C2066" w:rsidP="00310AA6">
            <w:pPr>
              <w:ind w:left="69"/>
              <w:rPr>
                <w:bCs/>
                <w:i/>
                <w:iCs/>
              </w:rPr>
            </w:pPr>
            <w:r>
              <w:rPr>
                <w:bCs/>
                <w:spacing w:val="-2"/>
              </w:rPr>
              <w:t>Bidder</w:t>
            </w:r>
            <w:r w:rsidR="0097115F" w:rsidRPr="00F15AB0">
              <w:rPr>
                <w:bCs/>
                <w:spacing w:val="-2"/>
              </w:rPr>
              <w:t xml:space="preserve">: </w:t>
            </w:r>
            <w:r w:rsidR="0097115F">
              <w:rPr>
                <w:bCs/>
                <w:i/>
                <w:iCs/>
              </w:rPr>
              <w:t>__________________________</w:t>
            </w:r>
          </w:p>
          <w:p w14:paraId="3F2A3E77"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52AB2389"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0A7F237A"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4A80B797" w14:textId="77777777" w:rsidR="0097115F" w:rsidRPr="00F15AB0" w:rsidRDefault="0097115F" w:rsidP="00310AA6">
            <w:pPr>
              <w:jc w:val="center"/>
              <w:rPr>
                <w:bCs/>
              </w:rPr>
            </w:pPr>
          </w:p>
        </w:tc>
      </w:tr>
    </w:tbl>
    <w:p w14:paraId="4CB0040C" w14:textId="77777777" w:rsidR="0097115F" w:rsidRDefault="0097115F" w:rsidP="0097115F">
      <w:pPr>
        <w:jc w:val="center"/>
        <w:rPr>
          <w:b/>
          <w:sz w:val="32"/>
          <w:szCs w:val="32"/>
        </w:rPr>
      </w:pPr>
    </w:p>
    <w:p w14:paraId="40041898" w14:textId="77777777" w:rsidR="00E96EE4" w:rsidRPr="000D43CA" w:rsidRDefault="0097115F" w:rsidP="00E96EE4">
      <w:pPr>
        <w:jc w:val="center"/>
        <w:rPr>
          <w:b/>
          <w:sz w:val="32"/>
        </w:rPr>
      </w:pPr>
      <w:r>
        <w:rPr>
          <w:b/>
          <w:sz w:val="32"/>
          <w:szCs w:val="32"/>
        </w:rPr>
        <w:br w:type="page"/>
      </w:r>
      <w:r w:rsidR="00E96EE4" w:rsidRPr="00F15AB0">
        <w:rPr>
          <w:b/>
          <w:sz w:val="32"/>
          <w:szCs w:val="32"/>
        </w:rPr>
        <w:lastRenderedPageBreak/>
        <w:t xml:space="preserve">Form EXP </w:t>
      </w:r>
      <w:r w:rsidR="00E96EE4" w:rsidRPr="00F15AB0">
        <w:rPr>
          <w:b/>
          <w:spacing w:val="22"/>
          <w:sz w:val="32"/>
          <w:szCs w:val="32"/>
        </w:rPr>
        <w:t xml:space="preserve">- </w:t>
      </w:r>
      <w:r w:rsidR="00E96EE4" w:rsidRPr="00F15AB0">
        <w:rPr>
          <w:b/>
          <w:spacing w:val="20"/>
          <w:sz w:val="32"/>
          <w:szCs w:val="32"/>
        </w:rPr>
        <w:t>4.2</w:t>
      </w:r>
      <w:r w:rsidR="00E96EE4" w:rsidRPr="006D4020">
        <w:rPr>
          <w:b/>
          <w:sz w:val="32"/>
        </w:rPr>
        <w:t>(a)</w:t>
      </w:r>
    </w:p>
    <w:p w14:paraId="78304E31" w14:textId="77777777" w:rsidR="00E96EE4" w:rsidRPr="00635126" w:rsidRDefault="00E96EE4" w:rsidP="00E96EE4">
      <w:pPr>
        <w:jc w:val="center"/>
        <w:rPr>
          <w:sz w:val="22"/>
          <w:szCs w:val="18"/>
        </w:rPr>
      </w:pPr>
      <w:bookmarkStart w:id="429" w:name="_Toc108424569"/>
      <w:r w:rsidRPr="00635126">
        <w:rPr>
          <w:b/>
          <w:sz w:val="32"/>
          <w:szCs w:val="32"/>
        </w:rPr>
        <w:t>Specific</w:t>
      </w:r>
      <w:r w:rsidRPr="00635126">
        <w:rPr>
          <w:b/>
          <w:sz w:val="32"/>
          <w:szCs w:val="18"/>
        </w:rPr>
        <w:t xml:space="preserve"> Construction </w:t>
      </w:r>
      <w:r w:rsidRPr="00635126">
        <w:rPr>
          <w:b/>
          <w:sz w:val="32"/>
          <w:szCs w:val="32"/>
        </w:rPr>
        <w:t xml:space="preserve">and Contract Management </w:t>
      </w:r>
      <w:r w:rsidRPr="00635126">
        <w:rPr>
          <w:b/>
          <w:sz w:val="32"/>
          <w:szCs w:val="18"/>
        </w:rPr>
        <w:t>Experience</w:t>
      </w:r>
      <w:bookmarkEnd w:id="429"/>
    </w:p>
    <w:p w14:paraId="703498DF" w14:textId="77777777" w:rsidR="00E96EE4" w:rsidRPr="00635126" w:rsidRDefault="00E96EE4" w:rsidP="00E96EE4">
      <w:pPr>
        <w:spacing w:before="252" w:after="324"/>
        <w:jc w:val="right"/>
        <w:rPr>
          <w:bCs/>
          <w:spacing w:val="-4"/>
          <w:sz w:val="22"/>
          <w:szCs w:val="18"/>
        </w:rPr>
      </w:pPr>
      <w:r w:rsidRPr="00635126">
        <w:rPr>
          <w:bCs/>
          <w:spacing w:val="-4"/>
          <w:sz w:val="22"/>
          <w:szCs w:val="18"/>
        </w:rPr>
        <w:t xml:space="preserve">Bidder's/Joint Venture Member's Name: </w:t>
      </w:r>
      <w:r w:rsidRPr="00635126">
        <w:rPr>
          <w:bCs/>
          <w:i/>
          <w:iCs/>
          <w:spacing w:val="2"/>
          <w:sz w:val="22"/>
          <w:szCs w:val="18"/>
        </w:rPr>
        <w:t>__________________</w:t>
      </w:r>
      <w:r w:rsidRPr="00635126">
        <w:rPr>
          <w:bCs/>
          <w:i/>
          <w:iCs/>
          <w:spacing w:val="2"/>
          <w:sz w:val="22"/>
          <w:szCs w:val="18"/>
        </w:rPr>
        <w:br/>
      </w:r>
      <w:r w:rsidRPr="00635126">
        <w:rPr>
          <w:bCs/>
          <w:spacing w:val="-4"/>
          <w:sz w:val="22"/>
          <w:szCs w:val="18"/>
        </w:rPr>
        <w:t xml:space="preserve">Date: </w:t>
      </w:r>
      <w:r w:rsidRPr="00635126">
        <w:rPr>
          <w:bCs/>
          <w:i/>
          <w:iCs/>
          <w:spacing w:val="2"/>
          <w:sz w:val="22"/>
          <w:szCs w:val="18"/>
        </w:rPr>
        <w:t>____________________</w:t>
      </w:r>
      <w:r w:rsidRPr="00635126">
        <w:rPr>
          <w:bCs/>
          <w:i/>
          <w:iCs/>
          <w:spacing w:val="2"/>
          <w:sz w:val="22"/>
          <w:szCs w:val="18"/>
        </w:rPr>
        <w:br/>
      </w:r>
      <w:r w:rsidRPr="00635126">
        <w:rPr>
          <w:bCs/>
          <w:spacing w:val="-4"/>
          <w:sz w:val="22"/>
          <w:szCs w:val="18"/>
        </w:rPr>
        <w:t xml:space="preserve">JV Party Name: </w:t>
      </w:r>
      <w:r w:rsidRPr="00635126">
        <w:rPr>
          <w:bCs/>
          <w:i/>
          <w:iCs/>
          <w:spacing w:val="2"/>
          <w:sz w:val="22"/>
          <w:szCs w:val="18"/>
        </w:rPr>
        <w:t>____________________</w:t>
      </w:r>
      <w:r w:rsidRPr="00635126">
        <w:rPr>
          <w:bCs/>
          <w:i/>
          <w:iCs/>
          <w:spacing w:val="2"/>
          <w:sz w:val="22"/>
          <w:szCs w:val="18"/>
        </w:rPr>
        <w:br/>
      </w:r>
      <w:r w:rsidRPr="00635126">
        <w:rPr>
          <w:bCs/>
          <w:spacing w:val="-4"/>
          <w:sz w:val="22"/>
          <w:szCs w:val="18"/>
        </w:rPr>
        <w:t xml:space="preserve">ICB No. and title: </w:t>
      </w:r>
      <w:r w:rsidRPr="00635126">
        <w:rPr>
          <w:bCs/>
          <w:i/>
          <w:iCs/>
          <w:spacing w:val="2"/>
          <w:sz w:val="22"/>
          <w:szCs w:val="18"/>
        </w:rPr>
        <w:t>___________________</w:t>
      </w:r>
      <w:r w:rsidRPr="00635126">
        <w:rPr>
          <w:bCs/>
          <w:i/>
          <w:iCs/>
          <w:spacing w:val="2"/>
          <w:sz w:val="22"/>
          <w:szCs w:val="18"/>
        </w:rPr>
        <w:br/>
      </w:r>
      <w:r w:rsidRPr="00635126">
        <w:rPr>
          <w:bCs/>
          <w:spacing w:val="-4"/>
          <w:sz w:val="22"/>
          <w:szCs w:val="18"/>
        </w:rPr>
        <w:t xml:space="preserve">Page </w:t>
      </w:r>
      <w:r w:rsidRPr="00635126">
        <w:rPr>
          <w:bCs/>
          <w:i/>
          <w:iCs/>
          <w:spacing w:val="2"/>
          <w:sz w:val="22"/>
          <w:szCs w:val="18"/>
        </w:rPr>
        <w:t>_______</w:t>
      </w:r>
      <w:r w:rsidRPr="00635126">
        <w:rPr>
          <w:bCs/>
          <w:spacing w:val="-4"/>
          <w:sz w:val="22"/>
          <w:szCs w:val="18"/>
        </w:rPr>
        <w:t xml:space="preserve">of </w:t>
      </w:r>
      <w:r w:rsidRPr="00635126">
        <w:rPr>
          <w:bCs/>
          <w:i/>
          <w:iCs/>
          <w:spacing w:val="2"/>
          <w:sz w:val="22"/>
          <w:szCs w:val="18"/>
        </w:rPr>
        <w:t>_______</w:t>
      </w:r>
      <w:r w:rsidRPr="00635126">
        <w:rPr>
          <w:bCs/>
          <w:spacing w:val="-4"/>
          <w:sz w:val="22"/>
          <w:szCs w:val="18"/>
        </w:rPr>
        <w:t>pages</w:t>
      </w:r>
    </w:p>
    <w:tbl>
      <w:tblPr>
        <w:tblW w:w="9607" w:type="dxa"/>
        <w:tblInd w:w="3" w:type="dxa"/>
        <w:tblLayout w:type="fixed"/>
        <w:tblCellMar>
          <w:left w:w="0" w:type="dxa"/>
          <w:right w:w="0" w:type="dxa"/>
        </w:tblCellMar>
        <w:tblLook w:val="0000" w:firstRow="0" w:lastRow="0" w:firstColumn="0" w:lastColumn="0" w:noHBand="0" w:noVBand="0"/>
      </w:tblPr>
      <w:tblGrid>
        <w:gridCol w:w="3618"/>
        <w:gridCol w:w="1322"/>
        <w:gridCol w:w="92"/>
        <w:gridCol w:w="1556"/>
        <w:gridCol w:w="1976"/>
        <w:gridCol w:w="1037"/>
        <w:gridCol w:w="6"/>
      </w:tblGrid>
      <w:tr w:rsidR="00E96EE4" w:rsidRPr="00F15AB0" w14:paraId="72315A33" w14:textId="77777777" w:rsidTr="004165A6">
        <w:trPr>
          <w:trHeight w:val="571"/>
        </w:trPr>
        <w:tc>
          <w:tcPr>
            <w:tcW w:w="3618"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CD99295" w14:textId="77777777" w:rsidR="00E96EE4" w:rsidRPr="00961168" w:rsidRDefault="00E96EE4" w:rsidP="004165A6">
            <w:pPr>
              <w:tabs>
                <w:tab w:val="left" w:pos="1404"/>
                <w:tab w:val="left" w:pos="2988"/>
              </w:tabs>
              <w:spacing w:before="180"/>
              <w:ind w:left="59"/>
              <w:jc w:val="center"/>
              <w:rPr>
                <w:b/>
                <w:bCs/>
                <w:spacing w:val="4"/>
              </w:rPr>
            </w:pPr>
            <w:r w:rsidRPr="00DA59B8">
              <w:rPr>
                <w:b/>
                <w:bCs/>
                <w:spacing w:val="4"/>
              </w:rPr>
              <w:t>Similar Contract No.</w:t>
            </w:r>
          </w:p>
        </w:tc>
        <w:tc>
          <w:tcPr>
            <w:tcW w:w="5989"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1D92370" w14:textId="77777777" w:rsidR="00E96EE4" w:rsidRPr="00DA59B8" w:rsidRDefault="00E96EE4" w:rsidP="004165A6">
            <w:pPr>
              <w:jc w:val="center"/>
              <w:rPr>
                <w:b/>
                <w:bCs/>
                <w:spacing w:val="4"/>
              </w:rPr>
            </w:pPr>
            <w:r w:rsidRPr="00DA59B8">
              <w:rPr>
                <w:b/>
                <w:bCs/>
                <w:spacing w:val="4"/>
              </w:rPr>
              <w:t>Information</w:t>
            </w:r>
          </w:p>
        </w:tc>
      </w:tr>
      <w:tr w:rsidR="00E96EE4" w:rsidRPr="00F15AB0" w14:paraId="5B0C24EE" w14:textId="77777777" w:rsidTr="00E96EE4">
        <w:trPr>
          <w:trHeight w:hRule="exact" w:val="545"/>
        </w:trPr>
        <w:tc>
          <w:tcPr>
            <w:tcW w:w="3618" w:type="dxa"/>
            <w:tcBorders>
              <w:top w:val="single" w:sz="2" w:space="0" w:color="auto"/>
              <w:left w:val="single" w:sz="2" w:space="0" w:color="auto"/>
              <w:bottom w:val="single" w:sz="2" w:space="0" w:color="auto"/>
              <w:right w:val="single" w:sz="2" w:space="0" w:color="auto"/>
            </w:tcBorders>
          </w:tcPr>
          <w:p w14:paraId="6A5E408C" w14:textId="77777777" w:rsidR="00E96EE4" w:rsidRPr="00F15AB0" w:rsidRDefault="00E96EE4" w:rsidP="004165A6">
            <w:pPr>
              <w:spacing w:before="144"/>
              <w:ind w:left="42"/>
              <w:rPr>
                <w:bCs/>
                <w:spacing w:val="-8"/>
              </w:rPr>
            </w:pPr>
            <w:r w:rsidRPr="00F15AB0">
              <w:rPr>
                <w:bCs/>
                <w:spacing w:val="-8"/>
              </w:rPr>
              <w:t>Contract Identification</w:t>
            </w:r>
          </w:p>
        </w:tc>
        <w:tc>
          <w:tcPr>
            <w:tcW w:w="5989" w:type="dxa"/>
            <w:gridSpan w:val="6"/>
            <w:tcBorders>
              <w:top w:val="single" w:sz="2" w:space="0" w:color="auto"/>
              <w:left w:val="single" w:sz="2" w:space="0" w:color="auto"/>
              <w:bottom w:val="single" w:sz="2" w:space="0" w:color="auto"/>
              <w:right w:val="single" w:sz="2" w:space="0" w:color="auto"/>
            </w:tcBorders>
          </w:tcPr>
          <w:p w14:paraId="3CDF3BF6" w14:textId="77777777" w:rsidR="00E96EE4" w:rsidRPr="00F15AB0" w:rsidRDefault="00E96EE4" w:rsidP="004165A6">
            <w:pPr>
              <w:spacing w:before="144"/>
              <w:ind w:right="471"/>
              <w:jc w:val="right"/>
              <w:rPr>
                <w:bCs/>
                <w:i/>
                <w:iCs/>
                <w:spacing w:val="2"/>
              </w:rPr>
            </w:pPr>
          </w:p>
        </w:tc>
      </w:tr>
      <w:tr w:rsidR="00E96EE4" w:rsidRPr="00F15AB0" w14:paraId="5CE10F30" w14:textId="77777777" w:rsidTr="004165A6">
        <w:trPr>
          <w:trHeight w:hRule="exact" w:val="545"/>
        </w:trPr>
        <w:tc>
          <w:tcPr>
            <w:tcW w:w="3618" w:type="dxa"/>
            <w:tcBorders>
              <w:top w:val="single" w:sz="2" w:space="0" w:color="auto"/>
              <w:left w:val="single" w:sz="2" w:space="0" w:color="auto"/>
              <w:bottom w:val="single" w:sz="2" w:space="0" w:color="auto"/>
              <w:right w:val="single" w:sz="2" w:space="0" w:color="auto"/>
            </w:tcBorders>
          </w:tcPr>
          <w:p w14:paraId="7BF1B31F" w14:textId="77777777" w:rsidR="00E96EE4" w:rsidRPr="00F15AB0" w:rsidRDefault="00E96EE4" w:rsidP="004165A6">
            <w:pPr>
              <w:spacing w:before="144"/>
              <w:ind w:left="42"/>
              <w:rPr>
                <w:bCs/>
                <w:spacing w:val="-10"/>
              </w:rPr>
            </w:pPr>
            <w:r w:rsidRPr="00F15AB0">
              <w:rPr>
                <w:bCs/>
                <w:spacing w:val="-10"/>
              </w:rPr>
              <w:t>Award date</w:t>
            </w:r>
          </w:p>
        </w:tc>
        <w:tc>
          <w:tcPr>
            <w:tcW w:w="5989" w:type="dxa"/>
            <w:gridSpan w:val="6"/>
            <w:tcBorders>
              <w:top w:val="single" w:sz="2" w:space="0" w:color="auto"/>
              <w:left w:val="single" w:sz="2" w:space="0" w:color="auto"/>
              <w:bottom w:val="single" w:sz="2" w:space="0" w:color="auto"/>
              <w:right w:val="single" w:sz="2" w:space="0" w:color="auto"/>
            </w:tcBorders>
          </w:tcPr>
          <w:p w14:paraId="0271A55A" w14:textId="77777777" w:rsidR="00E96EE4" w:rsidRPr="00F15AB0" w:rsidRDefault="00E96EE4" w:rsidP="004165A6">
            <w:pPr>
              <w:spacing w:before="144"/>
              <w:ind w:right="741"/>
              <w:jc w:val="right"/>
              <w:rPr>
                <w:bCs/>
                <w:i/>
                <w:iCs/>
                <w:spacing w:val="2"/>
              </w:rPr>
            </w:pPr>
          </w:p>
        </w:tc>
      </w:tr>
      <w:tr w:rsidR="00E96EE4" w:rsidRPr="00F15AB0" w14:paraId="5BA88917" w14:textId="77777777" w:rsidTr="004165A6">
        <w:trPr>
          <w:trHeight w:hRule="exact" w:val="635"/>
        </w:trPr>
        <w:tc>
          <w:tcPr>
            <w:tcW w:w="3618" w:type="dxa"/>
            <w:tcBorders>
              <w:top w:val="single" w:sz="2" w:space="0" w:color="auto"/>
              <w:left w:val="single" w:sz="2" w:space="0" w:color="auto"/>
              <w:bottom w:val="single" w:sz="2" w:space="0" w:color="auto"/>
              <w:right w:val="single" w:sz="2" w:space="0" w:color="auto"/>
            </w:tcBorders>
          </w:tcPr>
          <w:p w14:paraId="411085B2" w14:textId="77777777" w:rsidR="00E96EE4" w:rsidRPr="00F15AB0" w:rsidRDefault="00E96EE4" w:rsidP="004165A6">
            <w:pPr>
              <w:spacing w:before="144"/>
              <w:ind w:left="42"/>
              <w:rPr>
                <w:bCs/>
                <w:spacing w:val="-4"/>
              </w:rPr>
            </w:pPr>
            <w:r w:rsidRPr="00F15AB0">
              <w:rPr>
                <w:bCs/>
                <w:spacing w:val="-4"/>
              </w:rPr>
              <w:t>Completion date</w:t>
            </w:r>
          </w:p>
        </w:tc>
        <w:tc>
          <w:tcPr>
            <w:tcW w:w="5989" w:type="dxa"/>
            <w:gridSpan w:val="6"/>
            <w:tcBorders>
              <w:top w:val="single" w:sz="2" w:space="0" w:color="auto"/>
              <w:left w:val="single" w:sz="2" w:space="0" w:color="auto"/>
              <w:bottom w:val="single" w:sz="2" w:space="0" w:color="auto"/>
              <w:right w:val="single" w:sz="2" w:space="0" w:color="auto"/>
            </w:tcBorders>
          </w:tcPr>
          <w:p w14:paraId="31E5E5AA" w14:textId="77777777" w:rsidR="00E96EE4" w:rsidRPr="00F15AB0" w:rsidRDefault="00E96EE4" w:rsidP="004165A6">
            <w:pPr>
              <w:spacing w:before="144"/>
              <w:ind w:right="381"/>
              <w:jc w:val="right"/>
              <w:rPr>
                <w:bCs/>
                <w:i/>
                <w:iCs/>
                <w:spacing w:val="2"/>
              </w:rPr>
            </w:pPr>
          </w:p>
        </w:tc>
      </w:tr>
      <w:tr w:rsidR="00E96EE4" w:rsidRPr="00F15AB0" w14:paraId="7AA43209" w14:textId="77777777" w:rsidTr="004165A6">
        <w:trPr>
          <w:trHeight w:hRule="exact" w:val="986"/>
        </w:trPr>
        <w:tc>
          <w:tcPr>
            <w:tcW w:w="3618" w:type="dxa"/>
            <w:tcBorders>
              <w:top w:val="single" w:sz="2" w:space="0" w:color="auto"/>
              <w:left w:val="single" w:sz="2" w:space="0" w:color="auto"/>
              <w:bottom w:val="single" w:sz="2" w:space="0" w:color="auto"/>
              <w:right w:val="single" w:sz="2" w:space="0" w:color="auto"/>
            </w:tcBorders>
          </w:tcPr>
          <w:p w14:paraId="6BA02B7E" w14:textId="77777777" w:rsidR="00E96EE4" w:rsidRPr="00F15AB0" w:rsidRDefault="00E96EE4" w:rsidP="004165A6">
            <w:pPr>
              <w:spacing w:before="144"/>
              <w:ind w:left="42"/>
              <w:rPr>
                <w:bCs/>
                <w:spacing w:val="-4"/>
              </w:rPr>
            </w:pPr>
            <w:r w:rsidRPr="00F15AB0">
              <w:rPr>
                <w:bCs/>
                <w:spacing w:val="-4"/>
              </w:rPr>
              <w:t>Role in Contract</w:t>
            </w:r>
          </w:p>
          <w:p w14:paraId="7AB16F70" w14:textId="77777777" w:rsidR="00E96EE4" w:rsidRPr="00F15AB0" w:rsidRDefault="00E96EE4" w:rsidP="004165A6">
            <w:pPr>
              <w:spacing w:after="396"/>
              <w:ind w:left="42"/>
              <w:rPr>
                <w:bCs/>
                <w:i/>
                <w:iCs/>
                <w:spacing w:val="2"/>
              </w:rPr>
            </w:pPr>
          </w:p>
        </w:tc>
        <w:tc>
          <w:tcPr>
            <w:tcW w:w="1414" w:type="dxa"/>
            <w:gridSpan w:val="2"/>
            <w:tcBorders>
              <w:top w:val="single" w:sz="2" w:space="0" w:color="auto"/>
              <w:left w:val="single" w:sz="2" w:space="0" w:color="auto"/>
              <w:bottom w:val="single" w:sz="2" w:space="0" w:color="auto"/>
              <w:right w:val="single" w:sz="2" w:space="0" w:color="auto"/>
            </w:tcBorders>
            <w:vAlign w:val="center"/>
          </w:tcPr>
          <w:p w14:paraId="040D26D5" w14:textId="77777777" w:rsidR="00E96EE4" w:rsidRDefault="00E96EE4" w:rsidP="004165A6">
            <w:pPr>
              <w:ind w:right="90"/>
              <w:jc w:val="center"/>
              <w:rPr>
                <w:bCs/>
                <w:spacing w:val="-4"/>
              </w:rPr>
            </w:pPr>
            <w:r>
              <w:rPr>
                <w:bCs/>
                <w:spacing w:val="-4"/>
              </w:rPr>
              <w:t xml:space="preserve">Prime </w:t>
            </w:r>
            <w:r w:rsidRPr="00F15AB0">
              <w:rPr>
                <w:bCs/>
                <w:spacing w:val="-4"/>
              </w:rPr>
              <w:t>Contractor</w:t>
            </w:r>
          </w:p>
          <w:p w14:paraId="079778B2" w14:textId="77777777" w:rsidR="00E96EE4" w:rsidRPr="00F15AB0" w:rsidRDefault="00E96EE4" w:rsidP="004165A6">
            <w:pPr>
              <w:ind w:right="90"/>
              <w:jc w:val="center"/>
              <w:rPr>
                <w:bCs/>
                <w:spacing w:val="-4"/>
              </w:rPr>
            </w:pPr>
            <w:r>
              <w:rPr>
                <w:rFonts w:ascii="MS Mincho" w:eastAsia="MS Mincho" w:hAnsi="Wingdings" w:cs="MS Mincho" w:hint="eastAsia"/>
                <w:spacing w:val="-2"/>
                <w:szCs w:val="24"/>
              </w:rPr>
              <w:sym w:font="Wingdings" w:char="F0A8"/>
            </w:r>
          </w:p>
        </w:tc>
        <w:tc>
          <w:tcPr>
            <w:tcW w:w="1555" w:type="dxa"/>
            <w:tcBorders>
              <w:top w:val="single" w:sz="2" w:space="0" w:color="auto"/>
              <w:left w:val="single" w:sz="2" w:space="0" w:color="auto"/>
              <w:bottom w:val="single" w:sz="2" w:space="0" w:color="auto"/>
              <w:right w:val="single" w:sz="2" w:space="0" w:color="auto"/>
            </w:tcBorders>
            <w:vAlign w:val="center"/>
          </w:tcPr>
          <w:p w14:paraId="58FE0ACC" w14:textId="77777777" w:rsidR="00E96EE4" w:rsidRDefault="00E96EE4" w:rsidP="004165A6">
            <w:pPr>
              <w:tabs>
                <w:tab w:val="left" w:pos="1350"/>
              </w:tabs>
              <w:ind w:right="180"/>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24F10E8D" w14:textId="77777777" w:rsidR="00E96EE4" w:rsidRPr="00F15AB0" w:rsidRDefault="00E96EE4" w:rsidP="004165A6">
            <w:pPr>
              <w:ind w:right="374"/>
              <w:jc w:val="center"/>
              <w:rPr>
                <w:bCs/>
                <w:spacing w:val="-4"/>
              </w:rPr>
            </w:pPr>
            <w:r>
              <w:rPr>
                <w:rFonts w:ascii="MS Mincho" w:eastAsia="MS Mincho" w:hAnsi="Wingdings" w:cs="MS Mincho" w:hint="eastAsia"/>
                <w:spacing w:val="-2"/>
                <w:szCs w:val="24"/>
              </w:rPr>
              <w:sym w:font="Wingdings" w:char="F0A8"/>
            </w:r>
          </w:p>
        </w:tc>
        <w:tc>
          <w:tcPr>
            <w:tcW w:w="1976" w:type="dxa"/>
            <w:tcBorders>
              <w:top w:val="single" w:sz="2" w:space="0" w:color="auto"/>
              <w:left w:val="single" w:sz="2" w:space="0" w:color="auto"/>
              <w:bottom w:val="single" w:sz="2" w:space="0" w:color="auto"/>
              <w:right w:val="single" w:sz="2" w:space="0" w:color="auto"/>
            </w:tcBorders>
            <w:vAlign w:val="center"/>
          </w:tcPr>
          <w:p w14:paraId="4EC7F3EA" w14:textId="77777777" w:rsidR="00E96EE4" w:rsidRDefault="00E96EE4" w:rsidP="004165A6">
            <w:pPr>
              <w:jc w:val="center"/>
              <w:rPr>
                <w:bCs/>
                <w:spacing w:val="-4"/>
              </w:rPr>
            </w:pPr>
            <w:r w:rsidRPr="00F15AB0">
              <w:rPr>
                <w:bCs/>
                <w:spacing w:val="-4"/>
              </w:rPr>
              <w:t>Management</w:t>
            </w:r>
            <w:r>
              <w:rPr>
                <w:bCs/>
                <w:spacing w:val="-4"/>
              </w:rPr>
              <w:t xml:space="preserve"> </w:t>
            </w:r>
            <w:r w:rsidRPr="00F15AB0">
              <w:rPr>
                <w:bCs/>
                <w:spacing w:val="-4"/>
              </w:rPr>
              <w:t>Contractor</w:t>
            </w:r>
          </w:p>
          <w:p w14:paraId="67E536CA" w14:textId="77777777" w:rsidR="00E96EE4" w:rsidRPr="00F15AB0" w:rsidRDefault="00E96EE4" w:rsidP="004165A6">
            <w:pPr>
              <w:jc w:val="center"/>
              <w:rPr>
                <w:bCs/>
                <w:spacing w:val="-4"/>
              </w:rPr>
            </w:pPr>
            <w:r>
              <w:rPr>
                <w:rFonts w:ascii="MS Mincho" w:eastAsia="MS Mincho" w:hAnsi="Wingdings" w:cs="MS Mincho" w:hint="eastAsia"/>
                <w:spacing w:val="-2"/>
                <w:szCs w:val="24"/>
              </w:rPr>
              <w:sym w:font="Wingdings" w:char="F0A8"/>
            </w:r>
          </w:p>
        </w:tc>
        <w:tc>
          <w:tcPr>
            <w:tcW w:w="1043" w:type="dxa"/>
            <w:gridSpan w:val="2"/>
            <w:tcBorders>
              <w:top w:val="single" w:sz="2" w:space="0" w:color="auto"/>
              <w:left w:val="single" w:sz="2" w:space="0" w:color="auto"/>
              <w:bottom w:val="single" w:sz="2" w:space="0" w:color="auto"/>
              <w:right w:val="single" w:sz="2" w:space="0" w:color="auto"/>
            </w:tcBorders>
            <w:vAlign w:val="center"/>
          </w:tcPr>
          <w:p w14:paraId="5F73DAF7" w14:textId="77777777" w:rsidR="00E96EE4" w:rsidRPr="00F15AB0" w:rsidRDefault="00E96EE4" w:rsidP="004165A6">
            <w:pPr>
              <w:jc w:val="center"/>
              <w:rPr>
                <w:bCs/>
                <w:spacing w:val="-4"/>
              </w:rPr>
            </w:pPr>
            <w:r w:rsidRPr="00F15AB0">
              <w:rPr>
                <w:bCs/>
                <w:spacing w:val="-4"/>
              </w:rPr>
              <w:t>Sub</w:t>
            </w:r>
            <w:r>
              <w:rPr>
                <w:bCs/>
                <w:spacing w:val="-4"/>
              </w:rPr>
              <w:t>-</w:t>
            </w:r>
            <w:r w:rsidRPr="00F15AB0">
              <w:rPr>
                <w:bCs/>
                <w:spacing w:val="-4"/>
              </w:rPr>
              <w:t>contractor</w:t>
            </w:r>
            <w:r>
              <w:rPr>
                <w:rFonts w:ascii="MS Mincho" w:eastAsia="MS Mincho" w:hAnsi="Wingdings" w:cs="MS Mincho" w:hint="eastAsia"/>
                <w:spacing w:val="-2"/>
                <w:szCs w:val="24"/>
              </w:rPr>
              <w:sym w:font="Wingdings" w:char="F0A8"/>
            </w:r>
          </w:p>
        </w:tc>
      </w:tr>
      <w:tr w:rsidR="00E96EE4" w:rsidRPr="00F15AB0" w14:paraId="73589469" w14:textId="77777777" w:rsidTr="00E96EE4">
        <w:trPr>
          <w:trHeight w:val="697"/>
        </w:trPr>
        <w:tc>
          <w:tcPr>
            <w:tcW w:w="3618" w:type="dxa"/>
            <w:tcBorders>
              <w:top w:val="single" w:sz="2" w:space="0" w:color="auto"/>
              <w:left w:val="single" w:sz="2" w:space="0" w:color="auto"/>
              <w:right w:val="single" w:sz="2" w:space="0" w:color="auto"/>
            </w:tcBorders>
          </w:tcPr>
          <w:p w14:paraId="08206A3A" w14:textId="77777777" w:rsidR="00E96EE4" w:rsidRPr="00F15AB0" w:rsidRDefault="00E96EE4" w:rsidP="004165A6">
            <w:pPr>
              <w:spacing w:before="144" w:after="324"/>
              <w:ind w:left="42"/>
              <w:rPr>
                <w:bCs/>
                <w:spacing w:val="-11"/>
              </w:rPr>
            </w:pPr>
            <w:r w:rsidRPr="00F15AB0">
              <w:rPr>
                <w:bCs/>
                <w:spacing w:val="-11"/>
              </w:rPr>
              <w:t>Total Contract Amount</w:t>
            </w:r>
          </w:p>
        </w:tc>
        <w:tc>
          <w:tcPr>
            <w:tcW w:w="2970" w:type="dxa"/>
            <w:gridSpan w:val="3"/>
            <w:tcBorders>
              <w:top w:val="single" w:sz="2" w:space="0" w:color="auto"/>
              <w:left w:val="single" w:sz="2" w:space="0" w:color="auto"/>
              <w:right w:val="single" w:sz="2" w:space="0" w:color="auto"/>
            </w:tcBorders>
          </w:tcPr>
          <w:p w14:paraId="5E97D65C" w14:textId="77777777" w:rsidR="00E96EE4" w:rsidRPr="00B622D5" w:rsidRDefault="00E96EE4" w:rsidP="004165A6">
            <w:pPr>
              <w:spacing w:before="144"/>
              <w:ind w:left="61"/>
              <w:rPr>
                <w:bCs/>
                <w:i/>
                <w:iCs/>
                <w:spacing w:val="2"/>
              </w:rPr>
            </w:pPr>
          </w:p>
        </w:tc>
        <w:tc>
          <w:tcPr>
            <w:tcW w:w="3019" w:type="dxa"/>
            <w:gridSpan w:val="3"/>
            <w:tcBorders>
              <w:top w:val="single" w:sz="2" w:space="0" w:color="auto"/>
              <w:left w:val="single" w:sz="2" w:space="0" w:color="auto"/>
              <w:right w:val="single" w:sz="2" w:space="0" w:color="auto"/>
            </w:tcBorders>
          </w:tcPr>
          <w:p w14:paraId="02077678" w14:textId="77777777" w:rsidR="00E96EE4" w:rsidRDefault="00E96EE4" w:rsidP="004165A6">
            <w:pPr>
              <w:spacing w:before="144"/>
              <w:ind w:left="61"/>
              <w:rPr>
                <w:bCs/>
                <w:i/>
                <w:iCs/>
                <w:spacing w:val="2"/>
              </w:rPr>
            </w:pPr>
            <w:r w:rsidRPr="00F15AB0">
              <w:rPr>
                <w:bCs/>
                <w:spacing w:val="-4"/>
              </w:rPr>
              <w:t xml:space="preserve">US$ </w:t>
            </w:r>
            <w:r>
              <w:rPr>
                <w:bCs/>
                <w:i/>
                <w:iCs/>
                <w:spacing w:val="2"/>
              </w:rPr>
              <w:t>*</w:t>
            </w:r>
          </w:p>
        </w:tc>
      </w:tr>
      <w:tr w:rsidR="00E96EE4" w:rsidRPr="00DA59B8" w14:paraId="5121E1F4" w14:textId="77777777" w:rsidTr="004165A6">
        <w:trPr>
          <w:trHeight w:val="1000"/>
        </w:trPr>
        <w:tc>
          <w:tcPr>
            <w:tcW w:w="3618" w:type="dxa"/>
            <w:tcBorders>
              <w:top w:val="single" w:sz="2" w:space="0" w:color="auto"/>
              <w:left w:val="single" w:sz="2" w:space="0" w:color="auto"/>
              <w:right w:val="single" w:sz="2" w:space="0" w:color="auto"/>
            </w:tcBorders>
          </w:tcPr>
          <w:p w14:paraId="2842708B" w14:textId="77777777" w:rsidR="00E96EE4" w:rsidRPr="00DA59B8" w:rsidRDefault="00E96EE4" w:rsidP="004165A6">
            <w:pPr>
              <w:spacing w:before="288"/>
              <w:ind w:left="42"/>
              <w:jc w:val="left"/>
              <w:rPr>
                <w:bCs/>
              </w:rPr>
            </w:pPr>
            <w:r w:rsidRPr="00DA59B8">
              <w:rPr>
                <w:bCs/>
              </w:rPr>
              <w:t xml:space="preserve">If </w:t>
            </w:r>
            <w:r>
              <w:rPr>
                <w:bCs/>
              </w:rPr>
              <w:t>member</w:t>
            </w:r>
            <w:r w:rsidRPr="00DA59B8">
              <w:rPr>
                <w:bCs/>
              </w:rPr>
              <w:t xml:space="preserve"> in a JV </w:t>
            </w:r>
            <w:r>
              <w:rPr>
                <w:bCs/>
              </w:rPr>
              <w:t xml:space="preserve">or sub-contractor, </w:t>
            </w:r>
            <w:r w:rsidRPr="00DA59B8">
              <w:rPr>
                <w:bCs/>
              </w:rPr>
              <w:t xml:space="preserve">specify participation in total </w:t>
            </w:r>
            <w:r>
              <w:rPr>
                <w:bCs/>
              </w:rPr>
              <w:t>C</w:t>
            </w:r>
            <w:r w:rsidRPr="00DA59B8">
              <w:rPr>
                <w:bCs/>
              </w:rPr>
              <w:t>ontract amount</w:t>
            </w:r>
          </w:p>
        </w:tc>
        <w:tc>
          <w:tcPr>
            <w:tcW w:w="1322" w:type="dxa"/>
            <w:tcBorders>
              <w:top w:val="single" w:sz="2" w:space="0" w:color="auto"/>
              <w:left w:val="single" w:sz="2" w:space="0" w:color="auto"/>
              <w:right w:val="single" w:sz="2" w:space="0" w:color="auto"/>
            </w:tcBorders>
          </w:tcPr>
          <w:p w14:paraId="17E43A5F" w14:textId="77777777" w:rsidR="00E96EE4" w:rsidRPr="00DA59B8" w:rsidRDefault="00E96EE4" w:rsidP="004165A6">
            <w:pPr>
              <w:spacing w:before="144"/>
              <w:ind w:left="61"/>
              <w:rPr>
                <w:bCs/>
                <w:i/>
                <w:iCs/>
              </w:rPr>
            </w:pPr>
          </w:p>
        </w:tc>
        <w:tc>
          <w:tcPr>
            <w:tcW w:w="1647" w:type="dxa"/>
            <w:gridSpan w:val="2"/>
            <w:tcBorders>
              <w:top w:val="single" w:sz="2" w:space="0" w:color="auto"/>
              <w:left w:val="single" w:sz="2" w:space="0" w:color="auto"/>
              <w:right w:val="single" w:sz="2" w:space="0" w:color="auto"/>
            </w:tcBorders>
          </w:tcPr>
          <w:p w14:paraId="29A018FE" w14:textId="77777777" w:rsidR="00E96EE4" w:rsidRPr="00DA59B8" w:rsidRDefault="00E96EE4" w:rsidP="004165A6">
            <w:pPr>
              <w:spacing w:before="144"/>
              <w:ind w:left="61"/>
              <w:rPr>
                <w:bCs/>
                <w:i/>
                <w:iCs/>
              </w:rPr>
            </w:pPr>
          </w:p>
        </w:tc>
        <w:tc>
          <w:tcPr>
            <w:tcW w:w="3019" w:type="dxa"/>
            <w:gridSpan w:val="3"/>
            <w:tcBorders>
              <w:top w:val="single" w:sz="2" w:space="0" w:color="auto"/>
              <w:left w:val="single" w:sz="2" w:space="0" w:color="auto"/>
              <w:right w:val="single" w:sz="2" w:space="0" w:color="auto"/>
            </w:tcBorders>
          </w:tcPr>
          <w:p w14:paraId="7DEB90E0" w14:textId="77777777" w:rsidR="00E96EE4" w:rsidRPr="00DA59B8" w:rsidRDefault="00E96EE4" w:rsidP="004165A6">
            <w:pPr>
              <w:spacing w:before="144"/>
              <w:ind w:left="61"/>
              <w:rPr>
                <w:bCs/>
                <w:i/>
                <w:iCs/>
              </w:rPr>
            </w:pPr>
            <w:r>
              <w:rPr>
                <w:bCs/>
                <w:i/>
                <w:spacing w:val="-4"/>
              </w:rPr>
              <w:t>*</w:t>
            </w:r>
          </w:p>
        </w:tc>
      </w:tr>
      <w:tr w:rsidR="00E96EE4" w:rsidRPr="00F15AB0" w14:paraId="518BD481" w14:textId="77777777" w:rsidTr="004165A6">
        <w:trPr>
          <w:trHeight w:val="373"/>
        </w:trPr>
        <w:tc>
          <w:tcPr>
            <w:tcW w:w="3618" w:type="dxa"/>
            <w:tcBorders>
              <w:top w:val="single" w:sz="2" w:space="0" w:color="auto"/>
              <w:left w:val="single" w:sz="2" w:space="0" w:color="auto"/>
              <w:bottom w:val="single" w:sz="2" w:space="0" w:color="auto"/>
              <w:right w:val="single" w:sz="2" w:space="0" w:color="auto"/>
            </w:tcBorders>
          </w:tcPr>
          <w:p w14:paraId="1BE61BCB" w14:textId="77777777" w:rsidR="00E96EE4" w:rsidRPr="00F15AB0" w:rsidRDefault="00E96EE4" w:rsidP="004165A6">
            <w:pPr>
              <w:spacing w:before="144"/>
              <w:ind w:left="42"/>
              <w:rPr>
                <w:bCs/>
              </w:rPr>
            </w:pPr>
            <w:r w:rsidRPr="00F15AB0">
              <w:rPr>
                <w:bCs/>
              </w:rPr>
              <w:t>Employer's Name:</w:t>
            </w:r>
          </w:p>
        </w:tc>
        <w:tc>
          <w:tcPr>
            <w:tcW w:w="5989" w:type="dxa"/>
            <w:gridSpan w:val="6"/>
            <w:tcBorders>
              <w:top w:val="single" w:sz="2" w:space="0" w:color="auto"/>
              <w:left w:val="single" w:sz="2" w:space="0" w:color="auto"/>
              <w:bottom w:val="single" w:sz="2" w:space="0" w:color="auto"/>
              <w:right w:val="single" w:sz="2" w:space="0" w:color="auto"/>
            </w:tcBorders>
          </w:tcPr>
          <w:p w14:paraId="65C4FF87" w14:textId="77777777" w:rsidR="00E96EE4" w:rsidRPr="00F15AB0" w:rsidRDefault="00E96EE4" w:rsidP="004165A6">
            <w:pPr>
              <w:spacing w:before="144"/>
              <w:rPr>
                <w:bCs/>
                <w:i/>
                <w:iCs/>
              </w:rPr>
            </w:pPr>
          </w:p>
        </w:tc>
      </w:tr>
      <w:tr w:rsidR="00E96EE4" w:rsidRPr="00F15AB0" w14:paraId="4B396962" w14:textId="77777777" w:rsidTr="00E96EE4">
        <w:trPr>
          <w:trHeight w:val="922"/>
        </w:trPr>
        <w:tc>
          <w:tcPr>
            <w:tcW w:w="3618" w:type="dxa"/>
            <w:tcBorders>
              <w:top w:val="single" w:sz="2" w:space="0" w:color="auto"/>
              <w:left w:val="single" w:sz="2" w:space="0" w:color="auto"/>
              <w:bottom w:val="single" w:sz="2" w:space="0" w:color="auto"/>
              <w:right w:val="single" w:sz="2" w:space="0" w:color="auto"/>
            </w:tcBorders>
          </w:tcPr>
          <w:p w14:paraId="7508C610" w14:textId="77777777" w:rsidR="00E96EE4" w:rsidRDefault="00E96EE4" w:rsidP="00E96EE4">
            <w:pPr>
              <w:spacing w:line="360" w:lineRule="auto"/>
              <w:ind w:left="42"/>
              <w:rPr>
                <w:bCs/>
              </w:rPr>
            </w:pPr>
            <w:r w:rsidRPr="00F15AB0">
              <w:rPr>
                <w:bCs/>
              </w:rPr>
              <w:t>Address:</w:t>
            </w:r>
          </w:p>
          <w:p w14:paraId="63A08E35" w14:textId="77777777" w:rsidR="00E96EE4" w:rsidRDefault="00E96EE4" w:rsidP="00E96EE4">
            <w:pPr>
              <w:spacing w:line="360" w:lineRule="auto"/>
              <w:ind w:left="42"/>
              <w:rPr>
                <w:bCs/>
              </w:rPr>
            </w:pPr>
            <w:r w:rsidRPr="00F15AB0">
              <w:rPr>
                <w:bCs/>
              </w:rPr>
              <w:t>Tel</w:t>
            </w:r>
            <w:r>
              <w:rPr>
                <w:bCs/>
              </w:rPr>
              <w:t>ep</w:t>
            </w:r>
            <w:r w:rsidRPr="00F15AB0">
              <w:rPr>
                <w:bCs/>
              </w:rPr>
              <w:t>hone/fax number</w:t>
            </w:r>
          </w:p>
          <w:p w14:paraId="28B6108C" w14:textId="770DB332" w:rsidR="00E96EE4" w:rsidRPr="00F15AB0" w:rsidRDefault="00E96EE4" w:rsidP="00E96EE4">
            <w:pPr>
              <w:spacing w:line="360" w:lineRule="auto"/>
              <w:ind w:left="42"/>
              <w:rPr>
                <w:bCs/>
              </w:rPr>
            </w:pPr>
            <w:r w:rsidRPr="00F15AB0">
              <w:rPr>
                <w:bCs/>
              </w:rPr>
              <w:t>E-mail:</w:t>
            </w:r>
          </w:p>
        </w:tc>
        <w:tc>
          <w:tcPr>
            <w:tcW w:w="5989" w:type="dxa"/>
            <w:gridSpan w:val="6"/>
            <w:tcBorders>
              <w:top w:val="single" w:sz="2" w:space="0" w:color="auto"/>
              <w:left w:val="single" w:sz="2" w:space="0" w:color="auto"/>
              <w:bottom w:val="single" w:sz="2" w:space="0" w:color="auto"/>
              <w:right w:val="single" w:sz="2" w:space="0" w:color="auto"/>
            </w:tcBorders>
          </w:tcPr>
          <w:p w14:paraId="6BA59B08" w14:textId="77777777" w:rsidR="00E96EE4" w:rsidRPr="00F15AB0" w:rsidRDefault="00E96EE4" w:rsidP="004165A6">
            <w:pPr>
              <w:spacing w:before="288" w:after="120"/>
              <w:rPr>
                <w:bCs/>
                <w:i/>
                <w:iCs/>
                <w:spacing w:val="2"/>
              </w:rPr>
            </w:pPr>
          </w:p>
        </w:tc>
      </w:tr>
      <w:tr w:rsidR="00E96EE4" w:rsidRPr="00F15AB0" w14:paraId="76EDAD1F" w14:textId="77777777" w:rsidTr="004165A6">
        <w:trPr>
          <w:gridAfter w:val="1"/>
          <w:wAfter w:w="6" w:type="dxa"/>
          <w:trHeight w:val="733"/>
        </w:trPr>
        <w:tc>
          <w:tcPr>
            <w:tcW w:w="3618" w:type="dxa"/>
            <w:tcBorders>
              <w:top w:val="single" w:sz="2" w:space="0" w:color="auto"/>
              <w:left w:val="single" w:sz="2" w:space="0" w:color="auto"/>
              <w:bottom w:val="single" w:sz="2" w:space="0" w:color="auto"/>
              <w:right w:val="single" w:sz="2" w:space="0" w:color="auto"/>
            </w:tcBorders>
          </w:tcPr>
          <w:p w14:paraId="748CA898" w14:textId="77777777" w:rsidR="00E96EE4" w:rsidRDefault="00E96EE4" w:rsidP="004165A6">
            <w:pPr>
              <w:jc w:val="center"/>
              <w:rPr>
                <w:b/>
                <w:bCs/>
                <w:spacing w:val="4"/>
              </w:rPr>
            </w:pPr>
            <w:r>
              <w:t>Description of the similarity in accordance with Sub-Factor 4.2(a) of Section III:</w:t>
            </w:r>
          </w:p>
        </w:tc>
        <w:tc>
          <w:tcPr>
            <w:tcW w:w="5983" w:type="dxa"/>
            <w:gridSpan w:val="5"/>
            <w:tcBorders>
              <w:top w:val="single" w:sz="2" w:space="0" w:color="auto"/>
              <w:left w:val="single" w:sz="2" w:space="0" w:color="auto"/>
              <w:bottom w:val="single" w:sz="2" w:space="0" w:color="auto"/>
              <w:right w:val="single" w:sz="2" w:space="0" w:color="auto"/>
            </w:tcBorders>
          </w:tcPr>
          <w:p w14:paraId="532CC0CF" w14:textId="77777777" w:rsidR="00E96EE4" w:rsidRPr="00DA59B8" w:rsidRDefault="00E96EE4" w:rsidP="004165A6">
            <w:pPr>
              <w:jc w:val="center"/>
              <w:rPr>
                <w:b/>
                <w:bCs/>
                <w:spacing w:val="4"/>
              </w:rPr>
            </w:pPr>
          </w:p>
        </w:tc>
      </w:tr>
      <w:tr w:rsidR="00E96EE4" w:rsidRPr="00F15AB0" w14:paraId="465FCCA8" w14:textId="77777777" w:rsidTr="004165A6">
        <w:trPr>
          <w:gridAfter w:val="1"/>
          <w:wAfter w:w="6" w:type="dxa"/>
          <w:trHeight w:val="253"/>
        </w:trPr>
        <w:tc>
          <w:tcPr>
            <w:tcW w:w="3618" w:type="dxa"/>
            <w:tcBorders>
              <w:top w:val="single" w:sz="2" w:space="0" w:color="auto"/>
              <w:left w:val="single" w:sz="2" w:space="0" w:color="auto"/>
              <w:bottom w:val="single" w:sz="2" w:space="0" w:color="auto"/>
              <w:right w:val="single" w:sz="2" w:space="0" w:color="auto"/>
            </w:tcBorders>
          </w:tcPr>
          <w:p w14:paraId="17177BFF" w14:textId="77777777" w:rsidR="00E96EE4" w:rsidRDefault="00E96EE4" w:rsidP="004165A6">
            <w:pPr>
              <w:jc w:val="left"/>
            </w:pPr>
            <w:r>
              <w:t>1. Amount</w:t>
            </w:r>
          </w:p>
        </w:tc>
        <w:tc>
          <w:tcPr>
            <w:tcW w:w="5983" w:type="dxa"/>
            <w:gridSpan w:val="5"/>
            <w:tcBorders>
              <w:top w:val="single" w:sz="2" w:space="0" w:color="auto"/>
              <w:left w:val="single" w:sz="2" w:space="0" w:color="auto"/>
              <w:bottom w:val="single" w:sz="2" w:space="0" w:color="auto"/>
              <w:right w:val="single" w:sz="2" w:space="0" w:color="auto"/>
            </w:tcBorders>
          </w:tcPr>
          <w:p w14:paraId="7AFC9151" w14:textId="77777777" w:rsidR="00E96EE4" w:rsidRDefault="00E96EE4" w:rsidP="004165A6">
            <w:pPr>
              <w:jc w:val="center"/>
              <w:rPr>
                <w:b/>
                <w:bCs/>
                <w:spacing w:val="4"/>
              </w:rPr>
            </w:pPr>
          </w:p>
        </w:tc>
      </w:tr>
      <w:tr w:rsidR="00E96EE4" w:rsidRPr="00F15AB0" w14:paraId="3F7D4FC8" w14:textId="77777777" w:rsidTr="004165A6">
        <w:trPr>
          <w:gridAfter w:val="1"/>
          <w:wAfter w:w="6" w:type="dxa"/>
          <w:trHeight w:val="493"/>
        </w:trPr>
        <w:tc>
          <w:tcPr>
            <w:tcW w:w="3618" w:type="dxa"/>
            <w:tcBorders>
              <w:top w:val="single" w:sz="2" w:space="0" w:color="auto"/>
              <w:left w:val="single" w:sz="2" w:space="0" w:color="auto"/>
              <w:bottom w:val="single" w:sz="2" w:space="0" w:color="auto"/>
              <w:right w:val="single" w:sz="2" w:space="0" w:color="auto"/>
            </w:tcBorders>
          </w:tcPr>
          <w:p w14:paraId="643B292A" w14:textId="77777777" w:rsidR="00E96EE4" w:rsidRDefault="00E96EE4" w:rsidP="004165A6">
            <w:pPr>
              <w:jc w:val="left"/>
            </w:pPr>
            <w:r>
              <w:t>2. Physical size of required works items</w:t>
            </w:r>
          </w:p>
        </w:tc>
        <w:tc>
          <w:tcPr>
            <w:tcW w:w="5983" w:type="dxa"/>
            <w:gridSpan w:val="5"/>
            <w:tcBorders>
              <w:top w:val="single" w:sz="2" w:space="0" w:color="auto"/>
              <w:left w:val="single" w:sz="2" w:space="0" w:color="auto"/>
              <w:bottom w:val="single" w:sz="2" w:space="0" w:color="auto"/>
              <w:right w:val="single" w:sz="2" w:space="0" w:color="auto"/>
            </w:tcBorders>
          </w:tcPr>
          <w:p w14:paraId="4CA70BD2" w14:textId="77777777" w:rsidR="00E96EE4" w:rsidRDefault="00E96EE4" w:rsidP="004165A6">
            <w:pPr>
              <w:jc w:val="center"/>
              <w:rPr>
                <w:b/>
                <w:bCs/>
                <w:spacing w:val="4"/>
              </w:rPr>
            </w:pPr>
          </w:p>
        </w:tc>
      </w:tr>
      <w:tr w:rsidR="00E96EE4" w:rsidRPr="00F15AB0" w14:paraId="29D6F599" w14:textId="77777777" w:rsidTr="004165A6">
        <w:trPr>
          <w:gridAfter w:val="1"/>
          <w:wAfter w:w="6" w:type="dxa"/>
          <w:trHeight w:val="253"/>
        </w:trPr>
        <w:tc>
          <w:tcPr>
            <w:tcW w:w="3618" w:type="dxa"/>
            <w:tcBorders>
              <w:top w:val="single" w:sz="2" w:space="0" w:color="auto"/>
              <w:left w:val="single" w:sz="2" w:space="0" w:color="auto"/>
              <w:bottom w:val="single" w:sz="2" w:space="0" w:color="auto"/>
              <w:right w:val="single" w:sz="2" w:space="0" w:color="auto"/>
            </w:tcBorders>
          </w:tcPr>
          <w:p w14:paraId="456A72FD" w14:textId="77777777" w:rsidR="00E96EE4" w:rsidRDefault="00E96EE4" w:rsidP="004165A6">
            <w:pPr>
              <w:jc w:val="left"/>
            </w:pPr>
            <w:r>
              <w:t>3. Complexity</w:t>
            </w:r>
          </w:p>
        </w:tc>
        <w:tc>
          <w:tcPr>
            <w:tcW w:w="5983" w:type="dxa"/>
            <w:gridSpan w:val="5"/>
            <w:tcBorders>
              <w:top w:val="single" w:sz="2" w:space="0" w:color="auto"/>
              <w:left w:val="single" w:sz="2" w:space="0" w:color="auto"/>
              <w:bottom w:val="single" w:sz="2" w:space="0" w:color="auto"/>
              <w:right w:val="single" w:sz="2" w:space="0" w:color="auto"/>
            </w:tcBorders>
          </w:tcPr>
          <w:p w14:paraId="1FCA2AC1" w14:textId="77777777" w:rsidR="00E96EE4" w:rsidRDefault="00E96EE4" w:rsidP="004165A6">
            <w:pPr>
              <w:jc w:val="center"/>
              <w:rPr>
                <w:b/>
                <w:bCs/>
                <w:spacing w:val="4"/>
              </w:rPr>
            </w:pPr>
          </w:p>
        </w:tc>
      </w:tr>
      <w:tr w:rsidR="00E96EE4" w:rsidRPr="00F15AB0" w14:paraId="153F79F8" w14:textId="77777777" w:rsidTr="004165A6">
        <w:trPr>
          <w:gridAfter w:val="1"/>
          <w:wAfter w:w="6" w:type="dxa"/>
          <w:trHeight w:val="987"/>
        </w:trPr>
        <w:tc>
          <w:tcPr>
            <w:tcW w:w="3618" w:type="dxa"/>
            <w:tcBorders>
              <w:top w:val="single" w:sz="2" w:space="0" w:color="auto"/>
              <w:left w:val="single" w:sz="2" w:space="0" w:color="auto"/>
              <w:bottom w:val="single" w:sz="2" w:space="0" w:color="auto"/>
              <w:right w:val="single" w:sz="2" w:space="0" w:color="auto"/>
            </w:tcBorders>
          </w:tcPr>
          <w:p w14:paraId="3698AD00" w14:textId="77777777" w:rsidR="00E96EE4" w:rsidRDefault="00E96EE4" w:rsidP="004165A6">
            <w:pPr>
              <w:jc w:val="left"/>
            </w:pPr>
            <w:r>
              <w:t>4. Methods/Technology</w:t>
            </w:r>
          </w:p>
          <w:p w14:paraId="1A31983E" w14:textId="77777777" w:rsidR="00E96EE4" w:rsidRDefault="00E96EE4" w:rsidP="004165A6">
            <w:pPr>
              <w:jc w:val="left"/>
            </w:pPr>
          </w:p>
          <w:p w14:paraId="7BAA41AF" w14:textId="77777777" w:rsidR="00E96EE4" w:rsidRDefault="00E96EE4" w:rsidP="004165A6">
            <w:pPr>
              <w:jc w:val="left"/>
            </w:pPr>
            <w:r>
              <w:t>5. Construction rate for key activities</w:t>
            </w:r>
          </w:p>
        </w:tc>
        <w:tc>
          <w:tcPr>
            <w:tcW w:w="5983" w:type="dxa"/>
            <w:gridSpan w:val="5"/>
            <w:tcBorders>
              <w:top w:val="single" w:sz="2" w:space="0" w:color="auto"/>
              <w:left w:val="single" w:sz="2" w:space="0" w:color="auto"/>
              <w:bottom w:val="single" w:sz="2" w:space="0" w:color="auto"/>
              <w:right w:val="single" w:sz="2" w:space="0" w:color="auto"/>
            </w:tcBorders>
          </w:tcPr>
          <w:p w14:paraId="4DA6DB7F" w14:textId="77777777" w:rsidR="00E96EE4" w:rsidRDefault="00E96EE4" w:rsidP="004165A6">
            <w:pPr>
              <w:jc w:val="center"/>
              <w:rPr>
                <w:b/>
                <w:bCs/>
                <w:spacing w:val="4"/>
              </w:rPr>
            </w:pPr>
          </w:p>
        </w:tc>
      </w:tr>
      <w:tr w:rsidR="00E96EE4" w:rsidRPr="00F15AB0" w14:paraId="27391515" w14:textId="77777777" w:rsidTr="004165A6">
        <w:trPr>
          <w:gridAfter w:val="1"/>
          <w:wAfter w:w="6" w:type="dxa"/>
          <w:trHeight w:val="493"/>
        </w:trPr>
        <w:tc>
          <w:tcPr>
            <w:tcW w:w="3618" w:type="dxa"/>
            <w:tcBorders>
              <w:top w:val="single" w:sz="2" w:space="0" w:color="auto"/>
              <w:left w:val="single" w:sz="2" w:space="0" w:color="auto"/>
              <w:bottom w:val="single" w:sz="2" w:space="0" w:color="auto"/>
              <w:right w:val="single" w:sz="2" w:space="0" w:color="auto"/>
            </w:tcBorders>
          </w:tcPr>
          <w:p w14:paraId="3F36E8F9" w14:textId="77777777" w:rsidR="00E96EE4" w:rsidRDefault="00E96EE4" w:rsidP="004165A6">
            <w:pPr>
              <w:jc w:val="left"/>
            </w:pPr>
            <w:r>
              <w:t>6. Other Characteristics</w:t>
            </w:r>
          </w:p>
          <w:p w14:paraId="3894760B" w14:textId="77777777" w:rsidR="00E96EE4" w:rsidRDefault="00E96EE4" w:rsidP="004165A6">
            <w:pPr>
              <w:jc w:val="left"/>
            </w:pPr>
          </w:p>
        </w:tc>
        <w:tc>
          <w:tcPr>
            <w:tcW w:w="5983" w:type="dxa"/>
            <w:gridSpan w:val="5"/>
            <w:tcBorders>
              <w:top w:val="single" w:sz="2" w:space="0" w:color="auto"/>
              <w:left w:val="single" w:sz="2" w:space="0" w:color="auto"/>
              <w:bottom w:val="single" w:sz="2" w:space="0" w:color="auto"/>
              <w:right w:val="single" w:sz="2" w:space="0" w:color="auto"/>
            </w:tcBorders>
          </w:tcPr>
          <w:p w14:paraId="328158D1" w14:textId="77777777" w:rsidR="00E96EE4" w:rsidRDefault="00E96EE4" w:rsidP="004165A6">
            <w:pPr>
              <w:jc w:val="center"/>
              <w:rPr>
                <w:b/>
                <w:bCs/>
                <w:spacing w:val="4"/>
              </w:rPr>
            </w:pPr>
          </w:p>
        </w:tc>
      </w:tr>
    </w:tbl>
    <w:p w14:paraId="0A4484BC" w14:textId="77777777" w:rsidR="0097115F" w:rsidRPr="00705D07" w:rsidRDefault="0097115F" w:rsidP="0097115F">
      <w:pPr>
        <w:jc w:val="center"/>
        <w:rPr>
          <w:b/>
          <w:spacing w:val="21"/>
          <w:sz w:val="32"/>
          <w:szCs w:val="32"/>
        </w:rPr>
      </w:pPr>
      <w:r w:rsidRPr="00705D07">
        <w:rPr>
          <w:b/>
          <w:sz w:val="32"/>
          <w:szCs w:val="32"/>
        </w:rPr>
        <w:lastRenderedPageBreak/>
        <w:t xml:space="preserve">Form EXP </w:t>
      </w:r>
      <w:r w:rsidRPr="00705D07">
        <w:rPr>
          <w:b/>
          <w:spacing w:val="22"/>
          <w:sz w:val="32"/>
          <w:szCs w:val="32"/>
        </w:rPr>
        <w:t xml:space="preserve">- </w:t>
      </w:r>
      <w:r w:rsidRPr="00705D07">
        <w:rPr>
          <w:b/>
          <w:spacing w:val="21"/>
          <w:sz w:val="32"/>
          <w:szCs w:val="32"/>
        </w:rPr>
        <w:t>4.2(b)</w:t>
      </w:r>
    </w:p>
    <w:p w14:paraId="2BDB9EEA" w14:textId="1D911A21" w:rsidR="0097115F" w:rsidRPr="00E96EE4" w:rsidRDefault="0097115F" w:rsidP="00E96EE4">
      <w:pPr>
        <w:pStyle w:val="Section4heading"/>
      </w:pPr>
      <w:bookmarkStart w:id="430" w:name="_Toc108424570"/>
      <w:r>
        <w:t>Construction Experience in Key Activities</w:t>
      </w:r>
      <w:bookmarkEnd w:id="430"/>
    </w:p>
    <w:p w14:paraId="236C3487" w14:textId="77777777" w:rsidR="0097115F" w:rsidRPr="00E96EE4" w:rsidRDefault="0097115F" w:rsidP="0097115F">
      <w:pPr>
        <w:jc w:val="right"/>
        <w:rPr>
          <w:bCs/>
          <w:i/>
          <w:iCs/>
          <w:spacing w:val="2"/>
          <w:sz w:val="22"/>
          <w:szCs w:val="22"/>
        </w:rPr>
      </w:pPr>
      <w:r w:rsidRPr="00E96EE4">
        <w:rPr>
          <w:bCs/>
          <w:spacing w:val="-2"/>
          <w:sz w:val="22"/>
          <w:szCs w:val="22"/>
        </w:rPr>
        <w:t xml:space="preserve">Bidder's Name: </w:t>
      </w:r>
      <w:r w:rsidRPr="00E96EE4">
        <w:rPr>
          <w:bCs/>
          <w:i/>
          <w:iCs/>
          <w:sz w:val="22"/>
          <w:szCs w:val="22"/>
        </w:rPr>
        <w:t>________________</w:t>
      </w:r>
      <w:r w:rsidRPr="00E96EE4">
        <w:rPr>
          <w:bCs/>
          <w:i/>
          <w:iCs/>
          <w:sz w:val="22"/>
          <w:szCs w:val="22"/>
        </w:rPr>
        <w:br/>
      </w:r>
      <w:r w:rsidRPr="00E96EE4">
        <w:rPr>
          <w:bCs/>
          <w:spacing w:val="-2"/>
          <w:sz w:val="22"/>
          <w:szCs w:val="22"/>
        </w:rPr>
        <w:t xml:space="preserve">Date: </w:t>
      </w:r>
      <w:r w:rsidRPr="00E96EE4">
        <w:rPr>
          <w:bCs/>
          <w:i/>
          <w:iCs/>
          <w:spacing w:val="2"/>
          <w:sz w:val="22"/>
          <w:szCs w:val="22"/>
        </w:rPr>
        <w:t>___________________</w:t>
      </w:r>
      <w:r w:rsidRPr="00E96EE4">
        <w:rPr>
          <w:bCs/>
          <w:i/>
          <w:iCs/>
          <w:spacing w:val="2"/>
          <w:sz w:val="22"/>
          <w:szCs w:val="22"/>
        </w:rPr>
        <w:br/>
      </w:r>
      <w:r w:rsidRPr="00E96EE4">
        <w:rPr>
          <w:bCs/>
          <w:spacing w:val="-2"/>
          <w:sz w:val="22"/>
          <w:szCs w:val="22"/>
        </w:rPr>
        <w:t xml:space="preserve">Bidder's Party Name: </w:t>
      </w:r>
      <w:r w:rsidRPr="00E96EE4">
        <w:rPr>
          <w:bCs/>
          <w:i/>
          <w:iCs/>
          <w:sz w:val="22"/>
          <w:szCs w:val="22"/>
        </w:rPr>
        <w:t>__________________</w:t>
      </w:r>
      <w:r w:rsidRPr="00E96EE4">
        <w:rPr>
          <w:bCs/>
          <w:i/>
          <w:iCs/>
          <w:sz w:val="22"/>
          <w:szCs w:val="22"/>
        </w:rPr>
        <w:br/>
      </w:r>
      <w:r w:rsidRPr="00E96EE4">
        <w:rPr>
          <w:bCs/>
          <w:spacing w:val="-2"/>
          <w:sz w:val="22"/>
          <w:szCs w:val="22"/>
        </w:rPr>
        <w:t>Sub-contractor's Name</w:t>
      </w:r>
      <w:r w:rsidRPr="00E96EE4">
        <w:rPr>
          <w:rStyle w:val="FootnoteReference"/>
          <w:bCs/>
          <w:spacing w:val="-2"/>
          <w:sz w:val="22"/>
          <w:szCs w:val="22"/>
        </w:rPr>
        <w:footnoteReference w:id="15"/>
      </w:r>
      <w:r w:rsidR="00361204" w:rsidRPr="00E96EE4">
        <w:rPr>
          <w:bCs/>
          <w:spacing w:val="-2"/>
          <w:sz w:val="22"/>
          <w:szCs w:val="22"/>
        </w:rPr>
        <w:t xml:space="preserve"> (as per ITB 3</w:t>
      </w:r>
      <w:r w:rsidRPr="00E96EE4">
        <w:rPr>
          <w:bCs/>
          <w:spacing w:val="-2"/>
          <w:sz w:val="22"/>
          <w:szCs w:val="22"/>
        </w:rPr>
        <w:t>4.</w:t>
      </w:r>
      <w:r w:rsidR="00361204" w:rsidRPr="00E96EE4">
        <w:rPr>
          <w:bCs/>
          <w:spacing w:val="-2"/>
          <w:sz w:val="22"/>
          <w:szCs w:val="22"/>
        </w:rPr>
        <w:t>2 and 3</w:t>
      </w:r>
      <w:r w:rsidRPr="00E96EE4">
        <w:rPr>
          <w:bCs/>
          <w:spacing w:val="-2"/>
          <w:sz w:val="22"/>
          <w:szCs w:val="22"/>
        </w:rPr>
        <w:t xml:space="preserve">4.3): </w:t>
      </w:r>
      <w:r w:rsidRPr="00E96EE4">
        <w:rPr>
          <w:bCs/>
          <w:i/>
          <w:iCs/>
          <w:sz w:val="22"/>
          <w:szCs w:val="22"/>
        </w:rPr>
        <w:t>________________</w:t>
      </w:r>
      <w:r w:rsidRPr="00E96EE4">
        <w:rPr>
          <w:bCs/>
          <w:i/>
          <w:iCs/>
          <w:sz w:val="22"/>
          <w:szCs w:val="22"/>
        </w:rPr>
        <w:br/>
      </w:r>
      <w:r w:rsidR="00D33CBE" w:rsidRPr="00E96EE4">
        <w:rPr>
          <w:bCs/>
          <w:spacing w:val="-2"/>
          <w:sz w:val="22"/>
          <w:szCs w:val="22"/>
        </w:rPr>
        <w:t>ICB</w:t>
      </w:r>
      <w:r w:rsidRPr="00E96EE4">
        <w:rPr>
          <w:bCs/>
          <w:spacing w:val="-2"/>
          <w:sz w:val="22"/>
          <w:szCs w:val="22"/>
        </w:rPr>
        <w:t xml:space="preserve"> No. and title: </w:t>
      </w:r>
      <w:r w:rsidRPr="00E96EE4">
        <w:rPr>
          <w:bCs/>
          <w:i/>
          <w:iCs/>
          <w:spacing w:val="2"/>
          <w:sz w:val="22"/>
          <w:szCs w:val="22"/>
        </w:rPr>
        <w:t>_____________________</w:t>
      </w:r>
    </w:p>
    <w:p w14:paraId="0927E2E5" w14:textId="77777777" w:rsidR="0097115F" w:rsidRPr="00E96EE4" w:rsidRDefault="0097115F" w:rsidP="0097115F">
      <w:pPr>
        <w:rPr>
          <w:bCs/>
          <w:i/>
          <w:iCs/>
          <w:spacing w:val="2"/>
          <w:sz w:val="22"/>
          <w:szCs w:val="22"/>
        </w:rPr>
      </w:pPr>
    </w:p>
    <w:p w14:paraId="5A381DBB" w14:textId="77777777" w:rsidR="0097115F" w:rsidRPr="00E96EE4" w:rsidRDefault="0097115F" w:rsidP="0097115F">
      <w:pPr>
        <w:pStyle w:val="Style19"/>
        <w:adjustRightInd/>
        <w:ind w:left="3492"/>
        <w:rPr>
          <w:bCs/>
          <w:spacing w:val="-2"/>
          <w:sz w:val="22"/>
          <w:szCs w:val="22"/>
        </w:rPr>
      </w:pPr>
      <w:r w:rsidRPr="00E96EE4">
        <w:rPr>
          <w:bCs/>
          <w:spacing w:val="-2"/>
          <w:sz w:val="22"/>
          <w:szCs w:val="22"/>
        </w:rPr>
        <w:t xml:space="preserve">Page </w:t>
      </w:r>
      <w:r w:rsidRPr="00E96EE4">
        <w:rPr>
          <w:bCs/>
          <w:i/>
          <w:iCs/>
          <w:spacing w:val="2"/>
          <w:sz w:val="22"/>
          <w:szCs w:val="22"/>
        </w:rPr>
        <w:t>__________________</w:t>
      </w:r>
      <w:r w:rsidRPr="00E96EE4">
        <w:rPr>
          <w:bCs/>
          <w:spacing w:val="-2"/>
          <w:sz w:val="22"/>
          <w:szCs w:val="22"/>
        </w:rPr>
        <w:t xml:space="preserve">of </w:t>
      </w:r>
      <w:r w:rsidRPr="00E96EE4">
        <w:rPr>
          <w:bCs/>
          <w:i/>
          <w:iCs/>
          <w:spacing w:val="2"/>
          <w:sz w:val="22"/>
          <w:szCs w:val="22"/>
        </w:rPr>
        <w:t>________________</w:t>
      </w:r>
      <w:r w:rsidRPr="00E96EE4">
        <w:rPr>
          <w:bCs/>
          <w:spacing w:val="-2"/>
          <w:sz w:val="22"/>
          <w:szCs w:val="22"/>
        </w:rPr>
        <w:t>pages</w:t>
      </w:r>
    </w:p>
    <w:p w14:paraId="35D96969" w14:textId="77777777" w:rsidR="0097115F" w:rsidRPr="00E96EE4" w:rsidRDefault="0097115F" w:rsidP="0097115F">
      <w:pPr>
        <w:rPr>
          <w:bCs/>
          <w:i/>
          <w:iCs/>
          <w:spacing w:val="2"/>
          <w:sz w:val="22"/>
          <w:szCs w:val="22"/>
        </w:rPr>
      </w:pPr>
    </w:p>
    <w:p w14:paraId="70ADB476" w14:textId="77777777" w:rsidR="0097115F" w:rsidRPr="00E96EE4" w:rsidRDefault="0097115F" w:rsidP="0097115F">
      <w:pPr>
        <w:pStyle w:val="Style11"/>
        <w:spacing w:line="240" w:lineRule="auto"/>
        <w:ind w:right="144"/>
        <w:rPr>
          <w:bCs/>
          <w:spacing w:val="-6"/>
          <w:sz w:val="22"/>
          <w:szCs w:val="22"/>
        </w:rPr>
      </w:pPr>
      <w:r w:rsidRPr="00E96EE4">
        <w:rPr>
          <w:bCs/>
          <w:spacing w:val="-2"/>
          <w:sz w:val="22"/>
          <w:szCs w:val="22"/>
        </w:rPr>
        <w:t>All Sub-contractors for key activities must complete the inf</w:t>
      </w:r>
      <w:r w:rsidR="00361204" w:rsidRPr="00E96EE4">
        <w:rPr>
          <w:bCs/>
          <w:spacing w:val="-2"/>
          <w:sz w:val="22"/>
          <w:szCs w:val="22"/>
        </w:rPr>
        <w:t>ormation in this form as per ITB</w:t>
      </w:r>
      <w:r w:rsidR="00361204" w:rsidRPr="00E96EE4">
        <w:rPr>
          <w:bCs/>
          <w:spacing w:val="-6"/>
          <w:sz w:val="22"/>
          <w:szCs w:val="22"/>
        </w:rPr>
        <w:t>3</w:t>
      </w:r>
      <w:r w:rsidRPr="00E96EE4">
        <w:rPr>
          <w:bCs/>
          <w:spacing w:val="-6"/>
          <w:sz w:val="22"/>
          <w:szCs w:val="22"/>
        </w:rPr>
        <w:t>4.2</w:t>
      </w:r>
      <w:r w:rsidR="00361204" w:rsidRPr="00E96EE4">
        <w:rPr>
          <w:bCs/>
          <w:spacing w:val="-6"/>
          <w:sz w:val="22"/>
          <w:szCs w:val="22"/>
        </w:rPr>
        <w:t xml:space="preserve"> and 3</w:t>
      </w:r>
      <w:r w:rsidRPr="00E96EE4">
        <w:rPr>
          <w:bCs/>
          <w:spacing w:val="-6"/>
          <w:sz w:val="22"/>
          <w:szCs w:val="22"/>
        </w:rPr>
        <w:t>4.3 and Section III, Qualification Criteria and Requirements, Sub-Factor 4.2.</w:t>
      </w:r>
    </w:p>
    <w:p w14:paraId="52F11278" w14:textId="77777777" w:rsidR="0097115F" w:rsidRPr="00705D07" w:rsidRDefault="0097115F" w:rsidP="0097115F">
      <w:pPr>
        <w:rPr>
          <w:bCs/>
          <w:i/>
          <w:iCs/>
          <w:spacing w:val="2"/>
        </w:rPr>
      </w:pPr>
    </w:p>
    <w:p w14:paraId="055E6C53" w14:textId="77777777" w:rsidR="0097115F" w:rsidRDefault="0097115F" w:rsidP="0097115F">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 xml:space="preserve">Key Activity No One: </w:t>
      </w:r>
      <w:r>
        <w:rPr>
          <w:bCs/>
          <w:i/>
          <w:iCs/>
          <w:spacing w:val="2"/>
        </w:rPr>
        <w:t>________________________</w:t>
      </w:r>
    </w:p>
    <w:tbl>
      <w:tblPr>
        <w:tblW w:w="9292" w:type="dxa"/>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ED0C65" w:rsidRPr="00FD6E06" w14:paraId="7C3694C8" w14:textId="77777777" w:rsidTr="00E96EE4">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F829339" w14:textId="77777777" w:rsidR="00ED0C65" w:rsidRPr="00FD6E06" w:rsidRDefault="00ED0C65" w:rsidP="00864A6C">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F56B3A5" w14:textId="77777777" w:rsidR="00ED0C65" w:rsidRPr="00FD6E06" w:rsidRDefault="00ED0C65" w:rsidP="00864A6C">
            <w:pPr>
              <w:spacing w:before="120"/>
              <w:ind w:right="1757"/>
              <w:jc w:val="right"/>
              <w:rPr>
                <w:b/>
                <w:bCs/>
                <w:spacing w:val="12"/>
                <w:sz w:val="22"/>
                <w:szCs w:val="22"/>
                <w:lang w:val="fr-FR"/>
              </w:rPr>
            </w:pPr>
            <w:r w:rsidRPr="00FD6E06">
              <w:rPr>
                <w:b/>
                <w:bCs/>
                <w:spacing w:val="12"/>
                <w:sz w:val="22"/>
                <w:szCs w:val="22"/>
                <w:lang w:val="fr-FR"/>
              </w:rPr>
              <w:t>Information</w:t>
            </w:r>
          </w:p>
        </w:tc>
      </w:tr>
      <w:tr w:rsidR="00ED0C65" w:rsidRPr="00FD6E06" w14:paraId="572F3106" w14:textId="77777777" w:rsidTr="00E96EE4">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4F6C6AC" w14:textId="77777777" w:rsidR="00ED0C65" w:rsidRPr="00C26452" w:rsidRDefault="00ED0C65" w:rsidP="00864A6C">
            <w:pPr>
              <w:spacing w:before="144"/>
              <w:ind w:left="65"/>
              <w:rPr>
                <w:b/>
                <w:spacing w:val="-8"/>
                <w:sz w:val="22"/>
                <w:szCs w:val="22"/>
                <w:lang w:val="fr-FR"/>
              </w:rPr>
            </w:pPr>
            <w:r w:rsidRPr="00C26452">
              <w:rPr>
                <w:b/>
                <w:spacing w:val="-8"/>
                <w:sz w:val="22"/>
                <w:szCs w:val="22"/>
              </w:rPr>
              <w:t>Contract</w:t>
            </w:r>
            <w:r w:rsidRPr="00C26452">
              <w:rPr>
                <w:b/>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1A30A4CE" w14:textId="77777777" w:rsidR="00ED0C65" w:rsidRPr="00FD6E06" w:rsidRDefault="00ED0C65" w:rsidP="00864A6C">
            <w:pPr>
              <w:spacing w:before="144"/>
              <w:ind w:left="425"/>
              <w:rPr>
                <w:bCs/>
                <w:i/>
                <w:iCs/>
                <w:spacing w:val="2"/>
                <w:sz w:val="22"/>
                <w:szCs w:val="22"/>
              </w:rPr>
            </w:pPr>
          </w:p>
        </w:tc>
      </w:tr>
      <w:tr w:rsidR="00ED0C65" w:rsidRPr="00FD6E06" w14:paraId="0B984829" w14:textId="77777777" w:rsidTr="00E96EE4">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78AA3E" w14:textId="77777777" w:rsidR="00ED0C65" w:rsidRPr="00C26452" w:rsidRDefault="00ED0C65" w:rsidP="00864A6C">
            <w:pPr>
              <w:spacing w:before="144"/>
              <w:ind w:left="65"/>
              <w:rPr>
                <w:b/>
                <w:spacing w:val="-10"/>
                <w:sz w:val="22"/>
                <w:szCs w:val="22"/>
              </w:rPr>
            </w:pPr>
            <w:r w:rsidRPr="00C26452">
              <w:rPr>
                <w:b/>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5827D80D" w14:textId="77777777" w:rsidR="00ED0C65" w:rsidRPr="00FD6E06" w:rsidRDefault="00ED0C65" w:rsidP="00864A6C">
            <w:pPr>
              <w:spacing w:before="144"/>
              <w:ind w:left="245"/>
              <w:rPr>
                <w:bCs/>
                <w:i/>
                <w:iCs/>
                <w:spacing w:val="2"/>
                <w:sz w:val="22"/>
                <w:szCs w:val="22"/>
              </w:rPr>
            </w:pPr>
          </w:p>
        </w:tc>
      </w:tr>
      <w:tr w:rsidR="00ED0C65" w:rsidRPr="00FD6E06" w14:paraId="66B61C38" w14:textId="77777777" w:rsidTr="00E96EE4">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C1513C6" w14:textId="77777777" w:rsidR="00ED0C65" w:rsidRPr="00C26452" w:rsidRDefault="00ED0C65" w:rsidP="00864A6C">
            <w:pPr>
              <w:spacing w:before="144"/>
              <w:ind w:left="65"/>
              <w:rPr>
                <w:b/>
                <w:spacing w:val="-2"/>
                <w:sz w:val="22"/>
                <w:szCs w:val="22"/>
              </w:rPr>
            </w:pPr>
            <w:r w:rsidRPr="00C26452">
              <w:rPr>
                <w:b/>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7FA48CAF" w14:textId="77777777" w:rsidR="00ED0C65" w:rsidRPr="00FD6E06" w:rsidRDefault="00ED0C65" w:rsidP="00864A6C">
            <w:pPr>
              <w:spacing w:before="144"/>
              <w:ind w:left="245"/>
              <w:rPr>
                <w:bCs/>
                <w:i/>
                <w:iCs/>
                <w:spacing w:val="2"/>
                <w:sz w:val="22"/>
                <w:szCs w:val="22"/>
              </w:rPr>
            </w:pPr>
          </w:p>
        </w:tc>
      </w:tr>
      <w:tr w:rsidR="00ED0C65" w:rsidRPr="00FD6E06" w14:paraId="1E9A4C30" w14:textId="77777777" w:rsidTr="00E96EE4">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36579EA" w14:textId="77777777" w:rsidR="00ED0C65" w:rsidRPr="00C26452" w:rsidRDefault="00ED0C65" w:rsidP="00864A6C">
            <w:pPr>
              <w:spacing w:before="144"/>
              <w:ind w:left="65"/>
              <w:rPr>
                <w:b/>
                <w:spacing w:val="-2"/>
                <w:sz w:val="22"/>
                <w:szCs w:val="22"/>
              </w:rPr>
            </w:pPr>
            <w:r w:rsidRPr="00C26452">
              <w:rPr>
                <w:b/>
                <w:spacing w:val="-2"/>
                <w:sz w:val="22"/>
                <w:szCs w:val="22"/>
              </w:rPr>
              <w:t>Role in Contract</w:t>
            </w:r>
          </w:p>
          <w:p w14:paraId="17030397" w14:textId="77777777" w:rsidR="00ED0C65" w:rsidRPr="00C26452" w:rsidRDefault="00ED0C65" w:rsidP="00864A6C">
            <w:pPr>
              <w:spacing w:after="396"/>
              <w:ind w:left="46"/>
              <w:rPr>
                <w:b/>
                <w:i/>
                <w:iCs/>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14:paraId="69AD7BD0" w14:textId="77777777" w:rsidR="00ED0C65" w:rsidRDefault="00ED0C65" w:rsidP="00864A6C">
            <w:pPr>
              <w:ind w:right="374"/>
              <w:jc w:val="center"/>
              <w:rPr>
                <w:bCs/>
                <w:spacing w:val="-4"/>
              </w:rPr>
            </w:pPr>
            <w:r>
              <w:rPr>
                <w:bCs/>
                <w:spacing w:val="-4"/>
              </w:rPr>
              <w:t xml:space="preserve">Prime </w:t>
            </w:r>
            <w:r w:rsidRPr="00F15AB0">
              <w:rPr>
                <w:bCs/>
                <w:spacing w:val="-4"/>
              </w:rPr>
              <w:t>Contracto</w:t>
            </w:r>
            <w:r>
              <w:rPr>
                <w:bCs/>
                <w:spacing w:val="-4"/>
              </w:rPr>
              <w:t>r</w:t>
            </w:r>
          </w:p>
          <w:p w14:paraId="3F73D119"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5929938F" w14:textId="77777777" w:rsidR="00ED0C65" w:rsidRDefault="00ED0C65" w:rsidP="00864A6C">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2B0EA8DF"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6C713745" w14:textId="77777777" w:rsidR="00ED0C65" w:rsidRDefault="00ED0C65" w:rsidP="00864A6C">
            <w:pPr>
              <w:jc w:val="center"/>
              <w:rPr>
                <w:bCs/>
                <w:spacing w:val="-4"/>
              </w:rPr>
            </w:pPr>
            <w:r w:rsidRPr="00F15AB0">
              <w:rPr>
                <w:bCs/>
                <w:spacing w:val="-4"/>
              </w:rPr>
              <w:t>ManagementContractor</w:t>
            </w:r>
          </w:p>
          <w:p w14:paraId="4E623E1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29F5B5AE" w14:textId="77777777" w:rsidR="00ED0C65" w:rsidRDefault="00ED0C65" w:rsidP="00864A6C">
            <w:pPr>
              <w:jc w:val="center"/>
              <w:rPr>
                <w:bCs/>
                <w:spacing w:val="-4"/>
              </w:rPr>
            </w:pPr>
            <w:r w:rsidRPr="00F15AB0">
              <w:rPr>
                <w:bCs/>
                <w:spacing w:val="-4"/>
              </w:rPr>
              <w:t>Sub</w:t>
            </w:r>
            <w:r>
              <w:rPr>
                <w:bCs/>
                <w:spacing w:val="-4"/>
              </w:rPr>
              <w:t>-</w:t>
            </w:r>
            <w:r w:rsidRPr="00F15AB0">
              <w:rPr>
                <w:bCs/>
                <w:spacing w:val="-4"/>
              </w:rPr>
              <w:t>contractor</w:t>
            </w:r>
          </w:p>
          <w:p w14:paraId="52479134"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r>
      <w:tr w:rsidR="00ED0C65" w:rsidRPr="00FD6E06" w14:paraId="6595040F" w14:textId="77777777" w:rsidTr="00E96EE4">
        <w:trPr>
          <w:gridAfter w:val="1"/>
          <w:wAfter w:w="11" w:type="dxa"/>
          <w:trHeight w:val="715"/>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0698E2E" w14:textId="77777777" w:rsidR="00ED0C65" w:rsidRPr="00C26452" w:rsidRDefault="00ED0C65" w:rsidP="00864A6C">
            <w:pPr>
              <w:spacing w:before="144"/>
              <w:ind w:left="72"/>
              <w:rPr>
                <w:b/>
                <w:spacing w:val="-11"/>
                <w:sz w:val="22"/>
                <w:szCs w:val="22"/>
              </w:rPr>
            </w:pPr>
            <w:r w:rsidRPr="00C26452">
              <w:rPr>
                <w:b/>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0C802BCB" w14:textId="77777777" w:rsidR="00ED0C65" w:rsidRPr="00FD6E06" w:rsidRDefault="00ED0C65" w:rsidP="00864A6C">
            <w:pPr>
              <w:ind w:left="72"/>
              <w:rPr>
                <w:bCs/>
                <w:i/>
                <w:iCs/>
                <w:spacing w:val="2"/>
                <w:sz w:val="22"/>
                <w:szCs w:val="2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2C1CBD40" w14:textId="77777777" w:rsidR="00ED0C65" w:rsidRPr="00FD6E06" w:rsidRDefault="00ED0C65" w:rsidP="00ED0C65">
            <w:pPr>
              <w:ind w:left="47" w:right="101"/>
              <w:rPr>
                <w:bCs/>
                <w:i/>
                <w:iCs/>
                <w:spacing w:val="2"/>
                <w:sz w:val="22"/>
                <w:szCs w:val="22"/>
              </w:rPr>
            </w:pPr>
            <w:r w:rsidRPr="00FD6E06">
              <w:rPr>
                <w:bCs/>
                <w:spacing w:val="-2"/>
                <w:sz w:val="22"/>
                <w:szCs w:val="22"/>
              </w:rPr>
              <w:t xml:space="preserve">US$ </w:t>
            </w:r>
          </w:p>
        </w:tc>
      </w:tr>
      <w:tr w:rsidR="00ED0C65" w:rsidRPr="00FD6E06" w14:paraId="6E681BC5" w14:textId="77777777" w:rsidTr="00E96EE4">
        <w:trPr>
          <w:gridAfter w:val="1"/>
          <w:wAfter w:w="11" w:type="dxa"/>
          <w:cantSplit/>
          <w:trHeight w:val="1093"/>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14:paraId="20C99C0D" w14:textId="77777777" w:rsidR="00ED0C65" w:rsidRPr="00C26452" w:rsidRDefault="00ED0C65" w:rsidP="00E96EE4">
            <w:pPr>
              <w:ind w:left="72"/>
              <w:jc w:val="left"/>
              <w:rPr>
                <w:b/>
                <w:sz w:val="22"/>
                <w:szCs w:val="22"/>
              </w:rPr>
            </w:pPr>
            <w:r w:rsidRPr="00C26452">
              <w:rPr>
                <w:b/>
                <w:sz w:val="22"/>
                <w:szCs w:val="22"/>
              </w:rPr>
              <w:t>Quantity (Volume, number or rate of production, as applicable) performed under the contract per year or part of the year</w:t>
            </w:r>
          </w:p>
          <w:p w14:paraId="71746813" w14:textId="77777777" w:rsidR="00ED0C65" w:rsidRPr="00C26452" w:rsidRDefault="00ED0C65" w:rsidP="00864A6C">
            <w:pPr>
              <w:ind w:left="72"/>
              <w:rPr>
                <w:b/>
                <w:sz w:val="22"/>
                <w:szCs w:val="22"/>
              </w:rPr>
            </w:pPr>
          </w:p>
        </w:tc>
        <w:tc>
          <w:tcPr>
            <w:tcW w:w="1805" w:type="dxa"/>
            <w:gridSpan w:val="2"/>
            <w:tcBorders>
              <w:top w:val="single" w:sz="2" w:space="0" w:color="auto"/>
              <w:left w:val="single" w:sz="2" w:space="0" w:color="auto"/>
              <w:bottom w:val="single" w:sz="2" w:space="0" w:color="auto"/>
              <w:right w:val="single" w:sz="2" w:space="0" w:color="auto"/>
            </w:tcBorders>
          </w:tcPr>
          <w:p w14:paraId="19C99A70" w14:textId="77777777" w:rsidR="00ED0C65" w:rsidRDefault="00ED0C65" w:rsidP="00864A6C">
            <w:pPr>
              <w:ind w:left="37"/>
              <w:jc w:val="center"/>
              <w:rPr>
                <w:bCs/>
                <w:iCs/>
                <w:spacing w:val="2"/>
                <w:sz w:val="22"/>
                <w:szCs w:val="22"/>
              </w:rPr>
            </w:pPr>
            <w:r w:rsidRPr="00BC063B">
              <w:rPr>
                <w:bCs/>
                <w:iCs/>
                <w:spacing w:val="2"/>
                <w:sz w:val="22"/>
                <w:szCs w:val="22"/>
              </w:rPr>
              <w:t>Total quantity in the contract</w:t>
            </w:r>
          </w:p>
          <w:p w14:paraId="66368623" w14:textId="77777777" w:rsidR="00ED0C65" w:rsidRPr="00BC063B" w:rsidRDefault="00ED0C65" w:rsidP="00864A6C">
            <w:pPr>
              <w:ind w:left="37"/>
              <w:jc w:val="center"/>
              <w:rPr>
                <w:bCs/>
                <w:iCs/>
                <w:spacing w:val="2"/>
                <w:sz w:val="22"/>
                <w:szCs w:val="22"/>
              </w:rPr>
            </w:pPr>
            <w:r w:rsidRPr="00BC063B">
              <w:rPr>
                <w:bCs/>
                <w:iCs/>
                <w:spacing w:val="2"/>
                <w:sz w:val="22"/>
                <w:szCs w:val="22"/>
              </w:rPr>
              <w:t>(</w:t>
            </w:r>
            <w:proofErr w:type="spellStart"/>
            <w:r w:rsidRPr="00BC063B">
              <w:rPr>
                <w:bCs/>
                <w:iCs/>
                <w:spacing w:val="2"/>
                <w:sz w:val="22"/>
                <w:szCs w:val="22"/>
              </w:rPr>
              <w:t>i</w:t>
            </w:r>
            <w:proofErr w:type="spellEnd"/>
            <w:r w:rsidRPr="00BC063B">
              <w:rPr>
                <w:bCs/>
                <w:iCs/>
                <w:spacing w:val="2"/>
                <w:sz w:val="22"/>
                <w:szCs w:val="22"/>
              </w:rPr>
              <w:t>)</w:t>
            </w:r>
          </w:p>
        </w:tc>
        <w:tc>
          <w:tcPr>
            <w:tcW w:w="2370" w:type="dxa"/>
            <w:gridSpan w:val="2"/>
            <w:tcBorders>
              <w:top w:val="single" w:sz="2" w:space="0" w:color="auto"/>
              <w:left w:val="single" w:sz="2" w:space="0" w:color="auto"/>
              <w:bottom w:val="single" w:sz="2" w:space="0" w:color="auto"/>
              <w:right w:val="single" w:sz="2" w:space="0" w:color="auto"/>
            </w:tcBorders>
          </w:tcPr>
          <w:p w14:paraId="54C4E98B" w14:textId="77777777" w:rsidR="00ED0C65" w:rsidRDefault="00ED0C65" w:rsidP="00864A6C">
            <w:pPr>
              <w:jc w:val="center"/>
              <w:rPr>
                <w:bCs/>
                <w:iCs/>
                <w:spacing w:val="2"/>
                <w:sz w:val="22"/>
                <w:szCs w:val="22"/>
              </w:rPr>
            </w:pPr>
            <w:r>
              <w:rPr>
                <w:bCs/>
                <w:iCs/>
                <w:spacing w:val="2"/>
                <w:sz w:val="22"/>
                <w:szCs w:val="22"/>
              </w:rPr>
              <w:t>P</w:t>
            </w:r>
            <w:r w:rsidRPr="00BC063B">
              <w:rPr>
                <w:bCs/>
                <w:iCs/>
                <w:spacing w:val="2"/>
                <w:sz w:val="22"/>
                <w:szCs w:val="22"/>
              </w:rPr>
              <w:t xml:space="preserve">ercentage </w:t>
            </w:r>
          </w:p>
          <w:p w14:paraId="21406ADD" w14:textId="77777777" w:rsidR="00ED0C65" w:rsidRDefault="00ED0C65" w:rsidP="00864A6C">
            <w:pPr>
              <w:jc w:val="center"/>
              <w:rPr>
                <w:bCs/>
                <w:iCs/>
                <w:spacing w:val="2"/>
                <w:sz w:val="22"/>
                <w:szCs w:val="22"/>
              </w:rPr>
            </w:pPr>
            <w:r w:rsidRPr="00BC063B">
              <w:rPr>
                <w:bCs/>
                <w:iCs/>
                <w:spacing w:val="2"/>
                <w:sz w:val="22"/>
                <w:szCs w:val="22"/>
              </w:rPr>
              <w:t>participation</w:t>
            </w:r>
          </w:p>
          <w:p w14:paraId="3F50734E" w14:textId="77777777" w:rsidR="00ED0C65" w:rsidRPr="00BC063B" w:rsidRDefault="00ED0C65" w:rsidP="00864A6C">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0C645B12" w14:textId="77777777" w:rsidR="00ED0C65" w:rsidRPr="00BC063B" w:rsidRDefault="00ED0C65" w:rsidP="00864A6C">
            <w:pPr>
              <w:ind w:left="32"/>
              <w:jc w:val="center"/>
              <w:rPr>
                <w:bCs/>
                <w:iCs/>
                <w:spacing w:val="2"/>
                <w:sz w:val="22"/>
                <w:szCs w:val="22"/>
              </w:rPr>
            </w:pPr>
            <w:r w:rsidRPr="00BC063B">
              <w:rPr>
                <w:bCs/>
                <w:iCs/>
                <w:spacing w:val="2"/>
                <w:sz w:val="22"/>
                <w:szCs w:val="22"/>
              </w:rPr>
              <w:t xml:space="preserve">Actual Quantity Performed </w:t>
            </w:r>
          </w:p>
          <w:p w14:paraId="01066BF4" w14:textId="77777777" w:rsidR="00ED0C65" w:rsidRPr="00FD6E06" w:rsidRDefault="00ED0C65" w:rsidP="00864A6C">
            <w:pPr>
              <w:ind w:left="32"/>
              <w:jc w:val="center"/>
              <w:rPr>
                <w:bCs/>
                <w:i/>
                <w:iCs/>
                <w:spacing w:val="2"/>
                <w:sz w:val="22"/>
                <w:szCs w:val="22"/>
              </w:rPr>
            </w:pPr>
            <w:r w:rsidRPr="00BC063B">
              <w:rPr>
                <w:bCs/>
                <w:iCs/>
                <w:spacing w:val="2"/>
                <w:sz w:val="22"/>
                <w:szCs w:val="22"/>
              </w:rPr>
              <w:t>(</w:t>
            </w:r>
            <w:proofErr w:type="spellStart"/>
            <w:r w:rsidRPr="00BC063B">
              <w:rPr>
                <w:bCs/>
                <w:iCs/>
                <w:spacing w:val="2"/>
                <w:sz w:val="22"/>
                <w:szCs w:val="22"/>
              </w:rPr>
              <w:t>i</w:t>
            </w:r>
            <w:proofErr w:type="spellEnd"/>
            <w:r w:rsidRPr="00BC063B">
              <w:rPr>
                <w:bCs/>
                <w:iCs/>
                <w:spacing w:val="2"/>
                <w:sz w:val="22"/>
                <w:szCs w:val="22"/>
              </w:rPr>
              <w:t>) x (ii)</w:t>
            </w:r>
          </w:p>
        </w:tc>
      </w:tr>
      <w:tr w:rsidR="00ED0C65" w:rsidRPr="00FD6E06" w14:paraId="4EB5223F" w14:textId="77777777" w:rsidTr="00E96EE4">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AFE543F" w14:textId="77777777" w:rsidR="00ED0C65" w:rsidRPr="00C26452" w:rsidRDefault="00ED0C65" w:rsidP="00864A6C">
            <w:pPr>
              <w:ind w:left="72"/>
              <w:jc w:val="center"/>
              <w:rPr>
                <w:b/>
                <w:sz w:val="22"/>
                <w:szCs w:val="22"/>
              </w:rPr>
            </w:pPr>
            <w:r w:rsidRPr="00C26452">
              <w:rPr>
                <w:b/>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79F2C7AE"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71E3536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39034D31" w14:textId="77777777" w:rsidR="00ED0C65" w:rsidRPr="00FD6E06" w:rsidRDefault="00ED0C65" w:rsidP="00864A6C">
            <w:pPr>
              <w:ind w:left="32"/>
              <w:jc w:val="center"/>
              <w:rPr>
                <w:bCs/>
                <w:i/>
                <w:iCs/>
                <w:spacing w:val="2"/>
                <w:sz w:val="22"/>
                <w:szCs w:val="22"/>
              </w:rPr>
            </w:pPr>
          </w:p>
        </w:tc>
      </w:tr>
      <w:tr w:rsidR="00ED0C65" w:rsidRPr="00FD6E06" w14:paraId="391F9950" w14:textId="77777777" w:rsidTr="00E96EE4">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5EFB5BD" w14:textId="77777777" w:rsidR="00ED0C65" w:rsidRPr="00C26452" w:rsidRDefault="00ED0C65" w:rsidP="00864A6C">
            <w:pPr>
              <w:ind w:left="72"/>
              <w:jc w:val="center"/>
              <w:rPr>
                <w:b/>
                <w:sz w:val="22"/>
                <w:szCs w:val="22"/>
              </w:rPr>
            </w:pPr>
            <w:r w:rsidRPr="00C26452">
              <w:rPr>
                <w:b/>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281BC7E3"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4CD01A18"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6685E142" w14:textId="77777777" w:rsidR="00ED0C65" w:rsidRPr="00FD6E06" w:rsidRDefault="00ED0C65" w:rsidP="00864A6C">
            <w:pPr>
              <w:ind w:left="32"/>
              <w:jc w:val="center"/>
              <w:rPr>
                <w:bCs/>
                <w:i/>
                <w:iCs/>
                <w:spacing w:val="2"/>
                <w:sz w:val="22"/>
                <w:szCs w:val="22"/>
              </w:rPr>
            </w:pPr>
          </w:p>
        </w:tc>
      </w:tr>
      <w:tr w:rsidR="00ED0C65" w:rsidRPr="00FD6E06" w14:paraId="0357634A" w14:textId="77777777" w:rsidTr="00E96EE4">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0C4960F7" w14:textId="77777777" w:rsidR="00ED0C65" w:rsidRPr="00C26452" w:rsidRDefault="00ED0C65" w:rsidP="00864A6C">
            <w:pPr>
              <w:ind w:left="72"/>
              <w:jc w:val="center"/>
              <w:rPr>
                <w:b/>
                <w:sz w:val="22"/>
                <w:szCs w:val="22"/>
              </w:rPr>
            </w:pPr>
            <w:r w:rsidRPr="00C26452">
              <w:rPr>
                <w:b/>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7619A178"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50546C3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1C81195" w14:textId="77777777" w:rsidR="00ED0C65" w:rsidRPr="00FD6E06" w:rsidRDefault="00ED0C65" w:rsidP="00864A6C">
            <w:pPr>
              <w:ind w:left="32"/>
              <w:jc w:val="center"/>
              <w:rPr>
                <w:bCs/>
                <w:i/>
                <w:iCs/>
                <w:spacing w:val="2"/>
                <w:sz w:val="22"/>
                <w:szCs w:val="22"/>
              </w:rPr>
            </w:pPr>
          </w:p>
        </w:tc>
      </w:tr>
      <w:tr w:rsidR="00ED0C65" w:rsidRPr="00FD6E06" w14:paraId="4CF32F15" w14:textId="77777777" w:rsidTr="00E96EE4">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4A88BF69" w14:textId="77777777" w:rsidR="00ED0C65" w:rsidRPr="00C26452" w:rsidRDefault="00ED0C65" w:rsidP="00864A6C">
            <w:pPr>
              <w:ind w:left="72"/>
              <w:jc w:val="center"/>
              <w:rPr>
                <w:b/>
                <w:sz w:val="22"/>
                <w:szCs w:val="22"/>
              </w:rPr>
            </w:pPr>
            <w:r w:rsidRPr="00C26452">
              <w:rPr>
                <w:b/>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7B23FB74"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2E7288F4"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7AFCBD32" w14:textId="77777777" w:rsidR="00ED0C65" w:rsidRPr="00FD6E06" w:rsidRDefault="00ED0C65" w:rsidP="00864A6C">
            <w:pPr>
              <w:ind w:left="32"/>
              <w:jc w:val="center"/>
              <w:rPr>
                <w:bCs/>
                <w:i/>
                <w:iCs/>
                <w:spacing w:val="2"/>
                <w:sz w:val="22"/>
                <w:szCs w:val="22"/>
              </w:rPr>
            </w:pPr>
          </w:p>
        </w:tc>
      </w:tr>
      <w:tr w:rsidR="00ED0C65" w:rsidRPr="00FD6E06" w14:paraId="5869891A" w14:textId="77777777" w:rsidTr="00E96EE4">
        <w:trPr>
          <w:trHeight w:hRule="exact" w:val="622"/>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286225A7" w14:textId="77777777" w:rsidR="00ED0C65" w:rsidRPr="00C26452" w:rsidRDefault="00ED0C65" w:rsidP="00864A6C">
            <w:pPr>
              <w:ind w:left="40"/>
              <w:rPr>
                <w:b/>
                <w:bCs/>
                <w:spacing w:val="-4"/>
                <w:sz w:val="22"/>
                <w:szCs w:val="22"/>
              </w:rPr>
            </w:pPr>
            <w:r w:rsidRPr="00C26452">
              <w:rPr>
                <w:b/>
                <w:bCs/>
                <w:spacing w:val="-4"/>
                <w:sz w:val="22"/>
                <w:szCs w:val="22"/>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584B3628" w14:textId="77777777" w:rsidR="00ED0C65" w:rsidRPr="00FD6E06" w:rsidRDefault="00ED0C65" w:rsidP="00ED0C65">
            <w:pPr>
              <w:rPr>
                <w:i/>
                <w:iCs/>
                <w:spacing w:val="-4"/>
                <w:sz w:val="22"/>
                <w:szCs w:val="22"/>
              </w:rPr>
            </w:pPr>
          </w:p>
        </w:tc>
      </w:tr>
      <w:tr w:rsidR="00ED0C65" w:rsidRPr="00FD6E06" w14:paraId="7161654D" w14:textId="77777777" w:rsidTr="00E96EE4">
        <w:trPr>
          <w:trHeight w:val="715"/>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D982368" w14:textId="77777777" w:rsidR="00E96EE4" w:rsidRDefault="00ED0C65" w:rsidP="00E96EE4">
            <w:pPr>
              <w:spacing w:line="360" w:lineRule="auto"/>
              <w:ind w:left="40"/>
              <w:rPr>
                <w:b/>
                <w:bCs/>
                <w:spacing w:val="-4"/>
                <w:sz w:val="22"/>
                <w:szCs w:val="22"/>
              </w:rPr>
            </w:pPr>
            <w:r w:rsidRPr="00C26452">
              <w:rPr>
                <w:b/>
                <w:bCs/>
                <w:spacing w:val="-4"/>
                <w:sz w:val="22"/>
                <w:szCs w:val="22"/>
              </w:rPr>
              <w:t>Address:</w:t>
            </w:r>
          </w:p>
          <w:p w14:paraId="2DB460D8" w14:textId="77777777" w:rsidR="00E96EE4" w:rsidRDefault="00ED0C65" w:rsidP="00E96EE4">
            <w:pPr>
              <w:spacing w:line="360" w:lineRule="auto"/>
              <w:ind w:left="40"/>
              <w:rPr>
                <w:b/>
                <w:bCs/>
                <w:spacing w:val="-4"/>
                <w:sz w:val="22"/>
                <w:szCs w:val="22"/>
              </w:rPr>
            </w:pPr>
            <w:r w:rsidRPr="00C26452">
              <w:rPr>
                <w:b/>
                <w:bCs/>
                <w:spacing w:val="-4"/>
                <w:sz w:val="22"/>
                <w:szCs w:val="22"/>
              </w:rPr>
              <w:t>Telephone/fax number</w:t>
            </w:r>
          </w:p>
          <w:p w14:paraId="318A1626" w14:textId="16D61370" w:rsidR="00ED0C65" w:rsidRPr="00C26452" w:rsidRDefault="00ED0C65" w:rsidP="00E96EE4">
            <w:pPr>
              <w:spacing w:line="360" w:lineRule="auto"/>
              <w:ind w:left="40"/>
              <w:rPr>
                <w:b/>
                <w:bCs/>
                <w:spacing w:val="-4"/>
                <w:sz w:val="22"/>
                <w:szCs w:val="22"/>
              </w:rPr>
            </w:pPr>
            <w:r w:rsidRPr="00C26452">
              <w:rPr>
                <w:b/>
                <w:bCs/>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14:paraId="19807DA8" w14:textId="77777777" w:rsidR="00ED0C65" w:rsidRPr="00FD6E06" w:rsidRDefault="00ED0C65" w:rsidP="00864A6C">
            <w:pPr>
              <w:spacing w:before="252" w:after="252"/>
              <w:rPr>
                <w:i/>
                <w:iCs/>
                <w:spacing w:val="-4"/>
                <w:sz w:val="22"/>
                <w:szCs w:val="22"/>
              </w:rPr>
            </w:pPr>
          </w:p>
        </w:tc>
      </w:tr>
    </w:tbl>
    <w:p w14:paraId="407841EB" w14:textId="77777777" w:rsidR="00ED0C65" w:rsidRDefault="00ED0C65" w:rsidP="0097115F">
      <w:pPr>
        <w:pStyle w:val="Style11"/>
        <w:tabs>
          <w:tab w:val="left" w:pos="720"/>
        </w:tabs>
        <w:spacing w:after="72" w:line="240" w:lineRule="auto"/>
        <w:ind w:right="144" w:firstLine="72"/>
        <w:rPr>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97115F" w14:paraId="2E43C0DA" w14:textId="77777777" w:rsidTr="00E96EE4">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442563D" w14:textId="2374C938" w:rsidR="0097115F" w:rsidRDefault="0097115F" w:rsidP="00310AA6">
            <w:r w:rsidRPr="00705D07">
              <w:br w:type="page"/>
            </w:r>
          </w:p>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FF3279D" w14:textId="77777777" w:rsidR="0097115F" w:rsidRDefault="0097115F" w:rsidP="00310AA6">
            <w:pPr>
              <w:spacing w:before="252"/>
              <w:ind w:right="20"/>
              <w:jc w:val="center"/>
              <w:rPr>
                <w:b/>
                <w:bCs/>
                <w:spacing w:val="4"/>
                <w:sz w:val="26"/>
                <w:szCs w:val="26"/>
              </w:rPr>
            </w:pPr>
            <w:r>
              <w:rPr>
                <w:b/>
                <w:bCs/>
                <w:spacing w:val="4"/>
                <w:sz w:val="26"/>
                <w:szCs w:val="26"/>
              </w:rPr>
              <w:t>Information</w:t>
            </w:r>
          </w:p>
        </w:tc>
      </w:tr>
      <w:tr w:rsidR="0097115F" w14:paraId="44B44A43" w14:textId="77777777" w:rsidTr="00E96EE4">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84A26C3" w14:textId="77777777" w:rsidR="0097115F" w:rsidRPr="00C26452" w:rsidRDefault="0097115F" w:rsidP="00310AA6">
            <w:pPr>
              <w:ind w:left="40"/>
              <w:rPr>
                <w:b/>
                <w:bCs/>
                <w:spacing w:val="-4"/>
              </w:rPr>
            </w:pPr>
            <w:r w:rsidRPr="00C26452">
              <w:rPr>
                <w:b/>
                <w:bCs/>
                <w:spacing w:val="-4"/>
              </w:rPr>
              <w:t>Employer’s Name:</w:t>
            </w:r>
          </w:p>
        </w:tc>
        <w:tc>
          <w:tcPr>
            <w:tcW w:w="5455" w:type="dxa"/>
            <w:tcBorders>
              <w:top w:val="single" w:sz="2" w:space="0" w:color="auto"/>
              <w:left w:val="single" w:sz="2" w:space="0" w:color="auto"/>
              <w:bottom w:val="single" w:sz="2" w:space="0" w:color="auto"/>
              <w:right w:val="single" w:sz="2" w:space="0" w:color="auto"/>
            </w:tcBorders>
          </w:tcPr>
          <w:p w14:paraId="4FBDF030" w14:textId="77777777" w:rsidR="0097115F" w:rsidRDefault="0097115F" w:rsidP="00310AA6">
            <w:pPr>
              <w:rPr>
                <w:i/>
                <w:iCs/>
                <w:spacing w:val="-4"/>
              </w:rPr>
            </w:pPr>
          </w:p>
        </w:tc>
      </w:tr>
      <w:tr w:rsidR="0097115F" w14:paraId="41C30BDA" w14:textId="77777777" w:rsidTr="00E96EE4">
        <w:trPr>
          <w:trHeight w:hRule="exact" w:val="169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5D78226" w14:textId="77777777" w:rsidR="00E96EE4" w:rsidRDefault="0097115F" w:rsidP="00E96EE4">
            <w:pPr>
              <w:spacing w:line="360" w:lineRule="auto"/>
              <w:ind w:left="40"/>
              <w:rPr>
                <w:b/>
                <w:bCs/>
                <w:spacing w:val="-4"/>
              </w:rPr>
            </w:pPr>
            <w:r w:rsidRPr="00C26452">
              <w:rPr>
                <w:b/>
                <w:bCs/>
                <w:spacing w:val="-4"/>
              </w:rPr>
              <w:t>Address:</w:t>
            </w:r>
          </w:p>
          <w:p w14:paraId="297E040D" w14:textId="77777777" w:rsidR="00E96EE4" w:rsidRDefault="0097115F" w:rsidP="00E96EE4">
            <w:pPr>
              <w:spacing w:line="360" w:lineRule="auto"/>
              <w:ind w:left="40"/>
              <w:rPr>
                <w:b/>
                <w:bCs/>
                <w:spacing w:val="-4"/>
              </w:rPr>
            </w:pPr>
            <w:r w:rsidRPr="00C26452">
              <w:rPr>
                <w:b/>
                <w:bCs/>
                <w:spacing w:val="-4"/>
              </w:rPr>
              <w:t>Telephone/fax number</w:t>
            </w:r>
          </w:p>
          <w:p w14:paraId="3F25848A" w14:textId="304A3272" w:rsidR="0097115F" w:rsidRPr="00C26452" w:rsidRDefault="0097115F" w:rsidP="00E96EE4">
            <w:pPr>
              <w:spacing w:line="360" w:lineRule="auto"/>
              <w:ind w:left="40"/>
              <w:rPr>
                <w:b/>
                <w:bCs/>
                <w:spacing w:val="-4"/>
              </w:rPr>
            </w:pPr>
            <w:r w:rsidRPr="00C26452">
              <w:rPr>
                <w:b/>
                <w:bCs/>
                <w:spacing w:val="-4"/>
              </w:rPr>
              <w:t>E-mail:</w:t>
            </w:r>
          </w:p>
        </w:tc>
        <w:tc>
          <w:tcPr>
            <w:tcW w:w="5455" w:type="dxa"/>
            <w:tcBorders>
              <w:top w:val="single" w:sz="2" w:space="0" w:color="auto"/>
              <w:left w:val="single" w:sz="2" w:space="0" w:color="auto"/>
              <w:bottom w:val="single" w:sz="2" w:space="0" w:color="auto"/>
              <w:right w:val="single" w:sz="2" w:space="0" w:color="auto"/>
            </w:tcBorders>
          </w:tcPr>
          <w:p w14:paraId="1D5A8677" w14:textId="77777777" w:rsidR="0097115F" w:rsidRDefault="0097115F" w:rsidP="00310AA6">
            <w:pPr>
              <w:rPr>
                <w:i/>
                <w:iCs/>
                <w:spacing w:val="-4"/>
              </w:rPr>
            </w:pPr>
          </w:p>
          <w:p w14:paraId="34E53F06" w14:textId="77777777" w:rsidR="0097115F" w:rsidRDefault="0097115F" w:rsidP="00310AA6">
            <w:pPr>
              <w:spacing w:before="252"/>
              <w:rPr>
                <w:i/>
                <w:iCs/>
                <w:spacing w:val="-4"/>
              </w:rPr>
            </w:pPr>
          </w:p>
          <w:p w14:paraId="59AFA112" w14:textId="77777777" w:rsidR="0097115F" w:rsidRDefault="0097115F" w:rsidP="00310AA6">
            <w:pPr>
              <w:spacing w:before="252" w:after="252"/>
              <w:rPr>
                <w:i/>
                <w:iCs/>
                <w:spacing w:val="-4"/>
              </w:rPr>
            </w:pPr>
          </w:p>
        </w:tc>
      </w:tr>
    </w:tbl>
    <w:p w14:paraId="72AA7BA4" w14:textId="77777777" w:rsidR="0097115F" w:rsidRDefault="0097115F" w:rsidP="0097115F">
      <w:pPr>
        <w:spacing w:after="200"/>
        <w:jc w:val="center"/>
      </w:pPr>
    </w:p>
    <w:p w14:paraId="11562D6E" w14:textId="77777777" w:rsidR="0097115F" w:rsidRDefault="0097115F" w:rsidP="0097115F">
      <w:pPr>
        <w:pStyle w:val="Style20"/>
        <w:spacing w:before="0" w:after="120" w:line="240" w:lineRule="auto"/>
        <w:rPr>
          <w:spacing w:val="-4"/>
        </w:rPr>
      </w:pPr>
      <w:r>
        <w:rPr>
          <w:spacing w:val="-4"/>
        </w:rPr>
        <w:t>2. Activity No</w:t>
      </w:r>
      <w:r w:rsidR="00ED0C65">
        <w:rPr>
          <w:spacing w:val="-4"/>
        </w:rPr>
        <w:t>.</w:t>
      </w:r>
      <w:r>
        <w:rPr>
          <w:spacing w:val="-4"/>
        </w:rPr>
        <w:t xml:space="preserve"> Two </w:t>
      </w:r>
    </w:p>
    <w:p w14:paraId="32198956" w14:textId="77777777" w:rsidR="0097115F" w:rsidRDefault="0097115F" w:rsidP="0097115F">
      <w:pPr>
        <w:pStyle w:val="Style20"/>
        <w:spacing w:before="0" w:after="120" w:line="240" w:lineRule="auto"/>
        <w:rPr>
          <w:spacing w:val="-4"/>
        </w:rPr>
      </w:pPr>
      <w:r>
        <w:rPr>
          <w:spacing w:val="-4"/>
        </w:rPr>
        <w:t>3. …………………</w:t>
      </w:r>
    </w:p>
    <w:p w14:paraId="18B680CF" w14:textId="77777777" w:rsidR="0097115F" w:rsidRDefault="0097115F" w:rsidP="0097115F">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97115F" w14:paraId="629BDA90" w14:textId="77777777" w:rsidTr="00C26452">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78538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F282839" w14:textId="77777777" w:rsidR="0097115F" w:rsidRDefault="0097115F" w:rsidP="00310AA6">
            <w:pPr>
              <w:spacing w:before="252"/>
              <w:jc w:val="center"/>
              <w:rPr>
                <w:b/>
                <w:bCs/>
                <w:spacing w:val="4"/>
                <w:sz w:val="26"/>
                <w:szCs w:val="26"/>
              </w:rPr>
            </w:pPr>
            <w:r>
              <w:rPr>
                <w:b/>
                <w:bCs/>
                <w:spacing w:val="4"/>
                <w:sz w:val="26"/>
                <w:szCs w:val="26"/>
              </w:rPr>
              <w:t>Information</w:t>
            </w:r>
          </w:p>
        </w:tc>
      </w:tr>
      <w:tr w:rsidR="0097115F" w14:paraId="03DF09AD" w14:textId="77777777" w:rsidTr="00C26452">
        <w:trPr>
          <w:trHeight w:hRule="exact" w:val="878"/>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01CA793" w14:textId="77777777" w:rsidR="0097115F" w:rsidRPr="00C26452" w:rsidRDefault="0097115F" w:rsidP="00E96EE4">
            <w:pPr>
              <w:ind w:left="40"/>
              <w:jc w:val="left"/>
              <w:rPr>
                <w:b/>
                <w:bCs/>
                <w:spacing w:val="-4"/>
              </w:rPr>
            </w:pPr>
            <w:r w:rsidRPr="00C26452">
              <w:rPr>
                <w:b/>
                <w:bCs/>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36555D0A" w14:textId="77777777" w:rsidR="0097115F" w:rsidRDefault="0097115F" w:rsidP="00310AA6">
            <w:pPr>
              <w:ind w:left="40"/>
              <w:rPr>
                <w:spacing w:val="-4"/>
              </w:rPr>
            </w:pPr>
          </w:p>
        </w:tc>
      </w:tr>
      <w:tr w:rsidR="0097115F" w14:paraId="6207AB5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E82D87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CB60912" w14:textId="77777777" w:rsidR="0097115F" w:rsidRDefault="0097115F" w:rsidP="00310AA6">
            <w:pPr>
              <w:rPr>
                <w:i/>
                <w:iCs/>
                <w:spacing w:val="-4"/>
              </w:rPr>
            </w:pPr>
          </w:p>
          <w:p w14:paraId="0E86BCDA" w14:textId="77777777" w:rsidR="0097115F" w:rsidRDefault="0097115F" w:rsidP="00310AA6">
            <w:pPr>
              <w:rPr>
                <w:i/>
                <w:iCs/>
                <w:spacing w:val="-4"/>
              </w:rPr>
            </w:pPr>
          </w:p>
        </w:tc>
      </w:tr>
      <w:tr w:rsidR="0097115F" w14:paraId="171CC2CA"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4538FE"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09A842F1" w14:textId="77777777" w:rsidR="0097115F" w:rsidRDefault="0097115F" w:rsidP="00310AA6"/>
        </w:tc>
      </w:tr>
      <w:tr w:rsidR="0097115F" w14:paraId="08553470" w14:textId="77777777" w:rsidTr="00C26452">
        <w:trPr>
          <w:trHeight w:hRule="exact" w:val="70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696B71"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784BA065" w14:textId="77777777" w:rsidR="0097115F" w:rsidRDefault="0097115F" w:rsidP="00310AA6"/>
        </w:tc>
      </w:tr>
      <w:tr w:rsidR="0097115F" w14:paraId="5ADDCEB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7C955F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1F40E85" w14:textId="77777777" w:rsidR="0097115F" w:rsidRDefault="0097115F" w:rsidP="00310AA6"/>
        </w:tc>
      </w:tr>
      <w:tr w:rsidR="0097115F" w14:paraId="45A1489D" w14:textId="77777777" w:rsidTr="00C26452">
        <w:trPr>
          <w:trHeight w:hRule="exact" w:val="81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A5050D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63A4CCE" w14:textId="77777777" w:rsidR="0097115F" w:rsidRDefault="0097115F" w:rsidP="00310AA6"/>
        </w:tc>
      </w:tr>
    </w:tbl>
    <w:p w14:paraId="576B7757" w14:textId="77777777" w:rsidR="006309F7" w:rsidRPr="00D20367" w:rsidRDefault="008E13BB">
      <w:pPr>
        <w:tabs>
          <w:tab w:val="left" w:pos="5238"/>
          <w:tab w:val="left" w:pos="5474"/>
          <w:tab w:val="left" w:pos="9468"/>
        </w:tabs>
        <w:jc w:val="left"/>
      </w:pPr>
      <w:r>
        <w:rPr>
          <w:i/>
        </w:rPr>
        <w:br w:type="page"/>
      </w:r>
    </w:p>
    <w:tbl>
      <w:tblPr>
        <w:tblW w:w="0" w:type="auto"/>
        <w:tblLayout w:type="fixed"/>
        <w:tblLook w:val="0000" w:firstRow="0" w:lastRow="0" w:firstColumn="0" w:lastColumn="0" w:noHBand="0" w:noVBand="0"/>
      </w:tblPr>
      <w:tblGrid>
        <w:gridCol w:w="9198"/>
      </w:tblGrid>
      <w:tr w:rsidR="006309F7" w:rsidRPr="0065026C" w14:paraId="10139A56" w14:textId="77777777">
        <w:trPr>
          <w:trHeight w:val="900"/>
        </w:trPr>
        <w:tc>
          <w:tcPr>
            <w:tcW w:w="9198" w:type="dxa"/>
            <w:vAlign w:val="center"/>
          </w:tcPr>
          <w:p w14:paraId="50CE294F" w14:textId="77777777" w:rsidR="006309F7" w:rsidRPr="0065026C" w:rsidRDefault="006309F7">
            <w:pPr>
              <w:pStyle w:val="SectionVHeader"/>
              <w:rPr>
                <w:sz w:val="24"/>
                <w:szCs w:val="24"/>
                <w:highlight w:val="yellow"/>
                <w:lang w:val="en-US"/>
              </w:rPr>
            </w:pPr>
            <w:bookmarkStart w:id="431" w:name="_Toc163966138"/>
            <w:bookmarkStart w:id="432" w:name="_Toc63601267"/>
            <w:r w:rsidRPr="0065026C">
              <w:rPr>
                <w:sz w:val="24"/>
                <w:szCs w:val="24"/>
                <w:lang w:val="en-US"/>
              </w:rPr>
              <w:lastRenderedPageBreak/>
              <w:t>Form of Bid Security</w:t>
            </w:r>
            <w:bookmarkEnd w:id="431"/>
            <w:bookmarkEnd w:id="432"/>
          </w:p>
        </w:tc>
      </w:tr>
    </w:tbl>
    <w:p w14:paraId="5B149887" w14:textId="77777777" w:rsidR="006309F7" w:rsidRPr="0065026C" w:rsidRDefault="006309F7">
      <w:pPr>
        <w:jc w:val="center"/>
        <w:rPr>
          <w:szCs w:val="24"/>
        </w:rPr>
      </w:pPr>
      <w:r w:rsidRPr="0065026C">
        <w:rPr>
          <w:b/>
          <w:szCs w:val="24"/>
        </w:rPr>
        <w:t>(</w:t>
      </w:r>
      <w:r w:rsidR="00AF68FC" w:rsidRPr="0065026C">
        <w:rPr>
          <w:b/>
          <w:szCs w:val="24"/>
        </w:rPr>
        <w:t xml:space="preserve">Demand </w:t>
      </w:r>
      <w:r w:rsidRPr="0065026C">
        <w:rPr>
          <w:b/>
          <w:szCs w:val="24"/>
        </w:rPr>
        <w:t>Guarantee)</w:t>
      </w:r>
    </w:p>
    <w:p w14:paraId="7F350445" w14:textId="312CB626" w:rsidR="006309F7" w:rsidRPr="0065026C" w:rsidRDefault="006309F7" w:rsidP="0065026C">
      <w:pPr>
        <w:pStyle w:val="NormalWeb"/>
        <w:rPr>
          <w:rFonts w:ascii="Times New Roman" w:hAnsi="Times New Roman"/>
          <w:i/>
        </w:rPr>
      </w:pPr>
      <w:r w:rsidRPr="0065026C">
        <w:rPr>
          <w:rFonts w:ascii="Times New Roman" w:hAnsi="Times New Roman"/>
        </w:rPr>
        <w:t xml:space="preserve">_______________________ </w:t>
      </w:r>
    </w:p>
    <w:p w14:paraId="28D81953" w14:textId="77777777" w:rsidR="0065026C" w:rsidRPr="0065026C" w:rsidRDefault="006309F7" w:rsidP="0065026C">
      <w:pPr>
        <w:pStyle w:val="NormalWeb"/>
      </w:pPr>
      <w:r w:rsidRPr="0065026C">
        <w:rPr>
          <w:rFonts w:ascii="Times New Roman" w:hAnsi="Times New Roman"/>
          <w:b/>
        </w:rPr>
        <w:t xml:space="preserve">Beneficiary:  </w:t>
      </w:r>
      <w:r w:rsidRPr="0065026C">
        <w:rPr>
          <w:rFonts w:ascii="Times New Roman" w:hAnsi="Times New Roman"/>
        </w:rPr>
        <w:t xml:space="preserve">__________________________ </w:t>
      </w:r>
    </w:p>
    <w:p w14:paraId="68AB77D9" w14:textId="2AC02855" w:rsidR="00AF68FC" w:rsidRPr="0065026C" w:rsidRDefault="00030045" w:rsidP="0065026C">
      <w:pPr>
        <w:pStyle w:val="NormalWeb"/>
      </w:pPr>
      <w:r w:rsidRPr="0065026C">
        <w:rPr>
          <w:rFonts w:ascii="Times New Roman" w:hAnsi="Times New Roman"/>
          <w:b/>
        </w:rPr>
        <w:t xml:space="preserve">Invitation for Bids </w:t>
      </w:r>
      <w:proofErr w:type="gramStart"/>
      <w:r w:rsidRPr="0065026C">
        <w:rPr>
          <w:rFonts w:ascii="Times New Roman" w:hAnsi="Times New Roman"/>
          <w:b/>
        </w:rPr>
        <w:t>No:</w:t>
      </w:r>
      <w:r w:rsidR="00EF5D85" w:rsidRPr="0065026C">
        <w:rPr>
          <w:rFonts w:ascii="Times New Roman" w:hAnsi="Times New Roman" w:cs="Times New Roman"/>
        </w:rPr>
        <w:t>_</w:t>
      </w:r>
      <w:proofErr w:type="gramEnd"/>
      <w:r w:rsidR="00EF5D85" w:rsidRPr="0065026C">
        <w:rPr>
          <w:rFonts w:ascii="Times New Roman" w:hAnsi="Times New Roman" w:cs="Times New Roman"/>
        </w:rPr>
        <w:t>_______________________________________</w:t>
      </w:r>
    </w:p>
    <w:p w14:paraId="1521AC7B" w14:textId="77777777" w:rsidR="006309F7" w:rsidRPr="0065026C" w:rsidRDefault="006309F7" w:rsidP="0065026C">
      <w:pPr>
        <w:pStyle w:val="NormalWeb"/>
        <w:rPr>
          <w:rFonts w:ascii="Times New Roman" w:hAnsi="Times New Roman"/>
        </w:rPr>
      </w:pPr>
      <w:r w:rsidRPr="0065026C">
        <w:rPr>
          <w:rFonts w:ascii="Times New Roman" w:hAnsi="Times New Roman"/>
          <w:b/>
        </w:rPr>
        <w:t>Date:</w:t>
      </w:r>
      <w:r w:rsidRPr="0065026C">
        <w:rPr>
          <w:rFonts w:ascii="Times New Roman" w:hAnsi="Times New Roman"/>
        </w:rPr>
        <w:t xml:space="preserve">  __________________________ </w:t>
      </w:r>
    </w:p>
    <w:p w14:paraId="47E2ACB2" w14:textId="77777777" w:rsidR="006309F7" w:rsidRPr="0065026C" w:rsidRDefault="006309F7" w:rsidP="0065026C">
      <w:pPr>
        <w:pStyle w:val="NormalWeb"/>
        <w:rPr>
          <w:rFonts w:ascii="Times New Roman" w:hAnsi="Times New Roman"/>
        </w:rPr>
      </w:pPr>
      <w:r w:rsidRPr="0065026C">
        <w:rPr>
          <w:rFonts w:ascii="Times New Roman" w:hAnsi="Times New Roman"/>
          <w:b/>
        </w:rPr>
        <w:t>BID GUARANTEE No.:</w:t>
      </w:r>
      <w:r w:rsidRPr="0065026C">
        <w:rPr>
          <w:rFonts w:ascii="Times New Roman" w:hAnsi="Times New Roman"/>
        </w:rPr>
        <w:t xml:space="preserve"> __________________________ </w:t>
      </w:r>
    </w:p>
    <w:p w14:paraId="5E08037A" w14:textId="77777777" w:rsidR="00AF68FC" w:rsidRPr="0065026C" w:rsidRDefault="00AF68FC" w:rsidP="0065026C">
      <w:pPr>
        <w:pStyle w:val="NormalWeb"/>
        <w:rPr>
          <w:rFonts w:ascii="Times New Roman" w:hAnsi="Times New Roman"/>
        </w:rPr>
      </w:pPr>
      <w:r w:rsidRPr="0065026C">
        <w:rPr>
          <w:rFonts w:ascii="Times New Roman" w:hAnsi="Times New Roman"/>
          <w:b/>
        </w:rPr>
        <w:t xml:space="preserve">Guarantor:  </w:t>
      </w:r>
      <w:r w:rsidR="00EF5D85" w:rsidRPr="0065026C">
        <w:rPr>
          <w:rFonts w:ascii="Times New Roman" w:hAnsi="Times New Roman"/>
        </w:rPr>
        <w:t>________________________________________________</w:t>
      </w:r>
    </w:p>
    <w:p w14:paraId="747A3EDA" w14:textId="77777777" w:rsidR="006309F7" w:rsidRPr="0065026C" w:rsidRDefault="006309F7">
      <w:pPr>
        <w:pStyle w:val="NormalWeb"/>
        <w:jc w:val="both"/>
        <w:rPr>
          <w:rFonts w:ascii="Times New Roman" w:hAnsi="Times New Roman"/>
        </w:rPr>
      </w:pPr>
      <w:r w:rsidRPr="0065026C">
        <w:rPr>
          <w:rFonts w:ascii="Times New Roman" w:hAnsi="Times New Roman"/>
        </w:rPr>
        <w:t xml:space="preserve">We have been informed that __________________________ (hereinafter called "the </w:t>
      </w:r>
      <w:r w:rsidR="00AF68FC" w:rsidRPr="0065026C">
        <w:rPr>
          <w:rFonts w:ascii="Times New Roman" w:hAnsi="Times New Roman"/>
        </w:rPr>
        <w:t>Applicant</w:t>
      </w:r>
      <w:r w:rsidRPr="0065026C">
        <w:rPr>
          <w:rFonts w:ascii="Times New Roman" w:hAnsi="Times New Roman"/>
        </w:rPr>
        <w:t xml:space="preserve">") has submitted </w:t>
      </w:r>
      <w:r w:rsidR="005065F4" w:rsidRPr="0065026C">
        <w:rPr>
          <w:rFonts w:ascii="Times New Roman" w:hAnsi="Times New Roman"/>
        </w:rPr>
        <w:t xml:space="preserve">or will submit </w:t>
      </w:r>
      <w:r w:rsidRPr="0065026C">
        <w:rPr>
          <w:rFonts w:ascii="Times New Roman" w:hAnsi="Times New Roman"/>
        </w:rPr>
        <w:t xml:space="preserve">to </w:t>
      </w:r>
      <w:r w:rsidR="005065F4" w:rsidRPr="0065026C">
        <w:rPr>
          <w:rFonts w:ascii="Times New Roman" w:hAnsi="Times New Roman"/>
        </w:rPr>
        <w:t xml:space="preserve">the Beneficiary </w:t>
      </w:r>
      <w:r w:rsidRPr="0065026C">
        <w:rPr>
          <w:rFonts w:ascii="Times New Roman" w:hAnsi="Times New Roman"/>
        </w:rPr>
        <w:t xml:space="preserve">its bid (hereinafter called "the Bid") for the execution of ________________ under Invitation for Bids No. ___________ (“the IFB”). </w:t>
      </w:r>
    </w:p>
    <w:p w14:paraId="10CA21BE" w14:textId="77777777" w:rsidR="006309F7" w:rsidRPr="0065026C" w:rsidRDefault="006309F7">
      <w:pPr>
        <w:pStyle w:val="NormalWeb"/>
        <w:jc w:val="both"/>
        <w:rPr>
          <w:rFonts w:ascii="Times New Roman" w:hAnsi="Times New Roman"/>
        </w:rPr>
      </w:pPr>
      <w:r w:rsidRPr="0065026C">
        <w:rPr>
          <w:rFonts w:ascii="Times New Roman" w:hAnsi="Times New Roman"/>
        </w:rPr>
        <w:t xml:space="preserve">Furthermore, we understand that, according to </w:t>
      </w:r>
      <w:r w:rsidR="008C2FB9" w:rsidRPr="0065026C">
        <w:rPr>
          <w:rFonts w:ascii="Times New Roman" w:hAnsi="Times New Roman"/>
        </w:rPr>
        <w:t xml:space="preserve">the Beneficiary’s </w:t>
      </w:r>
      <w:r w:rsidRPr="0065026C">
        <w:rPr>
          <w:rFonts w:ascii="Times New Roman" w:hAnsi="Times New Roman"/>
        </w:rPr>
        <w:t>conditions, bids must be supported by a bid guarantee.</w:t>
      </w:r>
    </w:p>
    <w:p w14:paraId="357D22E8" w14:textId="77777777" w:rsidR="006309F7" w:rsidRPr="0065026C" w:rsidRDefault="006309F7">
      <w:pPr>
        <w:pStyle w:val="NormalWeb"/>
        <w:jc w:val="both"/>
        <w:rPr>
          <w:rFonts w:ascii="Times New Roman" w:hAnsi="Times New Roman"/>
        </w:rPr>
      </w:pPr>
      <w:r w:rsidRPr="0065026C">
        <w:rPr>
          <w:rFonts w:ascii="Times New Roman" w:hAnsi="Times New Roman"/>
        </w:rPr>
        <w:t xml:space="preserve">At the request of the </w:t>
      </w:r>
      <w:r w:rsidR="00AF68FC" w:rsidRPr="0065026C">
        <w:rPr>
          <w:rFonts w:ascii="Times New Roman" w:hAnsi="Times New Roman"/>
        </w:rPr>
        <w:t>Applicant</w:t>
      </w:r>
      <w:r w:rsidRPr="0065026C">
        <w:rPr>
          <w:rFonts w:ascii="Times New Roman" w:hAnsi="Times New Roman"/>
        </w:rPr>
        <w:t xml:space="preserve">, we </w:t>
      </w:r>
      <w:r w:rsidR="008C2FB9" w:rsidRPr="0065026C">
        <w:rPr>
          <w:rFonts w:ascii="Times New Roman" w:hAnsi="Times New Roman"/>
        </w:rPr>
        <w:t>, as Guarantor,</w:t>
      </w:r>
      <w:r w:rsidRPr="0065026C">
        <w:rPr>
          <w:rFonts w:ascii="Times New Roman" w:hAnsi="Times New Roman"/>
        </w:rPr>
        <w:t xml:space="preserve"> hereby irrevocably undertake to pay </w:t>
      </w:r>
      <w:r w:rsidR="008C2FB9" w:rsidRPr="0065026C">
        <w:rPr>
          <w:rFonts w:ascii="Times New Roman" w:hAnsi="Times New Roman"/>
        </w:rPr>
        <w:t xml:space="preserve">the Beneficiary </w:t>
      </w:r>
      <w:r w:rsidRPr="0065026C">
        <w:rPr>
          <w:rFonts w:ascii="Times New Roman" w:hAnsi="Times New Roman"/>
        </w:rPr>
        <w:t xml:space="preserve">any sum or sums not exceeding in total an amount of ___________  (____________) upon receipt by us of </w:t>
      </w:r>
      <w:r w:rsidR="008C2FB9" w:rsidRPr="0065026C">
        <w:rPr>
          <w:rFonts w:ascii="Times New Roman" w:hAnsi="Times New Roman"/>
        </w:rPr>
        <w:t xml:space="preserve">the Beneficiary’s </w:t>
      </w:r>
      <w:r w:rsidR="005065F4" w:rsidRPr="0065026C">
        <w:rPr>
          <w:rFonts w:ascii="Times New Roman" w:hAnsi="Times New Roman"/>
        </w:rPr>
        <w:t>complying supported by the Beneficiary’s statement, whether in the demand itself or a separate signed document accompanying or identifying the demand, stating either that</w:t>
      </w:r>
      <w:r w:rsidR="006155F5" w:rsidRPr="0065026C">
        <w:rPr>
          <w:rFonts w:ascii="Times New Roman" w:hAnsi="Times New Roman"/>
        </w:rPr>
        <w:t xml:space="preserve"> </w:t>
      </w:r>
      <w:r w:rsidRPr="0065026C">
        <w:rPr>
          <w:rFonts w:ascii="Times New Roman" w:hAnsi="Times New Roman"/>
        </w:rPr>
        <w:t xml:space="preserve">the </w:t>
      </w:r>
      <w:r w:rsidR="00AF68FC" w:rsidRPr="0065026C">
        <w:rPr>
          <w:rFonts w:ascii="Times New Roman" w:hAnsi="Times New Roman"/>
        </w:rPr>
        <w:t>Applicant</w:t>
      </w:r>
      <w:r w:rsidRPr="0065026C">
        <w:rPr>
          <w:rFonts w:ascii="Times New Roman" w:hAnsi="Times New Roman"/>
        </w:rPr>
        <w:t>:</w:t>
      </w:r>
    </w:p>
    <w:p w14:paraId="1CB0F08E" w14:textId="77777777" w:rsidR="006309F7" w:rsidRPr="0065026C" w:rsidRDefault="006309F7" w:rsidP="00AA2E41">
      <w:pPr>
        <w:pStyle w:val="NormalWeb"/>
        <w:tabs>
          <w:tab w:val="left" w:pos="540"/>
        </w:tabs>
        <w:ind w:left="540" w:right="720" w:hanging="540"/>
        <w:jc w:val="both"/>
        <w:rPr>
          <w:rFonts w:ascii="Times New Roman" w:hAnsi="Times New Roman"/>
        </w:rPr>
      </w:pPr>
      <w:r w:rsidRPr="0065026C">
        <w:rPr>
          <w:rFonts w:ascii="Times New Roman" w:hAnsi="Times New Roman"/>
        </w:rPr>
        <w:t xml:space="preserve">(a) </w:t>
      </w:r>
      <w:r w:rsidRPr="0065026C">
        <w:rPr>
          <w:rFonts w:ascii="Times New Roman" w:hAnsi="Times New Roman"/>
        </w:rPr>
        <w:tab/>
        <w:t xml:space="preserve">has withdrawn its Bid during the period of bid validity specified by the </w:t>
      </w:r>
      <w:r w:rsidR="00AF68FC" w:rsidRPr="0065026C">
        <w:rPr>
          <w:rFonts w:ascii="Times New Roman" w:hAnsi="Times New Roman"/>
        </w:rPr>
        <w:t>Applicant</w:t>
      </w:r>
      <w:r w:rsidR="006155F5" w:rsidRPr="0065026C">
        <w:rPr>
          <w:rFonts w:ascii="Times New Roman" w:hAnsi="Times New Roman"/>
        </w:rPr>
        <w:t xml:space="preserve"> </w:t>
      </w:r>
      <w:r w:rsidRPr="0065026C">
        <w:rPr>
          <w:rFonts w:ascii="Times New Roman" w:hAnsi="Times New Roman"/>
        </w:rPr>
        <w:t xml:space="preserve">in the </w:t>
      </w:r>
      <w:r w:rsidR="008C2FB9" w:rsidRPr="0065026C">
        <w:rPr>
          <w:rFonts w:ascii="Times New Roman" w:hAnsi="Times New Roman"/>
        </w:rPr>
        <w:t xml:space="preserve">Letter </w:t>
      </w:r>
      <w:r w:rsidRPr="0065026C">
        <w:rPr>
          <w:rFonts w:ascii="Times New Roman" w:hAnsi="Times New Roman"/>
        </w:rPr>
        <w:t>of Bid</w:t>
      </w:r>
      <w:r w:rsidR="008C2FB9" w:rsidRPr="0065026C">
        <w:rPr>
          <w:rFonts w:ascii="Times New Roman" w:hAnsi="Times New Roman"/>
        </w:rPr>
        <w:t>, or any extension thereto provided by the Applicant</w:t>
      </w:r>
      <w:r w:rsidRPr="0065026C">
        <w:rPr>
          <w:rFonts w:ascii="Times New Roman" w:hAnsi="Times New Roman"/>
        </w:rPr>
        <w:t>; or</w:t>
      </w:r>
    </w:p>
    <w:p w14:paraId="4B093BFF" w14:textId="77777777" w:rsidR="006309F7" w:rsidRPr="0065026C" w:rsidRDefault="006309F7" w:rsidP="0057542B">
      <w:pPr>
        <w:pStyle w:val="NormalWeb"/>
        <w:tabs>
          <w:tab w:val="left" w:pos="540"/>
        </w:tabs>
        <w:spacing w:before="0" w:after="0"/>
        <w:ind w:left="540" w:hanging="540"/>
        <w:jc w:val="both"/>
        <w:rPr>
          <w:rFonts w:ascii="Times New Roman" w:hAnsi="Times New Roman"/>
        </w:rPr>
      </w:pPr>
      <w:r w:rsidRPr="0065026C">
        <w:rPr>
          <w:rFonts w:ascii="Times New Roman" w:hAnsi="Times New Roman"/>
        </w:rPr>
        <w:t xml:space="preserve">(b) </w:t>
      </w:r>
      <w:r w:rsidRPr="0065026C">
        <w:rPr>
          <w:rFonts w:ascii="Times New Roman" w:hAnsi="Times New Roman"/>
        </w:rPr>
        <w:tab/>
        <w:t xml:space="preserve">having been notified of the acceptance of its Bid by the </w:t>
      </w:r>
      <w:r w:rsidR="008C2FB9" w:rsidRPr="0065026C">
        <w:rPr>
          <w:rFonts w:ascii="Times New Roman" w:hAnsi="Times New Roman"/>
        </w:rPr>
        <w:t xml:space="preserve">Beneficiary </w:t>
      </w:r>
      <w:r w:rsidRPr="0065026C">
        <w:rPr>
          <w:rFonts w:ascii="Times New Roman" w:hAnsi="Times New Roman"/>
        </w:rPr>
        <w:t>during the period of bid validity, (</w:t>
      </w:r>
      <w:proofErr w:type="spellStart"/>
      <w:r w:rsidRPr="0065026C">
        <w:rPr>
          <w:rFonts w:ascii="Times New Roman" w:hAnsi="Times New Roman"/>
        </w:rPr>
        <w:t>i</w:t>
      </w:r>
      <w:proofErr w:type="spellEnd"/>
      <w:r w:rsidRPr="0065026C">
        <w:rPr>
          <w:rFonts w:ascii="Times New Roman" w:hAnsi="Times New Roman"/>
        </w:rPr>
        <w:t xml:space="preserve">) fails to execute the Contract Agreement or (ii) fails to furnish the performance security, in accordance with the </w:t>
      </w:r>
      <w:r w:rsidR="008C2FB9" w:rsidRPr="0065026C">
        <w:rPr>
          <w:rFonts w:ascii="Times New Roman" w:hAnsi="Times New Roman"/>
        </w:rPr>
        <w:t>Instructions to Bidders (“ITB”) of the Beneficiary’s bidding document</w:t>
      </w:r>
      <w:r w:rsidRPr="0065026C">
        <w:rPr>
          <w:rFonts w:ascii="Times New Roman" w:hAnsi="Times New Roman"/>
        </w:rPr>
        <w:t>.</w:t>
      </w:r>
    </w:p>
    <w:p w14:paraId="3C4F7942" w14:textId="77777777" w:rsidR="006309F7" w:rsidRPr="0065026C" w:rsidRDefault="006309F7" w:rsidP="0057542B">
      <w:pPr>
        <w:pStyle w:val="NormalWeb"/>
        <w:spacing w:before="0" w:after="0"/>
        <w:jc w:val="both"/>
        <w:rPr>
          <w:rFonts w:ascii="Times New Roman" w:hAnsi="Times New Roman"/>
        </w:rPr>
      </w:pPr>
      <w:r w:rsidRPr="0065026C">
        <w:rPr>
          <w:rFonts w:ascii="Times New Roman" w:hAnsi="Times New Roman"/>
        </w:rPr>
        <w:t xml:space="preserve">This guarantee will expire:  (a) if the </w:t>
      </w:r>
      <w:r w:rsidR="00AF68FC" w:rsidRPr="0065026C">
        <w:rPr>
          <w:rFonts w:ascii="Times New Roman" w:hAnsi="Times New Roman"/>
        </w:rPr>
        <w:t>Applicant</w:t>
      </w:r>
      <w:r w:rsidR="00E24503" w:rsidRPr="0065026C">
        <w:rPr>
          <w:rFonts w:ascii="Times New Roman" w:hAnsi="Times New Roman"/>
        </w:rPr>
        <w:t xml:space="preserve"> </w:t>
      </w:r>
      <w:r w:rsidRPr="0065026C">
        <w:rPr>
          <w:rFonts w:ascii="Times New Roman" w:hAnsi="Times New Roman"/>
        </w:rPr>
        <w:t xml:space="preserve">is the successful Bidder, upon our receipt of copies of the contract </w:t>
      </w:r>
      <w:r w:rsidR="008C2FB9" w:rsidRPr="0065026C">
        <w:rPr>
          <w:rFonts w:ascii="Times New Roman" w:hAnsi="Times New Roman"/>
        </w:rPr>
        <w:t xml:space="preserve">agreement </w:t>
      </w:r>
      <w:r w:rsidRPr="0065026C">
        <w:rPr>
          <w:rFonts w:ascii="Times New Roman" w:hAnsi="Times New Roman"/>
        </w:rPr>
        <w:t xml:space="preserve">signed by the </w:t>
      </w:r>
      <w:r w:rsidR="008C2FB9" w:rsidRPr="0065026C">
        <w:rPr>
          <w:rFonts w:ascii="Times New Roman" w:hAnsi="Times New Roman"/>
        </w:rPr>
        <w:t xml:space="preserve">Applicant </w:t>
      </w:r>
      <w:r w:rsidRPr="0065026C">
        <w:rPr>
          <w:rFonts w:ascii="Times New Roman" w:hAnsi="Times New Roman"/>
        </w:rPr>
        <w:t xml:space="preserve">and the performance security issued to </w:t>
      </w:r>
      <w:r w:rsidR="008C2FB9" w:rsidRPr="0065026C">
        <w:rPr>
          <w:rFonts w:ascii="Times New Roman" w:hAnsi="Times New Roman"/>
        </w:rPr>
        <w:t xml:space="preserve">the Beneficiary </w:t>
      </w:r>
      <w:r w:rsidRPr="0065026C">
        <w:rPr>
          <w:rFonts w:ascii="Times New Roman" w:hAnsi="Times New Roman"/>
        </w:rPr>
        <w:t xml:space="preserve">upon the instruction of the </w:t>
      </w:r>
      <w:r w:rsidR="008C2FB9" w:rsidRPr="0065026C">
        <w:rPr>
          <w:rFonts w:ascii="Times New Roman" w:hAnsi="Times New Roman"/>
        </w:rPr>
        <w:t>Applicant</w:t>
      </w:r>
      <w:r w:rsidRPr="0065026C">
        <w:rPr>
          <w:rFonts w:ascii="Times New Roman" w:hAnsi="Times New Roman"/>
        </w:rPr>
        <w:t xml:space="preserve">; and (b) if the </w:t>
      </w:r>
      <w:r w:rsidR="008C2FB9" w:rsidRPr="0065026C">
        <w:rPr>
          <w:rFonts w:ascii="Times New Roman" w:hAnsi="Times New Roman"/>
        </w:rPr>
        <w:t>Applicant</w:t>
      </w:r>
      <w:r w:rsidR="00E24503" w:rsidRPr="0065026C">
        <w:rPr>
          <w:rFonts w:ascii="Times New Roman" w:hAnsi="Times New Roman"/>
        </w:rPr>
        <w:t xml:space="preserve"> </w:t>
      </w:r>
      <w:r w:rsidRPr="0065026C">
        <w:rPr>
          <w:rFonts w:ascii="Times New Roman" w:hAnsi="Times New Roman"/>
        </w:rPr>
        <w:t>is not the successful Bidder, upon the earlier of (</w:t>
      </w:r>
      <w:proofErr w:type="spellStart"/>
      <w:r w:rsidRPr="0065026C">
        <w:rPr>
          <w:rFonts w:ascii="Times New Roman" w:hAnsi="Times New Roman"/>
        </w:rPr>
        <w:t>i</w:t>
      </w:r>
      <w:proofErr w:type="spellEnd"/>
      <w:r w:rsidRPr="0065026C">
        <w:rPr>
          <w:rFonts w:ascii="Times New Roman" w:hAnsi="Times New Roman"/>
        </w:rPr>
        <w:t xml:space="preserve">) our receipt of a copy </w:t>
      </w:r>
      <w:r w:rsidR="008C2FB9" w:rsidRPr="0065026C">
        <w:rPr>
          <w:rFonts w:ascii="Times New Roman" w:hAnsi="Times New Roman"/>
        </w:rPr>
        <w:t xml:space="preserve">of the Beneficiary’s </w:t>
      </w:r>
      <w:r w:rsidRPr="0065026C">
        <w:rPr>
          <w:rFonts w:ascii="Times New Roman" w:hAnsi="Times New Roman"/>
        </w:rPr>
        <w:t xml:space="preserve">notification to the </w:t>
      </w:r>
      <w:r w:rsidR="008C2FB9" w:rsidRPr="0065026C">
        <w:rPr>
          <w:rFonts w:ascii="Times New Roman" w:hAnsi="Times New Roman"/>
        </w:rPr>
        <w:t xml:space="preserve">Applicant </w:t>
      </w:r>
      <w:r w:rsidRPr="0065026C">
        <w:rPr>
          <w:rFonts w:ascii="Times New Roman" w:hAnsi="Times New Roman"/>
        </w:rPr>
        <w:t xml:space="preserve">of the </w:t>
      </w:r>
      <w:r w:rsidR="008C2FB9" w:rsidRPr="0065026C">
        <w:rPr>
          <w:rFonts w:ascii="Times New Roman" w:hAnsi="Times New Roman"/>
        </w:rPr>
        <w:t>results of the bidding process</w:t>
      </w:r>
      <w:r w:rsidRPr="0065026C">
        <w:rPr>
          <w:rFonts w:ascii="Times New Roman" w:hAnsi="Times New Roman"/>
        </w:rPr>
        <w:t xml:space="preserve">; or (ii) twenty-eight days after the </w:t>
      </w:r>
      <w:r w:rsidR="00167753" w:rsidRPr="0065026C">
        <w:rPr>
          <w:rFonts w:ascii="Times New Roman" w:hAnsi="Times New Roman"/>
        </w:rPr>
        <w:t xml:space="preserve">Validity Period, which date shall be established by </w:t>
      </w:r>
      <w:r w:rsidR="00407080" w:rsidRPr="0065026C">
        <w:rPr>
          <w:rFonts w:ascii="Times New Roman" w:hAnsi="Times New Roman"/>
        </w:rPr>
        <w:t>presentation to us of copies of the Letter of Bid</w:t>
      </w:r>
      <w:r w:rsidR="00E24503" w:rsidRPr="0065026C">
        <w:rPr>
          <w:rFonts w:ascii="Times New Roman" w:hAnsi="Times New Roman"/>
        </w:rPr>
        <w:t xml:space="preserve"> </w:t>
      </w:r>
      <w:r w:rsidR="00407080" w:rsidRPr="0065026C">
        <w:rPr>
          <w:rFonts w:ascii="Times New Roman" w:hAnsi="Times New Roman"/>
        </w:rPr>
        <w:t>and</w:t>
      </w:r>
      <w:r w:rsidR="00E24503" w:rsidRPr="0065026C">
        <w:rPr>
          <w:rFonts w:ascii="Times New Roman" w:hAnsi="Times New Roman"/>
        </w:rPr>
        <w:t xml:space="preserve"> </w:t>
      </w:r>
      <w:r w:rsidR="008C2FB9" w:rsidRPr="0065026C">
        <w:rPr>
          <w:rFonts w:ascii="Times New Roman" w:hAnsi="Times New Roman"/>
        </w:rPr>
        <w:lastRenderedPageBreak/>
        <w:t>any extension(s) thereto,</w:t>
      </w:r>
      <w:r w:rsidR="00E24503" w:rsidRPr="0065026C">
        <w:rPr>
          <w:rFonts w:ascii="Times New Roman" w:hAnsi="Times New Roman"/>
        </w:rPr>
        <w:t xml:space="preserve"> </w:t>
      </w:r>
      <w:r w:rsidR="00407080" w:rsidRPr="0065026C">
        <w:rPr>
          <w:rFonts w:ascii="Times New Roman" w:hAnsi="Times New Roman"/>
        </w:rPr>
        <w:t xml:space="preserve">accompanied by the </w:t>
      </w:r>
      <w:r w:rsidR="005065F4" w:rsidRPr="0065026C">
        <w:rPr>
          <w:rFonts w:ascii="Times New Roman" w:hAnsi="Times New Roman"/>
        </w:rPr>
        <w:t>b</w:t>
      </w:r>
      <w:r w:rsidR="00407080" w:rsidRPr="0065026C">
        <w:rPr>
          <w:rFonts w:ascii="Times New Roman" w:hAnsi="Times New Roman"/>
        </w:rPr>
        <w:t>idding document</w:t>
      </w:r>
      <w:r w:rsidR="005065F4" w:rsidRPr="0065026C">
        <w:rPr>
          <w:rFonts w:ascii="Times New Roman" w:hAnsi="Times New Roman"/>
        </w:rPr>
        <w:t>; or (c</w:t>
      </w:r>
      <w:r w:rsidR="008C2FB9" w:rsidRPr="0065026C">
        <w:rPr>
          <w:rFonts w:ascii="Times New Roman" w:hAnsi="Times New Roman"/>
        </w:rPr>
        <w:t>) three years after the date of issue of this guarantee</w:t>
      </w:r>
      <w:r w:rsidRPr="0065026C">
        <w:rPr>
          <w:rFonts w:ascii="Times New Roman" w:hAnsi="Times New Roman"/>
        </w:rPr>
        <w:t>.</w:t>
      </w:r>
    </w:p>
    <w:p w14:paraId="4FEBA7BA" w14:textId="77777777" w:rsidR="006309F7" w:rsidRPr="0065026C" w:rsidRDefault="006309F7" w:rsidP="0057542B">
      <w:pPr>
        <w:pStyle w:val="NormalWeb"/>
        <w:spacing w:before="0" w:after="0"/>
        <w:jc w:val="both"/>
        <w:rPr>
          <w:rFonts w:ascii="Times New Roman" w:hAnsi="Times New Roman"/>
        </w:rPr>
      </w:pPr>
      <w:r w:rsidRPr="0065026C">
        <w:rPr>
          <w:rFonts w:ascii="Times New Roman" w:hAnsi="Times New Roman"/>
        </w:rPr>
        <w:t xml:space="preserve">Consequently, any demand for payment under this guarantee must be received by us at the office </w:t>
      </w:r>
      <w:r w:rsidR="008C2FB9" w:rsidRPr="0065026C">
        <w:rPr>
          <w:rFonts w:ascii="Times New Roman" w:hAnsi="Times New Roman"/>
        </w:rPr>
        <w:t xml:space="preserve">indicated above </w:t>
      </w:r>
      <w:r w:rsidRPr="0065026C">
        <w:rPr>
          <w:rFonts w:ascii="Times New Roman" w:hAnsi="Times New Roman"/>
        </w:rPr>
        <w:t>on or before that date.</w:t>
      </w:r>
    </w:p>
    <w:p w14:paraId="4F9FA3AC" w14:textId="320B6306" w:rsidR="006309F7" w:rsidRDefault="006309F7" w:rsidP="0065026C">
      <w:pPr>
        <w:pStyle w:val="NormalWeb"/>
        <w:spacing w:before="0" w:after="0"/>
        <w:jc w:val="both"/>
        <w:rPr>
          <w:rFonts w:ascii="Times New Roman" w:hAnsi="Times New Roman"/>
        </w:rPr>
      </w:pPr>
      <w:r w:rsidRPr="0065026C">
        <w:rPr>
          <w:rFonts w:ascii="Times New Roman" w:hAnsi="Times New Roman"/>
        </w:rPr>
        <w:t xml:space="preserve">This guarantee is subject to the Uniform Rules for Demand </w:t>
      </w:r>
      <w:proofErr w:type="gramStart"/>
      <w:r w:rsidRPr="0065026C">
        <w:rPr>
          <w:rFonts w:ascii="Times New Roman" w:hAnsi="Times New Roman"/>
        </w:rPr>
        <w:t>Guarantees</w:t>
      </w:r>
      <w:r w:rsidR="008C2FB9" w:rsidRPr="0065026C">
        <w:rPr>
          <w:rFonts w:ascii="Times New Roman" w:hAnsi="Times New Roman"/>
        </w:rPr>
        <w:t>(</w:t>
      </w:r>
      <w:proofErr w:type="gramEnd"/>
      <w:r w:rsidR="008C2FB9" w:rsidRPr="0065026C">
        <w:rPr>
          <w:rFonts w:ascii="Times New Roman" w:hAnsi="Times New Roman"/>
        </w:rPr>
        <w:t>URDG) 2010 Revision</w:t>
      </w:r>
      <w:r w:rsidRPr="0065026C">
        <w:rPr>
          <w:rFonts w:ascii="Times New Roman" w:hAnsi="Times New Roman"/>
        </w:rPr>
        <w:t xml:space="preserve">, ICC Publication No. </w:t>
      </w:r>
      <w:r w:rsidR="008C2FB9" w:rsidRPr="0065026C">
        <w:rPr>
          <w:rFonts w:ascii="Times New Roman" w:hAnsi="Times New Roman"/>
        </w:rPr>
        <w:t>7</w:t>
      </w:r>
      <w:r w:rsidRPr="0065026C">
        <w:rPr>
          <w:rFonts w:ascii="Times New Roman" w:hAnsi="Times New Roman"/>
        </w:rPr>
        <w:t>58.</w:t>
      </w:r>
    </w:p>
    <w:p w14:paraId="79E2A808" w14:textId="581CCDE2" w:rsidR="0065026C" w:rsidRDefault="0065026C" w:rsidP="0065026C">
      <w:pPr>
        <w:pStyle w:val="NormalWeb"/>
        <w:spacing w:before="0" w:after="0"/>
        <w:jc w:val="both"/>
        <w:rPr>
          <w:rFonts w:ascii="Times New Roman" w:hAnsi="Times New Roman"/>
        </w:rPr>
      </w:pPr>
    </w:p>
    <w:p w14:paraId="64134EC3" w14:textId="77777777" w:rsidR="0065026C" w:rsidRPr="0065026C" w:rsidRDefault="0065026C" w:rsidP="0065026C">
      <w:pPr>
        <w:pStyle w:val="NormalWeb"/>
        <w:spacing w:before="0" w:after="0"/>
        <w:jc w:val="both"/>
        <w:rPr>
          <w:rFonts w:ascii="Times New Roman" w:hAnsi="Times New Roman"/>
        </w:rPr>
      </w:pPr>
    </w:p>
    <w:p w14:paraId="3A56DFB7" w14:textId="23B2622E" w:rsidR="006309F7" w:rsidRPr="0065026C" w:rsidRDefault="006309F7">
      <w:pPr>
        <w:pStyle w:val="NormalWeb"/>
        <w:spacing w:before="0" w:after="0"/>
        <w:rPr>
          <w:rFonts w:ascii="Times New Roman" w:hAnsi="Times New Roman"/>
          <w:b/>
        </w:rPr>
      </w:pPr>
      <w:r w:rsidRPr="0065026C">
        <w:rPr>
          <w:rFonts w:ascii="Times New Roman" w:hAnsi="Times New Roman"/>
          <w:b/>
        </w:rPr>
        <w:t>___________________________</w:t>
      </w:r>
    </w:p>
    <w:p w14:paraId="45B737CC" w14:textId="53C16BC0" w:rsidR="006309F7" w:rsidRDefault="006309F7" w:rsidP="0065026C">
      <w:pPr>
        <w:pStyle w:val="NormalWeb"/>
        <w:spacing w:before="0" w:after="0"/>
        <w:rPr>
          <w:rFonts w:ascii="Times New Roman" w:hAnsi="Times New Roman"/>
          <w:i/>
        </w:rPr>
      </w:pPr>
      <w:r w:rsidRPr="0065026C">
        <w:rPr>
          <w:rFonts w:ascii="Times New Roman" w:hAnsi="Times New Roman"/>
          <w:i/>
        </w:rPr>
        <w:t>[signature(s)]</w:t>
      </w:r>
    </w:p>
    <w:p w14:paraId="3E4F8795" w14:textId="77777777" w:rsidR="0065026C" w:rsidRPr="0065026C" w:rsidRDefault="0065026C" w:rsidP="0065026C">
      <w:pPr>
        <w:pStyle w:val="NormalWeb"/>
        <w:spacing w:before="0" w:after="0"/>
        <w:rPr>
          <w:rFonts w:ascii="Times New Roman" w:hAnsi="Times New Roman"/>
          <w:i/>
        </w:rPr>
      </w:pPr>
    </w:p>
    <w:p w14:paraId="20E45EEF" w14:textId="77777777" w:rsidR="006309F7" w:rsidRPr="0065026C" w:rsidRDefault="006309F7">
      <w:pPr>
        <w:pStyle w:val="Header"/>
        <w:rPr>
          <w:b/>
          <w:iCs/>
          <w:sz w:val="24"/>
          <w:szCs w:val="24"/>
        </w:rPr>
      </w:pPr>
      <w:r w:rsidRPr="0065026C">
        <w:rPr>
          <w:b/>
          <w:iCs/>
          <w:sz w:val="24"/>
          <w:szCs w:val="24"/>
        </w:rPr>
        <w:t>Note:  All italicized text is for use in preparing this form and shall be deleted from the final product.</w:t>
      </w:r>
    </w:p>
    <w:p w14:paraId="741AB7C9" w14:textId="77777777" w:rsidR="006309F7" w:rsidRPr="0065026C" w:rsidRDefault="006309F7">
      <w:pPr>
        <w:tabs>
          <w:tab w:val="right" w:pos="9000"/>
        </w:tabs>
        <w:suppressAutoHyphens/>
        <w:rPr>
          <w:rStyle w:val="Table"/>
          <w:spacing w:val="-2"/>
          <w:sz w:val="24"/>
          <w:szCs w:val="24"/>
        </w:rPr>
      </w:pPr>
    </w:p>
    <w:p w14:paraId="4009865E" w14:textId="77777777" w:rsidR="006309F7" w:rsidRPr="0065026C" w:rsidRDefault="009B5064" w:rsidP="00DC3361">
      <w:pPr>
        <w:pStyle w:val="SectionVHeader"/>
        <w:rPr>
          <w:sz w:val="24"/>
          <w:szCs w:val="24"/>
        </w:rPr>
      </w:pPr>
      <w:r w:rsidRPr="0065026C">
        <w:rPr>
          <w:rStyle w:val="Table"/>
          <w:spacing w:val="-2"/>
          <w:sz w:val="24"/>
          <w:szCs w:val="24"/>
          <w:lang w:val="en-US"/>
        </w:rPr>
        <w:br w:type="page"/>
      </w:r>
      <w:bookmarkStart w:id="433" w:name="_Toc438266926"/>
      <w:bookmarkStart w:id="434" w:name="_Toc438267900"/>
      <w:bookmarkStart w:id="435" w:name="_Toc438366668"/>
    </w:p>
    <w:p w14:paraId="487490CD" w14:textId="77777777" w:rsidR="006309F7" w:rsidRPr="00D20367" w:rsidRDefault="006309F7">
      <w:pPr>
        <w:sectPr w:rsidR="006309F7" w:rsidRPr="00D20367" w:rsidSect="00AC2C8D">
          <w:headerReference w:type="even" r:id="rId48"/>
          <w:headerReference w:type="default" r:id="rId49"/>
          <w:footerReference w:type="even" r:id="rId50"/>
          <w:footerReference w:type="default" r:id="rId51"/>
          <w:headerReference w:type="first" r:id="rId52"/>
          <w:footerReference w:type="first" r:id="rId53"/>
          <w:endnotePr>
            <w:numFmt w:val="decimal"/>
          </w:endnotePr>
          <w:type w:val="oddPage"/>
          <w:pgSz w:w="12240" w:h="15840" w:code="1"/>
          <w:pgMar w:top="1440" w:right="1440" w:bottom="1440" w:left="1800" w:header="720" w:footer="720" w:gutter="0"/>
          <w:cols w:space="720"/>
          <w:docGrid w:linePitch="326"/>
        </w:sectPr>
      </w:pPr>
    </w:p>
    <w:p w14:paraId="3AE3DB58" w14:textId="77777777" w:rsidR="006309F7" w:rsidRPr="000B7217" w:rsidRDefault="006309F7">
      <w:pPr>
        <w:pStyle w:val="Subtitle"/>
      </w:pPr>
      <w:bookmarkStart w:id="436" w:name="_Toc101929326"/>
      <w:bookmarkStart w:id="437" w:name="_Toc63601121"/>
      <w:r w:rsidRPr="000B7217">
        <w:lastRenderedPageBreak/>
        <w:t>Section V.  Eligible Countries</w:t>
      </w:r>
      <w:bookmarkEnd w:id="433"/>
      <w:bookmarkEnd w:id="434"/>
      <w:bookmarkEnd w:id="435"/>
      <w:bookmarkEnd w:id="436"/>
      <w:bookmarkEnd w:id="437"/>
    </w:p>
    <w:p w14:paraId="526294C3" w14:textId="77777777" w:rsidR="006309F7" w:rsidRPr="000B7217" w:rsidRDefault="006309F7">
      <w:pPr>
        <w:jc w:val="center"/>
        <w:rPr>
          <w:b/>
        </w:rPr>
      </w:pPr>
    </w:p>
    <w:p w14:paraId="2AF1D5DB" w14:textId="77777777" w:rsidR="006309F7" w:rsidRPr="000B7217" w:rsidRDefault="006309F7">
      <w:pPr>
        <w:jc w:val="center"/>
        <w:rPr>
          <w:b/>
        </w:rPr>
      </w:pPr>
    </w:p>
    <w:p w14:paraId="1AA6044F" w14:textId="77777777" w:rsidR="006309F7" w:rsidRPr="000B7217" w:rsidRDefault="006309F7">
      <w:pPr>
        <w:jc w:val="center"/>
        <w:rPr>
          <w:b/>
        </w:rPr>
      </w:pPr>
    </w:p>
    <w:p w14:paraId="6E0004B1" w14:textId="77777777" w:rsidR="00C26452" w:rsidRPr="000B7217" w:rsidRDefault="00C26452"/>
    <w:p w14:paraId="11C0EAC5" w14:textId="77777777" w:rsidR="006309F7" w:rsidRPr="000B7217" w:rsidRDefault="00645FAD" w:rsidP="00FD5599">
      <w:pPr>
        <w:pStyle w:val="BodyTextIndent2"/>
        <w:tabs>
          <w:tab w:val="clear" w:pos="720"/>
        </w:tabs>
        <w:ind w:left="0" w:firstLine="0"/>
        <w:jc w:val="both"/>
      </w:pPr>
      <w:r>
        <w:t>1</w:t>
      </w:r>
      <w:r w:rsidR="007A7CA8" w:rsidRPr="000B7217">
        <w:t xml:space="preserve">. </w:t>
      </w:r>
      <w:r w:rsidR="00DF724F" w:rsidRPr="000B7217">
        <w:t>In reference to ITB</w:t>
      </w:r>
      <w:r w:rsidR="002D5266" w:rsidRPr="000B7217">
        <w:t>4</w:t>
      </w:r>
      <w:r w:rsidR="00361204" w:rsidRPr="000B7217">
        <w:t>.7</w:t>
      </w:r>
      <w:r w:rsidR="00EB7E5F" w:rsidRPr="000B7217">
        <w:t xml:space="preserve"> and 5.1</w:t>
      </w:r>
      <w:r w:rsidR="00FD5599" w:rsidRPr="000B7217">
        <w:t xml:space="preserve">, for the information of the </w:t>
      </w:r>
      <w:r w:rsidR="00DF724F" w:rsidRPr="000B7217">
        <w:t>Bidders</w:t>
      </w:r>
      <w:r w:rsidR="00FD5599" w:rsidRPr="000B7217">
        <w:t xml:space="preserve">, at the present time firms, goods and services from the following countries are excluded from this </w:t>
      </w:r>
      <w:r w:rsidR="00DF724F" w:rsidRPr="000B7217">
        <w:t xml:space="preserve">bidding </w:t>
      </w:r>
      <w:r w:rsidR="00FD5599" w:rsidRPr="000B7217">
        <w:t>process:</w:t>
      </w:r>
    </w:p>
    <w:p w14:paraId="30FB53C5" w14:textId="77777777" w:rsidR="006309F7" w:rsidRPr="000B7217" w:rsidRDefault="006309F7">
      <w:pPr>
        <w:pStyle w:val="BodyTextIndent"/>
        <w:ind w:left="1440" w:hanging="720"/>
      </w:pPr>
    </w:p>
    <w:p w14:paraId="34C97BFE" w14:textId="77777777" w:rsidR="00FD5599" w:rsidRPr="000B7217" w:rsidRDefault="00DF724F" w:rsidP="00FD5599">
      <w:pPr>
        <w:tabs>
          <w:tab w:val="left" w:pos="1440"/>
        </w:tabs>
        <w:spacing w:line="468" w:lineRule="atLeast"/>
        <w:rPr>
          <w:i/>
          <w:iCs/>
          <w:spacing w:val="-4"/>
        </w:rPr>
      </w:pPr>
      <w:r w:rsidRPr="000B7217">
        <w:rPr>
          <w:spacing w:val="-2"/>
        </w:rPr>
        <w:t>Under ITB</w:t>
      </w:r>
      <w:r w:rsidR="000B7217" w:rsidRPr="000B7217">
        <w:rPr>
          <w:spacing w:val="-2"/>
        </w:rPr>
        <w:t xml:space="preserve"> </w:t>
      </w:r>
      <w:r w:rsidR="00EB7E5F" w:rsidRPr="000B7217">
        <w:rPr>
          <w:spacing w:val="-2"/>
        </w:rPr>
        <w:t xml:space="preserve">4.7(a) and </w:t>
      </w:r>
      <w:r w:rsidR="00A92A2C" w:rsidRPr="000B7217">
        <w:rPr>
          <w:spacing w:val="-2"/>
        </w:rPr>
        <w:t>5.1</w:t>
      </w:r>
      <w:r w:rsidR="00EB7E5F" w:rsidRPr="000B7217">
        <w:rPr>
          <w:spacing w:val="-2"/>
        </w:rPr>
        <w:t>:</w:t>
      </w:r>
      <w:r w:rsidR="00FD5599" w:rsidRPr="000B7217">
        <w:rPr>
          <w:spacing w:val="-2"/>
        </w:rPr>
        <w:tab/>
      </w:r>
      <w:r w:rsidR="000B7217" w:rsidRPr="000B7217">
        <w:rPr>
          <w:i/>
          <w:iCs/>
          <w:spacing w:val="-4"/>
        </w:rPr>
        <w:t>“None”</w:t>
      </w:r>
      <w:r w:rsidR="00EB7E5F" w:rsidRPr="000B7217">
        <w:rPr>
          <w:i/>
          <w:iCs/>
          <w:spacing w:val="-4"/>
        </w:rPr>
        <w:t>.</w:t>
      </w:r>
    </w:p>
    <w:p w14:paraId="30A6876E" w14:textId="77777777" w:rsidR="009367C2" w:rsidRPr="000B7217" w:rsidRDefault="00FD5599" w:rsidP="000B7217">
      <w:pPr>
        <w:tabs>
          <w:tab w:val="left" w:pos="1440"/>
        </w:tabs>
        <w:spacing w:line="468" w:lineRule="atLeast"/>
        <w:sectPr w:rsidR="009367C2" w:rsidRPr="000B7217" w:rsidSect="00AC2C8D">
          <w:headerReference w:type="even" r:id="rId54"/>
          <w:headerReference w:type="default" r:id="rId55"/>
          <w:footerReference w:type="even" r:id="rId56"/>
          <w:footerReference w:type="default" r:id="rId57"/>
          <w:headerReference w:type="first" r:id="rId58"/>
          <w:footerReference w:type="first" r:id="rId59"/>
          <w:endnotePr>
            <w:numFmt w:val="decimal"/>
          </w:endnotePr>
          <w:type w:val="oddPage"/>
          <w:pgSz w:w="12240" w:h="15840" w:code="1"/>
          <w:pgMar w:top="1440" w:right="1440" w:bottom="1440" w:left="1800" w:header="720" w:footer="720" w:gutter="0"/>
          <w:cols w:space="720"/>
          <w:titlePg/>
          <w:docGrid w:linePitch="326"/>
        </w:sectPr>
      </w:pPr>
      <w:r w:rsidRPr="000B7217">
        <w:rPr>
          <w:spacing w:val="-7"/>
        </w:rPr>
        <w:t>Un</w:t>
      </w:r>
      <w:r w:rsidR="00DF724F" w:rsidRPr="000B7217">
        <w:rPr>
          <w:spacing w:val="-7"/>
        </w:rPr>
        <w:t>der ITB</w:t>
      </w:r>
      <w:r w:rsidR="000B7217" w:rsidRPr="000B7217">
        <w:rPr>
          <w:spacing w:val="-7"/>
        </w:rPr>
        <w:t xml:space="preserve"> </w:t>
      </w:r>
      <w:r w:rsidR="00EB7E5F" w:rsidRPr="000B7217">
        <w:rPr>
          <w:spacing w:val="-7"/>
        </w:rPr>
        <w:t xml:space="preserve">4.7(b) and </w:t>
      </w:r>
      <w:r w:rsidR="00A92A2C" w:rsidRPr="000B7217">
        <w:rPr>
          <w:spacing w:val="-7"/>
        </w:rPr>
        <w:t>5.1</w:t>
      </w:r>
      <w:r w:rsidR="00EB7E5F" w:rsidRPr="000B7217">
        <w:rPr>
          <w:spacing w:val="-7"/>
        </w:rPr>
        <w:t>:</w:t>
      </w:r>
      <w:r w:rsidRPr="000B7217">
        <w:rPr>
          <w:spacing w:val="-7"/>
        </w:rPr>
        <w:tab/>
      </w:r>
      <w:r w:rsidR="00EB7E5F" w:rsidRPr="000B7217">
        <w:rPr>
          <w:i/>
          <w:iCs/>
          <w:spacing w:val="-4"/>
        </w:rPr>
        <w:t>“</w:t>
      </w:r>
      <w:r w:rsidR="000B7217" w:rsidRPr="000B7217">
        <w:rPr>
          <w:i/>
          <w:iCs/>
          <w:spacing w:val="-4"/>
        </w:rPr>
        <w:t>N</w:t>
      </w:r>
      <w:r w:rsidR="00EB7E5F" w:rsidRPr="000B7217">
        <w:rPr>
          <w:i/>
          <w:iCs/>
          <w:spacing w:val="-4"/>
        </w:rPr>
        <w:t>one</w:t>
      </w:r>
      <w:r w:rsidR="000B7217" w:rsidRPr="000B7217">
        <w:rPr>
          <w:i/>
          <w:iCs/>
          <w:spacing w:val="-4"/>
        </w:rPr>
        <w:t>”.</w:t>
      </w:r>
    </w:p>
    <w:p w14:paraId="7FA65DB9" w14:textId="77777777" w:rsidR="00CF0A8A" w:rsidRDefault="00CF0A8A" w:rsidP="008815BD">
      <w:pPr>
        <w:pStyle w:val="Subtitle"/>
      </w:pPr>
      <w:bookmarkStart w:id="438" w:name="_Toc63601122"/>
      <w:r w:rsidRPr="000B7217">
        <w:lastRenderedPageBreak/>
        <w:t xml:space="preserve">Section VI. </w:t>
      </w:r>
      <w:r w:rsidR="00CE1603">
        <w:t>Fund</w:t>
      </w:r>
      <w:r w:rsidRPr="000B7217">
        <w:t xml:space="preserve"> Policy - Corrupt and Fraudulent Practices</w:t>
      </w:r>
      <w:bookmarkEnd w:id="438"/>
    </w:p>
    <w:p w14:paraId="69D81323" w14:textId="77777777" w:rsidR="0020194A" w:rsidRPr="000B7217" w:rsidRDefault="0020194A" w:rsidP="008815BD">
      <w:pPr>
        <w:pStyle w:val="Subtitle"/>
      </w:pPr>
    </w:p>
    <w:p w14:paraId="2C668F73" w14:textId="77777777" w:rsidR="00CF0A8A" w:rsidRPr="000B7217" w:rsidRDefault="000B7217" w:rsidP="00CF0A8A">
      <w:pPr>
        <w:adjustRightInd w:val="0"/>
        <w:spacing w:after="120"/>
        <w:ind w:left="540" w:hanging="540"/>
      </w:pPr>
      <w:r w:rsidRPr="000B7217">
        <w:rPr>
          <w:b/>
          <w:bCs/>
        </w:rPr>
        <w:t xml:space="preserve"> </w:t>
      </w:r>
      <w:r w:rsidR="006D5DBC" w:rsidRPr="000B7217">
        <w:rPr>
          <w:b/>
          <w:bCs/>
        </w:rPr>
        <w:t>“</w:t>
      </w:r>
      <w:r w:rsidR="00CF0A8A" w:rsidRPr="000B7217">
        <w:rPr>
          <w:b/>
        </w:rPr>
        <w:t>Fraud and Corruption</w:t>
      </w:r>
      <w:r w:rsidR="006D5DBC" w:rsidRPr="000B7217">
        <w:rPr>
          <w:b/>
        </w:rPr>
        <w:t>”</w:t>
      </w:r>
      <w:r w:rsidR="00D2666B" w:rsidRPr="000B7217">
        <w:rPr>
          <w:b/>
        </w:rPr>
        <w:t>:</w:t>
      </w:r>
    </w:p>
    <w:p w14:paraId="7599F163" w14:textId="77777777" w:rsidR="00CF0A8A" w:rsidRPr="000B7217" w:rsidRDefault="00CF0A8A" w:rsidP="009367C2">
      <w:pPr>
        <w:pStyle w:val="Default"/>
        <w:spacing w:after="200"/>
        <w:ind w:left="540" w:hanging="540"/>
        <w:jc w:val="both"/>
        <w:rPr>
          <w:color w:val="auto"/>
        </w:rPr>
      </w:pPr>
      <w:r w:rsidRPr="000B7217">
        <w:rPr>
          <w:color w:val="auto"/>
        </w:rPr>
        <w:t xml:space="preserve">1.16 It is the </w:t>
      </w:r>
      <w:r w:rsidR="00CE1603">
        <w:rPr>
          <w:color w:val="auto"/>
        </w:rPr>
        <w:t>Fund</w:t>
      </w:r>
      <w:r w:rsidRPr="000B7217">
        <w:rPr>
          <w:color w:val="auto"/>
        </w:rPr>
        <w:t xml:space="preserve">’s policy to require that </w:t>
      </w:r>
      <w:r w:rsidR="00573292" w:rsidRPr="000B7217">
        <w:rPr>
          <w:color w:val="auto"/>
        </w:rPr>
        <w:t>Beneficiary</w:t>
      </w:r>
      <w:r w:rsidR="00CF0451" w:rsidRPr="000B7217">
        <w:rPr>
          <w:color w:val="auto"/>
        </w:rPr>
        <w:t>'</w:t>
      </w:r>
      <w:r w:rsidRPr="000B7217">
        <w:rPr>
          <w:color w:val="auto"/>
        </w:rPr>
        <w:t xml:space="preserve">s (including beneficiaries of </w:t>
      </w:r>
      <w:r w:rsidR="00CE1603">
        <w:rPr>
          <w:color w:val="auto"/>
        </w:rPr>
        <w:t>Fund</w:t>
      </w:r>
      <w:r w:rsidRPr="000B7217">
        <w:rPr>
          <w:color w:val="auto"/>
        </w:rPr>
        <w:t xml:space="preserve"> loans), bidders, suppliers, contractors and their agents (whether declared or not), sub-contractors, sub-consultants, service providers or suppliers, and any personnel thereof, observe the highest standard of ethics during the procurement and execution of </w:t>
      </w:r>
      <w:r w:rsidR="00CE1603">
        <w:rPr>
          <w:color w:val="auto"/>
        </w:rPr>
        <w:t>Fund</w:t>
      </w:r>
      <w:r w:rsidRPr="000B7217">
        <w:rPr>
          <w:color w:val="auto"/>
        </w:rPr>
        <w:t>-financed contracts.</w:t>
      </w:r>
      <w:r w:rsidRPr="000B7217">
        <w:rPr>
          <w:rStyle w:val="FootnoteReference"/>
          <w:color w:val="auto"/>
        </w:rPr>
        <w:footnoteReference w:id="16"/>
      </w:r>
      <w:r w:rsidRPr="000B7217">
        <w:rPr>
          <w:color w:val="auto"/>
        </w:rPr>
        <w:t xml:space="preserve"> In pursuance of this policy, the </w:t>
      </w:r>
      <w:r w:rsidR="00CE1603">
        <w:rPr>
          <w:color w:val="auto"/>
        </w:rPr>
        <w:t>Fund</w:t>
      </w:r>
      <w:r w:rsidRPr="000B7217">
        <w:rPr>
          <w:color w:val="auto"/>
        </w:rPr>
        <w:t xml:space="preserve">: </w:t>
      </w:r>
    </w:p>
    <w:p w14:paraId="2DCE4F2A" w14:textId="77777777" w:rsidR="00CF0A8A" w:rsidRPr="000B7217" w:rsidRDefault="00CF0A8A" w:rsidP="009367C2">
      <w:pPr>
        <w:pStyle w:val="Default"/>
        <w:spacing w:after="200"/>
        <w:ind w:left="1080" w:hanging="540"/>
        <w:jc w:val="both"/>
        <w:rPr>
          <w:color w:val="auto"/>
        </w:rPr>
      </w:pPr>
      <w:r w:rsidRPr="000B7217">
        <w:rPr>
          <w:color w:val="auto"/>
        </w:rPr>
        <w:t xml:space="preserve">(a) </w:t>
      </w:r>
      <w:r w:rsidR="009367C2" w:rsidRPr="000B7217">
        <w:rPr>
          <w:color w:val="auto"/>
        </w:rPr>
        <w:tab/>
      </w:r>
      <w:r w:rsidRPr="000B7217">
        <w:rPr>
          <w:color w:val="auto"/>
        </w:rPr>
        <w:t xml:space="preserve">defines, for the purposes of this provision, the terms set forth below as follows: </w:t>
      </w:r>
    </w:p>
    <w:p w14:paraId="5EBFBCD2" w14:textId="77777777" w:rsidR="00CF0A8A" w:rsidRPr="000B7217" w:rsidRDefault="00CF0A8A" w:rsidP="009367C2">
      <w:pPr>
        <w:adjustRightInd w:val="0"/>
        <w:spacing w:after="200"/>
        <w:ind w:left="1800" w:hanging="720"/>
        <w:rPr>
          <w:szCs w:val="24"/>
        </w:rPr>
      </w:pPr>
      <w:r w:rsidRPr="000B7217">
        <w:rPr>
          <w:szCs w:val="24"/>
        </w:rPr>
        <w:t>(</w:t>
      </w:r>
      <w:proofErr w:type="spellStart"/>
      <w:r w:rsidRPr="000B7217">
        <w:rPr>
          <w:szCs w:val="24"/>
        </w:rPr>
        <w:t>i</w:t>
      </w:r>
      <w:proofErr w:type="spellEnd"/>
      <w:r w:rsidRPr="000B7217">
        <w:rPr>
          <w:szCs w:val="24"/>
        </w:rPr>
        <w:t xml:space="preserve">) </w:t>
      </w:r>
      <w:r w:rsidR="009367C2" w:rsidRPr="000B7217">
        <w:rPr>
          <w:szCs w:val="24"/>
        </w:rPr>
        <w:tab/>
      </w:r>
      <w:r w:rsidRPr="000B7217">
        <w:rPr>
          <w:szCs w:val="24"/>
        </w:rPr>
        <w:t>“corrupt practice” is the offering, giving, receiving, or soliciting, directly or indirectly, of anything of value to influence improperly the actions of another party;</w:t>
      </w:r>
      <w:r w:rsidRPr="000B7217">
        <w:rPr>
          <w:rStyle w:val="FootnoteReference"/>
          <w:szCs w:val="24"/>
        </w:rPr>
        <w:footnoteReference w:id="17"/>
      </w:r>
      <w:r w:rsidRPr="000B7217">
        <w:rPr>
          <w:szCs w:val="24"/>
        </w:rPr>
        <w:t>;</w:t>
      </w:r>
    </w:p>
    <w:p w14:paraId="7CBBB7D3" w14:textId="77777777" w:rsidR="00D14B64" w:rsidRPr="000B7217" w:rsidRDefault="00CF0A8A" w:rsidP="009367C2">
      <w:pPr>
        <w:adjustRightInd w:val="0"/>
        <w:spacing w:after="200"/>
        <w:ind w:left="1800" w:hanging="720"/>
        <w:rPr>
          <w:szCs w:val="24"/>
        </w:rPr>
      </w:pPr>
      <w:r w:rsidRPr="000B7217">
        <w:rPr>
          <w:szCs w:val="24"/>
        </w:rPr>
        <w:t xml:space="preserve">(ii) </w:t>
      </w:r>
      <w:r w:rsidRPr="000B7217">
        <w:rPr>
          <w:szCs w:val="24"/>
        </w:rPr>
        <w:tab/>
        <w:t>“fraudulent practice” is any act or omission, including a misrepresentation, that knowingly or recklessly misleads, or attempts to mislead, a party to obtain a financial or other benefit or to avoid an obligation;</w:t>
      </w:r>
      <w:r w:rsidRPr="000B7217">
        <w:rPr>
          <w:rStyle w:val="FootnoteReference"/>
          <w:szCs w:val="24"/>
        </w:rPr>
        <w:footnoteReference w:id="18"/>
      </w:r>
    </w:p>
    <w:p w14:paraId="48881D4D" w14:textId="77777777" w:rsidR="00D14B64" w:rsidRPr="000B7217" w:rsidRDefault="00CF0A8A" w:rsidP="009367C2">
      <w:pPr>
        <w:adjustRightInd w:val="0"/>
        <w:spacing w:after="200"/>
        <w:ind w:left="1800" w:hanging="720"/>
        <w:rPr>
          <w:szCs w:val="24"/>
        </w:rPr>
      </w:pPr>
      <w:r w:rsidRPr="000B7217">
        <w:rPr>
          <w:szCs w:val="24"/>
        </w:rPr>
        <w:t>(iii)</w:t>
      </w:r>
      <w:r w:rsidRPr="000B7217">
        <w:rPr>
          <w:szCs w:val="24"/>
        </w:rPr>
        <w:tab/>
        <w:t>“collusive practice” is an arrangement between two or more parties designed to achieve an improper purpose, including to influence improperly the actions of another party;</w:t>
      </w:r>
      <w:r w:rsidRPr="000B7217">
        <w:rPr>
          <w:rStyle w:val="FootnoteReference"/>
          <w:szCs w:val="24"/>
        </w:rPr>
        <w:footnoteReference w:id="19"/>
      </w:r>
    </w:p>
    <w:p w14:paraId="25D66FAB" w14:textId="79BFEF42" w:rsidR="006D5DBC" w:rsidRPr="000B7217" w:rsidRDefault="00CF0A8A" w:rsidP="00AC20B8">
      <w:pPr>
        <w:adjustRightInd w:val="0"/>
        <w:spacing w:after="200"/>
        <w:ind w:left="1800" w:hanging="720"/>
        <w:rPr>
          <w:szCs w:val="24"/>
        </w:rPr>
      </w:pPr>
      <w:r w:rsidRPr="000B7217">
        <w:rPr>
          <w:szCs w:val="24"/>
        </w:rPr>
        <w:t>(iv)</w:t>
      </w:r>
      <w:r w:rsidRPr="000B7217">
        <w:rPr>
          <w:szCs w:val="24"/>
        </w:rPr>
        <w:tab/>
        <w:t>“</w:t>
      </w:r>
      <w:r w:rsidR="00030045" w:rsidRPr="000B7217">
        <w:rPr>
          <w:szCs w:val="24"/>
        </w:rPr>
        <w:t>coercive</w:t>
      </w:r>
      <w:r w:rsidRPr="000B7217">
        <w:rPr>
          <w:szCs w:val="24"/>
        </w:rPr>
        <w:t xml:space="preserve"> practice” is impairing or harming, or threatening to impair or harm, directly or indirectly, any party or the property of the party to influence improperly the actions of a party;</w:t>
      </w:r>
      <w:r w:rsidRPr="000B7217">
        <w:rPr>
          <w:rStyle w:val="FootnoteReference"/>
          <w:szCs w:val="24"/>
        </w:rPr>
        <w:footnoteReference w:id="20"/>
      </w:r>
    </w:p>
    <w:p w14:paraId="2E86A819" w14:textId="77777777" w:rsidR="00D14B64" w:rsidRPr="000B7217" w:rsidRDefault="00CF0A8A" w:rsidP="009367C2">
      <w:pPr>
        <w:adjustRightInd w:val="0"/>
        <w:spacing w:after="200"/>
        <w:ind w:left="1800" w:hanging="720"/>
        <w:rPr>
          <w:szCs w:val="24"/>
        </w:rPr>
      </w:pPr>
      <w:r w:rsidRPr="000B7217">
        <w:rPr>
          <w:bCs/>
          <w:szCs w:val="24"/>
        </w:rPr>
        <w:t>(v)</w:t>
      </w:r>
      <w:r w:rsidRPr="000B7217">
        <w:rPr>
          <w:bCs/>
          <w:szCs w:val="24"/>
        </w:rPr>
        <w:tab/>
      </w:r>
      <w:r w:rsidR="009367C2" w:rsidRPr="000B7217">
        <w:rPr>
          <w:bCs/>
          <w:szCs w:val="24"/>
        </w:rPr>
        <w:t>“</w:t>
      </w:r>
      <w:r w:rsidR="00030045" w:rsidRPr="000B7217">
        <w:rPr>
          <w:szCs w:val="24"/>
        </w:rPr>
        <w:t>obstructive</w:t>
      </w:r>
      <w:r w:rsidRPr="000B7217">
        <w:rPr>
          <w:bCs/>
          <w:szCs w:val="24"/>
        </w:rPr>
        <w:t xml:space="preserve"> practice</w:t>
      </w:r>
      <w:r w:rsidR="009367C2" w:rsidRPr="000B7217">
        <w:rPr>
          <w:bCs/>
          <w:szCs w:val="24"/>
        </w:rPr>
        <w:t>”</w:t>
      </w:r>
      <w:r w:rsidR="001565CE" w:rsidRPr="000B7217">
        <w:rPr>
          <w:bCs/>
          <w:szCs w:val="24"/>
        </w:rPr>
        <w:t xml:space="preserve"> </w:t>
      </w:r>
      <w:r w:rsidRPr="000B7217">
        <w:rPr>
          <w:szCs w:val="24"/>
        </w:rPr>
        <w:t>is</w:t>
      </w:r>
    </w:p>
    <w:p w14:paraId="7EEB8AAA" w14:textId="77777777" w:rsidR="00CF0A8A" w:rsidRPr="000B7217" w:rsidRDefault="00CF0A8A" w:rsidP="009367C2">
      <w:pPr>
        <w:adjustRightInd w:val="0"/>
        <w:spacing w:after="200"/>
        <w:ind w:left="2160" w:hanging="540"/>
      </w:pPr>
      <w:r w:rsidRPr="000B7217">
        <w:rPr>
          <w:bCs/>
        </w:rPr>
        <w:t>(aa)</w:t>
      </w:r>
      <w:r w:rsidRPr="000B7217">
        <w:tab/>
        <w:t xml:space="preserve">deliberately destroying, falsifying, altering, or concealing of evidence material to the investigation or making false statements to investigators in order to materially impede a Bank investigation into allegations of a </w:t>
      </w:r>
      <w:r w:rsidRPr="000B7217">
        <w:lastRenderedPageBreak/>
        <w:t>corrupt, fraudulent, coercive or collusive practice; and/or threatening, harassing or intimidating any party to prevent it from disclosing its knowledge of matters relevant to the investigation or from pursuing the investigation, or</w:t>
      </w:r>
    </w:p>
    <w:p w14:paraId="2D3395D1" w14:textId="77777777" w:rsidR="00CF0A8A" w:rsidRPr="000B7217" w:rsidRDefault="00CF0A8A" w:rsidP="00A72858">
      <w:pPr>
        <w:adjustRightInd w:val="0"/>
        <w:spacing w:after="200"/>
        <w:ind w:left="2160" w:hanging="540"/>
      </w:pPr>
      <w:r w:rsidRPr="000B7217">
        <w:rPr>
          <w:bCs/>
        </w:rPr>
        <w:t>(bb)</w:t>
      </w:r>
      <w:r w:rsidRPr="000B7217">
        <w:rPr>
          <w:bCs/>
        </w:rPr>
        <w:tab/>
        <w:t xml:space="preserve">acts intended to materially impede the exercise of the </w:t>
      </w:r>
      <w:r w:rsidR="00CE1603">
        <w:rPr>
          <w:bCs/>
        </w:rPr>
        <w:t>Fund</w:t>
      </w:r>
      <w:r w:rsidRPr="000B7217">
        <w:rPr>
          <w:bCs/>
        </w:rPr>
        <w:t xml:space="preserve">’s inspection and audit rights provided </w:t>
      </w:r>
      <w:proofErr w:type="gramStart"/>
      <w:r w:rsidRPr="000B7217">
        <w:rPr>
          <w:bCs/>
        </w:rPr>
        <w:t xml:space="preserve">for </w:t>
      </w:r>
      <w:r w:rsidR="00A72858" w:rsidRPr="000B7217">
        <w:rPr>
          <w:bCs/>
        </w:rPr>
        <w:t>.</w:t>
      </w:r>
      <w:proofErr w:type="gramEnd"/>
    </w:p>
    <w:p w14:paraId="2F0748B8" w14:textId="77777777" w:rsidR="00CF0A8A" w:rsidRPr="000B7217" w:rsidRDefault="00CF0A8A" w:rsidP="009367C2">
      <w:pPr>
        <w:pStyle w:val="Default"/>
        <w:spacing w:after="200"/>
        <w:ind w:left="1080" w:hanging="540"/>
        <w:jc w:val="both"/>
        <w:rPr>
          <w:color w:val="auto"/>
        </w:rPr>
      </w:pPr>
      <w:r w:rsidRPr="000B7217">
        <w:rPr>
          <w:color w:val="auto"/>
        </w:rPr>
        <w:t>(b)</w:t>
      </w:r>
      <w:r w:rsidRPr="000B7217">
        <w:rPr>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457D93DC" w14:textId="77777777" w:rsidR="00CF0A8A" w:rsidRPr="000B7217" w:rsidRDefault="00CF0A8A" w:rsidP="00A72858">
      <w:pPr>
        <w:pStyle w:val="Default"/>
        <w:spacing w:after="200"/>
        <w:ind w:left="1080" w:hanging="540"/>
        <w:jc w:val="both"/>
        <w:rPr>
          <w:color w:val="auto"/>
        </w:rPr>
      </w:pPr>
      <w:r w:rsidRPr="000B7217">
        <w:rPr>
          <w:color w:val="auto"/>
        </w:rPr>
        <w:t>(c)</w:t>
      </w:r>
      <w:r w:rsidRPr="000B7217">
        <w:rPr>
          <w:color w:val="auto"/>
        </w:rPr>
        <w:tab/>
        <w:t xml:space="preserve">will declare </w:t>
      </w:r>
      <w:proofErr w:type="spellStart"/>
      <w:r w:rsidRPr="000B7217">
        <w:rPr>
          <w:color w:val="auto"/>
        </w:rPr>
        <w:t>misprocurement</w:t>
      </w:r>
      <w:proofErr w:type="spellEnd"/>
      <w:r w:rsidRPr="000B7217">
        <w:rPr>
          <w:color w:val="auto"/>
        </w:rPr>
        <w:t xml:space="preserve"> and cancel the portion of the </w:t>
      </w:r>
      <w:r w:rsidR="00A72858" w:rsidRPr="000B7217">
        <w:rPr>
          <w:color w:val="auto"/>
        </w:rPr>
        <w:t>financing</w:t>
      </w:r>
      <w:r w:rsidRPr="000B7217">
        <w:rPr>
          <w:color w:val="auto"/>
        </w:rPr>
        <w:t xml:space="preserve"> allocated to a contract if it determines at any time that representatives of the </w:t>
      </w:r>
      <w:r w:rsidR="00573292" w:rsidRPr="000B7217">
        <w:rPr>
          <w:color w:val="auto"/>
        </w:rPr>
        <w:t>Beneficiary</w:t>
      </w:r>
      <w:r w:rsidRPr="000B7217">
        <w:rPr>
          <w:color w:val="auto"/>
        </w:rPr>
        <w:t xml:space="preserve"> or of a recipient of any part of the proceeds of the </w:t>
      </w:r>
      <w:r w:rsidR="00A72858" w:rsidRPr="000B7217">
        <w:rPr>
          <w:color w:val="auto"/>
        </w:rPr>
        <w:t>financing</w:t>
      </w:r>
      <w:r w:rsidRPr="000B7217">
        <w:rPr>
          <w:color w:val="auto"/>
        </w:rPr>
        <w:t xml:space="preserve"> engaged in corrupt, fraudulent, collusive, coercive, or obstructive practices during the procurement or the implementation of </w:t>
      </w:r>
      <w:r w:rsidR="00A72858" w:rsidRPr="000B7217">
        <w:rPr>
          <w:color w:val="auto"/>
        </w:rPr>
        <w:t>that contract</w:t>
      </w:r>
      <w:r w:rsidRPr="000B7217">
        <w:rPr>
          <w:color w:val="auto"/>
        </w:rPr>
        <w:t xml:space="preserve">, without the </w:t>
      </w:r>
      <w:r w:rsidR="00573292" w:rsidRPr="000B7217">
        <w:rPr>
          <w:color w:val="auto"/>
        </w:rPr>
        <w:t>Beneficiary</w:t>
      </w:r>
      <w:r w:rsidRPr="000B7217">
        <w:rPr>
          <w:color w:val="auto"/>
        </w:rPr>
        <w:t xml:space="preserve"> having taken timely and appropriate action satisfactory to the </w:t>
      </w:r>
      <w:r w:rsidR="00CE1603">
        <w:rPr>
          <w:color w:val="auto"/>
        </w:rPr>
        <w:t>Fund</w:t>
      </w:r>
      <w:r w:rsidRPr="000B7217">
        <w:rPr>
          <w:color w:val="auto"/>
        </w:rPr>
        <w:t xml:space="preserve"> to address such practices when they occur, including by failing to inform the </w:t>
      </w:r>
      <w:r w:rsidR="00CE1603">
        <w:rPr>
          <w:color w:val="auto"/>
        </w:rPr>
        <w:t>Fund</w:t>
      </w:r>
      <w:r w:rsidRPr="000B7217">
        <w:rPr>
          <w:color w:val="auto"/>
        </w:rPr>
        <w:t xml:space="preserve"> in a timely manner at the time they knew of the practices;</w:t>
      </w:r>
      <w:r w:rsidR="00A72858" w:rsidRPr="000B7217">
        <w:rPr>
          <w:color w:val="auto"/>
        </w:rPr>
        <w:t xml:space="preserve"> and</w:t>
      </w:r>
    </w:p>
    <w:p w14:paraId="7D9E30AA" w14:textId="77777777" w:rsidR="00D14B64" w:rsidRPr="000B7217" w:rsidRDefault="00CF0A8A" w:rsidP="009367C2">
      <w:pPr>
        <w:pStyle w:val="Default"/>
        <w:spacing w:after="200"/>
        <w:ind w:left="1080" w:hanging="540"/>
        <w:jc w:val="both"/>
        <w:rPr>
          <w:color w:val="auto"/>
        </w:rPr>
      </w:pPr>
      <w:r w:rsidRPr="000B7217">
        <w:rPr>
          <w:color w:val="auto"/>
        </w:rPr>
        <w:t>(d)</w:t>
      </w:r>
      <w:r w:rsidRPr="000B7217">
        <w:rPr>
          <w:color w:val="auto"/>
        </w:rPr>
        <w:tab/>
        <w:t xml:space="preserve">will sanction a firm or individual, at any time, in accordance with the prevailing </w:t>
      </w:r>
      <w:r w:rsidR="00CE1603">
        <w:rPr>
          <w:color w:val="auto"/>
        </w:rPr>
        <w:t>Fund</w:t>
      </w:r>
      <w:r w:rsidRPr="000B7217">
        <w:rPr>
          <w:color w:val="auto"/>
        </w:rPr>
        <w:t>’s sanctions procedures,</w:t>
      </w:r>
      <w:r w:rsidRPr="000B7217">
        <w:rPr>
          <w:rStyle w:val="FootnoteReference"/>
          <w:color w:val="auto"/>
        </w:rPr>
        <w:footnoteReference w:id="21"/>
      </w:r>
      <w:r w:rsidRPr="000B7217">
        <w:rPr>
          <w:color w:val="auto"/>
        </w:rPr>
        <w:t xml:space="preserve"> including by publicly declaring such firm or individual ineligible, either indefinitely or for a stated period of time: (</w:t>
      </w:r>
      <w:proofErr w:type="spellStart"/>
      <w:r w:rsidRPr="000B7217">
        <w:rPr>
          <w:color w:val="auto"/>
        </w:rPr>
        <w:t>i</w:t>
      </w:r>
      <w:proofErr w:type="spellEnd"/>
      <w:r w:rsidRPr="000B7217">
        <w:rPr>
          <w:color w:val="auto"/>
        </w:rPr>
        <w:t xml:space="preserve">) to be awarded a </w:t>
      </w:r>
      <w:r w:rsidR="00CE1603">
        <w:rPr>
          <w:color w:val="auto"/>
        </w:rPr>
        <w:t>Fund</w:t>
      </w:r>
      <w:r w:rsidRPr="000B7217">
        <w:rPr>
          <w:color w:val="auto"/>
        </w:rPr>
        <w:t>-financed contract; and (ii) to be a nominated</w:t>
      </w:r>
      <w:r w:rsidRPr="000B7217">
        <w:rPr>
          <w:rStyle w:val="FootnoteReference"/>
          <w:color w:val="auto"/>
        </w:rPr>
        <w:footnoteReference w:id="22"/>
      </w:r>
      <w:r w:rsidR="00310AA6" w:rsidRPr="000B7217">
        <w:rPr>
          <w:color w:val="auto"/>
        </w:rPr>
        <w:t>;</w:t>
      </w:r>
    </w:p>
    <w:p w14:paraId="38BDF07B" w14:textId="77777777" w:rsidR="00D14B64" w:rsidRPr="000B7217" w:rsidRDefault="00CF0A8A" w:rsidP="009367C2">
      <w:pPr>
        <w:pStyle w:val="Default"/>
        <w:spacing w:after="200"/>
        <w:ind w:left="1080" w:hanging="540"/>
        <w:jc w:val="both"/>
        <w:rPr>
          <w:color w:val="auto"/>
        </w:rPr>
      </w:pPr>
      <w:r w:rsidRPr="000B7217">
        <w:rPr>
          <w:color w:val="auto"/>
        </w:rPr>
        <w:t>(e)</w:t>
      </w:r>
      <w:r w:rsidR="009367C2" w:rsidRPr="000B7217">
        <w:rPr>
          <w:color w:val="auto"/>
        </w:rPr>
        <w:tab/>
      </w:r>
      <w:r w:rsidRPr="000B7217">
        <w:rPr>
          <w:color w:val="auto"/>
        </w:rPr>
        <w:t xml:space="preserve">will require that a clause be included in bidding documents and in contracts financed by a </w:t>
      </w:r>
      <w:r w:rsidR="00CE1603">
        <w:rPr>
          <w:color w:val="auto"/>
        </w:rPr>
        <w:t>Fund</w:t>
      </w:r>
      <w:r w:rsidRPr="000B7217">
        <w:rPr>
          <w:color w:val="auto"/>
        </w:rPr>
        <w:t xml:space="preserve"> loan, requiring bidders, suppliers and contractors, and their sub-contractors, agents, personnel, consultants, service providers, or suppliers, to permit the </w:t>
      </w:r>
      <w:r w:rsidR="00CE1603">
        <w:rPr>
          <w:color w:val="auto"/>
        </w:rPr>
        <w:t>Fund</w:t>
      </w:r>
      <w:r w:rsidRPr="000B7217">
        <w:rPr>
          <w:color w:val="auto"/>
        </w:rPr>
        <w:t xml:space="preserve"> to inspect all accounts, records, and other documents relating to the submission of bids and contract performance, and to have them audited by aud</w:t>
      </w:r>
      <w:r w:rsidR="00310AA6" w:rsidRPr="000B7217">
        <w:rPr>
          <w:color w:val="auto"/>
        </w:rPr>
        <w:t xml:space="preserve">itors appointed by the </w:t>
      </w:r>
      <w:r w:rsidR="00CE1603">
        <w:rPr>
          <w:color w:val="auto"/>
        </w:rPr>
        <w:t>Fund</w:t>
      </w:r>
      <w:r w:rsidR="00310AA6" w:rsidRPr="000B7217">
        <w:rPr>
          <w:color w:val="auto"/>
        </w:rPr>
        <w:t>.</w:t>
      </w:r>
      <w:r w:rsidRPr="000B7217">
        <w:rPr>
          <w:color w:val="auto"/>
        </w:rPr>
        <w:t>”</w:t>
      </w:r>
    </w:p>
    <w:p w14:paraId="69BF68EF" w14:textId="77777777" w:rsidR="006309F7" w:rsidRPr="00D20367" w:rsidRDefault="006309F7">
      <w:pPr>
        <w:pStyle w:val="Footer"/>
        <w:tabs>
          <w:tab w:val="left" w:pos="-1080"/>
          <w:tab w:val="left" w:pos="-720"/>
          <w:tab w:val="left" w:pos="0"/>
          <w:tab w:val="left" w:pos="720"/>
          <w:tab w:val="left" w:pos="1440"/>
          <w:tab w:val="left" w:pos="2160"/>
          <w:tab w:val="left" w:pos="3510"/>
          <w:tab w:val="left" w:pos="5310"/>
          <w:tab w:val="left" w:pos="6480"/>
        </w:tabs>
        <w:sectPr w:rsidR="006309F7" w:rsidRPr="00D20367" w:rsidSect="00AE20EA">
          <w:headerReference w:type="even" r:id="rId60"/>
          <w:headerReference w:type="default" r:id="rId61"/>
          <w:footerReference w:type="even" r:id="rId62"/>
          <w:footerReference w:type="default" r:id="rId63"/>
          <w:headerReference w:type="first" r:id="rId64"/>
          <w:footerReference w:type="first" r:id="rId65"/>
          <w:endnotePr>
            <w:numFmt w:val="decimal"/>
          </w:endnotePr>
          <w:type w:val="oddPage"/>
          <w:pgSz w:w="12240" w:h="15840" w:code="1"/>
          <w:pgMar w:top="1440" w:right="1440" w:bottom="1440" w:left="1800" w:header="720" w:footer="720" w:gutter="0"/>
          <w:cols w:space="720"/>
          <w:titlePg/>
        </w:sectPr>
      </w:pPr>
    </w:p>
    <w:p w14:paraId="6F299940" w14:textId="77777777" w:rsidR="006309F7" w:rsidRPr="00D20367" w:rsidRDefault="006309F7"/>
    <w:p w14:paraId="29E912D4" w14:textId="77777777" w:rsidR="006309F7" w:rsidRPr="00D20367" w:rsidRDefault="006309F7"/>
    <w:p w14:paraId="6D841C1D" w14:textId="77777777" w:rsidR="006309F7" w:rsidRPr="00D20367" w:rsidRDefault="006309F7"/>
    <w:p w14:paraId="00378138" w14:textId="77777777" w:rsidR="006309F7" w:rsidRPr="00D20367" w:rsidRDefault="006309F7"/>
    <w:p w14:paraId="6C64FE68" w14:textId="77777777" w:rsidR="006309F7" w:rsidRPr="00D20367" w:rsidRDefault="006309F7"/>
    <w:p w14:paraId="7980DD68" w14:textId="77777777" w:rsidR="006309F7" w:rsidRPr="00D20367" w:rsidRDefault="006309F7"/>
    <w:p w14:paraId="5FBAD025" w14:textId="77777777" w:rsidR="006309F7" w:rsidRPr="00D20367" w:rsidRDefault="006309F7"/>
    <w:p w14:paraId="1CD014E7" w14:textId="77777777" w:rsidR="006309F7" w:rsidRPr="00D20367" w:rsidRDefault="006309F7"/>
    <w:p w14:paraId="75BEA640" w14:textId="77777777" w:rsidR="006309F7" w:rsidRPr="00D20367" w:rsidRDefault="006309F7"/>
    <w:p w14:paraId="2DFCD844" w14:textId="77777777" w:rsidR="006309F7" w:rsidRPr="00D20367" w:rsidRDefault="006309F7"/>
    <w:p w14:paraId="58017BA6" w14:textId="77777777" w:rsidR="006309F7" w:rsidRPr="00D20367" w:rsidRDefault="006309F7"/>
    <w:p w14:paraId="07CB9D13" w14:textId="21630387" w:rsidR="00A72858" w:rsidRPr="00C27F61" w:rsidRDefault="006309F7" w:rsidP="0020194A">
      <w:pPr>
        <w:pStyle w:val="Parts"/>
      </w:pPr>
      <w:bookmarkStart w:id="439" w:name="_Toc63601123"/>
      <w:bookmarkStart w:id="440" w:name="_Toc438529602"/>
      <w:bookmarkStart w:id="441" w:name="_Toc438725758"/>
      <w:bookmarkStart w:id="442" w:name="_Toc438817753"/>
      <w:bookmarkStart w:id="443" w:name="_Toc438954447"/>
      <w:bookmarkStart w:id="444" w:name="_Toc461939622"/>
      <w:r w:rsidRPr="00C27F61">
        <w:t>PART 2</w:t>
      </w:r>
      <w:bookmarkEnd w:id="439"/>
      <w:r w:rsidRPr="00C27F61">
        <w:t xml:space="preserve"> </w:t>
      </w:r>
    </w:p>
    <w:p w14:paraId="29558DAA" w14:textId="77777777" w:rsidR="006309F7" w:rsidRPr="00C27F61" w:rsidRDefault="006309F7" w:rsidP="00185FAE">
      <w:pPr>
        <w:pStyle w:val="Parts"/>
      </w:pPr>
      <w:bookmarkStart w:id="445" w:name="_Toc63601124"/>
      <w:r w:rsidRPr="00C27F61">
        <w:rPr>
          <w:iCs/>
        </w:rPr>
        <w:t>Works</w:t>
      </w:r>
      <w:r w:rsidRPr="00C27F61">
        <w:t xml:space="preserve"> Requirement</w:t>
      </w:r>
      <w:bookmarkEnd w:id="440"/>
      <w:bookmarkEnd w:id="441"/>
      <w:bookmarkEnd w:id="442"/>
      <w:bookmarkEnd w:id="443"/>
      <w:bookmarkEnd w:id="444"/>
      <w:r w:rsidRPr="00C27F61">
        <w:t>s</w:t>
      </w:r>
      <w:bookmarkEnd w:id="445"/>
    </w:p>
    <w:p w14:paraId="5228693B" w14:textId="77777777" w:rsidR="006309F7" w:rsidRPr="00D20367" w:rsidRDefault="006309F7"/>
    <w:p w14:paraId="7359D84B" w14:textId="77777777" w:rsidR="006309F7" w:rsidRPr="00D20367" w:rsidRDefault="006309F7"/>
    <w:p w14:paraId="58CBA99C" w14:textId="77777777" w:rsidR="006309F7" w:rsidRPr="00D20367" w:rsidRDefault="006309F7"/>
    <w:p w14:paraId="1836A2F6" w14:textId="77777777" w:rsidR="006309F7" w:rsidRPr="00D20367" w:rsidRDefault="006309F7"/>
    <w:p w14:paraId="03167051" w14:textId="77777777" w:rsidR="006309F7" w:rsidRPr="00D20367" w:rsidRDefault="006309F7">
      <w:pPr>
        <w:sectPr w:rsidR="006309F7" w:rsidRPr="00D20367" w:rsidSect="00AE20EA">
          <w:headerReference w:type="even" r:id="rId66"/>
          <w:headerReference w:type="default" r:id="rId67"/>
          <w:headerReference w:type="first" r:id="rId68"/>
          <w:footerReference w:type="first" r:id="rId69"/>
          <w:endnotePr>
            <w:numFmt w:val="decimal"/>
          </w:endnotePr>
          <w:type w:val="oddPage"/>
          <w:pgSz w:w="12240" w:h="15840" w:code="1"/>
          <w:pgMar w:top="1440" w:right="1440" w:bottom="1440" w:left="180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6309F7" w:rsidRPr="00D20367" w14:paraId="308C1A7D" w14:textId="77777777">
        <w:trPr>
          <w:trHeight w:val="800"/>
        </w:trPr>
        <w:tc>
          <w:tcPr>
            <w:tcW w:w="9198" w:type="dxa"/>
            <w:vAlign w:val="center"/>
          </w:tcPr>
          <w:p w14:paraId="0EDF88B4" w14:textId="77777777" w:rsidR="006309F7" w:rsidRPr="00347FD9" w:rsidRDefault="006309F7" w:rsidP="00347FD9">
            <w:pPr>
              <w:pStyle w:val="Subtitle"/>
            </w:pPr>
            <w:bookmarkStart w:id="446" w:name="_Toc438954449"/>
            <w:bookmarkStart w:id="447" w:name="_Toc101929327"/>
            <w:bookmarkStart w:id="448" w:name="_Toc63601125"/>
            <w:r w:rsidRPr="00347FD9">
              <w:lastRenderedPageBreak/>
              <w:t>Section VI</w:t>
            </w:r>
            <w:r w:rsidR="00481D30" w:rsidRPr="00347FD9">
              <w:t>I</w:t>
            </w:r>
            <w:r w:rsidRPr="00347FD9">
              <w:t xml:space="preserve">.  </w:t>
            </w:r>
            <w:bookmarkEnd w:id="446"/>
            <w:r w:rsidRPr="00347FD9">
              <w:t>Works Requirements</w:t>
            </w:r>
            <w:bookmarkEnd w:id="447"/>
            <w:bookmarkEnd w:id="448"/>
          </w:p>
        </w:tc>
      </w:tr>
    </w:tbl>
    <w:p w14:paraId="09E107A1" w14:textId="77777777" w:rsidR="006309F7" w:rsidRPr="00D20367" w:rsidRDefault="006309F7"/>
    <w:p w14:paraId="18EE5347" w14:textId="77777777" w:rsidR="006309F7" w:rsidRPr="00D20367" w:rsidRDefault="006309F7">
      <w:pPr>
        <w:pStyle w:val="Subtitle2"/>
      </w:pPr>
      <w:r w:rsidRPr="00D20367">
        <w:t>Contents</w:t>
      </w:r>
    </w:p>
    <w:p w14:paraId="09FD8F95" w14:textId="77777777" w:rsidR="006309F7" w:rsidRPr="00D20367" w:rsidRDefault="006309F7">
      <w:pPr>
        <w:rPr>
          <w:i/>
        </w:rPr>
      </w:pPr>
    </w:p>
    <w:p w14:paraId="7B74770E" w14:textId="74E82C37" w:rsidR="000E160D" w:rsidRDefault="00C93575">
      <w:pPr>
        <w:pStyle w:val="TOC1"/>
        <w:rPr>
          <w:rFonts w:asciiTheme="minorHAnsi" w:eastAsiaTheme="minorEastAsia" w:hAnsiTheme="minorHAnsi" w:cstheme="minorBidi"/>
          <w:b w:val="0"/>
          <w:noProof/>
          <w:sz w:val="22"/>
          <w:szCs w:val="22"/>
        </w:rPr>
      </w:pPr>
      <w:r w:rsidRPr="00D20367">
        <w:rPr>
          <w:b w:val="0"/>
          <w:noProof/>
          <w:szCs w:val="24"/>
        </w:rPr>
        <w:fldChar w:fldCharType="begin"/>
      </w:r>
      <w:r w:rsidRPr="00D20367">
        <w:rPr>
          <w:b w:val="0"/>
          <w:noProof/>
          <w:szCs w:val="24"/>
        </w:rPr>
        <w:instrText xml:space="preserve"> TOC \h \z \t "Section VI Header,1" </w:instrText>
      </w:r>
      <w:r w:rsidRPr="00D20367">
        <w:rPr>
          <w:b w:val="0"/>
          <w:noProof/>
          <w:szCs w:val="24"/>
        </w:rPr>
        <w:fldChar w:fldCharType="separate"/>
      </w:r>
      <w:hyperlink w:anchor="_Toc63603244" w:history="1">
        <w:r w:rsidR="000E160D" w:rsidRPr="00320BB9">
          <w:rPr>
            <w:rStyle w:val="Hyperlink"/>
            <w:noProof/>
          </w:rPr>
          <w:t>Scope of Works</w:t>
        </w:r>
        <w:r w:rsidR="000E160D">
          <w:rPr>
            <w:noProof/>
            <w:webHidden/>
          </w:rPr>
          <w:tab/>
        </w:r>
        <w:r w:rsidR="000E160D">
          <w:rPr>
            <w:noProof/>
            <w:webHidden/>
          </w:rPr>
          <w:fldChar w:fldCharType="begin"/>
        </w:r>
        <w:r w:rsidR="000E160D">
          <w:rPr>
            <w:noProof/>
            <w:webHidden/>
          </w:rPr>
          <w:instrText xml:space="preserve"> PAGEREF _Toc63603244 \h </w:instrText>
        </w:r>
        <w:r w:rsidR="000E160D">
          <w:rPr>
            <w:noProof/>
            <w:webHidden/>
          </w:rPr>
        </w:r>
        <w:r w:rsidR="000E160D">
          <w:rPr>
            <w:noProof/>
            <w:webHidden/>
          </w:rPr>
          <w:fldChar w:fldCharType="separate"/>
        </w:r>
        <w:r w:rsidR="000E160D">
          <w:rPr>
            <w:noProof/>
            <w:webHidden/>
          </w:rPr>
          <w:t>92</w:t>
        </w:r>
        <w:r w:rsidR="000E160D">
          <w:rPr>
            <w:noProof/>
            <w:webHidden/>
          </w:rPr>
          <w:fldChar w:fldCharType="end"/>
        </w:r>
      </w:hyperlink>
    </w:p>
    <w:p w14:paraId="3E0855B6" w14:textId="5D44AB4A" w:rsidR="000E160D" w:rsidRDefault="00A4342D">
      <w:pPr>
        <w:pStyle w:val="TOC1"/>
        <w:rPr>
          <w:rFonts w:asciiTheme="minorHAnsi" w:eastAsiaTheme="minorEastAsia" w:hAnsiTheme="minorHAnsi" w:cstheme="minorBidi"/>
          <w:b w:val="0"/>
          <w:noProof/>
          <w:sz w:val="22"/>
          <w:szCs w:val="22"/>
        </w:rPr>
      </w:pPr>
      <w:hyperlink w:anchor="_Toc63603245" w:history="1">
        <w:r w:rsidR="000E160D" w:rsidRPr="00320BB9">
          <w:rPr>
            <w:rStyle w:val="Hyperlink"/>
            <w:noProof/>
          </w:rPr>
          <w:t>Technical Specifications</w:t>
        </w:r>
        <w:r w:rsidR="000E160D">
          <w:rPr>
            <w:noProof/>
            <w:webHidden/>
          </w:rPr>
          <w:tab/>
        </w:r>
        <w:r w:rsidR="000E160D">
          <w:rPr>
            <w:noProof/>
            <w:webHidden/>
          </w:rPr>
          <w:fldChar w:fldCharType="begin"/>
        </w:r>
        <w:r w:rsidR="000E160D">
          <w:rPr>
            <w:noProof/>
            <w:webHidden/>
          </w:rPr>
          <w:instrText xml:space="preserve"> PAGEREF _Toc63603245 \h </w:instrText>
        </w:r>
        <w:r w:rsidR="000E160D">
          <w:rPr>
            <w:noProof/>
            <w:webHidden/>
          </w:rPr>
        </w:r>
        <w:r w:rsidR="000E160D">
          <w:rPr>
            <w:noProof/>
            <w:webHidden/>
          </w:rPr>
          <w:fldChar w:fldCharType="separate"/>
        </w:r>
        <w:r w:rsidR="000E160D">
          <w:rPr>
            <w:noProof/>
            <w:webHidden/>
          </w:rPr>
          <w:t>94</w:t>
        </w:r>
        <w:r w:rsidR="000E160D">
          <w:rPr>
            <w:noProof/>
            <w:webHidden/>
          </w:rPr>
          <w:fldChar w:fldCharType="end"/>
        </w:r>
      </w:hyperlink>
    </w:p>
    <w:p w14:paraId="71F0E645" w14:textId="60CD0A3F" w:rsidR="006309F7" w:rsidRPr="00D20367" w:rsidRDefault="00C93575">
      <w:pPr>
        <w:pStyle w:val="TOC1"/>
        <w:tabs>
          <w:tab w:val="clear" w:pos="9000"/>
          <w:tab w:val="right" w:leader="dot" w:pos="8990"/>
        </w:tabs>
        <w:rPr>
          <w:b w:val="0"/>
          <w:noProof/>
          <w:szCs w:val="24"/>
        </w:rPr>
      </w:pPr>
      <w:r w:rsidRPr="00D20367">
        <w:rPr>
          <w:b w:val="0"/>
          <w:noProof/>
          <w:szCs w:val="24"/>
        </w:rPr>
        <w:fldChar w:fldCharType="end"/>
      </w:r>
    </w:p>
    <w:p w14:paraId="41BED0AA" w14:textId="77777777" w:rsidR="006309F7" w:rsidRPr="00D20367" w:rsidRDefault="006309F7">
      <w:pPr>
        <w:jc w:val="right"/>
        <w:rPr>
          <w:b/>
        </w:rPr>
      </w:pPr>
    </w:p>
    <w:p w14:paraId="5057DD4D" w14:textId="77777777" w:rsidR="006309F7" w:rsidRPr="00D20367" w:rsidRDefault="006309F7">
      <w:pPr>
        <w:pStyle w:val="TOC2"/>
        <w:tabs>
          <w:tab w:val="clear" w:pos="9000"/>
          <w:tab w:val="right" w:leader="dot" w:pos="8990"/>
        </w:tabs>
      </w:pPr>
    </w:p>
    <w:p w14:paraId="55D1C11E" w14:textId="77777777" w:rsidR="00F33266" w:rsidRPr="00D20367" w:rsidRDefault="006309F7" w:rsidP="00F33266">
      <w:pPr>
        <w:pStyle w:val="SectionVHeader"/>
        <w:jc w:val="both"/>
        <w:rPr>
          <w:lang w:val="en-US"/>
        </w:rPr>
      </w:pPr>
      <w:r w:rsidRPr="00D20367">
        <w:rPr>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F33266" w:rsidRPr="00D20367" w14:paraId="7F81029C" w14:textId="77777777" w:rsidTr="009314E8">
        <w:tc>
          <w:tcPr>
            <w:tcW w:w="9216" w:type="dxa"/>
            <w:tcBorders>
              <w:top w:val="nil"/>
              <w:left w:val="nil"/>
              <w:bottom w:val="nil"/>
              <w:right w:val="nil"/>
            </w:tcBorders>
          </w:tcPr>
          <w:p w14:paraId="6AEA762F" w14:textId="77777777" w:rsidR="00F33266" w:rsidRPr="00D20367" w:rsidRDefault="00F33266" w:rsidP="00C93575">
            <w:pPr>
              <w:pStyle w:val="SectionVIHeader"/>
            </w:pPr>
            <w:bookmarkStart w:id="449" w:name="_Toc63603244"/>
            <w:r w:rsidRPr="00D20367">
              <w:lastRenderedPageBreak/>
              <w:t>Scope of Works</w:t>
            </w:r>
            <w:bookmarkEnd w:id="449"/>
          </w:p>
          <w:p w14:paraId="3FC4E48E" w14:textId="77777777" w:rsidR="00F33266" w:rsidRPr="009314E8" w:rsidRDefault="00F33266" w:rsidP="009314E8">
            <w:pPr>
              <w:pStyle w:val="SectionVHeader"/>
              <w:jc w:val="both"/>
              <w:rPr>
                <w:lang w:val="en-US"/>
              </w:rPr>
            </w:pPr>
          </w:p>
        </w:tc>
      </w:tr>
    </w:tbl>
    <w:p w14:paraId="1CE50935" w14:textId="026F9157" w:rsidR="005F34B7" w:rsidRPr="00363789" w:rsidRDefault="005F34B7" w:rsidP="005F34B7">
      <w:pPr>
        <w:spacing w:before="120" w:after="60"/>
        <w:rPr>
          <w:b/>
          <w:sz w:val="28"/>
        </w:rPr>
      </w:pPr>
      <w:r w:rsidRPr="00363789">
        <w:rPr>
          <w:b/>
          <w:sz w:val="28"/>
        </w:rPr>
        <w:t>Introduction</w:t>
      </w:r>
    </w:p>
    <w:p w14:paraId="199F06E1" w14:textId="77777777" w:rsidR="005F34B7" w:rsidRPr="00363789" w:rsidRDefault="005F34B7" w:rsidP="005F34B7">
      <w:pPr>
        <w:spacing w:before="120" w:after="60"/>
        <w:rPr>
          <w:b/>
          <w:sz w:val="28"/>
        </w:rPr>
      </w:pPr>
    </w:p>
    <w:p w14:paraId="04D7AA4D" w14:textId="6B8FB6CD" w:rsidR="005F34B7" w:rsidRPr="00363789" w:rsidRDefault="005F34B7" w:rsidP="005F34B7">
      <w:pPr>
        <w:spacing w:line="276" w:lineRule="auto"/>
        <w:rPr>
          <w:lang w:val="en-GB" w:eastAsia="en-GB"/>
        </w:rPr>
      </w:pPr>
      <w:r w:rsidRPr="00BC56B7">
        <w:rPr>
          <w:lang w:val="en-GB" w:eastAsia="en-GB"/>
        </w:rPr>
        <w:t xml:space="preserve">The Government of the Republic of Maldives has received financing from the OPEC Fund for International Development (OFID), and intends to procure a contractor to establish </w:t>
      </w:r>
      <w:r w:rsidR="00A147B3" w:rsidRPr="00BC56B7">
        <w:rPr>
          <w:lang w:val="en-GB" w:eastAsia="en-GB"/>
        </w:rPr>
        <w:t>Island Resource Recovery</w:t>
      </w:r>
      <w:r w:rsidRPr="00BC56B7">
        <w:rPr>
          <w:lang w:val="en-GB" w:eastAsia="en-GB"/>
        </w:rPr>
        <w:t xml:space="preserve"> Centres in Zone 1, Maldives. To this regard, Island council of the respective island has acquired land for this purpose. </w:t>
      </w:r>
      <w:r w:rsidRPr="00BC56B7">
        <w:t xml:space="preserve">The </w:t>
      </w:r>
      <w:r w:rsidR="00476A38" w:rsidRPr="00BC56B7">
        <w:rPr>
          <w:lang w:val="en-GB" w:eastAsia="en-GB"/>
        </w:rPr>
        <w:t xml:space="preserve">Island Resource Recovery Centres </w:t>
      </w:r>
      <w:r w:rsidRPr="00BC56B7">
        <w:t xml:space="preserve">are the focal point for waste management activities on inhabited islands. Separated wastes are properly managed and safely stored at these centers for periods of up to 3 months, which allows sufficient flexibility to transfer </w:t>
      </w:r>
      <w:proofErr w:type="gramStart"/>
      <w:r w:rsidRPr="00BC56B7">
        <w:t>these waste</w:t>
      </w:r>
      <w:proofErr w:type="gramEnd"/>
      <w:r w:rsidRPr="00BC56B7">
        <w:t xml:space="preserve"> to Regional Waste Management Center.</w:t>
      </w:r>
      <w:r w:rsidRPr="00363789">
        <w:t xml:space="preserve"> </w:t>
      </w:r>
    </w:p>
    <w:p w14:paraId="60AD072A" w14:textId="77777777" w:rsidR="005F34B7" w:rsidRPr="00363789" w:rsidRDefault="005F34B7" w:rsidP="005F34B7">
      <w:pPr>
        <w:spacing w:before="120" w:after="60" w:line="276" w:lineRule="auto"/>
        <w:rPr>
          <w:b/>
          <w:sz w:val="28"/>
        </w:rPr>
      </w:pPr>
    </w:p>
    <w:p w14:paraId="68F8C320" w14:textId="77777777" w:rsidR="005F34B7" w:rsidRPr="00363789" w:rsidRDefault="005F34B7" w:rsidP="005F34B7">
      <w:pPr>
        <w:spacing w:before="120" w:after="60"/>
        <w:rPr>
          <w:b/>
          <w:sz w:val="28"/>
        </w:rPr>
      </w:pPr>
      <w:r w:rsidRPr="00363789">
        <w:rPr>
          <w:b/>
          <w:sz w:val="28"/>
        </w:rPr>
        <w:t>Goals and Objectives</w:t>
      </w:r>
    </w:p>
    <w:p w14:paraId="2A629FE8" w14:textId="77777777" w:rsidR="005F34B7" w:rsidRDefault="005F34B7" w:rsidP="005F34B7">
      <w:pPr>
        <w:autoSpaceDE w:val="0"/>
        <w:autoSpaceDN w:val="0"/>
        <w:adjustRightInd w:val="0"/>
        <w:ind w:left="45"/>
        <w:rPr>
          <w:color w:val="000000"/>
          <w:sz w:val="23"/>
          <w:szCs w:val="23"/>
        </w:rPr>
      </w:pPr>
    </w:p>
    <w:p w14:paraId="249D55BC" w14:textId="77777777" w:rsidR="005F34B7" w:rsidRDefault="005F34B7" w:rsidP="005F34B7">
      <w:pPr>
        <w:autoSpaceDE w:val="0"/>
        <w:autoSpaceDN w:val="0"/>
        <w:adjustRightInd w:val="0"/>
        <w:spacing w:line="276" w:lineRule="auto"/>
        <w:ind w:left="45"/>
        <w:rPr>
          <w:color w:val="000000"/>
        </w:rPr>
      </w:pPr>
      <w:r w:rsidRPr="00FA459B">
        <w:rPr>
          <w:color w:val="000000"/>
        </w:rPr>
        <w:t xml:space="preserve">This project seeks to improve and develop a socially and environmentally sustainable system of solid waste management in the Upper North Region, which reduces the associated environmental and public health risks. </w:t>
      </w:r>
    </w:p>
    <w:p w14:paraId="42EEC797" w14:textId="77777777" w:rsidR="005F34B7" w:rsidRPr="00FA459B" w:rsidRDefault="005F34B7" w:rsidP="005F34B7">
      <w:pPr>
        <w:autoSpaceDE w:val="0"/>
        <w:autoSpaceDN w:val="0"/>
        <w:adjustRightInd w:val="0"/>
        <w:spacing w:line="276" w:lineRule="auto"/>
        <w:ind w:left="45"/>
        <w:rPr>
          <w:color w:val="000000"/>
        </w:rPr>
      </w:pPr>
    </w:p>
    <w:p w14:paraId="5D6BD1D5" w14:textId="77777777" w:rsidR="005F34B7" w:rsidRPr="00FA459B" w:rsidRDefault="005F34B7" w:rsidP="005F34B7">
      <w:pPr>
        <w:autoSpaceDE w:val="0"/>
        <w:autoSpaceDN w:val="0"/>
        <w:adjustRightInd w:val="0"/>
        <w:spacing w:line="276" w:lineRule="auto"/>
        <w:ind w:left="45"/>
        <w:rPr>
          <w:color w:val="000000"/>
        </w:rPr>
      </w:pPr>
      <w:r w:rsidRPr="00FA459B">
        <w:rPr>
          <w:color w:val="000000"/>
        </w:rPr>
        <w:t xml:space="preserve">The project is aligned with the National Solid Waste Management Policy to extend services to all inhabited islands, support regional development and encourage private sector participation in waste management service delivery. This project contributes towards maintaining a high level of environmental integrity and sound environmental management in the islands. By improving the manner in which inhabited islands manage their wastes, the project would also support sustainable tourism development objectives. </w:t>
      </w:r>
    </w:p>
    <w:p w14:paraId="0C5DBA63" w14:textId="77777777" w:rsidR="005F34B7" w:rsidRPr="00FA459B" w:rsidRDefault="005F34B7" w:rsidP="005F34B7">
      <w:pPr>
        <w:autoSpaceDE w:val="0"/>
        <w:autoSpaceDN w:val="0"/>
        <w:adjustRightInd w:val="0"/>
        <w:spacing w:line="276" w:lineRule="auto"/>
        <w:ind w:left="45"/>
        <w:rPr>
          <w:color w:val="000000"/>
        </w:rPr>
      </w:pPr>
    </w:p>
    <w:p w14:paraId="02C431EC" w14:textId="2D94B535" w:rsidR="005F34B7" w:rsidRDefault="005F34B7" w:rsidP="005F34B7">
      <w:pPr>
        <w:autoSpaceDE w:val="0"/>
        <w:autoSpaceDN w:val="0"/>
        <w:adjustRightInd w:val="0"/>
        <w:spacing w:line="276" w:lineRule="auto"/>
        <w:rPr>
          <w:lang w:val="en-MY"/>
        </w:rPr>
      </w:pPr>
      <w:r w:rsidRPr="00FA459B">
        <w:rPr>
          <w:lang w:val="en-MY"/>
        </w:rPr>
        <w:t xml:space="preserve">The overall objective of the project is to establish a proper and an efficient waste management system in the islands that are locally appropriate, environmentally sound and financially viable. </w:t>
      </w:r>
      <w:proofErr w:type="gramStart"/>
      <w:r w:rsidRPr="00FA459B">
        <w:rPr>
          <w:lang w:val="en-MY"/>
        </w:rPr>
        <w:t>However</w:t>
      </w:r>
      <w:proofErr w:type="gramEnd"/>
      <w:r w:rsidRPr="00FA459B">
        <w:rPr>
          <w:lang w:val="en-MY"/>
        </w:rPr>
        <w:t xml:space="preserve"> the specific objective of this assignment is to ensure that the construction of IWMCs are in compliance with the existing relevant laws and regulations. </w:t>
      </w:r>
    </w:p>
    <w:p w14:paraId="3CF88D38" w14:textId="77777777" w:rsidR="00BE5453" w:rsidRPr="00FA459B" w:rsidRDefault="00BE5453" w:rsidP="005F34B7">
      <w:pPr>
        <w:autoSpaceDE w:val="0"/>
        <w:autoSpaceDN w:val="0"/>
        <w:adjustRightInd w:val="0"/>
        <w:spacing w:line="276" w:lineRule="auto"/>
        <w:rPr>
          <w:lang w:val="en-MY"/>
        </w:rPr>
      </w:pPr>
    </w:p>
    <w:p w14:paraId="3BBBE8ED" w14:textId="77777777" w:rsidR="005F34B7" w:rsidRPr="00D60E59" w:rsidRDefault="005F34B7" w:rsidP="005F34B7">
      <w:pPr>
        <w:autoSpaceDE w:val="0"/>
        <w:autoSpaceDN w:val="0"/>
        <w:adjustRightInd w:val="0"/>
        <w:spacing w:line="276" w:lineRule="auto"/>
        <w:ind w:left="45"/>
        <w:rPr>
          <w:color w:val="000000"/>
          <w:sz w:val="23"/>
          <w:szCs w:val="23"/>
        </w:rPr>
      </w:pPr>
    </w:p>
    <w:p w14:paraId="32E39CCD" w14:textId="77777777" w:rsidR="005F34B7" w:rsidRPr="00363789" w:rsidRDefault="005F34B7" w:rsidP="005F34B7">
      <w:pPr>
        <w:rPr>
          <w:i/>
          <w:iCs/>
          <w:caps/>
          <w:color w:val="1F4E79"/>
        </w:rPr>
      </w:pPr>
      <w:r w:rsidRPr="00363789">
        <w:rPr>
          <w:b/>
          <w:sz w:val="28"/>
        </w:rPr>
        <w:t>Brief Description of Works</w:t>
      </w:r>
    </w:p>
    <w:p w14:paraId="500807F2" w14:textId="42E6EF05" w:rsidR="005F34B7" w:rsidRPr="00363789" w:rsidRDefault="005F34B7" w:rsidP="004A31AB">
      <w:pPr>
        <w:spacing w:before="120" w:after="60" w:line="276" w:lineRule="auto"/>
      </w:pPr>
      <w:r>
        <w:t>This</w:t>
      </w:r>
      <w:r w:rsidRPr="00363789">
        <w:t xml:space="preserve"> project is</w:t>
      </w:r>
      <w:r>
        <w:t xml:space="preserve"> proposed </w:t>
      </w:r>
      <w:r w:rsidR="00BC56B7" w:rsidRPr="00BC56B7">
        <w:t>for the</w:t>
      </w:r>
      <w:r w:rsidRPr="00BC56B7">
        <w:t xml:space="preserve"> </w:t>
      </w:r>
      <w:r w:rsidR="00476A38" w:rsidRPr="00BC56B7">
        <w:t xml:space="preserve">design and </w:t>
      </w:r>
      <w:r w:rsidRPr="00BC56B7">
        <w:t xml:space="preserve">construction of </w:t>
      </w:r>
      <w:r w:rsidR="00476A38" w:rsidRPr="00BC56B7">
        <w:rPr>
          <w:lang w:val="en-GB" w:eastAsia="en-GB"/>
        </w:rPr>
        <w:t xml:space="preserve">Island Resource Recovery Centres </w:t>
      </w:r>
      <w:r w:rsidRPr="00BC56B7">
        <w:t>a</w:t>
      </w:r>
      <w:r w:rsidR="004A31AB">
        <w:t xml:space="preserve">t </w:t>
      </w:r>
      <w:bookmarkStart w:id="450" w:name="_Hlk63597796"/>
      <w:proofErr w:type="spellStart"/>
      <w:r w:rsidR="004A31AB" w:rsidRPr="004A31AB">
        <w:rPr>
          <w:b/>
          <w:bCs/>
        </w:rPr>
        <w:t>Hdh</w:t>
      </w:r>
      <w:proofErr w:type="spellEnd"/>
      <w:r w:rsidR="004A31AB" w:rsidRPr="004A31AB">
        <w:rPr>
          <w:b/>
          <w:bCs/>
        </w:rPr>
        <w:t>.</w:t>
      </w:r>
      <w:r w:rsidR="004A31AB">
        <w:rPr>
          <w:b/>
          <w:bCs/>
        </w:rPr>
        <w:t xml:space="preserve"> </w:t>
      </w:r>
      <w:proofErr w:type="spellStart"/>
      <w:r w:rsidR="004A31AB" w:rsidRPr="004A31AB">
        <w:rPr>
          <w:b/>
          <w:bCs/>
        </w:rPr>
        <w:t>Nolhivaran</w:t>
      </w:r>
      <w:proofErr w:type="spellEnd"/>
      <w:r w:rsidR="004A31AB" w:rsidRPr="004A31AB">
        <w:rPr>
          <w:b/>
          <w:bCs/>
        </w:rPr>
        <w:t xml:space="preserve">, </w:t>
      </w:r>
      <w:proofErr w:type="spellStart"/>
      <w:r w:rsidR="004A31AB" w:rsidRPr="004A31AB">
        <w:rPr>
          <w:b/>
          <w:bCs/>
        </w:rPr>
        <w:t>Hdh</w:t>
      </w:r>
      <w:proofErr w:type="spellEnd"/>
      <w:r w:rsidR="004A31AB" w:rsidRPr="004A31AB">
        <w:rPr>
          <w:b/>
          <w:bCs/>
        </w:rPr>
        <w:t>.</w:t>
      </w:r>
      <w:r w:rsidR="004A31AB">
        <w:rPr>
          <w:b/>
          <w:bCs/>
        </w:rPr>
        <w:t xml:space="preserve"> </w:t>
      </w:r>
      <w:proofErr w:type="spellStart"/>
      <w:r w:rsidR="004A31AB" w:rsidRPr="004A31AB">
        <w:rPr>
          <w:b/>
          <w:bCs/>
        </w:rPr>
        <w:t>Kumundhoo</w:t>
      </w:r>
      <w:proofErr w:type="spellEnd"/>
      <w:r w:rsidR="004A31AB" w:rsidRPr="004A31AB">
        <w:rPr>
          <w:b/>
          <w:bCs/>
        </w:rPr>
        <w:t xml:space="preserve">, </w:t>
      </w:r>
      <w:proofErr w:type="spellStart"/>
      <w:r w:rsidR="004A31AB" w:rsidRPr="004A31AB">
        <w:rPr>
          <w:b/>
          <w:bCs/>
        </w:rPr>
        <w:t>Hdh</w:t>
      </w:r>
      <w:proofErr w:type="spellEnd"/>
      <w:r w:rsidR="004A31AB" w:rsidRPr="004A31AB">
        <w:rPr>
          <w:b/>
          <w:bCs/>
        </w:rPr>
        <w:t>.</w:t>
      </w:r>
      <w:r w:rsidR="004A31AB">
        <w:rPr>
          <w:b/>
          <w:bCs/>
        </w:rPr>
        <w:t xml:space="preserve"> </w:t>
      </w:r>
      <w:proofErr w:type="spellStart"/>
      <w:r w:rsidR="004A31AB" w:rsidRPr="004A31AB">
        <w:rPr>
          <w:b/>
          <w:bCs/>
        </w:rPr>
        <w:t>Vaikaradhoo</w:t>
      </w:r>
      <w:proofErr w:type="spellEnd"/>
      <w:r w:rsidR="004A31AB" w:rsidRPr="004A31AB">
        <w:rPr>
          <w:b/>
          <w:bCs/>
        </w:rPr>
        <w:t xml:space="preserve">, </w:t>
      </w:r>
      <w:proofErr w:type="spellStart"/>
      <w:r w:rsidR="004A31AB" w:rsidRPr="004A31AB">
        <w:rPr>
          <w:b/>
          <w:bCs/>
        </w:rPr>
        <w:t>Hdh</w:t>
      </w:r>
      <w:proofErr w:type="spellEnd"/>
      <w:r w:rsidR="004A31AB" w:rsidRPr="004A31AB">
        <w:rPr>
          <w:b/>
          <w:bCs/>
        </w:rPr>
        <w:t>.</w:t>
      </w:r>
      <w:r w:rsidR="004A31AB">
        <w:rPr>
          <w:b/>
          <w:bCs/>
        </w:rPr>
        <w:t xml:space="preserve"> </w:t>
      </w:r>
      <w:proofErr w:type="spellStart"/>
      <w:r w:rsidR="004A31AB" w:rsidRPr="004A31AB">
        <w:rPr>
          <w:b/>
          <w:bCs/>
        </w:rPr>
        <w:t>Makunudhoo</w:t>
      </w:r>
      <w:proofErr w:type="spellEnd"/>
      <w:r w:rsidR="004A31AB" w:rsidRPr="004A31AB">
        <w:rPr>
          <w:b/>
          <w:bCs/>
        </w:rPr>
        <w:t xml:space="preserve">, </w:t>
      </w:r>
      <w:proofErr w:type="spellStart"/>
      <w:r w:rsidR="004A31AB" w:rsidRPr="004A31AB">
        <w:rPr>
          <w:b/>
          <w:bCs/>
        </w:rPr>
        <w:t>Hdh.Finey</w:t>
      </w:r>
      <w:proofErr w:type="spellEnd"/>
      <w:r w:rsidR="004A31AB" w:rsidRPr="004A31AB">
        <w:rPr>
          <w:b/>
          <w:bCs/>
        </w:rPr>
        <w:t xml:space="preserve">, </w:t>
      </w:r>
      <w:proofErr w:type="spellStart"/>
      <w:r w:rsidR="004A31AB" w:rsidRPr="004A31AB">
        <w:rPr>
          <w:b/>
          <w:bCs/>
        </w:rPr>
        <w:t>Hdh</w:t>
      </w:r>
      <w:proofErr w:type="spellEnd"/>
      <w:r w:rsidR="004A31AB" w:rsidRPr="004A31AB">
        <w:rPr>
          <w:b/>
          <w:bCs/>
        </w:rPr>
        <w:t>.</w:t>
      </w:r>
      <w:r w:rsidR="004A31AB">
        <w:rPr>
          <w:b/>
          <w:bCs/>
        </w:rPr>
        <w:t xml:space="preserve"> </w:t>
      </w:r>
      <w:proofErr w:type="spellStart"/>
      <w:r w:rsidR="004A31AB" w:rsidRPr="004A31AB">
        <w:rPr>
          <w:b/>
          <w:bCs/>
        </w:rPr>
        <w:t>Hirimaradhoo</w:t>
      </w:r>
      <w:proofErr w:type="spellEnd"/>
      <w:r w:rsidR="004A31AB" w:rsidRPr="004A31AB">
        <w:rPr>
          <w:b/>
          <w:bCs/>
        </w:rPr>
        <w:t xml:space="preserve"> and </w:t>
      </w:r>
      <w:proofErr w:type="spellStart"/>
      <w:r w:rsidR="004A31AB" w:rsidRPr="004A31AB">
        <w:rPr>
          <w:b/>
          <w:bCs/>
        </w:rPr>
        <w:t>Hdh</w:t>
      </w:r>
      <w:proofErr w:type="spellEnd"/>
      <w:r w:rsidR="004A31AB" w:rsidRPr="004A31AB">
        <w:rPr>
          <w:b/>
          <w:bCs/>
        </w:rPr>
        <w:t>.</w:t>
      </w:r>
      <w:r w:rsidR="004A31AB">
        <w:rPr>
          <w:b/>
          <w:bCs/>
        </w:rPr>
        <w:t xml:space="preserve"> </w:t>
      </w:r>
      <w:proofErr w:type="spellStart"/>
      <w:r w:rsidR="004A31AB" w:rsidRPr="004A31AB">
        <w:rPr>
          <w:b/>
          <w:bCs/>
        </w:rPr>
        <w:t>Kurinbi</w:t>
      </w:r>
      <w:bookmarkEnd w:id="450"/>
      <w:proofErr w:type="spellEnd"/>
      <w:r w:rsidR="00793B2E" w:rsidRPr="00BC56B7">
        <w:rPr>
          <w:b/>
          <w:bCs/>
        </w:rPr>
        <w:t xml:space="preserve">, Lot </w:t>
      </w:r>
      <w:r w:rsidR="004A31AB">
        <w:rPr>
          <w:b/>
          <w:bCs/>
        </w:rPr>
        <w:t>2</w:t>
      </w:r>
      <w:r w:rsidR="00476A38" w:rsidRPr="00BC56B7">
        <w:t xml:space="preserve">. </w:t>
      </w:r>
      <w:r w:rsidRPr="00BC56B7">
        <w:t xml:space="preserve"> To this regard, land has been allocated for the establishment of </w:t>
      </w:r>
      <w:r w:rsidR="00476A38" w:rsidRPr="00BC56B7">
        <w:rPr>
          <w:lang w:val="en-GB" w:eastAsia="en-GB"/>
        </w:rPr>
        <w:t>Island Resource Recovery Centres on each island</w:t>
      </w:r>
      <w:r w:rsidRPr="00BC56B7">
        <w:t xml:space="preserve">. The works shall be carried out in accordance to the </w:t>
      </w:r>
      <w:r w:rsidR="00476A38" w:rsidRPr="00BC56B7">
        <w:t xml:space="preserve">Concept and </w:t>
      </w:r>
      <w:r w:rsidRPr="00BC56B7">
        <w:t>Technical Specification provided.</w:t>
      </w:r>
      <w:r>
        <w:t xml:space="preserve"> </w:t>
      </w:r>
    </w:p>
    <w:p w14:paraId="5F25BCFB" w14:textId="77777777" w:rsidR="005F34B7" w:rsidRPr="00363789" w:rsidRDefault="005F34B7" w:rsidP="005F34B7">
      <w:pPr>
        <w:spacing w:before="120" w:after="60" w:line="276" w:lineRule="auto"/>
        <w:rPr>
          <w:b/>
          <w:sz w:val="28"/>
        </w:rPr>
      </w:pPr>
      <w:r w:rsidRPr="00363789">
        <w:rPr>
          <w:b/>
          <w:sz w:val="28"/>
        </w:rPr>
        <w:lastRenderedPageBreak/>
        <w:t>Location of Works</w:t>
      </w:r>
    </w:p>
    <w:p w14:paraId="45CFE2DE" w14:textId="014C994D" w:rsidR="005F34B7" w:rsidRPr="00363789" w:rsidRDefault="004A31AB" w:rsidP="005F34B7">
      <w:pPr>
        <w:spacing w:before="120" w:after="60" w:line="276" w:lineRule="auto"/>
      </w:pPr>
      <w:proofErr w:type="spellStart"/>
      <w:r w:rsidRPr="004A31AB">
        <w:t>Hdh</w:t>
      </w:r>
      <w:proofErr w:type="spellEnd"/>
      <w:r w:rsidRPr="004A31AB">
        <w:t xml:space="preserve">. </w:t>
      </w:r>
      <w:proofErr w:type="spellStart"/>
      <w:r w:rsidRPr="004A31AB">
        <w:t>Nolhivaran</w:t>
      </w:r>
      <w:proofErr w:type="spellEnd"/>
      <w:r w:rsidRPr="004A31AB">
        <w:t xml:space="preserve">, </w:t>
      </w:r>
      <w:proofErr w:type="spellStart"/>
      <w:r w:rsidRPr="004A31AB">
        <w:t>Hdh</w:t>
      </w:r>
      <w:proofErr w:type="spellEnd"/>
      <w:r w:rsidRPr="004A31AB">
        <w:t xml:space="preserve">. </w:t>
      </w:r>
      <w:proofErr w:type="spellStart"/>
      <w:r w:rsidRPr="004A31AB">
        <w:t>Kumundhoo</w:t>
      </w:r>
      <w:proofErr w:type="spellEnd"/>
      <w:r w:rsidRPr="004A31AB">
        <w:t xml:space="preserve">, </w:t>
      </w:r>
      <w:proofErr w:type="spellStart"/>
      <w:r w:rsidRPr="004A31AB">
        <w:t>Hdh</w:t>
      </w:r>
      <w:proofErr w:type="spellEnd"/>
      <w:r w:rsidRPr="004A31AB">
        <w:t xml:space="preserve">. </w:t>
      </w:r>
      <w:proofErr w:type="spellStart"/>
      <w:r w:rsidRPr="004A31AB">
        <w:t>Vaikaradhoo</w:t>
      </w:r>
      <w:proofErr w:type="spellEnd"/>
      <w:r w:rsidRPr="004A31AB">
        <w:t xml:space="preserve">, </w:t>
      </w:r>
      <w:proofErr w:type="spellStart"/>
      <w:r w:rsidRPr="004A31AB">
        <w:t>Hdh</w:t>
      </w:r>
      <w:proofErr w:type="spellEnd"/>
      <w:r w:rsidRPr="004A31AB">
        <w:t xml:space="preserve">. </w:t>
      </w:r>
      <w:proofErr w:type="spellStart"/>
      <w:r w:rsidRPr="004A31AB">
        <w:t>Makunudhoo</w:t>
      </w:r>
      <w:proofErr w:type="spellEnd"/>
      <w:r w:rsidRPr="004A31AB">
        <w:t xml:space="preserve">, </w:t>
      </w:r>
      <w:proofErr w:type="spellStart"/>
      <w:r w:rsidRPr="004A31AB">
        <w:t>Hdh.Finey</w:t>
      </w:r>
      <w:proofErr w:type="spellEnd"/>
      <w:r w:rsidRPr="004A31AB">
        <w:t xml:space="preserve">, </w:t>
      </w:r>
      <w:proofErr w:type="spellStart"/>
      <w:r w:rsidRPr="004A31AB">
        <w:t>Hdh</w:t>
      </w:r>
      <w:proofErr w:type="spellEnd"/>
      <w:r w:rsidRPr="004A31AB">
        <w:t xml:space="preserve">. </w:t>
      </w:r>
      <w:proofErr w:type="spellStart"/>
      <w:r w:rsidRPr="004A31AB">
        <w:t>Hirimaradhoo</w:t>
      </w:r>
      <w:proofErr w:type="spellEnd"/>
      <w:r w:rsidRPr="004A31AB">
        <w:t xml:space="preserve"> and </w:t>
      </w:r>
      <w:proofErr w:type="spellStart"/>
      <w:r w:rsidRPr="004A31AB">
        <w:t>Hdh</w:t>
      </w:r>
      <w:proofErr w:type="spellEnd"/>
      <w:r w:rsidRPr="004A31AB">
        <w:t xml:space="preserve">. </w:t>
      </w:r>
      <w:proofErr w:type="spellStart"/>
      <w:r w:rsidRPr="004A31AB">
        <w:t>Kurinbi</w:t>
      </w:r>
      <w:proofErr w:type="spellEnd"/>
      <w:r w:rsidR="005F34B7">
        <w:t xml:space="preserve">; </w:t>
      </w:r>
      <w:proofErr w:type="spellStart"/>
      <w:r w:rsidR="005F34B7" w:rsidRPr="00363789">
        <w:t>Haa</w:t>
      </w:r>
      <w:proofErr w:type="spellEnd"/>
      <w:r w:rsidR="005F34B7" w:rsidRPr="00363789">
        <w:t xml:space="preserve"> </w:t>
      </w:r>
      <w:proofErr w:type="spellStart"/>
      <w:r>
        <w:t>Dhaalu</w:t>
      </w:r>
      <w:proofErr w:type="spellEnd"/>
      <w:r w:rsidR="005F34B7" w:rsidRPr="00363789">
        <w:t xml:space="preserve"> Atoll, Maldives</w:t>
      </w:r>
    </w:p>
    <w:p w14:paraId="533F37E3" w14:textId="77777777" w:rsidR="005F34B7" w:rsidRPr="00363789" w:rsidRDefault="005F34B7" w:rsidP="005F34B7">
      <w:pPr>
        <w:spacing w:before="120" w:after="60" w:line="276" w:lineRule="auto"/>
      </w:pPr>
    </w:p>
    <w:p w14:paraId="3B4FE61E" w14:textId="77777777" w:rsidR="005F34B7" w:rsidRPr="00BC56B7" w:rsidRDefault="005F34B7" w:rsidP="005F34B7">
      <w:pPr>
        <w:spacing w:before="120" w:after="60" w:line="276" w:lineRule="auto"/>
        <w:rPr>
          <w:b/>
          <w:sz w:val="28"/>
        </w:rPr>
      </w:pPr>
      <w:r w:rsidRPr="00BC56B7">
        <w:rPr>
          <w:b/>
          <w:sz w:val="28"/>
        </w:rPr>
        <w:t>Commencement and Completion Periods Required</w:t>
      </w:r>
    </w:p>
    <w:p w14:paraId="033BE0E6" w14:textId="77777777" w:rsidR="005F34B7" w:rsidRPr="00BC56B7" w:rsidRDefault="005F34B7" w:rsidP="005F34B7">
      <w:pPr>
        <w:spacing w:before="120" w:after="60" w:line="276" w:lineRule="auto"/>
      </w:pPr>
      <w:r w:rsidRPr="00BC56B7">
        <w:t>Commencement: 14 days from signing of contract.</w:t>
      </w:r>
    </w:p>
    <w:p w14:paraId="72545AA0" w14:textId="02B35854" w:rsidR="00DC3B45" w:rsidRDefault="005F34B7" w:rsidP="00793B2E">
      <w:pPr>
        <w:spacing w:before="120" w:after="60" w:line="276" w:lineRule="auto"/>
      </w:pPr>
      <w:r w:rsidRPr="00BC56B7">
        <w:t xml:space="preserve">Completion Period: </w:t>
      </w:r>
      <w:r w:rsidR="00567CDB">
        <w:t>10</w:t>
      </w:r>
      <w:r w:rsidR="00BC56B7" w:rsidRPr="00BC56B7">
        <w:t xml:space="preserve"> months</w:t>
      </w:r>
      <w:r w:rsidRPr="00BC56B7">
        <w:t xml:space="preserve"> after signing of the contract.</w:t>
      </w:r>
    </w:p>
    <w:p w14:paraId="15F032E7" w14:textId="1EC02BE8" w:rsidR="0065461D" w:rsidRDefault="0065461D" w:rsidP="00793B2E">
      <w:pPr>
        <w:spacing w:before="120" w:after="60" w:line="276" w:lineRule="auto"/>
      </w:pPr>
    </w:p>
    <w:p w14:paraId="4D613062" w14:textId="2489F5EC" w:rsidR="0065461D" w:rsidRDefault="0065461D" w:rsidP="00793B2E">
      <w:pPr>
        <w:spacing w:before="120" w:after="60" w:line="276" w:lineRule="auto"/>
      </w:pPr>
    </w:p>
    <w:p w14:paraId="5BAC1BCD" w14:textId="77777777" w:rsidR="0065461D" w:rsidRPr="00793B2E" w:rsidRDefault="0065461D" w:rsidP="00793B2E">
      <w:pPr>
        <w:spacing w:before="120" w:after="60" w:line="276" w:lineRule="auto"/>
      </w:pPr>
    </w:p>
    <w:p w14:paraId="292592DA" w14:textId="77777777" w:rsidR="00373B1B" w:rsidRPr="00373B1B" w:rsidRDefault="00373B1B" w:rsidP="00373B1B">
      <w:pPr>
        <w:spacing w:line="300" w:lineRule="exact"/>
        <w:jc w:val="lowKashida"/>
        <w:rPr>
          <w:rFonts w:ascii="Arial" w:hAnsi="Arial" w:cs="Arial"/>
          <w:b/>
          <w:sz w:val="22"/>
          <w:szCs w:val="22"/>
        </w:rPr>
      </w:pPr>
    </w:p>
    <w:p w14:paraId="217F903C" w14:textId="77777777" w:rsidR="00373B1B" w:rsidRPr="00D12A12" w:rsidRDefault="00373B1B" w:rsidP="008E7FBE">
      <w:pPr>
        <w:spacing w:line="300" w:lineRule="exact"/>
        <w:jc w:val="lowKashida"/>
        <w:rPr>
          <w:rFonts w:ascii="Arial" w:hAnsi="Arial" w:cs="Arial"/>
          <w:sz w:val="22"/>
          <w:szCs w:val="22"/>
        </w:rPr>
      </w:pPr>
    </w:p>
    <w:p w14:paraId="35CD1BE0" w14:textId="77777777" w:rsidR="006309F7" w:rsidRPr="00D20367" w:rsidRDefault="00F33266" w:rsidP="00F33266">
      <w:r w:rsidRPr="00D20367">
        <w:br w:type="page"/>
      </w:r>
    </w:p>
    <w:tbl>
      <w:tblPr>
        <w:tblW w:w="0" w:type="auto"/>
        <w:tblLayout w:type="fixed"/>
        <w:tblLook w:val="0000" w:firstRow="0" w:lastRow="0" w:firstColumn="0" w:lastColumn="0" w:noHBand="0" w:noVBand="0"/>
      </w:tblPr>
      <w:tblGrid>
        <w:gridCol w:w="9198"/>
      </w:tblGrid>
      <w:tr w:rsidR="006309F7" w:rsidRPr="000E160D" w14:paraId="427852BF" w14:textId="77777777">
        <w:trPr>
          <w:trHeight w:val="900"/>
        </w:trPr>
        <w:tc>
          <w:tcPr>
            <w:tcW w:w="9198" w:type="dxa"/>
            <w:vAlign w:val="center"/>
          </w:tcPr>
          <w:p w14:paraId="15002AD8" w14:textId="77777777" w:rsidR="006309F7" w:rsidRPr="000E160D" w:rsidRDefault="000F0EF2" w:rsidP="0065026C">
            <w:pPr>
              <w:pStyle w:val="SectionVIHeader"/>
              <w:rPr>
                <w:sz w:val="56"/>
                <w:szCs w:val="56"/>
              </w:rPr>
            </w:pPr>
            <w:bookmarkStart w:id="451" w:name="_Toc23233012"/>
            <w:bookmarkStart w:id="452" w:name="_Toc23238061"/>
            <w:bookmarkStart w:id="453" w:name="_Toc41971552"/>
            <w:bookmarkStart w:id="454" w:name="_Toc63603245"/>
            <w:r w:rsidRPr="000E160D">
              <w:rPr>
                <w:sz w:val="56"/>
                <w:szCs w:val="56"/>
              </w:rPr>
              <w:lastRenderedPageBreak/>
              <w:t xml:space="preserve">Technical </w:t>
            </w:r>
            <w:r w:rsidR="006309F7" w:rsidRPr="000E160D">
              <w:rPr>
                <w:sz w:val="56"/>
                <w:szCs w:val="56"/>
              </w:rPr>
              <w:t>Specification</w:t>
            </w:r>
            <w:bookmarkEnd w:id="451"/>
            <w:bookmarkEnd w:id="452"/>
            <w:bookmarkEnd w:id="453"/>
            <w:r w:rsidRPr="000E160D">
              <w:rPr>
                <w:sz w:val="56"/>
                <w:szCs w:val="56"/>
              </w:rPr>
              <w:t>s</w:t>
            </w:r>
            <w:bookmarkEnd w:id="454"/>
          </w:p>
        </w:tc>
      </w:tr>
    </w:tbl>
    <w:p w14:paraId="1D0B3EA8" w14:textId="3BB445E0" w:rsidR="006309F7" w:rsidRPr="000E160D" w:rsidRDefault="0065026C">
      <w:pPr>
        <w:jc w:val="center"/>
        <w:rPr>
          <w:sz w:val="32"/>
          <w:szCs w:val="32"/>
        </w:rPr>
      </w:pPr>
      <w:r w:rsidRPr="000E160D">
        <w:rPr>
          <w:sz w:val="32"/>
          <w:szCs w:val="32"/>
        </w:rPr>
        <w:t>(Separately attached)</w:t>
      </w:r>
    </w:p>
    <w:p w14:paraId="77CCEC14" w14:textId="41AB69E2" w:rsidR="000F36E1" w:rsidRPr="000E160D" w:rsidRDefault="000F36E1" w:rsidP="0065026C">
      <w:pPr>
        <w:rPr>
          <w:sz w:val="22"/>
          <w:szCs w:val="18"/>
        </w:rPr>
        <w:sectPr w:rsidR="000F36E1" w:rsidRPr="000E160D" w:rsidSect="00AE20EA">
          <w:headerReference w:type="even" r:id="rId70"/>
          <w:headerReference w:type="default" r:id="rId71"/>
          <w:footerReference w:type="even" r:id="rId72"/>
          <w:footerReference w:type="default" r:id="rId73"/>
          <w:headerReference w:type="first" r:id="rId74"/>
          <w:footerReference w:type="first" r:id="rId75"/>
          <w:endnotePr>
            <w:numFmt w:val="decimal"/>
          </w:endnotePr>
          <w:type w:val="oddPage"/>
          <w:pgSz w:w="12240" w:h="15840" w:code="1"/>
          <w:pgMar w:top="1440" w:right="1440" w:bottom="1440" w:left="1800" w:header="720" w:footer="720" w:gutter="0"/>
          <w:cols w:space="720"/>
          <w:titlePg/>
        </w:sectPr>
      </w:pPr>
      <w:bookmarkStart w:id="455" w:name="_Toc23233013"/>
      <w:bookmarkStart w:id="456" w:name="_Toc23238062"/>
      <w:bookmarkStart w:id="457" w:name="_Toc41971553"/>
    </w:p>
    <w:bookmarkEnd w:id="455"/>
    <w:bookmarkEnd w:id="456"/>
    <w:bookmarkEnd w:id="457"/>
    <w:tbl>
      <w:tblPr>
        <w:tblW w:w="9198" w:type="dxa"/>
        <w:tblLayout w:type="fixed"/>
        <w:tblLook w:val="0000" w:firstRow="0" w:lastRow="0" w:firstColumn="0" w:lastColumn="0" w:noHBand="0" w:noVBand="0"/>
      </w:tblPr>
      <w:tblGrid>
        <w:gridCol w:w="9198"/>
      </w:tblGrid>
      <w:tr w:rsidR="006309F7" w:rsidRPr="000E160D" w14:paraId="587D454E" w14:textId="77777777" w:rsidTr="00BC56B7">
        <w:trPr>
          <w:trHeight w:val="900"/>
        </w:trPr>
        <w:tc>
          <w:tcPr>
            <w:tcW w:w="9198" w:type="dxa"/>
            <w:vAlign w:val="center"/>
          </w:tcPr>
          <w:p w14:paraId="7B5A7667" w14:textId="77777777" w:rsidR="006309F7" w:rsidRPr="000E160D" w:rsidRDefault="006309F7" w:rsidP="00925D60">
            <w:pPr>
              <w:pStyle w:val="SectionVIHeader"/>
              <w:jc w:val="both"/>
              <w:rPr>
                <w:sz w:val="32"/>
                <w:szCs w:val="18"/>
                <w:highlight w:val="yellow"/>
              </w:rPr>
            </w:pPr>
          </w:p>
        </w:tc>
      </w:tr>
    </w:tbl>
    <w:p w14:paraId="0C654369" w14:textId="77777777" w:rsidR="0057505F" w:rsidRDefault="0057505F" w:rsidP="007078AD">
      <w:pPr>
        <w:pStyle w:val="Parts"/>
        <w:sectPr w:rsidR="0057505F" w:rsidSect="00746AEC">
          <w:footerReference w:type="default" r:id="rId76"/>
          <w:endnotePr>
            <w:numFmt w:val="decimal"/>
          </w:endnotePr>
          <w:type w:val="continuous"/>
          <w:pgSz w:w="12240" w:h="15840" w:code="1"/>
          <w:pgMar w:top="1260" w:right="1440" w:bottom="1440" w:left="1800" w:header="720" w:footer="720" w:gutter="0"/>
          <w:pgNumType w:start="412"/>
          <w:cols w:space="720"/>
          <w:titlePg/>
        </w:sectPr>
      </w:pPr>
      <w:bookmarkStart w:id="458" w:name="_Toc438529605"/>
      <w:bookmarkStart w:id="459" w:name="_Toc438725761"/>
      <w:bookmarkStart w:id="460" w:name="_Toc438817756"/>
      <w:bookmarkStart w:id="461" w:name="_Toc438954450"/>
      <w:bookmarkStart w:id="462" w:name="_Toc461939623"/>
      <w:bookmarkStart w:id="463" w:name="_Toc438266930"/>
      <w:bookmarkStart w:id="464" w:name="_Toc438267904"/>
      <w:bookmarkStart w:id="465" w:name="_Toc438366671"/>
    </w:p>
    <w:p w14:paraId="23D7DA41" w14:textId="77777777" w:rsidR="00A72858" w:rsidRPr="00C27F61" w:rsidRDefault="006309F7" w:rsidP="007078AD">
      <w:pPr>
        <w:pStyle w:val="Parts"/>
      </w:pPr>
      <w:bookmarkStart w:id="466" w:name="_Toc63601126"/>
      <w:r w:rsidRPr="00C27F61">
        <w:lastRenderedPageBreak/>
        <w:t>PART 3</w:t>
      </w:r>
      <w:bookmarkEnd w:id="466"/>
      <w:r w:rsidRPr="00C27F61">
        <w:t xml:space="preserve"> </w:t>
      </w:r>
    </w:p>
    <w:p w14:paraId="2ADCB18D" w14:textId="77777777" w:rsidR="00A72858" w:rsidRDefault="00A72858" w:rsidP="007078AD">
      <w:pPr>
        <w:pStyle w:val="Parts"/>
      </w:pPr>
    </w:p>
    <w:p w14:paraId="6F944211" w14:textId="77777777" w:rsidR="00792137" w:rsidRPr="00C27F61" w:rsidRDefault="00792137" w:rsidP="007078AD">
      <w:pPr>
        <w:pStyle w:val="Parts"/>
      </w:pPr>
    </w:p>
    <w:p w14:paraId="25B769D5" w14:textId="77777777" w:rsidR="006309F7" w:rsidRPr="00792137" w:rsidRDefault="006309F7" w:rsidP="007078AD">
      <w:pPr>
        <w:pStyle w:val="Parts"/>
        <w:rPr>
          <w:sz w:val="72"/>
          <w:szCs w:val="72"/>
        </w:rPr>
      </w:pPr>
      <w:bookmarkStart w:id="467" w:name="_Toc63601127"/>
      <w:r w:rsidRPr="00792137">
        <w:rPr>
          <w:sz w:val="72"/>
          <w:szCs w:val="72"/>
        </w:rPr>
        <w:t>Conditions of Contract</w:t>
      </w:r>
      <w:bookmarkEnd w:id="458"/>
      <w:bookmarkEnd w:id="459"/>
      <w:bookmarkEnd w:id="460"/>
      <w:bookmarkEnd w:id="461"/>
      <w:bookmarkEnd w:id="462"/>
      <w:r w:rsidRPr="00792137">
        <w:rPr>
          <w:sz w:val="72"/>
          <w:szCs w:val="72"/>
        </w:rPr>
        <w:t xml:space="preserve"> and Contract Forms</w:t>
      </w:r>
      <w:bookmarkEnd w:id="467"/>
    </w:p>
    <w:p w14:paraId="0863DA56" w14:textId="77777777" w:rsidR="006309F7" w:rsidRPr="00D20367" w:rsidRDefault="006309F7"/>
    <w:p w14:paraId="79BBD36E" w14:textId="77777777" w:rsidR="006309F7" w:rsidRPr="00D20367" w:rsidRDefault="006309F7">
      <w:pPr>
        <w:pStyle w:val="Subtitle"/>
        <w:jc w:val="both"/>
        <w:rPr>
          <w:b w:val="0"/>
          <w:sz w:val="24"/>
        </w:rPr>
      </w:pPr>
    </w:p>
    <w:p w14:paraId="35AB1A06" w14:textId="77777777" w:rsidR="006309F7" w:rsidRPr="00D20367" w:rsidRDefault="006309F7">
      <w:pPr>
        <w:pStyle w:val="Subtitle"/>
        <w:rPr>
          <w:b w:val="0"/>
          <w:sz w:val="24"/>
        </w:rPr>
      </w:pPr>
    </w:p>
    <w:p w14:paraId="001223C9" w14:textId="77777777" w:rsidR="006309F7" w:rsidRPr="00D20367" w:rsidRDefault="006309F7">
      <w:pPr>
        <w:pStyle w:val="Subtitle"/>
        <w:rPr>
          <w:b w:val="0"/>
          <w:sz w:val="24"/>
        </w:rPr>
      </w:pPr>
    </w:p>
    <w:p w14:paraId="52F3940F" w14:textId="77777777" w:rsidR="006309F7" w:rsidRPr="00D20367" w:rsidRDefault="006309F7">
      <w:pPr>
        <w:pStyle w:val="Subtitle"/>
        <w:rPr>
          <w:b w:val="0"/>
          <w:sz w:val="24"/>
        </w:rPr>
      </w:pPr>
    </w:p>
    <w:p w14:paraId="6583EC93" w14:textId="77777777" w:rsidR="006309F7" w:rsidRPr="00D20367" w:rsidRDefault="006309F7">
      <w:pPr>
        <w:pStyle w:val="Subtitle"/>
        <w:rPr>
          <w:b w:val="0"/>
          <w:sz w:val="24"/>
        </w:rPr>
      </w:pPr>
    </w:p>
    <w:p w14:paraId="1117A4D0" w14:textId="77777777" w:rsidR="006309F7" w:rsidRPr="00D20367" w:rsidRDefault="006309F7">
      <w:pPr>
        <w:pStyle w:val="Subtitle"/>
        <w:rPr>
          <w:b w:val="0"/>
          <w:sz w:val="24"/>
        </w:rPr>
      </w:pPr>
    </w:p>
    <w:p w14:paraId="531A7822" w14:textId="77777777" w:rsidR="006309F7" w:rsidRPr="00D20367" w:rsidRDefault="006309F7">
      <w:pPr>
        <w:pStyle w:val="Subtitle"/>
        <w:rPr>
          <w:b w:val="0"/>
          <w:sz w:val="24"/>
        </w:rPr>
      </w:pPr>
    </w:p>
    <w:p w14:paraId="397F8F83" w14:textId="77777777" w:rsidR="006309F7" w:rsidRPr="00D20367" w:rsidRDefault="006309F7">
      <w:pPr>
        <w:pStyle w:val="Subtitle"/>
        <w:rPr>
          <w:b w:val="0"/>
          <w:sz w:val="24"/>
        </w:rPr>
      </w:pPr>
    </w:p>
    <w:p w14:paraId="6DB1624A" w14:textId="77777777" w:rsidR="006309F7" w:rsidRPr="00D20367" w:rsidRDefault="006309F7">
      <w:pPr>
        <w:pStyle w:val="Subtitle"/>
        <w:rPr>
          <w:b w:val="0"/>
          <w:sz w:val="24"/>
        </w:rPr>
      </w:pPr>
    </w:p>
    <w:p w14:paraId="49149895" w14:textId="77777777" w:rsidR="006309F7" w:rsidRPr="00D20367" w:rsidRDefault="006309F7">
      <w:pPr>
        <w:pStyle w:val="Subtitle"/>
        <w:rPr>
          <w:b w:val="0"/>
          <w:sz w:val="24"/>
        </w:rPr>
      </w:pPr>
    </w:p>
    <w:p w14:paraId="362E74F4" w14:textId="77777777" w:rsidR="006309F7" w:rsidRPr="00D20367" w:rsidRDefault="006309F7">
      <w:pPr>
        <w:pStyle w:val="Subtitle"/>
        <w:rPr>
          <w:b w:val="0"/>
          <w:sz w:val="24"/>
        </w:rPr>
      </w:pPr>
    </w:p>
    <w:p w14:paraId="2F4992E7" w14:textId="77777777" w:rsidR="006309F7" w:rsidRPr="00D20367" w:rsidRDefault="006309F7">
      <w:pPr>
        <w:pStyle w:val="Subtitle"/>
        <w:rPr>
          <w:b w:val="0"/>
          <w:sz w:val="24"/>
        </w:rPr>
      </w:pPr>
    </w:p>
    <w:p w14:paraId="34956EBA" w14:textId="77777777" w:rsidR="006309F7" w:rsidRPr="00D20367" w:rsidRDefault="006309F7">
      <w:pPr>
        <w:pStyle w:val="Subtitle"/>
        <w:rPr>
          <w:b w:val="0"/>
          <w:sz w:val="24"/>
        </w:rPr>
      </w:pPr>
    </w:p>
    <w:p w14:paraId="63C5A1FF" w14:textId="77777777" w:rsidR="006309F7" w:rsidRPr="00D20367" w:rsidRDefault="006309F7">
      <w:pPr>
        <w:pStyle w:val="Subtitle"/>
        <w:rPr>
          <w:b w:val="0"/>
          <w:sz w:val="24"/>
        </w:rPr>
      </w:pPr>
    </w:p>
    <w:p w14:paraId="2FE497F8" w14:textId="77777777" w:rsidR="006309F7" w:rsidRDefault="006309F7">
      <w:pPr>
        <w:pStyle w:val="Subtitle"/>
        <w:rPr>
          <w:b w:val="0"/>
          <w:sz w:val="24"/>
        </w:rPr>
      </w:pPr>
    </w:p>
    <w:p w14:paraId="6FA6C0E2" w14:textId="77777777" w:rsidR="00EF5808" w:rsidRDefault="00EF5808">
      <w:pPr>
        <w:pStyle w:val="Subtitle"/>
        <w:rPr>
          <w:b w:val="0"/>
          <w:sz w:val="24"/>
        </w:rPr>
      </w:pPr>
    </w:p>
    <w:p w14:paraId="6B429C5A" w14:textId="77777777" w:rsidR="00EF5808" w:rsidRPr="00D20367" w:rsidRDefault="00EF5808">
      <w:pPr>
        <w:pStyle w:val="Subtitle"/>
        <w:rPr>
          <w:b w:val="0"/>
          <w:sz w:val="24"/>
        </w:rPr>
      </w:pPr>
    </w:p>
    <w:p w14:paraId="75752B71" w14:textId="77777777" w:rsidR="006309F7" w:rsidRPr="00D20367" w:rsidRDefault="006309F7">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4FA67B0" w14:textId="77777777">
        <w:trPr>
          <w:trHeight w:val="600"/>
        </w:trPr>
        <w:tc>
          <w:tcPr>
            <w:tcW w:w="9198" w:type="dxa"/>
            <w:tcBorders>
              <w:top w:val="nil"/>
              <w:left w:val="nil"/>
              <w:bottom w:val="nil"/>
              <w:right w:val="nil"/>
            </w:tcBorders>
            <w:vAlign w:val="center"/>
          </w:tcPr>
          <w:p w14:paraId="2B108CE8" w14:textId="77777777" w:rsidR="006309F7" w:rsidRPr="00D20367" w:rsidRDefault="006309F7">
            <w:pPr>
              <w:pStyle w:val="Subtitle"/>
            </w:pPr>
          </w:p>
        </w:tc>
      </w:tr>
    </w:tbl>
    <w:p w14:paraId="0568A8C0" w14:textId="77777777" w:rsidR="006309F7" w:rsidRPr="00792137" w:rsidRDefault="006309F7" w:rsidP="00792137">
      <w:pPr>
        <w:pStyle w:val="explanatorynotes"/>
        <w:rPr>
          <w:rFonts w:ascii="Times New Roman" w:hAnsi="Times New Roman"/>
          <w:b/>
          <w:bC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D20367" w14:paraId="28BB7CCC" w14:textId="77777777">
        <w:trPr>
          <w:cantSplit/>
          <w:trHeight w:val="1840"/>
        </w:trPr>
        <w:tc>
          <w:tcPr>
            <w:tcW w:w="9108" w:type="dxa"/>
            <w:tcBorders>
              <w:top w:val="nil"/>
              <w:left w:val="nil"/>
              <w:bottom w:val="nil"/>
              <w:right w:val="nil"/>
            </w:tcBorders>
            <w:vAlign w:val="center"/>
          </w:tcPr>
          <w:p w14:paraId="1B1E911D" w14:textId="77777777" w:rsidR="00792137" w:rsidRPr="00F91BAA" w:rsidRDefault="006309F7">
            <w:pPr>
              <w:jc w:val="center"/>
              <w:rPr>
                <w:b/>
                <w:bCs/>
                <w:sz w:val="72"/>
                <w:szCs w:val="72"/>
              </w:rPr>
            </w:pPr>
            <w:bookmarkStart w:id="468" w:name="_Toc41971248"/>
            <w:r w:rsidRPr="00F91BAA">
              <w:rPr>
                <w:b/>
                <w:bCs/>
                <w:sz w:val="72"/>
                <w:szCs w:val="72"/>
              </w:rPr>
              <w:lastRenderedPageBreak/>
              <w:t>Section VII</w:t>
            </w:r>
            <w:r w:rsidR="00526938" w:rsidRPr="00F91BAA">
              <w:rPr>
                <w:b/>
                <w:bCs/>
                <w:sz w:val="72"/>
                <w:szCs w:val="72"/>
              </w:rPr>
              <w:t>I</w:t>
            </w:r>
            <w:r w:rsidRPr="00F91BAA">
              <w:rPr>
                <w:b/>
                <w:bCs/>
                <w:sz w:val="72"/>
                <w:szCs w:val="72"/>
              </w:rPr>
              <w:t xml:space="preserve">. </w:t>
            </w:r>
          </w:p>
          <w:p w14:paraId="7EB1C452" w14:textId="77777777" w:rsidR="00792137" w:rsidRPr="00092767" w:rsidRDefault="00792137">
            <w:pPr>
              <w:jc w:val="center"/>
              <w:rPr>
                <w:b/>
                <w:bCs/>
                <w:sz w:val="72"/>
                <w:szCs w:val="72"/>
              </w:rPr>
            </w:pPr>
          </w:p>
          <w:p w14:paraId="04C5863D" w14:textId="77777777" w:rsidR="006309F7" w:rsidRPr="00792137" w:rsidRDefault="006309F7">
            <w:pPr>
              <w:jc w:val="center"/>
              <w:rPr>
                <w:b/>
                <w:bCs/>
                <w:sz w:val="96"/>
                <w:szCs w:val="96"/>
              </w:rPr>
            </w:pPr>
            <w:r w:rsidRPr="00092767">
              <w:rPr>
                <w:b/>
                <w:bCs/>
                <w:sz w:val="72"/>
                <w:szCs w:val="72"/>
              </w:rPr>
              <w:t xml:space="preserve"> General Conditions (GC)</w:t>
            </w:r>
            <w:bookmarkEnd w:id="468"/>
          </w:p>
        </w:tc>
      </w:tr>
    </w:tbl>
    <w:p w14:paraId="3BAF5F26" w14:textId="77777777" w:rsidR="006309F7" w:rsidRPr="00D20367" w:rsidRDefault="006309F7">
      <w:pPr>
        <w:suppressAutoHyphens/>
      </w:pPr>
    </w:p>
    <w:p w14:paraId="51E201C1" w14:textId="77777777" w:rsidR="006309F7" w:rsidRPr="00D20367" w:rsidRDefault="006309F7">
      <w:pPr>
        <w:suppressAutoHyphens/>
      </w:pPr>
    </w:p>
    <w:p w14:paraId="0D62E5D4" w14:textId="77777777" w:rsidR="0065026C" w:rsidRPr="00D20367" w:rsidRDefault="0065026C" w:rsidP="0065026C">
      <w:pPr>
        <w:suppressAutoHyphens/>
      </w:pPr>
    </w:p>
    <w:p w14:paraId="13EDB83C" w14:textId="2617B1A9" w:rsidR="006309F7" w:rsidRPr="00D20367" w:rsidRDefault="0065026C" w:rsidP="0065026C">
      <w:pPr>
        <w:suppressAutoHyphens/>
        <w:jc w:val="center"/>
      </w:pPr>
      <w:r>
        <w:rPr>
          <w:u w:val="single"/>
        </w:rPr>
        <w:t>MINISTRY OF NATIONAL PLANNING AND INFRASTRUCTURE, MALDIVES</w:t>
      </w:r>
    </w:p>
    <w:p w14:paraId="21C189F3" w14:textId="77777777" w:rsidR="006309F7" w:rsidRPr="00D20367" w:rsidRDefault="006309F7">
      <w:pPr>
        <w:suppressAutoHyphens/>
      </w:pPr>
    </w:p>
    <w:p w14:paraId="3C946BCB" w14:textId="77777777" w:rsidR="006309F7" w:rsidRPr="00D20367" w:rsidRDefault="006309F7">
      <w:pPr>
        <w:suppressAutoHyphens/>
      </w:pPr>
    </w:p>
    <w:p w14:paraId="24F81D2B" w14:textId="77777777" w:rsidR="006309F7" w:rsidRPr="00D20367" w:rsidRDefault="006309F7">
      <w:pPr>
        <w:suppressAutoHyphens/>
        <w:jc w:val="center"/>
        <w:rPr>
          <w:rFonts w:ascii="Arial" w:hAnsi="Arial"/>
        </w:rPr>
      </w:pPr>
      <w:r w:rsidRPr="00D20367">
        <w:tab/>
      </w:r>
    </w:p>
    <w:p w14:paraId="5D83CCF7" w14:textId="65161F25" w:rsidR="00742E82" w:rsidRPr="0065026C" w:rsidRDefault="00742E82" w:rsidP="003E5F56">
      <w:pPr>
        <w:suppressAutoHyphens/>
        <w:rPr>
          <w:rFonts w:asciiTheme="majorHAnsi" w:hAnsiTheme="majorHAnsi"/>
          <w:i/>
          <w:iCs/>
          <w:color w:val="C00000"/>
          <w:szCs w:val="24"/>
        </w:rPr>
      </w:pPr>
      <w:r w:rsidRPr="0065026C">
        <w:rPr>
          <w:rFonts w:asciiTheme="majorHAnsi" w:hAnsiTheme="majorHAnsi"/>
          <w:i/>
          <w:iCs/>
          <w:color w:val="C00000"/>
          <w:szCs w:val="24"/>
          <w:u w:val="single"/>
        </w:rPr>
        <w:t>Note:</w:t>
      </w:r>
      <w:r w:rsidRPr="0065026C">
        <w:rPr>
          <w:rFonts w:asciiTheme="majorHAnsi" w:hAnsiTheme="majorHAnsi"/>
          <w:i/>
          <w:iCs/>
          <w:color w:val="C00000"/>
          <w:szCs w:val="24"/>
        </w:rPr>
        <w:t xml:space="preserve"> The General Conditions mentioned herein are the same as the MDB’s Harmonized Edition of the Conditions of Contract for Construction prepared and copyrighted by the International Federation of Consulting Engineers (Fédération</w:t>
      </w:r>
      <w:r w:rsidR="00DC3B45" w:rsidRPr="0065026C">
        <w:rPr>
          <w:rFonts w:asciiTheme="majorHAnsi" w:hAnsiTheme="majorHAnsi"/>
          <w:i/>
          <w:iCs/>
          <w:color w:val="C00000"/>
          <w:szCs w:val="24"/>
        </w:rPr>
        <w:t xml:space="preserve"> </w:t>
      </w:r>
      <w:proofErr w:type="spellStart"/>
      <w:r w:rsidRPr="0065026C">
        <w:rPr>
          <w:rFonts w:asciiTheme="majorHAnsi" w:hAnsiTheme="majorHAnsi"/>
          <w:i/>
          <w:iCs/>
          <w:color w:val="C00000"/>
          <w:szCs w:val="24"/>
        </w:rPr>
        <w:t>Internationale</w:t>
      </w:r>
      <w:proofErr w:type="spellEnd"/>
      <w:r w:rsidRPr="0065026C">
        <w:rPr>
          <w:rFonts w:asciiTheme="majorHAnsi" w:hAnsiTheme="majorHAnsi"/>
          <w:i/>
          <w:iCs/>
          <w:color w:val="C00000"/>
          <w:szCs w:val="24"/>
        </w:rPr>
        <w:t xml:space="preserve"> des </w:t>
      </w:r>
      <w:proofErr w:type="spellStart"/>
      <w:r w:rsidRPr="0065026C">
        <w:rPr>
          <w:rFonts w:asciiTheme="majorHAnsi" w:hAnsiTheme="majorHAnsi"/>
          <w:i/>
          <w:iCs/>
          <w:color w:val="C00000"/>
          <w:szCs w:val="24"/>
        </w:rPr>
        <w:t>Ingénieur</w:t>
      </w:r>
      <w:r w:rsidR="00730707" w:rsidRPr="0065026C">
        <w:rPr>
          <w:rFonts w:asciiTheme="majorHAnsi" w:hAnsiTheme="majorHAnsi"/>
          <w:i/>
          <w:iCs/>
          <w:color w:val="C00000"/>
          <w:szCs w:val="24"/>
        </w:rPr>
        <w:t>s</w:t>
      </w:r>
      <w:proofErr w:type="spellEnd"/>
      <w:r w:rsidR="00730707" w:rsidRPr="0065026C">
        <w:rPr>
          <w:rFonts w:asciiTheme="majorHAnsi" w:hAnsiTheme="majorHAnsi"/>
          <w:i/>
          <w:iCs/>
          <w:color w:val="C00000"/>
          <w:szCs w:val="24"/>
        </w:rPr>
        <w:t xml:space="preserve">-Conseils, or FIDIC), FIDIC </w:t>
      </w:r>
      <w:r w:rsidR="003E5F56" w:rsidRPr="0065026C">
        <w:rPr>
          <w:rFonts w:asciiTheme="majorHAnsi" w:hAnsiTheme="majorHAnsi"/>
          <w:i/>
          <w:iCs/>
          <w:color w:val="C00000"/>
          <w:szCs w:val="24"/>
        </w:rPr>
        <w:t>2010</w:t>
      </w:r>
      <w:r w:rsidRPr="0065026C">
        <w:rPr>
          <w:rFonts w:asciiTheme="majorHAnsi" w:hAnsiTheme="majorHAnsi"/>
          <w:i/>
          <w:iCs/>
          <w:color w:val="C00000"/>
          <w:szCs w:val="24"/>
        </w:rPr>
        <w:t xml:space="preserve"> which is available at </w:t>
      </w:r>
      <w:hyperlink r:id="rId77" w:history="1">
        <w:r w:rsidRPr="0065026C">
          <w:rPr>
            <w:rStyle w:val="Hyperlink"/>
            <w:rFonts w:asciiTheme="majorHAnsi" w:hAnsiTheme="majorHAnsi"/>
            <w:i/>
            <w:iCs/>
            <w:szCs w:val="24"/>
          </w:rPr>
          <w:t>www.fidic.org</w:t>
        </w:r>
      </w:hyperlink>
      <w:r w:rsidRPr="0065026C">
        <w:rPr>
          <w:rFonts w:asciiTheme="majorHAnsi" w:hAnsiTheme="majorHAnsi"/>
          <w:i/>
          <w:iCs/>
          <w:color w:val="C00000"/>
          <w:szCs w:val="24"/>
        </w:rPr>
        <w:t>.</w:t>
      </w:r>
    </w:p>
    <w:p w14:paraId="245B1179" w14:textId="77777777" w:rsidR="00742E82" w:rsidRPr="0065026C" w:rsidRDefault="00742E82" w:rsidP="00742E82">
      <w:pPr>
        <w:suppressAutoHyphens/>
        <w:rPr>
          <w:rFonts w:asciiTheme="majorHAnsi" w:hAnsiTheme="majorHAnsi"/>
          <w:i/>
          <w:iCs/>
          <w:color w:val="C00000"/>
          <w:szCs w:val="24"/>
        </w:rPr>
      </w:pPr>
    </w:p>
    <w:p w14:paraId="0025ADD5" w14:textId="77777777" w:rsidR="0065026C" w:rsidRPr="0065026C" w:rsidRDefault="0065026C" w:rsidP="0065026C">
      <w:pPr>
        <w:keepNext/>
        <w:keepLines/>
        <w:spacing w:beforeLines="20" w:before="48" w:afterLines="20" w:after="48"/>
        <w:contextualSpacing/>
        <w:outlineLvl w:val="5"/>
        <w:rPr>
          <w:rFonts w:asciiTheme="majorHAnsi" w:eastAsiaTheme="majorEastAsia" w:hAnsiTheme="majorHAnsi" w:cstheme="majorBidi"/>
          <w:b/>
          <w:bCs/>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Copies of FIDIC Conditions of Contract, referred to above, may be obtained from:</w:t>
      </w:r>
    </w:p>
    <w:p w14:paraId="408A6952" w14:textId="77777777" w:rsidR="0065026C" w:rsidRPr="0065026C" w:rsidRDefault="0065026C" w:rsidP="0065026C">
      <w:pPr>
        <w:keepNext/>
        <w:keepLines/>
        <w:spacing w:beforeLines="20" w:before="48" w:afterLines="20" w:after="48"/>
        <w:ind w:firstLine="720"/>
        <w:contextualSpacing/>
        <w:outlineLvl w:val="5"/>
        <w:rPr>
          <w:rFonts w:asciiTheme="majorHAnsi" w:eastAsiaTheme="majorEastAsia" w:hAnsiTheme="majorHAnsi" w:cstheme="majorBidi"/>
          <w:b/>
          <w:bCs/>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FIDIC Secretariat</w:t>
      </w:r>
    </w:p>
    <w:p w14:paraId="18F73753" w14:textId="77777777" w:rsidR="0065026C" w:rsidRPr="0065026C" w:rsidRDefault="0065026C" w:rsidP="0065026C">
      <w:pPr>
        <w:keepNext/>
        <w:keepLines/>
        <w:spacing w:beforeLines="20" w:before="48" w:afterLines="20" w:after="48"/>
        <w:contextualSpacing/>
        <w:jc w:val="left"/>
        <w:outlineLvl w:val="5"/>
        <w:rPr>
          <w:rFonts w:asciiTheme="majorHAnsi" w:eastAsiaTheme="majorEastAsia" w:hAnsiTheme="majorHAnsi" w:cstheme="majorBidi"/>
          <w:b/>
          <w:bCs/>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ab/>
        <w:t>P.O. Box 86</w:t>
      </w:r>
    </w:p>
    <w:p w14:paraId="5F12266B" w14:textId="77777777" w:rsidR="0065026C" w:rsidRPr="0065026C" w:rsidRDefault="0065026C" w:rsidP="0065026C">
      <w:pPr>
        <w:keepNext/>
        <w:keepLines/>
        <w:spacing w:beforeLines="20" w:before="48" w:afterLines="20" w:after="48"/>
        <w:contextualSpacing/>
        <w:jc w:val="left"/>
        <w:outlineLvl w:val="5"/>
        <w:rPr>
          <w:rFonts w:asciiTheme="majorHAnsi" w:eastAsiaTheme="majorEastAsia" w:hAnsiTheme="majorHAnsi" w:cstheme="majorBidi"/>
          <w:b/>
          <w:bCs/>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ab/>
        <w:t>CH 1000 Lausanne 12</w:t>
      </w:r>
    </w:p>
    <w:p w14:paraId="5658CAB6" w14:textId="77777777" w:rsidR="0065026C" w:rsidRPr="0065026C" w:rsidRDefault="0065026C" w:rsidP="0065026C">
      <w:pPr>
        <w:keepNext/>
        <w:keepLines/>
        <w:spacing w:beforeLines="20" w:before="48" w:afterLines="20" w:after="48"/>
        <w:contextualSpacing/>
        <w:jc w:val="left"/>
        <w:outlineLvl w:val="5"/>
        <w:rPr>
          <w:rFonts w:asciiTheme="majorHAnsi" w:eastAsiaTheme="majorEastAsia" w:hAnsiTheme="majorHAnsi" w:cstheme="majorBidi"/>
          <w:b/>
          <w:bCs/>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ab/>
        <w:t>Switzerland</w:t>
      </w:r>
    </w:p>
    <w:p w14:paraId="27657AEA" w14:textId="77777777" w:rsidR="0065026C" w:rsidRPr="0065026C" w:rsidRDefault="0065026C" w:rsidP="0065026C">
      <w:pPr>
        <w:keepNext/>
        <w:keepLines/>
        <w:spacing w:beforeLines="20" w:before="48" w:afterLines="20" w:after="48"/>
        <w:contextualSpacing/>
        <w:jc w:val="left"/>
        <w:outlineLvl w:val="5"/>
        <w:rPr>
          <w:rFonts w:asciiTheme="majorHAnsi" w:eastAsiaTheme="majorEastAsia" w:hAnsiTheme="majorHAnsi" w:cstheme="majorBidi"/>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ab/>
        <w:t>Fax No: +41 21 653 5432</w:t>
      </w:r>
    </w:p>
    <w:p w14:paraId="7B2931D4" w14:textId="77777777" w:rsidR="0065026C" w:rsidRPr="0065026C" w:rsidRDefault="0065026C" w:rsidP="0065026C">
      <w:pPr>
        <w:spacing w:beforeLines="20" w:before="48" w:afterLines="20" w:after="48"/>
        <w:contextualSpacing/>
        <w:jc w:val="left"/>
        <w:rPr>
          <w:szCs w:val="24"/>
        </w:rPr>
      </w:pPr>
    </w:p>
    <w:p w14:paraId="76699583" w14:textId="77777777" w:rsidR="0065026C" w:rsidRPr="0065026C" w:rsidRDefault="0065026C" w:rsidP="0065026C">
      <w:pPr>
        <w:jc w:val="left"/>
        <w:rPr>
          <w:szCs w:val="24"/>
        </w:rPr>
      </w:pPr>
    </w:p>
    <w:p w14:paraId="4B99BA66" w14:textId="77777777" w:rsidR="0065026C" w:rsidRPr="0065026C" w:rsidRDefault="0065026C" w:rsidP="0065026C">
      <w:pPr>
        <w:jc w:val="left"/>
        <w:rPr>
          <w:bCs/>
          <w:szCs w:val="24"/>
        </w:rPr>
      </w:pPr>
      <w:r w:rsidRPr="0065026C">
        <w:rPr>
          <w:bCs/>
          <w:szCs w:val="24"/>
        </w:rPr>
        <w:t>Refer to above FIDIC document which is an integral part of this Contract.</w:t>
      </w:r>
    </w:p>
    <w:p w14:paraId="54BA1E74" w14:textId="77777777" w:rsidR="006309F7" w:rsidRPr="0065026C" w:rsidRDefault="006309F7">
      <w:pPr>
        <w:suppressAutoHyphens/>
        <w:rPr>
          <w:szCs w:val="24"/>
        </w:rPr>
      </w:pPr>
    </w:p>
    <w:p w14:paraId="032F3DA2" w14:textId="77777777" w:rsidR="006309F7" w:rsidRPr="0065026C" w:rsidRDefault="006309F7">
      <w:pPr>
        <w:suppressAutoHyphens/>
        <w:rPr>
          <w:szCs w:val="24"/>
        </w:rPr>
      </w:pPr>
    </w:p>
    <w:p w14:paraId="465C1C22" w14:textId="77777777" w:rsidR="006309F7" w:rsidRPr="00D20367" w:rsidRDefault="006309F7"/>
    <w:p w14:paraId="56B02B9B" w14:textId="77777777" w:rsidR="006309F7" w:rsidRPr="00D20367" w:rsidRDefault="006309F7">
      <w:pPr>
        <w:pStyle w:val="Subtitle"/>
        <w:jc w:val="left"/>
        <w:rPr>
          <w:b w:val="0"/>
          <w:sz w:val="24"/>
        </w:rPr>
      </w:pPr>
    </w:p>
    <w:p w14:paraId="3F85AF54" w14:textId="77777777" w:rsidR="00792137" w:rsidRDefault="00792137" w:rsidP="00A24644">
      <w:pPr>
        <w:pStyle w:val="FIDICSectionBegin"/>
        <w:spacing w:after="200" w:line="240" w:lineRule="auto"/>
        <w:jc w:val="center"/>
        <w:rPr>
          <w:b w:val="0"/>
          <w:color w:val="auto"/>
          <w:sz w:val="24"/>
        </w:rPr>
      </w:pPr>
    </w:p>
    <w:p w14:paraId="06A3F113" w14:textId="77777777" w:rsidR="0057505F" w:rsidRDefault="0057505F">
      <w:pPr>
        <w:pStyle w:val="Subtitle"/>
        <w:rPr>
          <w:bCs/>
          <w:sz w:val="72"/>
          <w:szCs w:val="72"/>
        </w:rPr>
        <w:sectPr w:rsidR="0057505F" w:rsidSect="0057505F">
          <w:footerReference w:type="default" r:id="rId78"/>
          <w:endnotePr>
            <w:numFmt w:val="decimal"/>
          </w:endnotePr>
          <w:pgSz w:w="12240" w:h="15840" w:code="1"/>
          <w:pgMar w:top="1260" w:right="1440" w:bottom="1440" w:left="1800" w:header="720" w:footer="720" w:gutter="0"/>
          <w:pgNumType w:start="412"/>
          <w:cols w:space="720"/>
          <w:titlePg/>
        </w:sectPr>
      </w:pPr>
      <w:bookmarkStart w:id="469" w:name="_Toc101929329"/>
      <w:bookmarkEnd w:id="463"/>
      <w:bookmarkEnd w:id="464"/>
      <w:bookmarkEnd w:id="465"/>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9E1404" w14:paraId="137CF37B" w14:textId="77777777">
        <w:trPr>
          <w:cantSplit/>
          <w:trHeight w:val="1840"/>
        </w:trPr>
        <w:tc>
          <w:tcPr>
            <w:tcW w:w="9108" w:type="dxa"/>
            <w:tcBorders>
              <w:top w:val="nil"/>
              <w:left w:val="nil"/>
              <w:bottom w:val="nil"/>
              <w:right w:val="nil"/>
            </w:tcBorders>
            <w:vAlign w:val="center"/>
          </w:tcPr>
          <w:p w14:paraId="5A642B49" w14:textId="77777777" w:rsidR="00DC3B45" w:rsidRDefault="006309F7">
            <w:pPr>
              <w:pStyle w:val="Subtitle"/>
              <w:rPr>
                <w:sz w:val="52"/>
                <w:szCs w:val="52"/>
                <w:lang w:val="fr-FR"/>
              </w:rPr>
            </w:pPr>
            <w:bookmarkStart w:id="470" w:name="_Toc63601128"/>
            <w:r w:rsidRPr="00DC3B45">
              <w:rPr>
                <w:bCs/>
                <w:sz w:val="72"/>
                <w:szCs w:val="72"/>
              </w:rPr>
              <w:lastRenderedPageBreak/>
              <w:t>Section I</w:t>
            </w:r>
            <w:r w:rsidR="00526938" w:rsidRPr="00DC3B45">
              <w:rPr>
                <w:bCs/>
                <w:sz w:val="72"/>
                <w:szCs w:val="72"/>
              </w:rPr>
              <w:t>X</w:t>
            </w:r>
            <w:r w:rsidRPr="00DC3B45">
              <w:rPr>
                <w:bCs/>
                <w:sz w:val="72"/>
                <w:szCs w:val="72"/>
              </w:rPr>
              <w:t>.</w:t>
            </w:r>
            <w:bookmarkEnd w:id="470"/>
            <w:r w:rsidRPr="00F91BAA">
              <w:rPr>
                <w:sz w:val="52"/>
                <w:szCs w:val="52"/>
                <w:lang w:val="fr-FR"/>
              </w:rPr>
              <w:t xml:space="preserve"> </w:t>
            </w:r>
          </w:p>
          <w:p w14:paraId="4FDD7100" w14:textId="77777777" w:rsidR="00DC3B45" w:rsidRDefault="00DC3B45">
            <w:pPr>
              <w:pStyle w:val="Subtitle"/>
              <w:rPr>
                <w:sz w:val="52"/>
                <w:szCs w:val="52"/>
                <w:lang w:val="fr-FR"/>
              </w:rPr>
            </w:pPr>
          </w:p>
          <w:p w14:paraId="7D44F2E6" w14:textId="77777777" w:rsidR="00DC3B45" w:rsidRDefault="00DC3B45">
            <w:pPr>
              <w:pStyle w:val="Subtitle"/>
              <w:rPr>
                <w:sz w:val="52"/>
                <w:szCs w:val="52"/>
                <w:lang w:val="fr-FR"/>
              </w:rPr>
            </w:pPr>
          </w:p>
          <w:p w14:paraId="592762F4" w14:textId="77777777" w:rsidR="00DC3B45" w:rsidRDefault="00DC3B45">
            <w:pPr>
              <w:pStyle w:val="Subtitle"/>
              <w:rPr>
                <w:sz w:val="52"/>
                <w:szCs w:val="52"/>
                <w:lang w:val="fr-FR"/>
              </w:rPr>
            </w:pPr>
          </w:p>
          <w:p w14:paraId="570C1F27" w14:textId="77777777" w:rsidR="00DC3B45" w:rsidRDefault="00DC3B45">
            <w:pPr>
              <w:pStyle w:val="Subtitle"/>
              <w:rPr>
                <w:sz w:val="52"/>
                <w:szCs w:val="52"/>
                <w:lang w:val="fr-FR"/>
              </w:rPr>
            </w:pPr>
          </w:p>
          <w:p w14:paraId="07140652" w14:textId="77777777" w:rsidR="00DC3B45" w:rsidRDefault="00DC3B45">
            <w:pPr>
              <w:pStyle w:val="Subtitle"/>
              <w:rPr>
                <w:sz w:val="52"/>
                <w:szCs w:val="52"/>
                <w:lang w:val="fr-FR"/>
              </w:rPr>
            </w:pPr>
          </w:p>
          <w:p w14:paraId="7869F22F" w14:textId="77777777" w:rsidR="006309F7" w:rsidRPr="00092767" w:rsidRDefault="006309F7">
            <w:pPr>
              <w:pStyle w:val="Subtitle"/>
              <w:rPr>
                <w:sz w:val="72"/>
                <w:szCs w:val="72"/>
                <w:lang w:val="fr-FR"/>
              </w:rPr>
            </w:pPr>
            <w:bookmarkStart w:id="471" w:name="_Toc63601129"/>
            <w:r w:rsidRPr="00092767">
              <w:rPr>
                <w:bCs/>
                <w:sz w:val="72"/>
                <w:szCs w:val="72"/>
              </w:rPr>
              <w:t>Particular Conditions (PC)</w:t>
            </w:r>
            <w:bookmarkEnd w:id="469"/>
            <w:bookmarkEnd w:id="471"/>
          </w:p>
        </w:tc>
      </w:tr>
    </w:tbl>
    <w:p w14:paraId="3B9579A5" w14:textId="77777777" w:rsidR="006309F7" w:rsidRPr="009E1404" w:rsidRDefault="006309F7">
      <w:pPr>
        <w:suppressAutoHyphens/>
        <w:rPr>
          <w:lang w:val="fr-FR"/>
        </w:rPr>
      </w:pPr>
    </w:p>
    <w:p w14:paraId="70687F1D" w14:textId="77777777" w:rsidR="006309F7" w:rsidRPr="00092767" w:rsidRDefault="006309F7">
      <w:pPr>
        <w:pStyle w:val="explanatorynotes"/>
        <w:spacing w:after="0" w:line="240" w:lineRule="auto"/>
        <w:rPr>
          <w:rFonts w:ascii="Times New Roman" w:hAnsi="Times New Roman"/>
          <w:szCs w:val="24"/>
          <w:lang w:val="fr-FR"/>
        </w:rPr>
      </w:pPr>
    </w:p>
    <w:p w14:paraId="73E16302" w14:textId="77777777" w:rsidR="006309F7" w:rsidRPr="00092767" w:rsidRDefault="006309F7">
      <w:pPr>
        <w:pStyle w:val="explanatorynotes"/>
        <w:jc w:val="center"/>
        <w:rPr>
          <w:rFonts w:ascii="Times New Roman" w:hAnsi="Times New Roman"/>
          <w:b/>
          <w:bCs/>
          <w:iCs/>
          <w:szCs w:val="24"/>
          <w:lang w:val="fr-FR"/>
        </w:rPr>
      </w:pPr>
    </w:p>
    <w:p w14:paraId="28A03E16" w14:textId="77777777" w:rsidR="006309F7" w:rsidRPr="00092767" w:rsidRDefault="006309F7">
      <w:pPr>
        <w:rPr>
          <w:szCs w:val="24"/>
        </w:rPr>
      </w:pPr>
      <w:r w:rsidRPr="00092767">
        <w:rPr>
          <w:szCs w:val="24"/>
        </w:rPr>
        <w:t>The following Particular Conditions shall supplement the GC. Whenever there is a conflict, the provisions herein shall prevail over those in the GC.</w:t>
      </w:r>
    </w:p>
    <w:p w14:paraId="267A9D4C" w14:textId="77777777" w:rsidR="007F0B75" w:rsidRDefault="007F0B75">
      <w:pPr>
        <w:jc w:val="left"/>
        <w:rPr>
          <w:b/>
          <w:bCs/>
          <w:sz w:val="28"/>
        </w:rPr>
      </w:pPr>
      <w:r>
        <w:rPr>
          <w:b/>
          <w:bCs/>
          <w:sz w:val="28"/>
        </w:rPr>
        <w:br w:type="page"/>
      </w:r>
    </w:p>
    <w:p w14:paraId="48F13524" w14:textId="77777777" w:rsidR="006309F7" w:rsidRPr="00092767" w:rsidRDefault="006309F7">
      <w:pPr>
        <w:pStyle w:val="explanatorynotes"/>
        <w:jc w:val="center"/>
        <w:rPr>
          <w:rFonts w:ascii="Times New Roman" w:hAnsi="Times New Roman"/>
          <w:b/>
          <w:bCs/>
          <w:sz w:val="36"/>
          <w:szCs w:val="24"/>
        </w:rPr>
      </w:pPr>
      <w:r w:rsidRPr="00092767">
        <w:rPr>
          <w:rFonts w:ascii="Times New Roman" w:hAnsi="Times New Roman"/>
          <w:b/>
          <w:bCs/>
          <w:sz w:val="36"/>
          <w:szCs w:val="24"/>
        </w:rPr>
        <w:lastRenderedPageBreak/>
        <w:t>Part A - Contract Data</w:t>
      </w:r>
    </w:p>
    <w:p w14:paraId="68907952" w14:textId="77777777" w:rsidR="006309F7" w:rsidRPr="00D20367" w:rsidRDefault="006309F7">
      <w:pPr>
        <w:pStyle w:val="explanatorynotes"/>
        <w:spacing w:after="0"/>
        <w:jc w:val="left"/>
      </w:pPr>
    </w:p>
    <w:tbl>
      <w:tblPr>
        <w:tblW w:w="9737" w:type="dxa"/>
        <w:jc w:val="center"/>
        <w:tblLayout w:type="fixed"/>
        <w:tblLook w:val="0000" w:firstRow="0" w:lastRow="0" w:firstColumn="0" w:lastColumn="0" w:noHBand="0" w:noVBand="0"/>
      </w:tblPr>
      <w:tblGrid>
        <w:gridCol w:w="3348"/>
        <w:gridCol w:w="1489"/>
        <w:gridCol w:w="4900"/>
      </w:tblGrid>
      <w:tr w:rsidR="001A69B2" w:rsidRPr="001A69B2" w14:paraId="555A4215" w14:textId="77777777" w:rsidTr="00AD0B7B">
        <w:trPr>
          <w:tblHeader/>
          <w:jc w:val="center"/>
        </w:trPr>
        <w:tc>
          <w:tcPr>
            <w:tcW w:w="334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98B376D" w14:textId="77777777" w:rsidR="001A69B2" w:rsidRPr="001A69B2" w:rsidRDefault="001A69B2" w:rsidP="00E83922">
            <w:pPr>
              <w:suppressAutoHyphens/>
              <w:spacing w:before="60" w:after="60"/>
              <w:jc w:val="center"/>
              <w:rPr>
                <w:b/>
                <w:szCs w:val="24"/>
              </w:rPr>
            </w:pPr>
            <w:r w:rsidRPr="001A69B2">
              <w:rPr>
                <w:b/>
                <w:szCs w:val="24"/>
              </w:rPr>
              <w:t>Conditions</w:t>
            </w:r>
          </w:p>
        </w:tc>
        <w:tc>
          <w:tcPr>
            <w:tcW w:w="148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CDA1502" w14:textId="77777777" w:rsidR="001A69B2" w:rsidRPr="001A69B2" w:rsidRDefault="001A69B2" w:rsidP="00E83922">
            <w:pPr>
              <w:suppressAutoHyphens/>
              <w:spacing w:before="60" w:after="60"/>
              <w:jc w:val="center"/>
              <w:rPr>
                <w:b/>
                <w:szCs w:val="24"/>
              </w:rPr>
            </w:pPr>
            <w:r w:rsidRPr="001A69B2">
              <w:rPr>
                <w:b/>
                <w:szCs w:val="24"/>
              </w:rPr>
              <w:t>Sub-Clause</w:t>
            </w:r>
          </w:p>
        </w:tc>
        <w:tc>
          <w:tcPr>
            <w:tcW w:w="49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64C159" w14:textId="77777777" w:rsidR="001A69B2" w:rsidRPr="001A69B2" w:rsidRDefault="001A69B2" w:rsidP="00E83922">
            <w:pPr>
              <w:tabs>
                <w:tab w:val="left" w:pos="5285"/>
              </w:tabs>
              <w:suppressAutoHyphens/>
              <w:spacing w:before="60" w:after="60"/>
              <w:ind w:right="-94"/>
              <w:jc w:val="center"/>
              <w:rPr>
                <w:b/>
                <w:szCs w:val="24"/>
              </w:rPr>
            </w:pPr>
            <w:r w:rsidRPr="001A69B2">
              <w:rPr>
                <w:b/>
                <w:szCs w:val="24"/>
              </w:rPr>
              <w:t>Data</w:t>
            </w:r>
          </w:p>
        </w:tc>
      </w:tr>
      <w:tr w:rsidR="001A69B2" w:rsidRPr="001A69B2" w14:paraId="1EA6371E" w14:textId="77777777" w:rsidTr="00AD0B7B">
        <w:trPr>
          <w:jc w:val="center"/>
        </w:trPr>
        <w:tc>
          <w:tcPr>
            <w:tcW w:w="3348" w:type="dxa"/>
            <w:tcBorders>
              <w:top w:val="single" w:sz="18" w:space="0" w:color="auto"/>
              <w:left w:val="single" w:sz="2" w:space="0" w:color="auto"/>
              <w:bottom w:val="single" w:sz="2" w:space="0" w:color="auto"/>
              <w:right w:val="single" w:sz="2" w:space="0" w:color="auto"/>
            </w:tcBorders>
          </w:tcPr>
          <w:p w14:paraId="02A5F5CD" w14:textId="77777777" w:rsidR="001A69B2" w:rsidRPr="001A69B2" w:rsidRDefault="001A69B2" w:rsidP="00E83922">
            <w:pPr>
              <w:suppressAutoHyphens/>
              <w:spacing w:before="60" w:after="60"/>
              <w:rPr>
                <w:b/>
                <w:bCs/>
                <w:szCs w:val="24"/>
              </w:rPr>
            </w:pPr>
            <w:r w:rsidRPr="001A69B2">
              <w:rPr>
                <w:b/>
                <w:bCs/>
                <w:szCs w:val="24"/>
              </w:rPr>
              <w:t>Employer’s name and address</w:t>
            </w:r>
          </w:p>
        </w:tc>
        <w:tc>
          <w:tcPr>
            <w:tcW w:w="1489" w:type="dxa"/>
            <w:tcBorders>
              <w:top w:val="single" w:sz="18" w:space="0" w:color="auto"/>
              <w:left w:val="single" w:sz="2" w:space="0" w:color="auto"/>
              <w:bottom w:val="single" w:sz="2" w:space="0" w:color="auto"/>
              <w:right w:val="single" w:sz="2" w:space="0" w:color="auto"/>
            </w:tcBorders>
          </w:tcPr>
          <w:p w14:paraId="33D3689B" w14:textId="77777777" w:rsidR="001A69B2" w:rsidRPr="001A69B2" w:rsidRDefault="001A69B2" w:rsidP="00E83922">
            <w:pPr>
              <w:pStyle w:val="BalloonText"/>
              <w:suppressAutoHyphens/>
              <w:spacing w:before="60" w:after="60"/>
              <w:jc w:val="left"/>
              <w:rPr>
                <w:rFonts w:ascii="Times New Roman" w:hAnsi="Times New Roman"/>
                <w:sz w:val="24"/>
                <w:szCs w:val="24"/>
                <w:lang w:val="en-US"/>
              </w:rPr>
            </w:pPr>
            <w:r w:rsidRPr="001A69B2">
              <w:rPr>
                <w:rFonts w:ascii="Times New Roman" w:hAnsi="Times New Roman"/>
                <w:sz w:val="24"/>
                <w:szCs w:val="24"/>
                <w:lang w:val="en-US"/>
              </w:rPr>
              <w:t>1.1.2.2 &amp; 1.3</w:t>
            </w:r>
          </w:p>
        </w:tc>
        <w:tc>
          <w:tcPr>
            <w:tcW w:w="4900" w:type="dxa"/>
            <w:tcBorders>
              <w:top w:val="single" w:sz="18" w:space="0" w:color="auto"/>
              <w:left w:val="single" w:sz="2" w:space="0" w:color="auto"/>
              <w:bottom w:val="single" w:sz="2" w:space="0" w:color="auto"/>
              <w:right w:val="single" w:sz="2" w:space="0" w:color="auto"/>
            </w:tcBorders>
          </w:tcPr>
          <w:p w14:paraId="09857D7A" w14:textId="3EE32A48" w:rsidR="0065026C" w:rsidRPr="00374C09" w:rsidRDefault="0065026C" w:rsidP="0065026C">
            <w:pPr>
              <w:shd w:val="clear" w:color="auto" w:fill="FFFFFF"/>
              <w:ind w:right="-58"/>
              <w:jc w:val="left"/>
              <w:rPr>
                <w:spacing w:val="-1"/>
                <w:szCs w:val="24"/>
              </w:rPr>
            </w:pPr>
            <w:r w:rsidRPr="00374C09">
              <w:rPr>
                <w:spacing w:val="-1"/>
                <w:szCs w:val="24"/>
              </w:rPr>
              <w:t>Ministry of National Planning</w:t>
            </w:r>
            <w:r w:rsidR="0065461D">
              <w:rPr>
                <w:spacing w:val="-1"/>
                <w:szCs w:val="24"/>
              </w:rPr>
              <w:t>, Housing</w:t>
            </w:r>
            <w:r w:rsidRPr="00374C09">
              <w:rPr>
                <w:spacing w:val="-1"/>
                <w:szCs w:val="24"/>
              </w:rPr>
              <w:t xml:space="preserve"> and Infrastruc</w:t>
            </w:r>
            <w:r w:rsidR="00213C98">
              <w:rPr>
                <w:spacing w:val="-1"/>
                <w:szCs w:val="24"/>
              </w:rPr>
              <w:t>tu</w:t>
            </w:r>
            <w:r w:rsidRPr="00374C09">
              <w:rPr>
                <w:spacing w:val="-1"/>
                <w:szCs w:val="24"/>
              </w:rPr>
              <w:t>re,</w:t>
            </w:r>
          </w:p>
          <w:p w14:paraId="612B7A00" w14:textId="77777777" w:rsidR="0065026C" w:rsidRPr="00374C09" w:rsidRDefault="0065026C" w:rsidP="0065026C">
            <w:pPr>
              <w:shd w:val="clear" w:color="auto" w:fill="FFFFFF"/>
              <w:ind w:right="-58"/>
              <w:jc w:val="lowKashida"/>
              <w:rPr>
                <w:spacing w:val="-1"/>
                <w:szCs w:val="24"/>
              </w:rPr>
            </w:pPr>
            <w:proofErr w:type="spellStart"/>
            <w:r w:rsidRPr="00374C09">
              <w:rPr>
                <w:spacing w:val="-1"/>
                <w:szCs w:val="24"/>
              </w:rPr>
              <w:t>Ameenu</w:t>
            </w:r>
            <w:proofErr w:type="spellEnd"/>
            <w:r w:rsidRPr="00374C09">
              <w:rPr>
                <w:spacing w:val="-1"/>
                <w:szCs w:val="24"/>
              </w:rPr>
              <w:t xml:space="preserve"> </w:t>
            </w:r>
            <w:proofErr w:type="spellStart"/>
            <w:r w:rsidRPr="00374C09">
              <w:rPr>
                <w:spacing w:val="-1"/>
                <w:szCs w:val="24"/>
              </w:rPr>
              <w:t>Magu</w:t>
            </w:r>
            <w:proofErr w:type="spellEnd"/>
            <w:r w:rsidRPr="00374C09">
              <w:rPr>
                <w:spacing w:val="-1"/>
                <w:szCs w:val="24"/>
              </w:rPr>
              <w:t>,</w:t>
            </w:r>
          </w:p>
          <w:p w14:paraId="7ADD80E1" w14:textId="5BF4332E" w:rsidR="001A69B2" w:rsidRPr="001A69B2" w:rsidRDefault="0065026C" w:rsidP="0065026C">
            <w:pPr>
              <w:shd w:val="clear" w:color="auto" w:fill="FFFFFF"/>
              <w:ind w:right="-58"/>
              <w:jc w:val="lowKashida"/>
              <w:rPr>
                <w:szCs w:val="24"/>
              </w:rPr>
            </w:pPr>
            <w:r w:rsidRPr="00374C09">
              <w:rPr>
                <w:spacing w:val="-1"/>
                <w:szCs w:val="24"/>
              </w:rPr>
              <w:t>Male’, Republic of Maldives.</w:t>
            </w:r>
          </w:p>
        </w:tc>
      </w:tr>
      <w:tr w:rsidR="0065026C" w:rsidRPr="001A69B2" w14:paraId="4C40B064"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699D4BA5" w14:textId="4A10CED7" w:rsidR="0065026C" w:rsidRPr="001A69B2" w:rsidRDefault="0065026C" w:rsidP="0065026C">
            <w:pPr>
              <w:suppressAutoHyphens/>
              <w:spacing w:before="60" w:after="60"/>
              <w:jc w:val="left"/>
              <w:rPr>
                <w:b/>
                <w:bCs/>
                <w:szCs w:val="24"/>
              </w:rPr>
            </w:pPr>
            <w:r>
              <w:rPr>
                <w:b/>
                <w:bCs/>
                <w:szCs w:val="24"/>
              </w:rPr>
              <w:t>Contractor</w:t>
            </w:r>
            <w:r w:rsidRPr="001A69B2">
              <w:rPr>
                <w:b/>
                <w:bCs/>
                <w:szCs w:val="24"/>
              </w:rPr>
              <w:t>’s name and address</w:t>
            </w:r>
          </w:p>
        </w:tc>
        <w:tc>
          <w:tcPr>
            <w:tcW w:w="1489" w:type="dxa"/>
            <w:tcBorders>
              <w:top w:val="single" w:sz="2" w:space="0" w:color="auto"/>
              <w:left w:val="single" w:sz="2" w:space="0" w:color="auto"/>
              <w:bottom w:val="single" w:sz="2" w:space="0" w:color="auto"/>
              <w:right w:val="single" w:sz="2" w:space="0" w:color="auto"/>
            </w:tcBorders>
          </w:tcPr>
          <w:p w14:paraId="526BD94C" w14:textId="6F719D26" w:rsidR="0065026C" w:rsidRPr="002A2168" w:rsidRDefault="0065026C" w:rsidP="0065026C">
            <w:pPr>
              <w:suppressAutoHyphens/>
              <w:spacing w:before="60" w:after="60"/>
              <w:jc w:val="left"/>
              <w:rPr>
                <w:szCs w:val="24"/>
              </w:rPr>
            </w:pPr>
            <w:r w:rsidRPr="002A2168">
              <w:rPr>
                <w:szCs w:val="24"/>
              </w:rPr>
              <w:t>1.1.2.3 &amp; 1.3</w:t>
            </w:r>
          </w:p>
        </w:tc>
        <w:tc>
          <w:tcPr>
            <w:tcW w:w="4900" w:type="dxa"/>
            <w:tcBorders>
              <w:top w:val="single" w:sz="2" w:space="0" w:color="auto"/>
              <w:left w:val="single" w:sz="2" w:space="0" w:color="auto"/>
              <w:bottom w:val="single" w:sz="2" w:space="0" w:color="auto"/>
              <w:right w:val="single" w:sz="2" w:space="0" w:color="auto"/>
            </w:tcBorders>
          </w:tcPr>
          <w:p w14:paraId="0E7C2915" w14:textId="38D1C1E3" w:rsidR="0065026C" w:rsidRPr="002A2168" w:rsidRDefault="0065026C" w:rsidP="0065026C">
            <w:pPr>
              <w:suppressAutoHyphens/>
              <w:spacing w:before="60" w:after="60"/>
              <w:ind w:right="-94"/>
              <w:rPr>
                <w:szCs w:val="24"/>
              </w:rPr>
            </w:pPr>
            <w:r w:rsidRPr="002A2168">
              <w:rPr>
                <w:i/>
                <w:iCs/>
                <w:szCs w:val="24"/>
              </w:rPr>
              <w:t>To be filled by the contractor</w:t>
            </w:r>
          </w:p>
        </w:tc>
      </w:tr>
      <w:tr w:rsidR="0065026C" w:rsidRPr="001A69B2" w14:paraId="3F07144F"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5168C0D7" w14:textId="478C93CE" w:rsidR="0065026C" w:rsidRPr="001A69B2" w:rsidRDefault="0065026C" w:rsidP="0065026C">
            <w:pPr>
              <w:suppressAutoHyphens/>
              <w:spacing w:before="60" w:after="60"/>
              <w:rPr>
                <w:b/>
                <w:bCs/>
                <w:szCs w:val="24"/>
              </w:rPr>
            </w:pPr>
            <w:r w:rsidRPr="001A69B2">
              <w:rPr>
                <w:b/>
                <w:bCs/>
                <w:szCs w:val="24"/>
              </w:rPr>
              <w:t>Engineer’s name and address</w:t>
            </w:r>
          </w:p>
        </w:tc>
        <w:tc>
          <w:tcPr>
            <w:tcW w:w="1489" w:type="dxa"/>
            <w:tcBorders>
              <w:top w:val="single" w:sz="2" w:space="0" w:color="auto"/>
              <w:left w:val="single" w:sz="2" w:space="0" w:color="auto"/>
              <w:bottom w:val="single" w:sz="2" w:space="0" w:color="auto"/>
              <w:right w:val="single" w:sz="2" w:space="0" w:color="auto"/>
            </w:tcBorders>
          </w:tcPr>
          <w:p w14:paraId="3ABAC835" w14:textId="770F1422" w:rsidR="0065026C" w:rsidRPr="001A69B2" w:rsidRDefault="0065026C" w:rsidP="0065026C">
            <w:pPr>
              <w:suppressAutoHyphens/>
              <w:spacing w:before="60" w:after="60"/>
              <w:jc w:val="left"/>
              <w:rPr>
                <w:szCs w:val="24"/>
              </w:rPr>
            </w:pPr>
            <w:r w:rsidRPr="001A69B2">
              <w:rPr>
                <w:szCs w:val="24"/>
              </w:rPr>
              <w:t>1.1.2.4 &amp; 1.3</w:t>
            </w:r>
          </w:p>
        </w:tc>
        <w:tc>
          <w:tcPr>
            <w:tcW w:w="4900" w:type="dxa"/>
            <w:tcBorders>
              <w:top w:val="single" w:sz="2" w:space="0" w:color="auto"/>
              <w:left w:val="single" w:sz="2" w:space="0" w:color="auto"/>
              <w:bottom w:val="single" w:sz="2" w:space="0" w:color="auto"/>
              <w:right w:val="single" w:sz="2" w:space="0" w:color="auto"/>
            </w:tcBorders>
          </w:tcPr>
          <w:p w14:paraId="2A9F5EDD" w14:textId="18845570" w:rsidR="0065026C" w:rsidRPr="009120E2" w:rsidRDefault="0065026C" w:rsidP="0065026C">
            <w:pPr>
              <w:suppressAutoHyphens/>
              <w:spacing w:before="60" w:after="60"/>
              <w:ind w:right="-94"/>
              <w:rPr>
                <w:szCs w:val="24"/>
              </w:rPr>
            </w:pPr>
            <w:r w:rsidRPr="009120E2">
              <w:rPr>
                <w:szCs w:val="24"/>
              </w:rPr>
              <w:t>Same as Employer</w:t>
            </w:r>
          </w:p>
        </w:tc>
      </w:tr>
      <w:tr w:rsidR="0065026C" w:rsidRPr="001A69B2" w14:paraId="09926B38"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68BBDB25" w14:textId="77777777" w:rsidR="0065026C" w:rsidRPr="001A69B2" w:rsidRDefault="0065026C" w:rsidP="0065026C">
            <w:pPr>
              <w:suppressAutoHyphens/>
              <w:spacing w:before="60" w:after="60"/>
              <w:rPr>
                <w:b/>
                <w:bCs/>
                <w:szCs w:val="24"/>
              </w:rPr>
            </w:pPr>
            <w:r w:rsidRPr="001A69B2">
              <w:rPr>
                <w:b/>
                <w:bCs/>
                <w:szCs w:val="24"/>
              </w:rPr>
              <w:t xml:space="preserve">Fund’s name </w:t>
            </w:r>
          </w:p>
        </w:tc>
        <w:tc>
          <w:tcPr>
            <w:tcW w:w="1489" w:type="dxa"/>
            <w:tcBorders>
              <w:top w:val="single" w:sz="2" w:space="0" w:color="auto"/>
              <w:left w:val="single" w:sz="2" w:space="0" w:color="auto"/>
              <w:bottom w:val="single" w:sz="2" w:space="0" w:color="auto"/>
              <w:right w:val="single" w:sz="2" w:space="0" w:color="auto"/>
            </w:tcBorders>
          </w:tcPr>
          <w:p w14:paraId="09D30D16" w14:textId="77777777" w:rsidR="0065026C" w:rsidRPr="001A69B2" w:rsidRDefault="0065026C" w:rsidP="0065026C">
            <w:pPr>
              <w:suppressAutoHyphens/>
              <w:spacing w:before="60" w:after="60"/>
              <w:rPr>
                <w:szCs w:val="24"/>
              </w:rPr>
            </w:pPr>
            <w:r w:rsidRPr="001A69B2">
              <w:rPr>
                <w:szCs w:val="24"/>
              </w:rPr>
              <w:t>1.1.2.11</w:t>
            </w:r>
          </w:p>
        </w:tc>
        <w:tc>
          <w:tcPr>
            <w:tcW w:w="4900" w:type="dxa"/>
            <w:tcBorders>
              <w:top w:val="single" w:sz="2" w:space="0" w:color="auto"/>
              <w:left w:val="single" w:sz="2" w:space="0" w:color="auto"/>
              <w:bottom w:val="single" w:sz="2" w:space="0" w:color="auto"/>
              <w:right w:val="single" w:sz="2" w:space="0" w:color="auto"/>
            </w:tcBorders>
          </w:tcPr>
          <w:p w14:paraId="00A9B507" w14:textId="77777777" w:rsidR="0065026C" w:rsidRPr="001A69B2" w:rsidRDefault="0065026C" w:rsidP="00374C09">
            <w:pPr>
              <w:suppressAutoHyphens/>
              <w:spacing w:before="60" w:after="60"/>
              <w:ind w:right="-94"/>
              <w:jc w:val="left"/>
              <w:rPr>
                <w:szCs w:val="24"/>
              </w:rPr>
            </w:pPr>
            <w:r>
              <w:rPr>
                <w:szCs w:val="24"/>
              </w:rPr>
              <w:t>OPEC FUND</w:t>
            </w:r>
            <w:r w:rsidRPr="001A69B2">
              <w:rPr>
                <w:szCs w:val="24"/>
              </w:rPr>
              <w:t xml:space="preserve"> FOR INTERNATIONAL DEVELOPMENT(OFID)</w:t>
            </w:r>
          </w:p>
        </w:tc>
      </w:tr>
      <w:tr w:rsidR="0065026C" w:rsidRPr="001A69B2" w14:paraId="145AE4B0"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5127F41F" w14:textId="77777777" w:rsidR="0065026C" w:rsidRPr="001A69B2" w:rsidRDefault="0065026C" w:rsidP="0065026C">
            <w:pPr>
              <w:suppressAutoHyphens/>
              <w:spacing w:before="60" w:after="60"/>
              <w:rPr>
                <w:b/>
                <w:bCs/>
                <w:szCs w:val="24"/>
              </w:rPr>
            </w:pPr>
            <w:r w:rsidRPr="001A69B2">
              <w:rPr>
                <w:b/>
                <w:bCs/>
                <w:szCs w:val="24"/>
              </w:rPr>
              <w:t>Beneficiary’s name</w:t>
            </w:r>
          </w:p>
        </w:tc>
        <w:tc>
          <w:tcPr>
            <w:tcW w:w="1489" w:type="dxa"/>
            <w:tcBorders>
              <w:top w:val="single" w:sz="2" w:space="0" w:color="auto"/>
              <w:left w:val="single" w:sz="2" w:space="0" w:color="auto"/>
              <w:bottom w:val="single" w:sz="2" w:space="0" w:color="auto"/>
              <w:right w:val="single" w:sz="2" w:space="0" w:color="auto"/>
            </w:tcBorders>
          </w:tcPr>
          <w:p w14:paraId="04CD381F" w14:textId="77777777" w:rsidR="0065026C" w:rsidRPr="001A69B2" w:rsidRDefault="0065026C" w:rsidP="0065026C">
            <w:pPr>
              <w:suppressAutoHyphens/>
              <w:spacing w:before="60" w:after="60"/>
              <w:rPr>
                <w:szCs w:val="24"/>
              </w:rPr>
            </w:pPr>
            <w:r w:rsidRPr="001A69B2">
              <w:rPr>
                <w:szCs w:val="24"/>
              </w:rPr>
              <w:t>1.1.2.12</w:t>
            </w:r>
          </w:p>
        </w:tc>
        <w:tc>
          <w:tcPr>
            <w:tcW w:w="4900" w:type="dxa"/>
            <w:tcBorders>
              <w:top w:val="single" w:sz="2" w:space="0" w:color="auto"/>
              <w:left w:val="single" w:sz="2" w:space="0" w:color="auto"/>
              <w:bottom w:val="single" w:sz="2" w:space="0" w:color="auto"/>
              <w:right w:val="single" w:sz="2" w:space="0" w:color="auto"/>
            </w:tcBorders>
          </w:tcPr>
          <w:p w14:paraId="4FEEB9CE" w14:textId="77777777" w:rsidR="0065026C" w:rsidRPr="001A69B2" w:rsidRDefault="0065026C" w:rsidP="0065026C">
            <w:pPr>
              <w:suppressAutoHyphens/>
              <w:spacing w:before="60" w:after="60"/>
              <w:ind w:right="-94"/>
              <w:rPr>
                <w:szCs w:val="24"/>
                <w:u w:val="single"/>
              </w:rPr>
            </w:pPr>
            <w:r w:rsidRPr="001A69B2">
              <w:rPr>
                <w:szCs w:val="24"/>
                <w:u w:val="single"/>
              </w:rPr>
              <w:t>Government of Maldives</w:t>
            </w:r>
          </w:p>
        </w:tc>
      </w:tr>
      <w:tr w:rsidR="0065026C" w:rsidRPr="001A69B2" w14:paraId="7CEEDF99"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7E03E709" w14:textId="77777777" w:rsidR="0065026C" w:rsidRPr="001A69B2" w:rsidRDefault="0065026C" w:rsidP="0065026C">
            <w:pPr>
              <w:suppressAutoHyphens/>
              <w:spacing w:before="60" w:after="60"/>
              <w:rPr>
                <w:b/>
                <w:bCs/>
                <w:szCs w:val="24"/>
              </w:rPr>
            </w:pPr>
            <w:r w:rsidRPr="001A69B2">
              <w:rPr>
                <w:b/>
                <w:bCs/>
                <w:szCs w:val="24"/>
              </w:rPr>
              <w:t>Time for Completion</w:t>
            </w:r>
          </w:p>
        </w:tc>
        <w:tc>
          <w:tcPr>
            <w:tcW w:w="1489" w:type="dxa"/>
            <w:tcBorders>
              <w:top w:val="single" w:sz="2" w:space="0" w:color="auto"/>
              <w:left w:val="single" w:sz="2" w:space="0" w:color="auto"/>
              <w:bottom w:val="single" w:sz="2" w:space="0" w:color="auto"/>
              <w:right w:val="single" w:sz="2" w:space="0" w:color="auto"/>
            </w:tcBorders>
          </w:tcPr>
          <w:p w14:paraId="76C33FD3" w14:textId="77777777" w:rsidR="0065026C" w:rsidRPr="00AA41FB" w:rsidRDefault="0065026C" w:rsidP="0065026C">
            <w:pPr>
              <w:suppressAutoHyphens/>
              <w:spacing w:before="60" w:after="60"/>
              <w:rPr>
                <w:szCs w:val="24"/>
              </w:rPr>
            </w:pPr>
            <w:bookmarkStart w:id="472" w:name="_Hlk95985775"/>
            <w:r w:rsidRPr="00AA41FB">
              <w:rPr>
                <w:szCs w:val="24"/>
              </w:rPr>
              <w:t>1.1.3.3</w:t>
            </w:r>
            <w:bookmarkEnd w:id="472"/>
          </w:p>
        </w:tc>
        <w:tc>
          <w:tcPr>
            <w:tcW w:w="4900" w:type="dxa"/>
            <w:tcBorders>
              <w:top w:val="single" w:sz="2" w:space="0" w:color="auto"/>
              <w:left w:val="single" w:sz="2" w:space="0" w:color="auto"/>
              <w:bottom w:val="single" w:sz="2" w:space="0" w:color="auto"/>
              <w:right w:val="single" w:sz="2" w:space="0" w:color="auto"/>
            </w:tcBorders>
          </w:tcPr>
          <w:p w14:paraId="3B746FB9" w14:textId="30AF22C0" w:rsidR="0065026C" w:rsidRPr="0065026C" w:rsidRDefault="000344C8" w:rsidP="0065026C">
            <w:pPr>
              <w:suppressAutoHyphens/>
              <w:spacing w:before="60" w:after="60"/>
              <w:ind w:right="-94"/>
              <w:rPr>
                <w:color w:val="FF0000"/>
                <w:szCs w:val="24"/>
                <w:highlight w:val="yellow"/>
              </w:rPr>
            </w:pPr>
            <w:r>
              <w:rPr>
                <w:szCs w:val="24"/>
              </w:rPr>
              <w:t>9</w:t>
            </w:r>
            <w:r w:rsidR="0065026C" w:rsidRPr="00BC56B7">
              <w:rPr>
                <w:szCs w:val="24"/>
              </w:rPr>
              <w:t xml:space="preserve"> Months</w:t>
            </w:r>
          </w:p>
        </w:tc>
      </w:tr>
      <w:tr w:rsidR="0065026C" w:rsidRPr="001A69B2" w14:paraId="6B6778A1"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7304F727" w14:textId="77777777" w:rsidR="0065026C" w:rsidRPr="001A69B2" w:rsidRDefault="0065026C" w:rsidP="0065026C">
            <w:pPr>
              <w:suppressAutoHyphens/>
              <w:spacing w:before="60" w:after="60"/>
              <w:rPr>
                <w:b/>
                <w:bCs/>
                <w:szCs w:val="24"/>
              </w:rPr>
            </w:pPr>
            <w:r w:rsidRPr="001A69B2">
              <w:rPr>
                <w:b/>
                <w:bCs/>
                <w:szCs w:val="24"/>
              </w:rPr>
              <w:t>Defects Notification Period</w:t>
            </w:r>
          </w:p>
        </w:tc>
        <w:tc>
          <w:tcPr>
            <w:tcW w:w="1489" w:type="dxa"/>
            <w:tcBorders>
              <w:top w:val="single" w:sz="2" w:space="0" w:color="auto"/>
              <w:left w:val="single" w:sz="2" w:space="0" w:color="auto"/>
              <w:bottom w:val="single" w:sz="2" w:space="0" w:color="auto"/>
              <w:right w:val="single" w:sz="2" w:space="0" w:color="auto"/>
            </w:tcBorders>
          </w:tcPr>
          <w:p w14:paraId="208A75B3" w14:textId="77777777" w:rsidR="0065026C" w:rsidRPr="001A69B2" w:rsidRDefault="0065026C" w:rsidP="0065026C">
            <w:pPr>
              <w:suppressAutoHyphens/>
              <w:spacing w:before="60" w:after="60"/>
              <w:rPr>
                <w:szCs w:val="24"/>
              </w:rPr>
            </w:pPr>
            <w:r w:rsidRPr="001A69B2">
              <w:rPr>
                <w:szCs w:val="24"/>
              </w:rPr>
              <w:t>1.1.3.7</w:t>
            </w:r>
          </w:p>
        </w:tc>
        <w:tc>
          <w:tcPr>
            <w:tcW w:w="4900" w:type="dxa"/>
            <w:tcBorders>
              <w:top w:val="single" w:sz="2" w:space="0" w:color="auto"/>
              <w:left w:val="single" w:sz="2" w:space="0" w:color="auto"/>
              <w:bottom w:val="single" w:sz="2" w:space="0" w:color="auto"/>
              <w:right w:val="single" w:sz="2" w:space="0" w:color="auto"/>
            </w:tcBorders>
          </w:tcPr>
          <w:p w14:paraId="7AD22878" w14:textId="26B211DA" w:rsidR="0065026C" w:rsidRPr="001A69B2" w:rsidRDefault="0065026C" w:rsidP="0065026C">
            <w:pPr>
              <w:suppressAutoHyphens/>
              <w:spacing w:before="60" w:after="60"/>
              <w:ind w:right="-94"/>
              <w:rPr>
                <w:szCs w:val="24"/>
              </w:rPr>
            </w:pPr>
            <w:r>
              <w:rPr>
                <w:szCs w:val="24"/>
              </w:rPr>
              <w:t>365 days</w:t>
            </w:r>
          </w:p>
        </w:tc>
      </w:tr>
      <w:tr w:rsidR="0065026C" w:rsidRPr="001A69B2" w14:paraId="0EA28C6F"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7B8BAE33" w14:textId="77777777" w:rsidR="0065026C" w:rsidRPr="001A69B2" w:rsidRDefault="0065026C" w:rsidP="0065026C">
            <w:pPr>
              <w:suppressAutoHyphens/>
              <w:spacing w:before="60" w:after="60"/>
              <w:rPr>
                <w:b/>
                <w:bCs/>
                <w:szCs w:val="24"/>
              </w:rPr>
            </w:pPr>
            <w:r w:rsidRPr="001A69B2">
              <w:rPr>
                <w:b/>
                <w:bCs/>
                <w:szCs w:val="24"/>
              </w:rPr>
              <w:t>Sections</w:t>
            </w:r>
          </w:p>
        </w:tc>
        <w:tc>
          <w:tcPr>
            <w:tcW w:w="1489" w:type="dxa"/>
            <w:tcBorders>
              <w:top w:val="single" w:sz="2" w:space="0" w:color="auto"/>
              <w:left w:val="single" w:sz="2" w:space="0" w:color="auto"/>
              <w:bottom w:val="single" w:sz="2" w:space="0" w:color="auto"/>
              <w:right w:val="single" w:sz="2" w:space="0" w:color="auto"/>
            </w:tcBorders>
          </w:tcPr>
          <w:p w14:paraId="38A6C227" w14:textId="77777777" w:rsidR="0065026C" w:rsidRPr="001A69B2" w:rsidRDefault="0065026C" w:rsidP="0065026C">
            <w:pPr>
              <w:suppressAutoHyphens/>
              <w:spacing w:before="60" w:after="60"/>
              <w:rPr>
                <w:szCs w:val="24"/>
              </w:rPr>
            </w:pPr>
            <w:r w:rsidRPr="001A69B2">
              <w:rPr>
                <w:szCs w:val="24"/>
              </w:rPr>
              <w:t>1.1.5.6</w:t>
            </w:r>
          </w:p>
        </w:tc>
        <w:tc>
          <w:tcPr>
            <w:tcW w:w="4900" w:type="dxa"/>
            <w:tcBorders>
              <w:top w:val="single" w:sz="2" w:space="0" w:color="auto"/>
              <w:left w:val="single" w:sz="2" w:space="0" w:color="auto"/>
              <w:bottom w:val="single" w:sz="2" w:space="0" w:color="auto"/>
              <w:right w:val="single" w:sz="2" w:space="0" w:color="auto"/>
            </w:tcBorders>
          </w:tcPr>
          <w:p w14:paraId="70733419" w14:textId="77777777" w:rsidR="0065026C" w:rsidRPr="001A69B2" w:rsidRDefault="0065026C" w:rsidP="0065026C">
            <w:pPr>
              <w:tabs>
                <w:tab w:val="left" w:pos="5283"/>
              </w:tabs>
              <w:suppressAutoHyphens/>
              <w:spacing w:before="60" w:after="60"/>
              <w:ind w:right="-99"/>
              <w:rPr>
                <w:i/>
                <w:iCs/>
                <w:szCs w:val="24"/>
              </w:rPr>
            </w:pPr>
            <w:r w:rsidRPr="001A69B2">
              <w:rPr>
                <w:i/>
                <w:iCs/>
                <w:szCs w:val="24"/>
              </w:rPr>
              <w:t>NA</w:t>
            </w:r>
          </w:p>
        </w:tc>
      </w:tr>
      <w:tr w:rsidR="0065026C" w:rsidRPr="001A69B2" w14:paraId="09660529"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0CF240CA" w14:textId="77777777" w:rsidR="0065026C" w:rsidRPr="001A69B2" w:rsidRDefault="0065026C" w:rsidP="0065026C">
            <w:pPr>
              <w:suppressAutoHyphens/>
              <w:spacing w:before="60" w:after="60"/>
              <w:jc w:val="left"/>
              <w:rPr>
                <w:b/>
                <w:bCs/>
                <w:szCs w:val="24"/>
              </w:rPr>
            </w:pPr>
            <w:r w:rsidRPr="001A69B2">
              <w:rPr>
                <w:b/>
                <w:bCs/>
                <w:szCs w:val="24"/>
              </w:rPr>
              <w:t>Electronic transmission systems</w:t>
            </w:r>
          </w:p>
        </w:tc>
        <w:tc>
          <w:tcPr>
            <w:tcW w:w="1489" w:type="dxa"/>
            <w:tcBorders>
              <w:top w:val="single" w:sz="2" w:space="0" w:color="auto"/>
              <w:left w:val="single" w:sz="2" w:space="0" w:color="auto"/>
              <w:bottom w:val="single" w:sz="2" w:space="0" w:color="auto"/>
              <w:right w:val="single" w:sz="2" w:space="0" w:color="auto"/>
            </w:tcBorders>
          </w:tcPr>
          <w:p w14:paraId="44AC3D48" w14:textId="77777777" w:rsidR="0065026C" w:rsidRPr="001A69B2" w:rsidRDefault="0065026C" w:rsidP="0065026C">
            <w:pPr>
              <w:suppressAutoHyphens/>
              <w:spacing w:before="60" w:after="60"/>
              <w:rPr>
                <w:szCs w:val="24"/>
              </w:rPr>
            </w:pPr>
            <w:r w:rsidRPr="001A69B2">
              <w:rPr>
                <w:szCs w:val="24"/>
              </w:rPr>
              <w:t>1.3</w:t>
            </w:r>
          </w:p>
        </w:tc>
        <w:tc>
          <w:tcPr>
            <w:tcW w:w="4900" w:type="dxa"/>
            <w:tcBorders>
              <w:top w:val="single" w:sz="2" w:space="0" w:color="auto"/>
              <w:left w:val="single" w:sz="2" w:space="0" w:color="auto"/>
              <w:bottom w:val="single" w:sz="2" w:space="0" w:color="auto"/>
              <w:right w:val="single" w:sz="2" w:space="0" w:color="auto"/>
            </w:tcBorders>
          </w:tcPr>
          <w:p w14:paraId="1EB7B9F7" w14:textId="77777777" w:rsidR="0065026C" w:rsidRPr="001A69B2" w:rsidRDefault="0065026C" w:rsidP="0065026C">
            <w:pPr>
              <w:tabs>
                <w:tab w:val="left" w:pos="5283"/>
              </w:tabs>
              <w:suppressAutoHyphens/>
              <w:spacing w:before="60" w:after="60"/>
              <w:ind w:right="-99"/>
              <w:rPr>
                <w:szCs w:val="24"/>
              </w:rPr>
            </w:pPr>
            <w:r w:rsidRPr="001A69B2">
              <w:rPr>
                <w:szCs w:val="24"/>
              </w:rPr>
              <w:t xml:space="preserve">Email, Fax, </w:t>
            </w:r>
          </w:p>
        </w:tc>
      </w:tr>
      <w:tr w:rsidR="0065026C" w:rsidRPr="001A69B2" w14:paraId="06EB9ED9"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29E0B3DD" w14:textId="77777777" w:rsidR="0065026C" w:rsidRPr="001A69B2" w:rsidRDefault="0065026C" w:rsidP="0065026C">
            <w:pPr>
              <w:suppressAutoHyphens/>
              <w:spacing w:before="60" w:after="60"/>
              <w:rPr>
                <w:b/>
                <w:bCs/>
                <w:szCs w:val="24"/>
              </w:rPr>
            </w:pPr>
            <w:r w:rsidRPr="001A69B2">
              <w:rPr>
                <w:b/>
                <w:bCs/>
                <w:szCs w:val="24"/>
              </w:rPr>
              <w:t>Governing Law</w:t>
            </w:r>
          </w:p>
        </w:tc>
        <w:tc>
          <w:tcPr>
            <w:tcW w:w="1489" w:type="dxa"/>
            <w:tcBorders>
              <w:top w:val="single" w:sz="2" w:space="0" w:color="auto"/>
              <w:left w:val="single" w:sz="2" w:space="0" w:color="auto"/>
              <w:bottom w:val="single" w:sz="2" w:space="0" w:color="auto"/>
              <w:right w:val="single" w:sz="2" w:space="0" w:color="auto"/>
            </w:tcBorders>
          </w:tcPr>
          <w:p w14:paraId="2C60E114" w14:textId="77777777" w:rsidR="0065026C" w:rsidRPr="001A69B2" w:rsidRDefault="0065026C" w:rsidP="0065026C">
            <w:pPr>
              <w:suppressAutoHyphens/>
              <w:spacing w:before="60" w:after="60"/>
              <w:rPr>
                <w:szCs w:val="24"/>
              </w:rPr>
            </w:pPr>
            <w:r w:rsidRPr="001A69B2">
              <w:rPr>
                <w:szCs w:val="24"/>
              </w:rPr>
              <w:t>1.4</w:t>
            </w:r>
          </w:p>
        </w:tc>
        <w:tc>
          <w:tcPr>
            <w:tcW w:w="4900" w:type="dxa"/>
            <w:tcBorders>
              <w:top w:val="single" w:sz="2" w:space="0" w:color="auto"/>
              <w:left w:val="single" w:sz="2" w:space="0" w:color="auto"/>
              <w:bottom w:val="single" w:sz="2" w:space="0" w:color="auto"/>
              <w:right w:val="single" w:sz="2" w:space="0" w:color="auto"/>
            </w:tcBorders>
          </w:tcPr>
          <w:p w14:paraId="1BA79429" w14:textId="77777777" w:rsidR="0065026C" w:rsidRPr="001A69B2" w:rsidRDefault="0065026C" w:rsidP="0065026C">
            <w:pPr>
              <w:widowControl w:val="0"/>
              <w:shd w:val="clear" w:color="auto" w:fill="FFFFFF"/>
              <w:tabs>
                <w:tab w:val="left" w:pos="0"/>
                <w:tab w:val="left" w:pos="500"/>
              </w:tabs>
              <w:autoSpaceDE w:val="0"/>
              <w:autoSpaceDN w:val="0"/>
              <w:adjustRightInd w:val="0"/>
              <w:spacing w:after="120" w:line="300" w:lineRule="exact"/>
              <w:ind w:right="-57"/>
              <w:jc w:val="left"/>
              <w:rPr>
                <w:szCs w:val="24"/>
              </w:rPr>
            </w:pPr>
            <w:r w:rsidRPr="001A69B2">
              <w:rPr>
                <w:szCs w:val="24"/>
              </w:rPr>
              <w:t>The law is that in force in the Republic of Maldives.</w:t>
            </w:r>
          </w:p>
        </w:tc>
      </w:tr>
      <w:tr w:rsidR="0065026C" w:rsidRPr="001A69B2" w14:paraId="10B4F483"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183995EB" w14:textId="77777777" w:rsidR="0065026C" w:rsidRPr="001A69B2" w:rsidRDefault="0065026C" w:rsidP="0065026C">
            <w:pPr>
              <w:suppressAutoHyphens/>
              <w:spacing w:before="60" w:after="60"/>
              <w:rPr>
                <w:b/>
                <w:bCs/>
                <w:szCs w:val="24"/>
              </w:rPr>
            </w:pPr>
            <w:r w:rsidRPr="001A69B2">
              <w:rPr>
                <w:b/>
                <w:bCs/>
                <w:szCs w:val="24"/>
              </w:rPr>
              <w:t>Ruling language</w:t>
            </w:r>
          </w:p>
        </w:tc>
        <w:tc>
          <w:tcPr>
            <w:tcW w:w="1489" w:type="dxa"/>
            <w:tcBorders>
              <w:top w:val="single" w:sz="2" w:space="0" w:color="auto"/>
              <w:left w:val="single" w:sz="2" w:space="0" w:color="auto"/>
              <w:bottom w:val="single" w:sz="2" w:space="0" w:color="auto"/>
              <w:right w:val="single" w:sz="2" w:space="0" w:color="auto"/>
            </w:tcBorders>
          </w:tcPr>
          <w:p w14:paraId="74391CDA" w14:textId="77777777" w:rsidR="0065026C" w:rsidRPr="001A69B2" w:rsidRDefault="0065026C" w:rsidP="0065026C">
            <w:pPr>
              <w:suppressAutoHyphens/>
              <w:spacing w:before="60" w:after="60"/>
              <w:rPr>
                <w:szCs w:val="24"/>
              </w:rPr>
            </w:pPr>
            <w:r w:rsidRPr="001A69B2">
              <w:rPr>
                <w:szCs w:val="24"/>
              </w:rPr>
              <w:t>1.4</w:t>
            </w:r>
          </w:p>
        </w:tc>
        <w:tc>
          <w:tcPr>
            <w:tcW w:w="4900" w:type="dxa"/>
            <w:tcBorders>
              <w:top w:val="single" w:sz="2" w:space="0" w:color="auto"/>
              <w:left w:val="single" w:sz="2" w:space="0" w:color="auto"/>
              <w:bottom w:val="single" w:sz="2" w:space="0" w:color="auto"/>
              <w:right w:val="single" w:sz="2" w:space="0" w:color="auto"/>
            </w:tcBorders>
          </w:tcPr>
          <w:p w14:paraId="4E14D825" w14:textId="77777777" w:rsidR="0065026C" w:rsidRPr="001A69B2" w:rsidRDefault="0065026C" w:rsidP="0065026C">
            <w:pPr>
              <w:tabs>
                <w:tab w:val="left" w:pos="5283"/>
              </w:tabs>
              <w:suppressAutoHyphens/>
              <w:spacing w:before="60" w:after="60"/>
              <w:ind w:right="-99"/>
              <w:rPr>
                <w:szCs w:val="24"/>
              </w:rPr>
            </w:pPr>
            <w:r w:rsidRPr="001A69B2">
              <w:rPr>
                <w:szCs w:val="24"/>
              </w:rPr>
              <w:t>English</w:t>
            </w:r>
          </w:p>
        </w:tc>
      </w:tr>
      <w:tr w:rsidR="0065026C" w:rsidRPr="001A69B2" w14:paraId="1CC9BADF"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0914FCBE" w14:textId="77777777" w:rsidR="0065026C" w:rsidRPr="001A69B2" w:rsidRDefault="0065026C" w:rsidP="0065026C">
            <w:pPr>
              <w:suppressAutoHyphens/>
              <w:spacing w:before="60" w:after="60"/>
              <w:rPr>
                <w:b/>
                <w:bCs/>
                <w:szCs w:val="24"/>
              </w:rPr>
            </w:pPr>
            <w:r w:rsidRPr="001A69B2">
              <w:rPr>
                <w:b/>
                <w:bCs/>
                <w:szCs w:val="24"/>
              </w:rPr>
              <w:t>Language for communications</w:t>
            </w:r>
          </w:p>
        </w:tc>
        <w:tc>
          <w:tcPr>
            <w:tcW w:w="1489" w:type="dxa"/>
            <w:tcBorders>
              <w:top w:val="single" w:sz="2" w:space="0" w:color="auto"/>
              <w:left w:val="single" w:sz="2" w:space="0" w:color="auto"/>
              <w:bottom w:val="single" w:sz="2" w:space="0" w:color="auto"/>
              <w:right w:val="single" w:sz="2" w:space="0" w:color="auto"/>
            </w:tcBorders>
          </w:tcPr>
          <w:p w14:paraId="0530AC84" w14:textId="77777777" w:rsidR="0065026C" w:rsidRPr="001A69B2" w:rsidRDefault="0065026C" w:rsidP="0065026C">
            <w:pPr>
              <w:suppressAutoHyphens/>
              <w:spacing w:before="60" w:after="60"/>
              <w:rPr>
                <w:szCs w:val="24"/>
              </w:rPr>
            </w:pPr>
            <w:r w:rsidRPr="001A69B2">
              <w:rPr>
                <w:szCs w:val="24"/>
              </w:rPr>
              <w:t>1.4</w:t>
            </w:r>
          </w:p>
        </w:tc>
        <w:tc>
          <w:tcPr>
            <w:tcW w:w="4900" w:type="dxa"/>
            <w:tcBorders>
              <w:top w:val="single" w:sz="2" w:space="0" w:color="auto"/>
              <w:left w:val="single" w:sz="2" w:space="0" w:color="auto"/>
              <w:bottom w:val="single" w:sz="2" w:space="0" w:color="auto"/>
              <w:right w:val="single" w:sz="2" w:space="0" w:color="auto"/>
            </w:tcBorders>
          </w:tcPr>
          <w:p w14:paraId="3756ECDD" w14:textId="77777777" w:rsidR="0065026C" w:rsidRPr="001A69B2" w:rsidRDefault="0065026C" w:rsidP="0065026C">
            <w:pPr>
              <w:tabs>
                <w:tab w:val="left" w:pos="5283"/>
              </w:tabs>
              <w:suppressAutoHyphens/>
              <w:spacing w:before="60" w:after="60"/>
              <w:ind w:right="-99"/>
              <w:rPr>
                <w:szCs w:val="24"/>
              </w:rPr>
            </w:pPr>
            <w:r w:rsidRPr="001A69B2">
              <w:rPr>
                <w:szCs w:val="24"/>
              </w:rPr>
              <w:t>English</w:t>
            </w:r>
          </w:p>
        </w:tc>
      </w:tr>
      <w:tr w:rsidR="0065026C" w:rsidRPr="001A69B2" w14:paraId="31050B09"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0212B5A9" w14:textId="77777777" w:rsidR="0065026C" w:rsidRPr="001A69B2" w:rsidRDefault="0065026C" w:rsidP="0065026C">
            <w:pPr>
              <w:suppressAutoHyphens/>
              <w:spacing w:before="60" w:after="60"/>
              <w:rPr>
                <w:b/>
                <w:bCs/>
                <w:szCs w:val="24"/>
              </w:rPr>
            </w:pPr>
            <w:r w:rsidRPr="001A69B2">
              <w:rPr>
                <w:b/>
                <w:bCs/>
                <w:szCs w:val="24"/>
              </w:rPr>
              <w:t>Time for the Parties entering into a Contract Agreement</w:t>
            </w:r>
          </w:p>
        </w:tc>
        <w:tc>
          <w:tcPr>
            <w:tcW w:w="1489" w:type="dxa"/>
            <w:tcBorders>
              <w:top w:val="single" w:sz="2" w:space="0" w:color="auto"/>
              <w:left w:val="single" w:sz="2" w:space="0" w:color="auto"/>
              <w:bottom w:val="single" w:sz="2" w:space="0" w:color="auto"/>
              <w:right w:val="single" w:sz="2" w:space="0" w:color="auto"/>
            </w:tcBorders>
          </w:tcPr>
          <w:p w14:paraId="22CFD429" w14:textId="77777777" w:rsidR="0065026C" w:rsidRPr="001A69B2" w:rsidRDefault="0065026C" w:rsidP="0065026C">
            <w:pPr>
              <w:suppressAutoHyphens/>
              <w:spacing w:before="60" w:after="60"/>
              <w:rPr>
                <w:szCs w:val="24"/>
              </w:rPr>
            </w:pPr>
            <w:r w:rsidRPr="001A69B2">
              <w:rPr>
                <w:szCs w:val="24"/>
              </w:rPr>
              <w:t>1.6</w:t>
            </w:r>
          </w:p>
        </w:tc>
        <w:tc>
          <w:tcPr>
            <w:tcW w:w="4900" w:type="dxa"/>
            <w:tcBorders>
              <w:top w:val="single" w:sz="2" w:space="0" w:color="auto"/>
              <w:left w:val="single" w:sz="2" w:space="0" w:color="auto"/>
              <w:bottom w:val="single" w:sz="2" w:space="0" w:color="auto"/>
              <w:right w:val="single" w:sz="2" w:space="0" w:color="auto"/>
            </w:tcBorders>
          </w:tcPr>
          <w:p w14:paraId="1A0AF27B" w14:textId="77777777" w:rsidR="0065026C" w:rsidRPr="001A69B2" w:rsidRDefault="0065026C" w:rsidP="0065026C">
            <w:pPr>
              <w:tabs>
                <w:tab w:val="left" w:pos="5283"/>
              </w:tabs>
              <w:suppressAutoHyphens/>
              <w:spacing w:before="60" w:after="60"/>
              <w:ind w:right="-99"/>
              <w:rPr>
                <w:szCs w:val="24"/>
              </w:rPr>
            </w:pPr>
            <w:r w:rsidRPr="001A69B2">
              <w:rPr>
                <w:szCs w:val="24"/>
              </w:rPr>
              <w:t>30 days</w:t>
            </w:r>
          </w:p>
        </w:tc>
      </w:tr>
      <w:tr w:rsidR="0065026C" w:rsidRPr="001A69B2" w14:paraId="62D9474F"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29853482" w14:textId="77777777" w:rsidR="0065026C" w:rsidRPr="001A69B2" w:rsidRDefault="0065026C" w:rsidP="0065026C">
            <w:pPr>
              <w:suppressAutoHyphens/>
              <w:spacing w:before="60" w:after="60"/>
              <w:rPr>
                <w:b/>
                <w:bCs/>
                <w:szCs w:val="24"/>
              </w:rPr>
            </w:pPr>
            <w:r w:rsidRPr="001A69B2">
              <w:rPr>
                <w:b/>
                <w:bCs/>
                <w:szCs w:val="24"/>
                <w:lang w:val="en-GB"/>
              </w:rPr>
              <w:t>Inspections and Audit by the Fund</w:t>
            </w:r>
          </w:p>
        </w:tc>
        <w:tc>
          <w:tcPr>
            <w:tcW w:w="1489" w:type="dxa"/>
            <w:tcBorders>
              <w:top w:val="single" w:sz="2" w:space="0" w:color="auto"/>
              <w:left w:val="single" w:sz="2" w:space="0" w:color="auto"/>
              <w:bottom w:val="single" w:sz="2" w:space="0" w:color="auto"/>
              <w:right w:val="single" w:sz="2" w:space="0" w:color="auto"/>
            </w:tcBorders>
          </w:tcPr>
          <w:p w14:paraId="763C29B4" w14:textId="77777777" w:rsidR="0065026C" w:rsidRPr="001A69B2" w:rsidRDefault="0065026C" w:rsidP="0065026C">
            <w:pPr>
              <w:suppressAutoHyphens/>
              <w:spacing w:before="60" w:after="60"/>
              <w:rPr>
                <w:szCs w:val="24"/>
              </w:rPr>
            </w:pPr>
            <w:r w:rsidRPr="001A69B2">
              <w:rPr>
                <w:szCs w:val="24"/>
              </w:rPr>
              <w:t>1.15</w:t>
            </w:r>
          </w:p>
        </w:tc>
        <w:tc>
          <w:tcPr>
            <w:tcW w:w="4900" w:type="dxa"/>
            <w:tcBorders>
              <w:top w:val="single" w:sz="2" w:space="0" w:color="auto"/>
              <w:left w:val="single" w:sz="2" w:space="0" w:color="auto"/>
              <w:bottom w:val="single" w:sz="2" w:space="0" w:color="auto"/>
              <w:right w:val="single" w:sz="2" w:space="0" w:color="auto"/>
            </w:tcBorders>
          </w:tcPr>
          <w:p w14:paraId="7D18CD5B" w14:textId="77777777" w:rsidR="0065026C" w:rsidRPr="001A69B2" w:rsidRDefault="0065026C" w:rsidP="00213C98">
            <w:pPr>
              <w:tabs>
                <w:tab w:val="left" w:pos="5283"/>
              </w:tabs>
              <w:suppressAutoHyphens/>
              <w:spacing w:before="60" w:after="60"/>
              <w:ind w:right="-99"/>
              <w:rPr>
                <w:szCs w:val="24"/>
              </w:rPr>
            </w:pPr>
            <w:r w:rsidRPr="001A69B2">
              <w:rPr>
                <w:szCs w:val="24"/>
              </w:rPr>
              <w:t>This clause shall be amended as follows:</w:t>
            </w:r>
          </w:p>
          <w:p w14:paraId="3B8B1CB6" w14:textId="23F3FC46" w:rsidR="0065026C" w:rsidRPr="001A69B2" w:rsidRDefault="0065026C" w:rsidP="00213C98">
            <w:pPr>
              <w:tabs>
                <w:tab w:val="left" w:pos="5283"/>
              </w:tabs>
              <w:suppressAutoHyphens/>
              <w:spacing w:before="60" w:after="60"/>
              <w:ind w:right="-99"/>
              <w:rPr>
                <w:szCs w:val="24"/>
              </w:rPr>
            </w:pPr>
            <w:r w:rsidRPr="001A69B2">
              <w:rPr>
                <w:szCs w:val="24"/>
              </w:rPr>
              <w:t>The Contractor shall permit, and shall cause its agents (whether dec</w:t>
            </w:r>
            <w:r>
              <w:rPr>
                <w:szCs w:val="24"/>
              </w:rPr>
              <w:t xml:space="preserve">lared or not), sub-contractors, </w:t>
            </w:r>
            <w:r w:rsidRPr="001A69B2">
              <w:rPr>
                <w:szCs w:val="24"/>
              </w:rPr>
              <w:t xml:space="preserve">sub-consultants, service providers, or suppliers and any personnel thereof, to permit, the Fund and/or persons appointed by the Fund to inspect the Site and all accounts and records relating to the performance of the Contract and the submission of the bid, and to have such accounts and records audited by auditors appointed by the Fund if requested by the Fund.  The Contractor’s attention is drawn to Sub-Clause 15.6 [Corrupt or Fraudulent Practices] which provides, inter alia, that acts intended to materially impede the exercise of the Fund’s inspection and audit rights </w:t>
            </w:r>
            <w:r w:rsidRPr="001A69B2">
              <w:rPr>
                <w:szCs w:val="24"/>
              </w:rPr>
              <w:lastRenderedPageBreak/>
              <w:t>provided for under Sub-Clause 1.15 constitute a prohibited practice subject to contract termination (as well as to a determination of ineligibility pursuant to the Fund’s prevailing sanctions procedures.</w:t>
            </w:r>
          </w:p>
        </w:tc>
      </w:tr>
      <w:tr w:rsidR="0065026C" w:rsidRPr="001A69B2" w14:paraId="1776BBD8"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44918FB2" w14:textId="77777777" w:rsidR="0065026C" w:rsidRPr="001A69B2" w:rsidRDefault="0065026C" w:rsidP="0065026C">
            <w:pPr>
              <w:suppressAutoHyphens/>
              <w:spacing w:before="60" w:after="60"/>
              <w:rPr>
                <w:b/>
                <w:bCs/>
                <w:szCs w:val="24"/>
              </w:rPr>
            </w:pPr>
            <w:r w:rsidRPr="001A69B2">
              <w:rPr>
                <w:b/>
                <w:bCs/>
                <w:szCs w:val="24"/>
              </w:rPr>
              <w:lastRenderedPageBreak/>
              <w:t>Time for access to the Site</w:t>
            </w:r>
          </w:p>
        </w:tc>
        <w:tc>
          <w:tcPr>
            <w:tcW w:w="1489" w:type="dxa"/>
            <w:tcBorders>
              <w:top w:val="single" w:sz="2" w:space="0" w:color="auto"/>
              <w:left w:val="single" w:sz="2" w:space="0" w:color="auto"/>
              <w:bottom w:val="single" w:sz="2" w:space="0" w:color="auto"/>
              <w:right w:val="single" w:sz="2" w:space="0" w:color="auto"/>
            </w:tcBorders>
          </w:tcPr>
          <w:p w14:paraId="1F426C05" w14:textId="77777777" w:rsidR="0065026C" w:rsidRPr="001A69B2" w:rsidRDefault="0065026C" w:rsidP="0065026C">
            <w:pPr>
              <w:suppressAutoHyphens/>
              <w:spacing w:before="60" w:after="60"/>
              <w:rPr>
                <w:szCs w:val="24"/>
              </w:rPr>
            </w:pPr>
            <w:r w:rsidRPr="001A69B2">
              <w:rPr>
                <w:szCs w:val="24"/>
              </w:rPr>
              <w:t>2.1</w:t>
            </w:r>
          </w:p>
        </w:tc>
        <w:tc>
          <w:tcPr>
            <w:tcW w:w="4900" w:type="dxa"/>
            <w:tcBorders>
              <w:top w:val="single" w:sz="2" w:space="0" w:color="auto"/>
              <w:left w:val="single" w:sz="2" w:space="0" w:color="auto"/>
              <w:bottom w:val="single" w:sz="2" w:space="0" w:color="auto"/>
              <w:right w:val="single" w:sz="2" w:space="0" w:color="auto"/>
            </w:tcBorders>
          </w:tcPr>
          <w:p w14:paraId="5236B2D0" w14:textId="64E2C3E4" w:rsidR="0065026C" w:rsidRPr="001A69B2" w:rsidRDefault="0065026C" w:rsidP="0065026C">
            <w:pPr>
              <w:suppressAutoHyphens/>
              <w:spacing w:before="60" w:after="60"/>
              <w:ind w:right="-94"/>
              <w:rPr>
                <w:szCs w:val="24"/>
              </w:rPr>
            </w:pPr>
            <w:r w:rsidRPr="001A69B2">
              <w:rPr>
                <w:szCs w:val="24"/>
              </w:rPr>
              <w:t>No later than the Commencement Day</w:t>
            </w:r>
            <w:r>
              <w:rPr>
                <w:szCs w:val="24"/>
              </w:rPr>
              <w:t>.</w:t>
            </w:r>
          </w:p>
        </w:tc>
      </w:tr>
      <w:tr w:rsidR="0065026C" w:rsidRPr="001A69B2" w14:paraId="1D779A0B"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4110FE9F" w14:textId="77777777" w:rsidR="0065026C" w:rsidRPr="001A69B2" w:rsidRDefault="0065026C" w:rsidP="0065026C">
            <w:pPr>
              <w:suppressAutoHyphens/>
              <w:spacing w:before="60" w:after="60"/>
              <w:jc w:val="left"/>
              <w:rPr>
                <w:b/>
                <w:bCs/>
                <w:szCs w:val="24"/>
              </w:rPr>
            </w:pPr>
            <w:r w:rsidRPr="001A69B2">
              <w:rPr>
                <w:b/>
                <w:bCs/>
                <w:szCs w:val="24"/>
              </w:rPr>
              <w:t>Engineer’s Duties and Authority</w:t>
            </w:r>
          </w:p>
        </w:tc>
        <w:tc>
          <w:tcPr>
            <w:tcW w:w="1489" w:type="dxa"/>
            <w:tcBorders>
              <w:top w:val="single" w:sz="2" w:space="0" w:color="auto"/>
              <w:left w:val="single" w:sz="2" w:space="0" w:color="auto"/>
              <w:bottom w:val="single" w:sz="2" w:space="0" w:color="auto"/>
              <w:right w:val="single" w:sz="2" w:space="0" w:color="auto"/>
            </w:tcBorders>
          </w:tcPr>
          <w:p w14:paraId="4404F998" w14:textId="77777777" w:rsidR="0065026C" w:rsidRPr="001A69B2" w:rsidRDefault="0065026C" w:rsidP="0065026C">
            <w:pPr>
              <w:suppressAutoHyphens/>
              <w:spacing w:before="60" w:after="60"/>
              <w:rPr>
                <w:szCs w:val="24"/>
              </w:rPr>
            </w:pPr>
            <w:r w:rsidRPr="001A69B2">
              <w:rPr>
                <w:szCs w:val="24"/>
              </w:rPr>
              <w:t xml:space="preserve">3.1(b)(ii) </w:t>
            </w:r>
          </w:p>
        </w:tc>
        <w:tc>
          <w:tcPr>
            <w:tcW w:w="4900" w:type="dxa"/>
            <w:tcBorders>
              <w:top w:val="single" w:sz="2" w:space="0" w:color="auto"/>
              <w:left w:val="single" w:sz="2" w:space="0" w:color="auto"/>
              <w:bottom w:val="single" w:sz="2" w:space="0" w:color="auto"/>
              <w:right w:val="single" w:sz="2" w:space="0" w:color="auto"/>
            </w:tcBorders>
          </w:tcPr>
          <w:p w14:paraId="0DE82246" w14:textId="77777777" w:rsidR="0065026C" w:rsidRPr="001A69B2" w:rsidRDefault="0065026C" w:rsidP="00213C98">
            <w:pPr>
              <w:suppressAutoHyphens/>
              <w:spacing w:before="60" w:after="60"/>
              <w:ind w:right="-94"/>
              <w:rPr>
                <w:szCs w:val="24"/>
                <w:u w:val="single"/>
              </w:rPr>
            </w:pPr>
            <w:r w:rsidRPr="001A69B2">
              <w:rPr>
                <w:szCs w:val="24"/>
              </w:rPr>
              <w:t>The Engineer shall obtain the specific approval of the Employer before ordering any works involving delay or any extra payment by the Employer or to make variation of or in the Works or Contract</w:t>
            </w:r>
          </w:p>
        </w:tc>
      </w:tr>
      <w:tr w:rsidR="0065026C" w:rsidRPr="001A69B2" w14:paraId="13B9FEA5"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105D5DD5" w14:textId="77777777" w:rsidR="0065026C" w:rsidRPr="001A69B2" w:rsidRDefault="0065026C" w:rsidP="0065026C">
            <w:pPr>
              <w:suppressAutoHyphens/>
              <w:spacing w:before="60" w:after="60"/>
              <w:rPr>
                <w:b/>
                <w:bCs/>
                <w:szCs w:val="24"/>
              </w:rPr>
            </w:pPr>
            <w:r w:rsidRPr="001A69B2">
              <w:rPr>
                <w:b/>
                <w:bCs/>
                <w:szCs w:val="24"/>
              </w:rPr>
              <w:t>Performance Security</w:t>
            </w:r>
          </w:p>
        </w:tc>
        <w:tc>
          <w:tcPr>
            <w:tcW w:w="1489" w:type="dxa"/>
            <w:tcBorders>
              <w:top w:val="single" w:sz="2" w:space="0" w:color="auto"/>
              <w:left w:val="single" w:sz="2" w:space="0" w:color="auto"/>
              <w:bottom w:val="single" w:sz="2" w:space="0" w:color="auto"/>
              <w:right w:val="single" w:sz="2" w:space="0" w:color="auto"/>
            </w:tcBorders>
          </w:tcPr>
          <w:p w14:paraId="68E572F1" w14:textId="77777777" w:rsidR="0065026C" w:rsidRPr="001A69B2" w:rsidRDefault="0065026C" w:rsidP="0065026C">
            <w:pPr>
              <w:suppressAutoHyphens/>
              <w:spacing w:before="60" w:after="60"/>
              <w:rPr>
                <w:szCs w:val="24"/>
              </w:rPr>
            </w:pPr>
            <w:r w:rsidRPr="001A69B2">
              <w:rPr>
                <w:szCs w:val="24"/>
              </w:rPr>
              <w:t>4.2</w:t>
            </w:r>
          </w:p>
        </w:tc>
        <w:tc>
          <w:tcPr>
            <w:tcW w:w="4900" w:type="dxa"/>
            <w:tcBorders>
              <w:top w:val="single" w:sz="2" w:space="0" w:color="auto"/>
              <w:left w:val="single" w:sz="2" w:space="0" w:color="auto"/>
              <w:bottom w:val="single" w:sz="2" w:space="0" w:color="auto"/>
              <w:right w:val="single" w:sz="2" w:space="0" w:color="auto"/>
            </w:tcBorders>
          </w:tcPr>
          <w:p w14:paraId="45777B17" w14:textId="1017C47E" w:rsidR="0065026C" w:rsidRPr="001A69B2" w:rsidRDefault="0065026C" w:rsidP="0065026C">
            <w:pPr>
              <w:tabs>
                <w:tab w:val="left" w:pos="5400"/>
              </w:tabs>
              <w:suppressAutoHyphens/>
              <w:spacing w:before="60" w:after="60"/>
              <w:ind w:right="72"/>
              <w:rPr>
                <w:szCs w:val="24"/>
              </w:rPr>
            </w:pPr>
            <w:r w:rsidRPr="001A69B2">
              <w:rPr>
                <w:szCs w:val="24"/>
              </w:rPr>
              <w:t xml:space="preserve">The performance security will be in the form of a “performance bond” </w:t>
            </w:r>
            <w:r w:rsidRPr="001A69B2">
              <w:rPr>
                <w:iCs/>
                <w:szCs w:val="24"/>
              </w:rPr>
              <w:t xml:space="preserve">in the amount(s) of </w:t>
            </w:r>
            <w:r w:rsidRPr="001A69B2">
              <w:rPr>
                <w:i/>
                <w:iCs/>
                <w:szCs w:val="24"/>
              </w:rPr>
              <w:t>1</w:t>
            </w:r>
            <w:r w:rsidR="00374C09">
              <w:rPr>
                <w:i/>
                <w:iCs/>
                <w:szCs w:val="24"/>
              </w:rPr>
              <w:t>5</w:t>
            </w:r>
            <w:r w:rsidRPr="001A69B2">
              <w:rPr>
                <w:i/>
                <w:iCs/>
                <w:color w:val="C00000"/>
                <w:szCs w:val="24"/>
              </w:rPr>
              <w:t xml:space="preserve"> </w:t>
            </w:r>
            <w:r w:rsidRPr="001A69B2">
              <w:rPr>
                <w:szCs w:val="24"/>
              </w:rPr>
              <w:t>percent of the Accepted Contract Amount and in the same currency(</w:t>
            </w:r>
            <w:proofErr w:type="spellStart"/>
            <w:r w:rsidRPr="001A69B2">
              <w:rPr>
                <w:szCs w:val="24"/>
              </w:rPr>
              <w:t>ies</w:t>
            </w:r>
            <w:proofErr w:type="spellEnd"/>
            <w:r w:rsidRPr="001A69B2">
              <w:rPr>
                <w:szCs w:val="24"/>
              </w:rPr>
              <w:t>) of the Accepted Contract Amount.</w:t>
            </w:r>
          </w:p>
        </w:tc>
      </w:tr>
      <w:tr w:rsidR="00374C09" w:rsidRPr="001A69B2" w14:paraId="26AA46C1"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7A1F74F1" w14:textId="4531B47D" w:rsidR="00374C09" w:rsidRPr="00374C09" w:rsidRDefault="00374C09" w:rsidP="00374C09">
            <w:pPr>
              <w:suppressAutoHyphens/>
              <w:spacing w:before="60" w:after="60"/>
              <w:jc w:val="left"/>
              <w:rPr>
                <w:b/>
                <w:bCs/>
                <w:szCs w:val="24"/>
              </w:rPr>
            </w:pPr>
            <w:r w:rsidRPr="00374C09">
              <w:rPr>
                <w:b/>
                <w:bCs/>
                <w:spacing w:val="-4"/>
                <w:szCs w:val="24"/>
              </w:rPr>
              <w:t>Period for notifying unforeseeable errors, faults and defects in the Employer’s Requirements</w:t>
            </w:r>
          </w:p>
        </w:tc>
        <w:tc>
          <w:tcPr>
            <w:tcW w:w="1489" w:type="dxa"/>
            <w:tcBorders>
              <w:top w:val="single" w:sz="2" w:space="0" w:color="auto"/>
              <w:left w:val="single" w:sz="2" w:space="0" w:color="auto"/>
              <w:bottom w:val="single" w:sz="2" w:space="0" w:color="auto"/>
              <w:right w:val="single" w:sz="2" w:space="0" w:color="auto"/>
            </w:tcBorders>
          </w:tcPr>
          <w:p w14:paraId="23D64C65" w14:textId="1EE5FF78" w:rsidR="00374C09" w:rsidRPr="001A69B2" w:rsidRDefault="00374C09" w:rsidP="00374C09">
            <w:pPr>
              <w:suppressAutoHyphens/>
              <w:spacing w:before="60" w:after="60"/>
              <w:rPr>
                <w:szCs w:val="24"/>
              </w:rPr>
            </w:pPr>
            <w:r>
              <w:rPr>
                <w:szCs w:val="24"/>
              </w:rPr>
              <w:t>5.1</w:t>
            </w:r>
          </w:p>
        </w:tc>
        <w:tc>
          <w:tcPr>
            <w:tcW w:w="4900" w:type="dxa"/>
            <w:tcBorders>
              <w:top w:val="single" w:sz="2" w:space="0" w:color="auto"/>
              <w:left w:val="single" w:sz="2" w:space="0" w:color="auto"/>
              <w:bottom w:val="single" w:sz="2" w:space="0" w:color="auto"/>
              <w:right w:val="single" w:sz="2" w:space="0" w:color="auto"/>
            </w:tcBorders>
          </w:tcPr>
          <w:p w14:paraId="6F3D887E" w14:textId="7886732F" w:rsidR="00374C09" w:rsidRPr="00374C09" w:rsidRDefault="00374C09" w:rsidP="00374C09">
            <w:pPr>
              <w:tabs>
                <w:tab w:val="left" w:pos="5400"/>
              </w:tabs>
              <w:suppressAutoHyphens/>
              <w:spacing w:before="60" w:after="60"/>
              <w:ind w:right="72"/>
              <w:rPr>
                <w:szCs w:val="24"/>
              </w:rPr>
            </w:pPr>
            <w:r w:rsidRPr="00374C09">
              <w:rPr>
                <w:szCs w:val="24"/>
              </w:rPr>
              <w:t>14 days</w:t>
            </w:r>
          </w:p>
        </w:tc>
      </w:tr>
      <w:tr w:rsidR="00374C09" w:rsidRPr="001A69B2" w14:paraId="6F62337D"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616AB8E3" w14:textId="77777777" w:rsidR="00374C09" w:rsidRPr="001A69B2" w:rsidRDefault="00374C09" w:rsidP="00374C09">
            <w:pPr>
              <w:suppressAutoHyphens/>
              <w:spacing w:before="60" w:after="60"/>
              <w:rPr>
                <w:b/>
                <w:bCs/>
                <w:szCs w:val="24"/>
              </w:rPr>
            </w:pPr>
            <w:r w:rsidRPr="001A69B2">
              <w:rPr>
                <w:b/>
                <w:bCs/>
                <w:szCs w:val="24"/>
              </w:rPr>
              <w:t>Normal working hours</w:t>
            </w:r>
          </w:p>
        </w:tc>
        <w:tc>
          <w:tcPr>
            <w:tcW w:w="1489" w:type="dxa"/>
            <w:tcBorders>
              <w:top w:val="single" w:sz="2" w:space="0" w:color="auto"/>
              <w:left w:val="single" w:sz="2" w:space="0" w:color="auto"/>
              <w:bottom w:val="single" w:sz="2" w:space="0" w:color="auto"/>
              <w:right w:val="single" w:sz="2" w:space="0" w:color="auto"/>
            </w:tcBorders>
          </w:tcPr>
          <w:p w14:paraId="5643B81A" w14:textId="77777777" w:rsidR="00374C09" w:rsidRPr="001A69B2" w:rsidRDefault="00374C09" w:rsidP="00374C09">
            <w:pPr>
              <w:suppressAutoHyphens/>
              <w:spacing w:before="60" w:after="60"/>
              <w:rPr>
                <w:szCs w:val="24"/>
              </w:rPr>
            </w:pPr>
            <w:r w:rsidRPr="001A69B2">
              <w:rPr>
                <w:szCs w:val="24"/>
              </w:rPr>
              <w:t>6.5</w:t>
            </w:r>
          </w:p>
        </w:tc>
        <w:tc>
          <w:tcPr>
            <w:tcW w:w="4900" w:type="dxa"/>
            <w:tcBorders>
              <w:top w:val="single" w:sz="2" w:space="0" w:color="auto"/>
              <w:left w:val="single" w:sz="2" w:space="0" w:color="auto"/>
              <w:bottom w:val="single" w:sz="2" w:space="0" w:color="auto"/>
              <w:right w:val="single" w:sz="2" w:space="0" w:color="auto"/>
            </w:tcBorders>
          </w:tcPr>
          <w:p w14:paraId="7EFA9CE7" w14:textId="178CA38F" w:rsidR="00374C09" w:rsidRPr="00374C09" w:rsidRDefault="00374C09" w:rsidP="00374C09">
            <w:pPr>
              <w:tabs>
                <w:tab w:val="left" w:pos="5283"/>
              </w:tabs>
              <w:suppressAutoHyphens/>
              <w:spacing w:before="60" w:after="60"/>
              <w:ind w:right="-99"/>
              <w:rPr>
                <w:szCs w:val="24"/>
              </w:rPr>
            </w:pPr>
            <w:r w:rsidRPr="00374C09">
              <w:rPr>
                <w:szCs w:val="24"/>
              </w:rPr>
              <w:t>08:00 to 17:00 or as may be suited for the works</w:t>
            </w:r>
          </w:p>
        </w:tc>
      </w:tr>
      <w:tr w:rsidR="00374C09" w:rsidRPr="001A69B2" w14:paraId="7699F3A9"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255E4011" w14:textId="77777777" w:rsidR="00374C09" w:rsidRPr="001A69B2" w:rsidRDefault="00374C09" w:rsidP="00374C09">
            <w:pPr>
              <w:suppressAutoHyphens/>
              <w:spacing w:before="60" w:after="60"/>
              <w:rPr>
                <w:b/>
                <w:bCs/>
                <w:szCs w:val="24"/>
              </w:rPr>
            </w:pPr>
            <w:r w:rsidRPr="001A69B2">
              <w:rPr>
                <w:b/>
                <w:bCs/>
                <w:szCs w:val="24"/>
              </w:rPr>
              <w:t>Commencement of Works</w:t>
            </w:r>
          </w:p>
        </w:tc>
        <w:tc>
          <w:tcPr>
            <w:tcW w:w="1489" w:type="dxa"/>
            <w:tcBorders>
              <w:top w:val="single" w:sz="2" w:space="0" w:color="auto"/>
              <w:left w:val="single" w:sz="2" w:space="0" w:color="auto"/>
              <w:bottom w:val="single" w:sz="2" w:space="0" w:color="auto"/>
              <w:right w:val="single" w:sz="2" w:space="0" w:color="auto"/>
            </w:tcBorders>
          </w:tcPr>
          <w:p w14:paraId="2BCC972E" w14:textId="77777777" w:rsidR="00374C09" w:rsidRPr="001A69B2" w:rsidRDefault="00374C09" w:rsidP="00374C09">
            <w:pPr>
              <w:suppressAutoHyphens/>
              <w:spacing w:before="60" w:after="60"/>
              <w:rPr>
                <w:szCs w:val="24"/>
              </w:rPr>
            </w:pPr>
            <w:r w:rsidRPr="001A69B2">
              <w:rPr>
                <w:szCs w:val="24"/>
              </w:rPr>
              <w:t>8.1</w:t>
            </w:r>
          </w:p>
        </w:tc>
        <w:tc>
          <w:tcPr>
            <w:tcW w:w="4900" w:type="dxa"/>
            <w:tcBorders>
              <w:top w:val="single" w:sz="2" w:space="0" w:color="auto"/>
              <w:left w:val="single" w:sz="2" w:space="0" w:color="auto"/>
              <w:bottom w:val="single" w:sz="2" w:space="0" w:color="auto"/>
              <w:right w:val="single" w:sz="2" w:space="0" w:color="auto"/>
            </w:tcBorders>
          </w:tcPr>
          <w:p w14:paraId="62D092BB" w14:textId="782743A7" w:rsidR="00374C09" w:rsidRPr="001A69B2" w:rsidRDefault="00374C09" w:rsidP="00374C09">
            <w:pPr>
              <w:tabs>
                <w:tab w:val="left" w:pos="5283"/>
              </w:tabs>
              <w:suppressAutoHyphens/>
              <w:spacing w:before="60" w:after="60"/>
              <w:ind w:right="-99"/>
              <w:rPr>
                <w:szCs w:val="24"/>
              </w:rPr>
            </w:pPr>
            <w:r w:rsidRPr="001A69B2">
              <w:rPr>
                <w:szCs w:val="24"/>
              </w:rPr>
              <w:t xml:space="preserve">Within </w:t>
            </w:r>
            <w:r w:rsidR="00BC56B7">
              <w:rPr>
                <w:szCs w:val="24"/>
              </w:rPr>
              <w:t>14</w:t>
            </w:r>
            <w:r w:rsidRPr="001A69B2">
              <w:rPr>
                <w:szCs w:val="24"/>
              </w:rPr>
              <w:t xml:space="preserve"> Days of Contract Signing.</w:t>
            </w:r>
          </w:p>
        </w:tc>
      </w:tr>
      <w:tr w:rsidR="00374C09" w:rsidRPr="001A69B2" w14:paraId="5446B3D6"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0B259189" w14:textId="77777777" w:rsidR="00374C09" w:rsidRPr="001A69B2" w:rsidRDefault="00374C09" w:rsidP="00374C09">
            <w:pPr>
              <w:spacing w:before="60" w:after="60"/>
              <w:rPr>
                <w:b/>
                <w:bCs/>
                <w:szCs w:val="24"/>
              </w:rPr>
            </w:pPr>
            <w:r w:rsidRPr="001A69B2">
              <w:rPr>
                <w:b/>
                <w:bCs/>
                <w:szCs w:val="24"/>
              </w:rPr>
              <w:t>Delay damages for the Works</w:t>
            </w:r>
          </w:p>
        </w:tc>
        <w:tc>
          <w:tcPr>
            <w:tcW w:w="1489" w:type="dxa"/>
            <w:tcBorders>
              <w:top w:val="single" w:sz="2" w:space="0" w:color="auto"/>
              <w:left w:val="single" w:sz="2" w:space="0" w:color="auto"/>
              <w:bottom w:val="single" w:sz="2" w:space="0" w:color="auto"/>
              <w:right w:val="single" w:sz="2" w:space="0" w:color="auto"/>
            </w:tcBorders>
          </w:tcPr>
          <w:p w14:paraId="3B4CE10E" w14:textId="77777777" w:rsidR="00374C09" w:rsidRPr="001A69B2" w:rsidRDefault="00374C09" w:rsidP="00374C09">
            <w:pPr>
              <w:spacing w:before="60" w:after="60"/>
              <w:rPr>
                <w:szCs w:val="24"/>
              </w:rPr>
            </w:pPr>
            <w:r w:rsidRPr="001A69B2">
              <w:rPr>
                <w:szCs w:val="24"/>
              </w:rPr>
              <w:t xml:space="preserve">8.7 &amp; 14.15(b) </w:t>
            </w:r>
          </w:p>
        </w:tc>
        <w:tc>
          <w:tcPr>
            <w:tcW w:w="4900" w:type="dxa"/>
            <w:tcBorders>
              <w:top w:val="single" w:sz="2" w:space="0" w:color="auto"/>
              <w:left w:val="single" w:sz="2" w:space="0" w:color="auto"/>
              <w:bottom w:val="single" w:sz="2" w:space="0" w:color="auto"/>
              <w:right w:val="single" w:sz="2" w:space="0" w:color="auto"/>
            </w:tcBorders>
          </w:tcPr>
          <w:p w14:paraId="0F6296FA" w14:textId="3D73F937" w:rsidR="00374C09" w:rsidRPr="001A69B2" w:rsidRDefault="00374C09" w:rsidP="00374C09">
            <w:pPr>
              <w:spacing w:before="60" w:after="60"/>
              <w:rPr>
                <w:szCs w:val="24"/>
              </w:rPr>
            </w:pPr>
            <w:r w:rsidRPr="00782E3B">
              <w:rPr>
                <w:szCs w:val="24"/>
                <w:u w:val="single"/>
              </w:rPr>
              <w:t>0.</w:t>
            </w:r>
            <w:r>
              <w:rPr>
                <w:szCs w:val="24"/>
                <w:u w:val="single"/>
              </w:rPr>
              <w:t>2</w:t>
            </w:r>
            <w:r w:rsidRPr="00782E3B">
              <w:rPr>
                <w:szCs w:val="24"/>
                <w:u w:val="single"/>
              </w:rPr>
              <w:t xml:space="preserve">5 % </w:t>
            </w:r>
            <w:r w:rsidRPr="00782E3B">
              <w:rPr>
                <w:szCs w:val="24"/>
              </w:rPr>
              <w:t>of the Contract Price per day, in the currencies and proportions in which the Contract Price is payable</w:t>
            </w:r>
          </w:p>
        </w:tc>
      </w:tr>
      <w:tr w:rsidR="00374C09" w:rsidRPr="001A69B2" w14:paraId="27FBD792"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376DE95E" w14:textId="77777777" w:rsidR="00374C09" w:rsidRPr="001A69B2" w:rsidRDefault="00374C09" w:rsidP="00374C09">
            <w:pPr>
              <w:suppressAutoHyphens/>
              <w:spacing w:before="60" w:after="60"/>
              <w:jc w:val="left"/>
              <w:rPr>
                <w:b/>
                <w:bCs/>
                <w:szCs w:val="24"/>
              </w:rPr>
            </w:pPr>
            <w:r w:rsidRPr="001A69B2">
              <w:rPr>
                <w:b/>
                <w:bCs/>
                <w:szCs w:val="24"/>
              </w:rPr>
              <w:t>Maximum amount of delay damages</w:t>
            </w:r>
          </w:p>
        </w:tc>
        <w:tc>
          <w:tcPr>
            <w:tcW w:w="1489" w:type="dxa"/>
            <w:tcBorders>
              <w:top w:val="single" w:sz="2" w:space="0" w:color="auto"/>
              <w:left w:val="single" w:sz="2" w:space="0" w:color="auto"/>
              <w:bottom w:val="single" w:sz="2" w:space="0" w:color="auto"/>
              <w:right w:val="single" w:sz="2" w:space="0" w:color="auto"/>
            </w:tcBorders>
          </w:tcPr>
          <w:p w14:paraId="0E9E7FB6" w14:textId="77777777" w:rsidR="00374C09" w:rsidRPr="001A69B2" w:rsidRDefault="00374C09" w:rsidP="00374C09">
            <w:pPr>
              <w:suppressAutoHyphens/>
              <w:spacing w:before="60" w:after="60"/>
              <w:rPr>
                <w:szCs w:val="24"/>
              </w:rPr>
            </w:pPr>
            <w:r w:rsidRPr="001A69B2">
              <w:rPr>
                <w:szCs w:val="24"/>
              </w:rPr>
              <w:t>8.7</w:t>
            </w:r>
          </w:p>
        </w:tc>
        <w:tc>
          <w:tcPr>
            <w:tcW w:w="4900" w:type="dxa"/>
            <w:tcBorders>
              <w:top w:val="single" w:sz="2" w:space="0" w:color="auto"/>
              <w:left w:val="single" w:sz="2" w:space="0" w:color="auto"/>
              <w:bottom w:val="single" w:sz="2" w:space="0" w:color="auto"/>
              <w:right w:val="single" w:sz="2" w:space="0" w:color="auto"/>
            </w:tcBorders>
          </w:tcPr>
          <w:p w14:paraId="7196244F" w14:textId="77777777" w:rsidR="00374C09" w:rsidRPr="001A69B2" w:rsidRDefault="00374C09" w:rsidP="00374C09">
            <w:pPr>
              <w:suppressAutoHyphens/>
              <w:spacing w:before="60" w:after="60"/>
              <w:ind w:right="-94"/>
              <w:rPr>
                <w:szCs w:val="24"/>
              </w:rPr>
            </w:pPr>
            <w:r w:rsidRPr="001A69B2">
              <w:rPr>
                <w:szCs w:val="24"/>
              </w:rPr>
              <w:t xml:space="preserve">10 % of the final Contract Price. </w:t>
            </w:r>
          </w:p>
        </w:tc>
      </w:tr>
      <w:tr w:rsidR="00374C09" w:rsidRPr="001A69B2" w14:paraId="6E154949"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0389D309" w14:textId="77777777" w:rsidR="00374C09" w:rsidRPr="001A69B2" w:rsidRDefault="00374C09" w:rsidP="00374C09">
            <w:pPr>
              <w:suppressAutoHyphens/>
              <w:spacing w:before="60" w:after="60"/>
              <w:rPr>
                <w:b/>
                <w:bCs/>
                <w:szCs w:val="24"/>
              </w:rPr>
            </w:pPr>
            <w:r w:rsidRPr="001A69B2">
              <w:rPr>
                <w:b/>
                <w:bCs/>
                <w:szCs w:val="24"/>
              </w:rPr>
              <w:t>Provisional Sums</w:t>
            </w:r>
          </w:p>
        </w:tc>
        <w:tc>
          <w:tcPr>
            <w:tcW w:w="1489" w:type="dxa"/>
            <w:tcBorders>
              <w:top w:val="single" w:sz="2" w:space="0" w:color="auto"/>
              <w:left w:val="single" w:sz="2" w:space="0" w:color="auto"/>
              <w:bottom w:val="single" w:sz="2" w:space="0" w:color="auto"/>
              <w:right w:val="single" w:sz="2" w:space="0" w:color="auto"/>
            </w:tcBorders>
          </w:tcPr>
          <w:p w14:paraId="5971AF53" w14:textId="77777777" w:rsidR="00374C09" w:rsidRPr="001A69B2" w:rsidRDefault="00374C09" w:rsidP="00374C09">
            <w:pPr>
              <w:suppressAutoHyphens/>
              <w:spacing w:before="60" w:after="60"/>
              <w:rPr>
                <w:szCs w:val="24"/>
              </w:rPr>
            </w:pPr>
            <w:r w:rsidRPr="001A69B2">
              <w:rPr>
                <w:szCs w:val="24"/>
              </w:rPr>
              <w:t>13.5.(b)(ii)</w:t>
            </w:r>
          </w:p>
        </w:tc>
        <w:tc>
          <w:tcPr>
            <w:tcW w:w="4900" w:type="dxa"/>
            <w:tcBorders>
              <w:top w:val="single" w:sz="2" w:space="0" w:color="auto"/>
              <w:left w:val="single" w:sz="2" w:space="0" w:color="auto"/>
              <w:bottom w:val="single" w:sz="2" w:space="0" w:color="auto"/>
              <w:right w:val="single" w:sz="2" w:space="0" w:color="auto"/>
            </w:tcBorders>
          </w:tcPr>
          <w:p w14:paraId="795FDFB0" w14:textId="77777777" w:rsidR="00374C09" w:rsidRPr="001A69B2" w:rsidRDefault="00374C09" w:rsidP="00374C09">
            <w:pPr>
              <w:suppressAutoHyphens/>
              <w:spacing w:before="60" w:after="60"/>
              <w:ind w:right="-94"/>
              <w:rPr>
                <w:szCs w:val="24"/>
              </w:rPr>
            </w:pPr>
            <w:r w:rsidRPr="001A69B2">
              <w:rPr>
                <w:szCs w:val="24"/>
              </w:rPr>
              <w:t>Not Applicable</w:t>
            </w:r>
          </w:p>
        </w:tc>
      </w:tr>
      <w:tr w:rsidR="00374C09" w:rsidRPr="001A69B2" w14:paraId="774A8714"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41A97A84" w14:textId="77777777" w:rsidR="00374C09" w:rsidRPr="001A69B2" w:rsidRDefault="00374C09" w:rsidP="00374C09">
            <w:pPr>
              <w:spacing w:before="60" w:after="60"/>
              <w:jc w:val="left"/>
              <w:rPr>
                <w:b/>
                <w:bCs/>
                <w:szCs w:val="24"/>
              </w:rPr>
            </w:pPr>
            <w:r w:rsidRPr="001A69B2">
              <w:rPr>
                <w:b/>
                <w:bCs/>
                <w:szCs w:val="24"/>
              </w:rPr>
              <w:t>Adjustments for Changes in Cost</w:t>
            </w:r>
          </w:p>
        </w:tc>
        <w:tc>
          <w:tcPr>
            <w:tcW w:w="1489" w:type="dxa"/>
            <w:tcBorders>
              <w:top w:val="single" w:sz="2" w:space="0" w:color="auto"/>
              <w:left w:val="single" w:sz="2" w:space="0" w:color="auto"/>
              <w:bottom w:val="single" w:sz="2" w:space="0" w:color="auto"/>
              <w:right w:val="single" w:sz="2" w:space="0" w:color="auto"/>
            </w:tcBorders>
          </w:tcPr>
          <w:p w14:paraId="1DCE03AE" w14:textId="77777777" w:rsidR="00374C09" w:rsidRPr="001A69B2" w:rsidRDefault="00374C09" w:rsidP="00374C09">
            <w:pPr>
              <w:spacing w:before="60" w:after="60"/>
              <w:rPr>
                <w:szCs w:val="24"/>
              </w:rPr>
            </w:pPr>
            <w:r w:rsidRPr="001A69B2">
              <w:rPr>
                <w:szCs w:val="24"/>
              </w:rPr>
              <w:t>13.8</w:t>
            </w:r>
          </w:p>
        </w:tc>
        <w:tc>
          <w:tcPr>
            <w:tcW w:w="4900" w:type="dxa"/>
            <w:tcBorders>
              <w:top w:val="single" w:sz="2" w:space="0" w:color="auto"/>
              <w:left w:val="single" w:sz="2" w:space="0" w:color="auto"/>
              <w:bottom w:val="single" w:sz="2" w:space="0" w:color="auto"/>
              <w:right w:val="single" w:sz="2" w:space="0" w:color="auto"/>
            </w:tcBorders>
          </w:tcPr>
          <w:p w14:paraId="036FE901" w14:textId="77777777" w:rsidR="00374C09" w:rsidRPr="001A69B2" w:rsidRDefault="00374C09" w:rsidP="00374C09">
            <w:pPr>
              <w:spacing w:before="60" w:after="60"/>
              <w:rPr>
                <w:szCs w:val="24"/>
                <w:u w:val="single"/>
              </w:rPr>
            </w:pPr>
            <w:r w:rsidRPr="001A69B2">
              <w:rPr>
                <w:szCs w:val="24"/>
              </w:rPr>
              <w:t>Not Applicable</w:t>
            </w:r>
          </w:p>
        </w:tc>
      </w:tr>
      <w:tr w:rsidR="00374C09" w:rsidRPr="001A69B2" w14:paraId="44AAF347"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012D018E" w14:textId="77777777" w:rsidR="00374C09" w:rsidRPr="001A69B2" w:rsidRDefault="00374C09" w:rsidP="00374C09">
            <w:pPr>
              <w:spacing w:before="60" w:after="60"/>
              <w:jc w:val="left"/>
              <w:rPr>
                <w:b/>
                <w:bCs/>
                <w:szCs w:val="24"/>
              </w:rPr>
            </w:pPr>
            <w:r w:rsidRPr="001A69B2">
              <w:rPr>
                <w:b/>
                <w:bCs/>
                <w:szCs w:val="24"/>
              </w:rPr>
              <w:lastRenderedPageBreak/>
              <w:t xml:space="preserve">Total advance payment </w:t>
            </w:r>
          </w:p>
        </w:tc>
        <w:tc>
          <w:tcPr>
            <w:tcW w:w="1489" w:type="dxa"/>
            <w:tcBorders>
              <w:top w:val="single" w:sz="2" w:space="0" w:color="auto"/>
              <w:left w:val="single" w:sz="2" w:space="0" w:color="auto"/>
              <w:bottom w:val="single" w:sz="2" w:space="0" w:color="auto"/>
              <w:right w:val="single" w:sz="2" w:space="0" w:color="auto"/>
            </w:tcBorders>
          </w:tcPr>
          <w:p w14:paraId="36A15EA8" w14:textId="77777777" w:rsidR="00374C09" w:rsidRPr="001A69B2" w:rsidRDefault="00374C09" w:rsidP="00374C09">
            <w:pPr>
              <w:spacing w:before="60" w:after="60"/>
              <w:rPr>
                <w:szCs w:val="24"/>
              </w:rPr>
            </w:pPr>
            <w:r w:rsidRPr="001A69B2">
              <w:rPr>
                <w:szCs w:val="24"/>
              </w:rPr>
              <w:t>14.2</w:t>
            </w:r>
          </w:p>
        </w:tc>
        <w:tc>
          <w:tcPr>
            <w:tcW w:w="4900" w:type="dxa"/>
            <w:tcBorders>
              <w:top w:val="single" w:sz="2" w:space="0" w:color="auto"/>
              <w:left w:val="single" w:sz="2" w:space="0" w:color="auto"/>
              <w:bottom w:val="single" w:sz="2" w:space="0" w:color="auto"/>
              <w:right w:val="single" w:sz="2" w:space="0" w:color="auto"/>
            </w:tcBorders>
          </w:tcPr>
          <w:p w14:paraId="4DF9AEB1" w14:textId="77777777" w:rsidR="00374C09" w:rsidRPr="00747B16" w:rsidRDefault="00374C09" w:rsidP="00374C09">
            <w:pPr>
              <w:spacing w:before="60" w:after="60"/>
              <w:rPr>
                <w:szCs w:val="24"/>
              </w:rPr>
            </w:pPr>
            <w:r w:rsidRPr="00747B16">
              <w:rPr>
                <w:szCs w:val="24"/>
              </w:rPr>
              <w:t>The Employer shall make an advance payment, as an interest free loan for mobilization and cash flow support, when the Contractor submits a guarantee in accordance with this Sub Clause. The total advance payment and the applicable currencies and proportions shall be as stated in the Contract Data.</w:t>
            </w:r>
          </w:p>
          <w:p w14:paraId="7EAFA1FA" w14:textId="38BBAA9E" w:rsidR="00374C09" w:rsidRPr="00747B16" w:rsidRDefault="00374C09" w:rsidP="00374C09">
            <w:pPr>
              <w:spacing w:before="60" w:after="60"/>
              <w:rPr>
                <w:szCs w:val="24"/>
              </w:rPr>
            </w:pPr>
            <w:r w:rsidRPr="00747B16">
              <w:rPr>
                <w:szCs w:val="24"/>
              </w:rPr>
              <w:t>a)  The Employer shall make an advance payment to the Contractor exclusively for the costs of mobilization in respect of the Works in the amount equivalent to 15% (fifteen) percent of the Accepted Contract Amount named in the Letter of Acceptance (less Provisional Sums &amp; Contingencies) payable in proportions of foreign and local currencies of the Accepted Contract Amount.  Payment of such advance amount will be due under separate certification by the Engineer after:</w:t>
            </w:r>
          </w:p>
          <w:p w14:paraId="32E5E051" w14:textId="77777777" w:rsidR="00374C09" w:rsidRPr="00747B16" w:rsidRDefault="00374C09" w:rsidP="00374C09">
            <w:pPr>
              <w:spacing w:before="60" w:after="60"/>
              <w:rPr>
                <w:szCs w:val="24"/>
              </w:rPr>
            </w:pPr>
            <w:r w:rsidRPr="00747B16">
              <w:rPr>
                <w:szCs w:val="24"/>
              </w:rPr>
              <w:t>(</w:t>
            </w:r>
            <w:proofErr w:type="spellStart"/>
            <w:r w:rsidRPr="00747B16">
              <w:rPr>
                <w:szCs w:val="24"/>
              </w:rPr>
              <w:t>i</w:t>
            </w:r>
            <w:proofErr w:type="spellEnd"/>
            <w:r w:rsidRPr="00747B16">
              <w:rPr>
                <w:szCs w:val="24"/>
              </w:rPr>
              <w:t>) Provision by the Contractor of the performance security in accordance with Sub-Clause 4.2; and signing of agreement.</w:t>
            </w:r>
          </w:p>
          <w:p w14:paraId="37DB5DDD" w14:textId="77777777" w:rsidR="00374C09" w:rsidRPr="00747B16" w:rsidRDefault="00374C09" w:rsidP="00374C09">
            <w:pPr>
              <w:spacing w:before="60" w:after="60"/>
              <w:rPr>
                <w:szCs w:val="24"/>
              </w:rPr>
            </w:pPr>
            <w:r w:rsidRPr="00747B16">
              <w:rPr>
                <w:szCs w:val="24"/>
              </w:rPr>
              <w:t>(ii) Submission of program, methodology and cash flow estimates as per Clauses 8.3 and 14.4; and</w:t>
            </w:r>
          </w:p>
          <w:p w14:paraId="75ACCA56" w14:textId="77777777" w:rsidR="00374C09" w:rsidRPr="00747B16" w:rsidRDefault="00374C09" w:rsidP="00374C09">
            <w:pPr>
              <w:spacing w:before="60" w:after="60"/>
              <w:rPr>
                <w:szCs w:val="24"/>
              </w:rPr>
            </w:pPr>
            <w:r w:rsidRPr="00747B16">
              <w:rPr>
                <w:szCs w:val="24"/>
              </w:rPr>
              <w:t xml:space="preserve">(iii) Provision by the Contractor of a “performance security in the form of a “performance bond” acceptable to the Employer in the amount(s) and currencies equal to the advance payment including the percentage of GST payments related to the advance payment. </w:t>
            </w:r>
          </w:p>
          <w:p w14:paraId="00DB4A65" w14:textId="77777777" w:rsidR="00374C09" w:rsidRPr="00747B16" w:rsidRDefault="00374C09" w:rsidP="00374C09">
            <w:pPr>
              <w:spacing w:before="60" w:after="60"/>
              <w:rPr>
                <w:szCs w:val="24"/>
              </w:rPr>
            </w:pPr>
            <w:r w:rsidRPr="00747B16">
              <w:rPr>
                <w:szCs w:val="24"/>
              </w:rPr>
              <w:t>b)  The performance bond shall be obtained from:</w:t>
            </w:r>
          </w:p>
          <w:p w14:paraId="77C1AF9F" w14:textId="77777777" w:rsidR="00374C09" w:rsidRPr="00747B16" w:rsidRDefault="00374C09" w:rsidP="00374C09">
            <w:pPr>
              <w:spacing w:before="60" w:after="60"/>
              <w:rPr>
                <w:szCs w:val="24"/>
              </w:rPr>
            </w:pPr>
            <w:r w:rsidRPr="00747B16">
              <w:rPr>
                <w:szCs w:val="24"/>
              </w:rPr>
              <w:t>(</w:t>
            </w:r>
            <w:proofErr w:type="spellStart"/>
            <w:r w:rsidRPr="00747B16">
              <w:rPr>
                <w:szCs w:val="24"/>
              </w:rPr>
              <w:t>i</w:t>
            </w:r>
            <w:proofErr w:type="spellEnd"/>
            <w:r w:rsidRPr="00747B16">
              <w:rPr>
                <w:szCs w:val="24"/>
              </w:rPr>
              <w:t>) Bank or Financial Institution located in Maldives and approved by Maldives Monitory Authority; or</w:t>
            </w:r>
          </w:p>
          <w:p w14:paraId="67B9241A" w14:textId="5C7B6A09" w:rsidR="00374C09" w:rsidRPr="00AD50D6" w:rsidRDefault="00374C09" w:rsidP="00374C09">
            <w:pPr>
              <w:spacing w:before="60" w:after="60"/>
              <w:rPr>
                <w:color w:val="FF0000"/>
                <w:szCs w:val="24"/>
              </w:rPr>
            </w:pPr>
            <w:r w:rsidRPr="00747B16">
              <w:rPr>
                <w:szCs w:val="24"/>
              </w:rPr>
              <w:t>(ii) A bank located outside Maldives, which shall have a correspondent financial institution located in the country of Maldives regulated by Maldives Monitory Authority</w:t>
            </w:r>
          </w:p>
        </w:tc>
      </w:tr>
      <w:tr w:rsidR="00374C09" w:rsidRPr="001A69B2" w14:paraId="5EB466DB"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6D43D1F7" w14:textId="77777777" w:rsidR="00374C09" w:rsidRPr="001A69B2" w:rsidRDefault="00374C09" w:rsidP="00374C09">
            <w:pPr>
              <w:spacing w:before="60" w:after="60"/>
              <w:rPr>
                <w:b/>
                <w:bCs/>
                <w:szCs w:val="24"/>
              </w:rPr>
            </w:pPr>
            <w:r w:rsidRPr="001A69B2">
              <w:rPr>
                <w:b/>
                <w:bCs/>
                <w:szCs w:val="24"/>
              </w:rPr>
              <w:t xml:space="preserve">Repayment amortization rate of advance payment </w:t>
            </w:r>
          </w:p>
        </w:tc>
        <w:tc>
          <w:tcPr>
            <w:tcW w:w="1489" w:type="dxa"/>
            <w:tcBorders>
              <w:top w:val="single" w:sz="2" w:space="0" w:color="auto"/>
              <w:left w:val="single" w:sz="2" w:space="0" w:color="auto"/>
              <w:bottom w:val="single" w:sz="2" w:space="0" w:color="auto"/>
              <w:right w:val="single" w:sz="2" w:space="0" w:color="auto"/>
            </w:tcBorders>
          </w:tcPr>
          <w:p w14:paraId="5DDAF580" w14:textId="77777777" w:rsidR="00374C09" w:rsidRPr="007452FF" w:rsidRDefault="00374C09" w:rsidP="00374C09">
            <w:pPr>
              <w:spacing w:before="60" w:after="60"/>
              <w:rPr>
                <w:szCs w:val="24"/>
              </w:rPr>
            </w:pPr>
            <w:r w:rsidRPr="007452FF">
              <w:rPr>
                <w:szCs w:val="24"/>
              </w:rPr>
              <w:t>14.2(b)</w:t>
            </w:r>
          </w:p>
        </w:tc>
        <w:tc>
          <w:tcPr>
            <w:tcW w:w="4900" w:type="dxa"/>
            <w:tcBorders>
              <w:top w:val="single" w:sz="2" w:space="0" w:color="auto"/>
              <w:left w:val="single" w:sz="2" w:space="0" w:color="auto"/>
              <w:bottom w:val="single" w:sz="2" w:space="0" w:color="auto"/>
              <w:right w:val="single" w:sz="2" w:space="0" w:color="auto"/>
            </w:tcBorders>
          </w:tcPr>
          <w:p w14:paraId="34092A9C" w14:textId="77777777" w:rsidR="00374C09" w:rsidRPr="007452FF" w:rsidRDefault="00374C09" w:rsidP="00374C09">
            <w:pPr>
              <w:spacing w:before="60" w:after="60"/>
              <w:rPr>
                <w:szCs w:val="24"/>
              </w:rPr>
            </w:pPr>
            <w:r w:rsidRPr="007452FF">
              <w:rPr>
                <w:szCs w:val="24"/>
              </w:rPr>
              <w:t xml:space="preserve"> 15 %</w:t>
            </w:r>
          </w:p>
        </w:tc>
      </w:tr>
      <w:tr w:rsidR="00374C09" w:rsidRPr="001A69B2" w14:paraId="2E138902"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49DAC4A3" w14:textId="77777777" w:rsidR="00374C09" w:rsidRPr="001A69B2" w:rsidRDefault="00374C09" w:rsidP="00374C09">
            <w:pPr>
              <w:spacing w:before="60" w:after="60"/>
              <w:rPr>
                <w:b/>
                <w:bCs/>
                <w:szCs w:val="24"/>
              </w:rPr>
            </w:pPr>
            <w:r w:rsidRPr="001A69B2">
              <w:rPr>
                <w:b/>
                <w:bCs/>
                <w:szCs w:val="24"/>
              </w:rPr>
              <w:t>Percentage of Retention</w:t>
            </w:r>
          </w:p>
        </w:tc>
        <w:tc>
          <w:tcPr>
            <w:tcW w:w="1489" w:type="dxa"/>
            <w:tcBorders>
              <w:top w:val="single" w:sz="2" w:space="0" w:color="auto"/>
              <w:left w:val="single" w:sz="2" w:space="0" w:color="auto"/>
              <w:bottom w:val="single" w:sz="2" w:space="0" w:color="auto"/>
              <w:right w:val="single" w:sz="2" w:space="0" w:color="auto"/>
            </w:tcBorders>
          </w:tcPr>
          <w:p w14:paraId="68B67C53" w14:textId="77777777" w:rsidR="00374C09" w:rsidRPr="001A69B2" w:rsidRDefault="00374C09" w:rsidP="00374C09">
            <w:pPr>
              <w:spacing w:before="60" w:after="60"/>
              <w:rPr>
                <w:szCs w:val="24"/>
              </w:rPr>
            </w:pPr>
            <w:r w:rsidRPr="001A69B2">
              <w:rPr>
                <w:szCs w:val="24"/>
              </w:rPr>
              <w:t>14.3</w:t>
            </w:r>
          </w:p>
        </w:tc>
        <w:tc>
          <w:tcPr>
            <w:tcW w:w="4900" w:type="dxa"/>
            <w:tcBorders>
              <w:top w:val="single" w:sz="2" w:space="0" w:color="auto"/>
              <w:left w:val="single" w:sz="2" w:space="0" w:color="auto"/>
              <w:bottom w:val="single" w:sz="2" w:space="0" w:color="auto"/>
              <w:right w:val="single" w:sz="2" w:space="0" w:color="auto"/>
            </w:tcBorders>
          </w:tcPr>
          <w:p w14:paraId="3BCC778F" w14:textId="77777777" w:rsidR="00374C09" w:rsidRPr="001A69B2" w:rsidRDefault="00374C09" w:rsidP="00374C09">
            <w:pPr>
              <w:spacing w:before="60" w:after="60"/>
              <w:rPr>
                <w:szCs w:val="24"/>
              </w:rPr>
            </w:pPr>
            <w:r w:rsidRPr="001A69B2">
              <w:rPr>
                <w:szCs w:val="24"/>
              </w:rPr>
              <w:t xml:space="preserve"> 5 %</w:t>
            </w:r>
          </w:p>
        </w:tc>
      </w:tr>
      <w:tr w:rsidR="00374C09" w:rsidRPr="001A69B2" w14:paraId="6C472F3C" w14:textId="77777777" w:rsidTr="00AD0B7B">
        <w:trPr>
          <w:cantSplit/>
          <w:jc w:val="center"/>
        </w:trPr>
        <w:tc>
          <w:tcPr>
            <w:tcW w:w="3348" w:type="dxa"/>
            <w:tcBorders>
              <w:top w:val="single" w:sz="2" w:space="0" w:color="auto"/>
              <w:left w:val="single" w:sz="2" w:space="0" w:color="auto"/>
              <w:bottom w:val="single" w:sz="4" w:space="0" w:color="auto"/>
              <w:right w:val="single" w:sz="2" w:space="0" w:color="auto"/>
            </w:tcBorders>
          </w:tcPr>
          <w:p w14:paraId="3E7BE652" w14:textId="77777777" w:rsidR="00374C09" w:rsidRPr="001A69B2" w:rsidRDefault="00374C09" w:rsidP="00374C09">
            <w:pPr>
              <w:spacing w:before="60" w:after="60"/>
              <w:rPr>
                <w:b/>
                <w:bCs/>
                <w:szCs w:val="24"/>
              </w:rPr>
            </w:pPr>
            <w:r w:rsidRPr="001A69B2">
              <w:rPr>
                <w:b/>
                <w:bCs/>
                <w:szCs w:val="24"/>
              </w:rPr>
              <w:t>Limit of Retention Money</w:t>
            </w:r>
          </w:p>
        </w:tc>
        <w:tc>
          <w:tcPr>
            <w:tcW w:w="1489" w:type="dxa"/>
            <w:tcBorders>
              <w:top w:val="single" w:sz="2" w:space="0" w:color="auto"/>
              <w:left w:val="single" w:sz="2" w:space="0" w:color="auto"/>
              <w:bottom w:val="single" w:sz="2" w:space="0" w:color="auto"/>
              <w:right w:val="single" w:sz="2" w:space="0" w:color="auto"/>
            </w:tcBorders>
          </w:tcPr>
          <w:p w14:paraId="323FB467" w14:textId="77777777" w:rsidR="00374C09" w:rsidRPr="001A69B2" w:rsidRDefault="00374C09" w:rsidP="00374C09">
            <w:pPr>
              <w:spacing w:before="60" w:after="60"/>
              <w:rPr>
                <w:szCs w:val="24"/>
              </w:rPr>
            </w:pPr>
            <w:r w:rsidRPr="001A69B2">
              <w:rPr>
                <w:szCs w:val="24"/>
              </w:rPr>
              <w:t>14.3</w:t>
            </w:r>
          </w:p>
        </w:tc>
        <w:tc>
          <w:tcPr>
            <w:tcW w:w="4900" w:type="dxa"/>
            <w:tcBorders>
              <w:top w:val="single" w:sz="2" w:space="0" w:color="auto"/>
              <w:left w:val="single" w:sz="2" w:space="0" w:color="auto"/>
              <w:bottom w:val="single" w:sz="2" w:space="0" w:color="auto"/>
              <w:right w:val="single" w:sz="2" w:space="0" w:color="auto"/>
            </w:tcBorders>
          </w:tcPr>
          <w:p w14:paraId="50F89A60" w14:textId="77777777" w:rsidR="00374C09" w:rsidRPr="001A69B2" w:rsidRDefault="00374C09" w:rsidP="00374C09">
            <w:pPr>
              <w:spacing w:before="60" w:after="60"/>
              <w:rPr>
                <w:szCs w:val="24"/>
              </w:rPr>
            </w:pPr>
            <w:r w:rsidRPr="001A69B2">
              <w:rPr>
                <w:szCs w:val="24"/>
              </w:rPr>
              <w:t xml:space="preserve"> 5 % of the Accepted Contract Amount</w:t>
            </w:r>
          </w:p>
        </w:tc>
      </w:tr>
      <w:tr w:rsidR="00374C09" w:rsidRPr="001A69B2" w14:paraId="50715D00" w14:textId="77777777" w:rsidTr="00AD0B7B">
        <w:trPr>
          <w:cantSplit/>
          <w:jc w:val="center"/>
        </w:trPr>
        <w:tc>
          <w:tcPr>
            <w:tcW w:w="3348" w:type="dxa"/>
            <w:tcBorders>
              <w:top w:val="single" w:sz="4" w:space="0" w:color="auto"/>
              <w:left w:val="single" w:sz="2" w:space="0" w:color="auto"/>
              <w:right w:val="single" w:sz="2" w:space="0" w:color="auto"/>
            </w:tcBorders>
          </w:tcPr>
          <w:p w14:paraId="01EC1340" w14:textId="77777777" w:rsidR="00374C09" w:rsidRPr="001A69B2" w:rsidRDefault="00374C09" w:rsidP="00374C09">
            <w:pPr>
              <w:spacing w:before="60" w:after="60"/>
              <w:rPr>
                <w:b/>
                <w:bCs/>
                <w:szCs w:val="24"/>
              </w:rPr>
            </w:pPr>
            <w:r w:rsidRPr="001A69B2">
              <w:rPr>
                <w:b/>
                <w:bCs/>
                <w:szCs w:val="24"/>
              </w:rPr>
              <w:lastRenderedPageBreak/>
              <w:t>Plant and Materials</w:t>
            </w:r>
          </w:p>
        </w:tc>
        <w:tc>
          <w:tcPr>
            <w:tcW w:w="1489" w:type="dxa"/>
            <w:tcBorders>
              <w:top w:val="single" w:sz="2" w:space="0" w:color="auto"/>
              <w:left w:val="single" w:sz="2" w:space="0" w:color="auto"/>
              <w:bottom w:val="single" w:sz="2" w:space="0" w:color="auto"/>
              <w:right w:val="single" w:sz="2" w:space="0" w:color="auto"/>
            </w:tcBorders>
          </w:tcPr>
          <w:p w14:paraId="58AB3ADE" w14:textId="77777777" w:rsidR="00374C09" w:rsidRPr="001A69B2" w:rsidRDefault="00374C09" w:rsidP="00374C09">
            <w:pPr>
              <w:spacing w:before="60" w:after="60"/>
              <w:rPr>
                <w:szCs w:val="24"/>
              </w:rPr>
            </w:pPr>
          </w:p>
          <w:p w14:paraId="3BFE2E78" w14:textId="6214AC5F" w:rsidR="00374C09" w:rsidRPr="001A69B2" w:rsidRDefault="00374C09" w:rsidP="00374C09">
            <w:pPr>
              <w:spacing w:before="60" w:after="60"/>
              <w:rPr>
                <w:szCs w:val="24"/>
              </w:rPr>
            </w:pPr>
            <w:r w:rsidRPr="001A69B2">
              <w:rPr>
                <w:szCs w:val="24"/>
              </w:rPr>
              <w:t>14.5(</w:t>
            </w:r>
            <w:r>
              <w:rPr>
                <w:szCs w:val="24"/>
              </w:rPr>
              <w:t>c</w:t>
            </w:r>
            <w:r w:rsidRPr="001A69B2">
              <w:rPr>
                <w:szCs w:val="24"/>
              </w:rPr>
              <w:t>)(</w:t>
            </w:r>
            <w:proofErr w:type="spellStart"/>
            <w:r w:rsidRPr="001A69B2">
              <w:rPr>
                <w:szCs w:val="24"/>
              </w:rPr>
              <w:t>i</w:t>
            </w:r>
            <w:proofErr w:type="spellEnd"/>
            <w:r w:rsidRPr="001A69B2">
              <w:rPr>
                <w:szCs w:val="24"/>
              </w:rPr>
              <w:t>)</w:t>
            </w:r>
          </w:p>
        </w:tc>
        <w:tc>
          <w:tcPr>
            <w:tcW w:w="4900" w:type="dxa"/>
            <w:tcBorders>
              <w:top w:val="single" w:sz="2" w:space="0" w:color="auto"/>
              <w:left w:val="single" w:sz="2" w:space="0" w:color="auto"/>
              <w:bottom w:val="single" w:sz="2" w:space="0" w:color="auto"/>
              <w:right w:val="single" w:sz="2" w:space="0" w:color="auto"/>
            </w:tcBorders>
          </w:tcPr>
          <w:p w14:paraId="21497794" w14:textId="77777777" w:rsidR="00374C09" w:rsidRPr="001A69B2" w:rsidRDefault="00374C09" w:rsidP="00374C09">
            <w:pPr>
              <w:spacing w:before="60" w:after="60"/>
              <w:rPr>
                <w:szCs w:val="24"/>
              </w:rPr>
            </w:pPr>
            <w:r w:rsidRPr="001A69B2">
              <w:rPr>
                <w:szCs w:val="24"/>
              </w:rPr>
              <w:t>If Sub-Clause 14.5 applies:</w:t>
            </w:r>
          </w:p>
          <w:p w14:paraId="1A7D3545" w14:textId="75330429" w:rsidR="00374C09" w:rsidRPr="001A69B2" w:rsidRDefault="00374C09" w:rsidP="00374C09">
            <w:pPr>
              <w:spacing w:before="60" w:after="120"/>
              <w:rPr>
                <w:szCs w:val="24"/>
              </w:rPr>
            </w:pPr>
            <w:r w:rsidRPr="001A69B2">
              <w:rPr>
                <w:szCs w:val="24"/>
              </w:rPr>
              <w:t>Plant and Materials for payment when delivered to the Site 80%</w:t>
            </w:r>
          </w:p>
        </w:tc>
      </w:tr>
      <w:tr w:rsidR="00374C09" w:rsidRPr="001A69B2" w14:paraId="61E8B5BC"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1245DDE4" w14:textId="77777777" w:rsidR="00374C09" w:rsidRPr="001A69B2" w:rsidRDefault="00374C09" w:rsidP="00374C09">
            <w:pPr>
              <w:spacing w:before="60" w:after="60"/>
              <w:jc w:val="left"/>
              <w:rPr>
                <w:b/>
                <w:bCs/>
                <w:szCs w:val="24"/>
              </w:rPr>
            </w:pPr>
            <w:r w:rsidRPr="001A69B2">
              <w:rPr>
                <w:b/>
                <w:bCs/>
                <w:szCs w:val="24"/>
              </w:rPr>
              <w:t>Minimum Amount of Interim Payment Certificates</w:t>
            </w:r>
          </w:p>
        </w:tc>
        <w:tc>
          <w:tcPr>
            <w:tcW w:w="1489" w:type="dxa"/>
            <w:tcBorders>
              <w:top w:val="single" w:sz="2" w:space="0" w:color="auto"/>
              <w:left w:val="single" w:sz="2" w:space="0" w:color="auto"/>
              <w:bottom w:val="single" w:sz="2" w:space="0" w:color="auto"/>
              <w:right w:val="single" w:sz="2" w:space="0" w:color="auto"/>
            </w:tcBorders>
          </w:tcPr>
          <w:p w14:paraId="1D5E3CD0" w14:textId="77777777" w:rsidR="00374C09" w:rsidRPr="001A69B2" w:rsidRDefault="00374C09" w:rsidP="00374C09">
            <w:pPr>
              <w:spacing w:before="60" w:after="60"/>
              <w:rPr>
                <w:szCs w:val="24"/>
              </w:rPr>
            </w:pPr>
            <w:r w:rsidRPr="001A69B2">
              <w:rPr>
                <w:szCs w:val="24"/>
              </w:rPr>
              <w:t>14.6</w:t>
            </w:r>
          </w:p>
        </w:tc>
        <w:tc>
          <w:tcPr>
            <w:tcW w:w="4900" w:type="dxa"/>
            <w:tcBorders>
              <w:top w:val="single" w:sz="2" w:space="0" w:color="auto"/>
              <w:left w:val="single" w:sz="2" w:space="0" w:color="auto"/>
              <w:bottom w:val="single" w:sz="2" w:space="0" w:color="auto"/>
              <w:right w:val="single" w:sz="2" w:space="0" w:color="auto"/>
            </w:tcBorders>
          </w:tcPr>
          <w:p w14:paraId="434FA7E4" w14:textId="77777777" w:rsidR="00374C09" w:rsidRPr="001A69B2" w:rsidRDefault="00374C09" w:rsidP="00374C09">
            <w:pPr>
              <w:spacing w:before="60" w:after="60"/>
              <w:rPr>
                <w:szCs w:val="24"/>
              </w:rPr>
            </w:pPr>
            <w:r w:rsidRPr="001A69B2">
              <w:rPr>
                <w:szCs w:val="24"/>
              </w:rPr>
              <w:t xml:space="preserve"> 2.5 % of the Accepted Contract Amount.</w:t>
            </w:r>
          </w:p>
        </w:tc>
      </w:tr>
      <w:tr w:rsidR="00374C09" w:rsidRPr="001A69B2" w14:paraId="19BDAB32"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3790DA52" w14:textId="77777777" w:rsidR="00374C09" w:rsidRPr="001A69B2" w:rsidRDefault="00374C09" w:rsidP="00374C09">
            <w:pPr>
              <w:spacing w:before="60" w:after="60"/>
              <w:jc w:val="left"/>
              <w:rPr>
                <w:b/>
                <w:bCs/>
                <w:szCs w:val="24"/>
              </w:rPr>
            </w:pPr>
            <w:r w:rsidRPr="001A69B2">
              <w:rPr>
                <w:b/>
                <w:bCs/>
                <w:szCs w:val="24"/>
              </w:rPr>
              <w:t>Publishing source of commercial penalty rates for financial charges in case of  delayed payment</w:t>
            </w:r>
          </w:p>
        </w:tc>
        <w:tc>
          <w:tcPr>
            <w:tcW w:w="1489" w:type="dxa"/>
            <w:tcBorders>
              <w:top w:val="single" w:sz="2" w:space="0" w:color="auto"/>
              <w:left w:val="single" w:sz="2" w:space="0" w:color="auto"/>
              <w:bottom w:val="single" w:sz="2" w:space="0" w:color="auto"/>
              <w:right w:val="single" w:sz="2" w:space="0" w:color="auto"/>
            </w:tcBorders>
          </w:tcPr>
          <w:p w14:paraId="4B143A47" w14:textId="77777777" w:rsidR="00374C09" w:rsidRPr="001A69B2" w:rsidRDefault="00374C09" w:rsidP="00374C09">
            <w:pPr>
              <w:spacing w:before="60" w:after="60"/>
              <w:rPr>
                <w:szCs w:val="24"/>
              </w:rPr>
            </w:pPr>
            <w:r w:rsidRPr="001A69B2">
              <w:rPr>
                <w:szCs w:val="24"/>
              </w:rPr>
              <w:t>14.8</w:t>
            </w:r>
          </w:p>
        </w:tc>
        <w:tc>
          <w:tcPr>
            <w:tcW w:w="4900" w:type="dxa"/>
            <w:tcBorders>
              <w:top w:val="single" w:sz="2" w:space="0" w:color="auto"/>
              <w:left w:val="single" w:sz="2" w:space="0" w:color="auto"/>
              <w:bottom w:val="single" w:sz="2" w:space="0" w:color="auto"/>
              <w:right w:val="single" w:sz="2" w:space="0" w:color="auto"/>
            </w:tcBorders>
          </w:tcPr>
          <w:p w14:paraId="620CA25D" w14:textId="77777777" w:rsidR="00374C09" w:rsidRPr="001A69B2" w:rsidRDefault="00374C09" w:rsidP="00374C09">
            <w:pPr>
              <w:spacing w:before="60" w:after="60"/>
              <w:rPr>
                <w:szCs w:val="24"/>
              </w:rPr>
            </w:pPr>
            <w:r w:rsidRPr="001A69B2">
              <w:rPr>
                <w:szCs w:val="24"/>
              </w:rPr>
              <w:t>NOT APPLICABLE</w:t>
            </w:r>
          </w:p>
        </w:tc>
      </w:tr>
      <w:tr w:rsidR="00374C09" w:rsidRPr="001A69B2" w14:paraId="52713C97"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1C5D55BD" w14:textId="77777777" w:rsidR="00374C09" w:rsidRPr="001A69B2" w:rsidRDefault="00374C09" w:rsidP="00374C09">
            <w:pPr>
              <w:spacing w:before="60" w:after="60"/>
              <w:rPr>
                <w:b/>
                <w:bCs/>
                <w:szCs w:val="24"/>
              </w:rPr>
            </w:pPr>
            <w:r w:rsidRPr="001A69B2">
              <w:rPr>
                <w:b/>
                <w:bCs/>
                <w:szCs w:val="24"/>
              </w:rPr>
              <w:t xml:space="preserve">Maximum total liability of the Contractor to the Employer </w:t>
            </w:r>
          </w:p>
        </w:tc>
        <w:tc>
          <w:tcPr>
            <w:tcW w:w="1489" w:type="dxa"/>
            <w:tcBorders>
              <w:top w:val="single" w:sz="2" w:space="0" w:color="auto"/>
              <w:left w:val="single" w:sz="2" w:space="0" w:color="auto"/>
              <w:bottom w:val="single" w:sz="2" w:space="0" w:color="auto"/>
              <w:right w:val="single" w:sz="2" w:space="0" w:color="auto"/>
            </w:tcBorders>
          </w:tcPr>
          <w:p w14:paraId="43AEEC75" w14:textId="77777777" w:rsidR="00374C09" w:rsidRPr="001A69B2" w:rsidRDefault="00374C09" w:rsidP="00374C09">
            <w:pPr>
              <w:spacing w:before="60" w:after="60"/>
              <w:rPr>
                <w:szCs w:val="24"/>
              </w:rPr>
            </w:pPr>
            <w:r w:rsidRPr="001A69B2">
              <w:rPr>
                <w:szCs w:val="24"/>
              </w:rPr>
              <w:t>17.6</w:t>
            </w:r>
          </w:p>
        </w:tc>
        <w:tc>
          <w:tcPr>
            <w:tcW w:w="4900" w:type="dxa"/>
            <w:tcBorders>
              <w:top w:val="single" w:sz="2" w:space="0" w:color="auto"/>
              <w:left w:val="single" w:sz="2" w:space="0" w:color="auto"/>
              <w:bottom w:val="single" w:sz="2" w:space="0" w:color="auto"/>
              <w:right w:val="single" w:sz="2" w:space="0" w:color="auto"/>
            </w:tcBorders>
          </w:tcPr>
          <w:p w14:paraId="28B21235" w14:textId="22C6322A" w:rsidR="00374C09" w:rsidRPr="001A69B2" w:rsidRDefault="00374C09" w:rsidP="00374C09">
            <w:pPr>
              <w:spacing w:before="60" w:after="60"/>
              <w:rPr>
                <w:i/>
                <w:iCs/>
                <w:szCs w:val="24"/>
              </w:rPr>
            </w:pPr>
            <w:r w:rsidRPr="00835F7A">
              <w:rPr>
                <w:szCs w:val="24"/>
              </w:rPr>
              <w:t>The amount of the maximum total liability shall be 110% the Accepted Contract Amount</w:t>
            </w:r>
          </w:p>
        </w:tc>
      </w:tr>
      <w:tr w:rsidR="00374C09" w:rsidRPr="001A69B2" w14:paraId="7FA455A0" w14:textId="77777777" w:rsidTr="00AD0B7B">
        <w:trPr>
          <w:cantSplit/>
          <w:jc w:val="center"/>
        </w:trPr>
        <w:tc>
          <w:tcPr>
            <w:tcW w:w="3348" w:type="dxa"/>
            <w:tcBorders>
              <w:top w:val="single" w:sz="2" w:space="0" w:color="auto"/>
              <w:left w:val="single" w:sz="2" w:space="0" w:color="auto"/>
              <w:right w:val="single" w:sz="2" w:space="0" w:color="auto"/>
            </w:tcBorders>
          </w:tcPr>
          <w:p w14:paraId="5D2E55AE" w14:textId="77777777" w:rsidR="00374C09" w:rsidRPr="001A69B2" w:rsidRDefault="00374C09" w:rsidP="00374C09">
            <w:pPr>
              <w:spacing w:before="60" w:after="60"/>
              <w:jc w:val="left"/>
              <w:rPr>
                <w:b/>
                <w:bCs/>
                <w:szCs w:val="24"/>
              </w:rPr>
            </w:pPr>
            <w:r w:rsidRPr="001A69B2">
              <w:rPr>
                <w:b/>
              </w:rPr>
              <w:t>Periods for submission of insurance:</w:t>
            </w:r>
          </w:p>
        </w:tc>
        <w:tc>
          <w:tcPr>
            <w:tcW w:w="1489" w:type="dxa"/>
            <w:tcBorders>
              <w:top w:val="single" w:sz="2" w:space="0" w:color="auto"/>
              <w:left w:val="single" w:sz="2" w:space="0" w:color="auto"/>
              <w:right w:val="single" w:sz="2" w:space="0" w:color="auto"/>
            </w:tcBorders>
          </w:tcPr>
          <w:p w14:paraId="5599D278" w14:textId="77777777" w:rsidR="00374C09" w:rsidRPr="001A69B2" w:rsidRDefault="00374C09" w:rsidP="00374C09">
            <w:pPr>
              <w:spacing w:before="60" w:after="60"/>
              <w:rPr>
                <w:szCs w:val="24"/>
              </w:rPr>
            </w:pPr>
            <w:r w:rsidRPr="001A69B2">
              <w:rPr>
                <w:szCs w:val="24"/>
              </w:rPr>
              <w:t>18.1</w:t>
            </w:r>
          </w:p>
        </w:tc>
        <w:tc>
          <w:tcPr>
            <w:tcW w:w="4900" w:type="dxa"/>
            <w:tcBorders>
              <w:top w:val="single" w:sz="2" w:space="0" w:color="auto"/>
              <w:left w:val="single" w:sz="2" w:space="0" w:color="auto"/>
              <w:right w:val="single" w:sz="2" w:space="0" w:color="auto"/>
            </w:tcBorders>
          </w:tcPr>
          <w:p w14:paraId="092C32C5" w14:textId="77777777" w:rsidR="00374C09" w:rsidRPr="001A69B2" w:rsidRDefault="00374C09" w:rsidP="00374C09">
            <w:pPr>
              <w:spacing w:after="200"/>
              <w:rPr>
                <w:i/>
                <w:iCs/>
                <w:szCs w:val="24"/>
              </w:rPr>
            </w:pPr>
          </w:p>
        </w:tc>
      </w:tr>
      <w:tr w:rsidR="00374C09" w:rsidRPr="001A69B2" w14:paraId="34126AAB" w14:textId="77777777" w:rsidTr="00AD0B7B">
        <w:trPr>
          <w:cantSplit/>
          <w:jc w:val="center"/>
        </w:trPr>
        <w:tc>
          <w:tcPr>
            <w:tcW w:w="3348" w:type="dxa"/>
            <w:tcBorders>
              <w:left w:val="single" w:sz="2" w:space="0" w:color="auto"/>
              <w:right w:val="single" w:sz="2" w:space="0" w:color="auto"/>
            </w:tcBorders>
          </w:tcPr>
          <w:p w14:paraId="5E75E5D1" w14:textId="77777777" w:rsidR="00374C09" w:rsidRPr="001A69B2" w:rsidRDefault="00374C09" w:rsidP="00374C09">
            <w:pPr>
              <w:spacing w:before="60" w:after="60"/>
              <w:ind w:left="540"/>
              <w:rPr>
                <w:b/>
                <w:bCs/>
                <w:szCs w:val="24"/>
              </w:rPr>
            </w:pPr>
            <w:r w:rsidRPr="001A69B2">
              <w:rPr>
                <w:szCs w:val="24"/>
              </w:rPr>
              <w:t>a. evidence of insurance.</w:t>
            </w:r>
          </w:p>
        </w:tc>
        <w:tc>
          <w:tcPr>
            <w:tcW w:w="1489" w:type="dxa"/>
            <w:tcBorders>
              <w:left w:val="single" w:sz="2" w:space="0" w:color="auto"/>
              <w:right w:val="single" w:sz="2" w:space="0" w:color="auto"/>
            </w:tcBorders>
          </w:tcPr>
          <w:p w14:paraId="6BFE6528" w14:textId="77777777" w:rsidR="00374C09" w:rsidRPr="001A69B2" w:rsidRDefault="00374C09" w:rsidP="00374C09">
            <w:pPr>
              <w:spacing w:before="60" w:after="60"/>
              <w:rPr>
                <w:szCs w:val="24"/>
              </w:rPr>
            </w:pPr>
          </w:p>
        </w:tc>
        <w:tc>
          <w:tcPr>
            <w:tcW w:w="4900" w:type="dxa"/>
            <w:tcBorders>
              <w:left w:val="single" w:sz="2" w:space="0" w:color="auto"/>
              <w:right w:val="single" w:sz="2" w:space="0" w:color="auto"/>
            </w:tcBorders>
          </w:tcPr>
          <w:p w14:paraId="197B8E65" w14:textId="77777777" w:rsidR="00374C09" w:rsidRPr="001A69B2" w:rsidRDefault="00374C09" w:rsidP="00374C09">
            <w:pPr>
              <w:spacing w:before="60" w:after="60"/>
              <w:rPr>
                <w:szCs w:val="24"/>
              </w:rPr>
            </w:pPr>
            <w:r w:rsidRPr="001A69B2">
              <w:rPr>
                <w:szCs w:val="24"/>
              </w:rPr>
              <w:t>14 days</w:t>
            </w:r>
          </w:p>
        </w:tc>
      </w:tr>
      <w:tr w:rsidR="00374C09" w:rsidRPr="001A69B2" w14:paraId="2B33176D" w14:textId="77777777" w:rsidTr="00AD0B7B">
        <w:trPr>
          <w:cantSplit/>
          <w:jc w:val="center"/>
        </w:trPr>
        <w:tc>
          <w:tcPr>
            <w:tcW w:w="3348" w:type="dxa"/>
            <w:tcBorders>
              <w:left w:val="single" w:sz="2" w:space="0" w:color="auto"/>
              <w:bottom w:val="single" w:sz="2" w:space="0" w:color="auto"/>
              <w:right w:val="single" w:sz="2" w:space="0" w:color="auto"/>
            </w:tcBorders>
          </w:tcPr>
          <w:p w14:paraId="419301E1" w14:textId="77777777" w:rsidR="00374C09" w:rsidRPr="001A69B2" w:rsidRDefault="00374C09" w:rsidP="00374C09">
            <w:pPr>
              <w:spacing w:before="60" w:after="60"/>
              <w:ind w:left="540"/>
              <w:rPr>
                <w:b/>
                <w:bCs/>
                <w:szCs w:val="24"/>
              </w:rPr>
            </w:pPr>
            <w:r w:rsidRPr="001A69B2">
              <w:rPr>
                <w:szCs w:val="24"/>
              </w:rPr>
              <w:t>b. relevant policies</w:t>
            </w:r>
          </w:p>
        </w:tc>
        <w:tc>
          <w:tcPr>
            <w:tcW w:w="1489" w:type="dxa"/>
            <w:tcBorders>
              <w:left w:val="single" w:sz="2" w:space="0" w:color="auto"/>
              <w:bottom w:val="single" w:sz="2" w:space="0" w:color="auto"/>
              <w:right w:val="single" w:sz="2" w:space="0" w:color="auto"/>
            </w:tcBorders>
          </w:tcPr>
          <w:p w14:paraId="3FBBF3D3" w14:textId="77777777" w:rsidR="00374C09" w:rsidRPr="001A69B2" w:rsidRDefault="00374C09" w:rsidP="00374C09">
            <w:pPr>
              <w:spacing w:before="60" w:after="60"/>
              <w:rPr>
                <w:szCs w:val="24"/>
              </w:rPr>
            </w:pPr>
          </w:p>
        </w:tc>
        <w:tc>
          <w:tcPr>
            <w:tcW w:w="4900" w:type="dxa"/>
            <w:tcBorders>
              <w:left w:val="single" w:sz="2" w:space="0" w:color="auto"/>
              <w:bottom w:val="single" w:sz="2" w:space="0" w:color="auto"/>
              <w:right w:val="single" w:sz="2" w:space="0" w:color="auto"/>
            </w:tcBorders>
          </w:tcPr>
          <w:p w14:paraId="2885AC63" w14:textId="77777777" w:rsidR="00374C09" w:rsidRPr="001A69B2" w:rsidRDefault="00374C09" w:rsidP="00374C09">
            <w:pPr>
              <w:spacing w:before="60" w:after="60"/>
              <w:rPr>
                <w:i/>
                <w:iCs/>
                <w:szCs w:val="24"/>
              </w:rPr>
            </w:pPr>
            <w:r w:rsidRPr="001A69B2">
              <w:rPr>
                <w:szCs w:val="24"/>
              </w:rPr>
              <w:t>28 days</w:t>
            </w:r>
          </w:p>
        </w:tc>
      </w:tr>
      <w:tr w:rsidR="00374C09" w:rsidRPr="001A69B2" w14:paraId="1743B42B"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621672AF" w14:textId="77777777" w:rsidR="00374C09" w:rsidRPr="001A69B2" w:rsidRDefault="00374C09" w:rsidP="00374C09">
            <w:pPr>
              <w:spacing w:before="60" w:after="60"/>
              <w:jc w:val="left"/>
              <w:rPr>
                <w:b/>
                <w:bCs/>
                <w:szCs w:val="24"/>
              </w:rPr>
            </w:pPr>
            <w:r w:rsidRPr="001A69B2">
              <w:rPr>
                <w:b/>
                <w:bCs/>
                <w:szCs w:val="24"/>
              </w:rPr>
              <w:t xml:space="preserve">Maximum </w:t>
            </w:r>
            <w:proofErr w:type="gramStart"/>
            <w:r w:rsidRPr="001A69B2">
              <w:rPr>
                <w:b/>
                <w:bCs/>
                <w:szCs w:val="24"/>
              </w:rPr>
              <w:t>amount</w:t>
            </w:r>
            <w:proofErr w:type="gramEnd"/>
            <w:r w:rsidRPr="001A69B2">
              <w:rPr>
                <w:b/>
                <w:bCs/>
                <w:szCs w:val="24"/>
              </w:rPr>
              <w:t xml:space="preserve"> of deductibles for </w:t>
            </w:r>
          </w:p>
          <w:p w14:paraId="123A855C" w14:textId="77777777" w:rsidR="00374C09" w:rsidRPr="001A69B2" w:rsidRDefault="00374C09" w:rsidP="00374C09">
            <w:pPr>
              <w:spacing w:before="60" w:after="60"/>
              <w:jc w:val="left"/>
              <w:rPr>
                <w:b/>
                <w:bCs/>
                <w:szCs w:val="24"/>
              </w:rPr>
            </w:pPr>
            <w:r w:rsidRPr="001A69B2">
              <w:rPr>
                <w:b/>
                <w:bCs/>
                <w:szCs w:val="24"/>
              </w:rPr>
              <w:t>insurance of the Employer's risks</w:t>
            </w:r>
          </w:p>
        </w:tc>
        <w:tc>
          <w:tcPr>
            <w:tcW w:w="1489" w:type="dxa"/>
            <w:tcBorders>
              <w:top w:val="single" w:sz="2" w:space="0" w:color="auto"/>
              <w:left w:val="single" w:sz="2" w:space="0" w:color="auto"/>
              <w:bottom w:val="single" w:sz="2" w:space="0" w:color="auto"/>
              <w:right w:val="single" w:sz="2" w:space="0" w:color="auto"/>
            </w:tcBorders>
          </w:tcPr>
          <w:p w14:paraId="6A1ACF78" w14:textId="77777777" w:rsidR="00374C09" w:rsidRPr="001A69B2" w:rsidRDefault="00374C09" w:rsidP="00374C09">
            <w:pPr>
              <w:spacing w:before="60" w:after="60"/>
              <w:rPr>
                <w:szCs w:val="24"/>
              </w:rPr>
            </w:pPr>
            <w:r w:rsidRPr="001A69B2">
              <w:rPr>
                <w:szCs w:val="24"/>
              </w:rPr>
              <w:t>18.2(d)</w:t>
            </w:r>
          </w:p>
        </w:tc>
        <w:tc>
          <w:tcPr>
            <w:tcW w:w="4900" w:type="dxa"/>
            <w:tcBorders>
              <w:top w:val="single" w:sz="2" w:space="0" w:color="auto"/>
              <w:left w:val="single" w:sz="2" w:space="0" w:color="auto"/>
              <w:bottom w:val="single" w:sz="2" w:space="0" w:color="auto"/>
              <w:right w:val="single" w:sz="2" w:space="0" w:color="auto"/>
            </w:tcBorders>
          </w:tcPr>
          <w:p w14:paraId="21961F83" w14:textId="77777777" w:rsidR="00374C09" w:rsidRPr="001A69B2" w:rsidRDefault="00374C09" w:rsidP="00374C09">
            <w:pPr>
              <w:spacing w:before="60" w:after="60"/>
              <w:rPr>
                <w:i/>
                <w:iCs/>
                <w:szCs w:val="24"/>
              </w:rPr>
            </w:pPr>
            <w:r w:rsidRPr="001A69B2">
              <w:rPr>
                <w:i/>
                <w:iCs/>
                <w:szCs w:val="24"/>
              </w:rPr>
              <w:t>USD 30,000.00 per occurrence</w:t>
            </w:r>
          </w:p>
        </w:tc>
      </w:tr>
      <w:tr w:rsidR="00374C09" w:rsidRPr="001A69B2" w14:paraId="28EDC6F4"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1B63855A" w14:textId="77777777" w:rsidR="00374C09" w:rsidRPr="001A69B2" w:rsidRDefault="00374C09" w:rsidP="00374C09">
            <w:pPr>
              <w:spacing w:before="60" w:after="60"/>
              <w:jc w:val="left"/>
              <w:rPr>
                <w:b/>
                <w:bCs/>
                <w:szCs w:val="24"/>
              </w:rPr>
            </w:pPr>
            <w:r w:rsidRPr="001A69B2">
              <w:rPr>
                <w:b/>
                <w:bCs/>
                <w:szCs w:val="24"/>
              </w:rPr>
              <w:t>Minimum amount of third party insurance</w:t>
            </w:r>
          </w:p>
        </w:tc>
        <w:tc>
          <w:tcPr>
            <w:tcW w:w="1489" w:type="dxa"/>
            <w:tcBorders>
              <w:top w:val="single" w:sz="2" w:space="0" w:color="auto"/>
              <w:left w:val="single" w:sz="2" w:space="0" w:color="auto"/>
              <w:bottom w:val="single" w:sz="2" w:space="0" w:color="auto"/>
              <w:right w:val="single" w:sz="2" w:space="0" w:color="auto"/>
            </w:tcBorders>
          </w:tcPr>
          <w:p w14:paraId="53FF9C38" w14:textId="77777777" w:rsidR="00374C09" w:rsidRPr="001A69B2" w:rsidRDefault="00374C09" w:rsidP="00374C09">
            <w:pPr>
              <w:spacing w:before="60" w:after="60"/>
              <w:rPr>
                <w:szCs w:val="24"/>
              </w:rPr>
            </w:pPr>
            <w:r w:rsidRPr="001A69B2">
              <w:rPr>
                <w:szCs w:val="24"/>
              </w:rPr>
              <w:t>18.3</w:t>
            </w:r>
          </w:p>
        </w:tc>
        <w:tc>
          <w:tcPr>
            <w:tcW w:w="4900" w:type="dxa"/>
            <w:tcBorders>
              <w:top w:val="single" w:sz="2" w:space="0" w:color="auto"/>
              <w:left w:val="single" w:sz="2" w:space="0" w:color="auto"/>
              <w:bottom w:val="single" w:sz="2" w:space="0" w:color="auto"/>
              <w:right w:val="single" w:sz="2" w:space="0" w:color="auto"/>
            </w:tcBorders>
          </w:tcPr>
          <w:p w14:paraId="1018F7F9" w14:textId="77777777" w:rsidR="00374C09" w:rsidRPr="001A69B2" w:rsidRDefault="00374C09" w:rsidP="00374C09">
            <w:pPr>
              <w:spacing w:before="60" w:after="60"/>
              <w:rPr>
                <w:i/>
                <w:iCs/>
                <w:szCs w:val="24"/>
              </w:rPr>
            </w:pPr>
            <w:r w:rsidRPr="001A69B2">
              <w:rPr>
                <w:i/>
                <w:iCs/>
                <w:szCs w:val="24"/>
              </w:rPr>
              <w:t>USD 1,000,000.00</w:t>
            </w:r>
          </w:p>
        </w:tc>
      </w:tr>
      <w:tr w:rsidR="00374C09" w:rsidRPr="001A69B2" w14:paraId="34D95D4D"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44F63AA9" w14:textId="77777777" w:rsidR="00374C09" w:rsidRPr="001A69B2" w:rsidRDefault="00374C09" w:rsidP="00374C09">
            <w:pPr>
              <w:spacing w:before="60" w:after="60"/>
              <w:rPr>
                <w:b/>
                <w:bCs/>
                <w:szCs w:val="24"/>
              </w:rPr>
            </w:pPr>
            <w:r w:rsidRPr="001A69B2">
              <w:rPr>
                <w:b/>
                <w:bCs/>
                <w:szCs w:val="24"/>
              </w:rPr>
              <w:t>Date by which the DB shall be appointed</w:t>
            </w:r>
          </w:p>
        </w:tc>
        <w:tc>
          <w:tcPr>
            <w:tcW w:w="1489" w:type="dxa"/>
            <w:tcBorders>
              <w:top w:val="single" w:sz="2" w:space="0" w:color="auto"/>
              <w:left w:val="single" w:sz="2" w:space="0" w:color="auto"/>
              <w:bottom w:val="single" w:sz="2" w:space="0" w:color="auto"/>
              <w:right w:val="single" w:sz="2" w:space="0" w:color="auto"/>
            </w:tcBorders>
          </w:tcPr>
          <w:p w14:paraId="35352BD4" w14:textId="77777777" w:rsidR="00374C09" w:rsidRPr="001A69B2" w:rsidRDefault="00374C09" w:rsidP="00374C09">
            <w:pPr>
              <w:spacing w:before="60" w:after="60"/>
              <w:rPr>
                <w:szCs w:val="24"/>
              </w:rPr>
            </w:pPr>
            <w:r w:rsidRPr="001A69B2">
              <w:rPr>
                <w:szCs w:val="24"/>
              </w:rPr>
              <w:t>20.2</w:t>
            </w:r>
          </w:p>
        </w:tc>
        <w:tc>
          <w:tcPr>
            <w:tcW w:w="4900" w:type="dxa"/>
            <w:tcBorders>
              <w:top w:val="single" w:sz="2" w:space="0" w:color="auto"/>
              <w:left w:val="single" w:sz="2" w:space="0" w:color="auto"/>
              <w:bottom w:val="single" w:sz="2" w:space="0" w:color="auto"/>
              <w:right w:val="single" w:sz="2" w:space="0" w:color="auto"/>
            </w:tcBorders>
          </w:tcPr>
          <w:p w14:paraId="53DF33F7" w14:textId="77777777" w:rsidR="00374C09" w:rsidRPr="001A69B2" w:rsidRDefault="00374C09" w:rsidP="00374C09">
            <w:pPr>
              <w:spacing w:before="60" w:after="60"/>
              <w:rPr>
                <w:szCs w:val="24"/>
              </w:rPr>
            </w:pPr>
            <w:r w:rsidRPr="001A69B2">
              <w:rPr>
                <w:szCs w:val="24"/>
              </w:rPr>
              <w:t>28 days after the Commencement date</w:t>
            </w:r>
          </w:p>
        </w:tc>
      </w:tr>
      <w:tr w:rsidR="00374C09" w:rsidRPr="001A69B2" w14:paraId="45948D2D"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11DD3342" w14:textId="77777777" w:rsidR="00374C09" w:rsidRPr="001A69B2" w:rsidRDefault="00374C09" w:rsidP="00374C09">
            <w:pPr>
              <w:spacing w:before="60" w:after="60"/>
              <w:rPr>
                <w:b/>
                <w:bCs/>
                <w:szCs w:val="24"/>
              </w:rPr>
            </w:pPr>
            <w:r w:rsidRPr="001A69B2">
              <w:rPr>
                <w:b/>
                <w:bCs/>
                <w:szCs w:val="24"/>
              </w:rPr>
              <w:t>The DB shall be comprised of</w:t>
            </w:r>
          </w:p>
        </w:tc>
        <w:tc>
          <w:tcPr>
            <w:tcW w:w="1489" w:type="dxa"/>
            <w:tcBorders>
              <w:top w:val="single" w:sz="2" w:space="0" w:color="auto"/>
              <w:left w:val="single" w:sz="2" w:space="0" w:color="auto"/>
              <w:bottom w:val="single" w:sz="2" w:space="0" w:color="auto"/>
              <w:right w:val="single" w:sz="2" w:space="0" w:color="auto"/>
            </w:tcBorders>
          </w:tcPr>
          <w:p w14:paraId="6E042E1C" w14:textId="77777777" w:rsidR="00374C09" w:rsidRPr="001A69B2" w:rsidRDefault="00374C09" w:rsidP="00374C09">
            <w:pPr>
              <w:spacing w:before="60" w:after="60"/>
              <w:rPr>
                <w:szCs w:val="24"/>
              </w:rPr>
            </w:pPr>
            <w:r w:rsidRPr="001A69B2">
              <w:rPr>
                <w:szCs w:val="24"/>
              </w:rPr>
              <w:t>20.2</w:t>
            </w:r>
          </w:p>
        </w:tc>
        <w:tc>
          <w:tcPr>
            <w:tcW w:w="4900" w:type="dxa"/>
            <w:tcBorders>
              <w:top w:val="single" w:sz="2" w:space="0" w:color="auto"/>
              <w:left w:val="single" w:sz="2" w:space="0" w:color="auto"/>
              <w:bottom w:val="single" w:sz="2" w:space="0" w:color="auto"/>
              <w:right w:val="single" w:sz="2" w:space="0" w:color="auto"/>
            </w:tcBorders>
          </w:tcPr>
          <w:p w14:paraId="3169DEC9" w14:textId="77777777" w:rsidR="00374C09" w:rsidRPr="001A69B2" w:rsidRDefault="00374C09" w:rsidP="00374C09">
            <w:pPr>
              <w:spacing w:before="60" w:after="60"/>
              <w:rPr>
                <w:szCs w:val="24"/>
              </w:rPr>
            </w:pPr>
            <w:r w:rsidRPr="001A69B2">
              <w:rPr>
                <w:szCs w:val="24"/>
              </w:rPr>
              <w:t>Three Members</w:t>
            </w:r>
          </w:p>
        </w:tc>
      </w:tr>
      <w:tr w:rsidR="00213C98" w:rsidRPr="001A69B2" w14:paraId="07D0D919"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6EF8CE1D" w14:textId="77777777" w:rsidR="00213C98" w:rsidRPr="001A69B2" w:rsidRDefault="00213C98" w:rsidP="00213C98">
            <w:pPr>
              <w:spacing w:before="60" w:after="60"/>
              <w:rPr>
                <w:b/>
                <w:bCs/>
                <w:szCs w:val="24"/>
              </w:rPr>
            </w:pPr>
            <w:r w:rsidRPr="001A69B2">
              <w:rPr>
                <w:b/>
                <w:bCs/>
                <w:szCs w:val="24"/>
              </w:rPr>
              <w:t>Appointment (if not agreed) to be made by</w:t>
            </w:r>
          </w:p>
        </w:tc>
        <w:tc>
          <w:tcPr>
            <w:tcW w:w="1489" w:type="dxa"/>
            <w:tcBorders>
              <w:top w:val="single" w:sz="2" w:space="0" w:color="auto"/>
              <w:left w:val="single" w:sz="2" w:space="0" w:color="auto"/>
              <w:bottom w:val="single" w:sz="2" w:space="0" w:color="auto"/>
              <w:right w:val="single" w:sz="2" w:space="0" w:color="auto"/>
            </w:tcBorders>
          </w:tcPr>
          <w:p w14:paraId="5A081569" w14:textId="77777777" w:rsidR="00213C98" w:rsidRPr="001A69B2" w:rsidRDefault="00213C98" w:rsidP="00213C98">
            <w:pPr>
              <w:spacing w:before="60" w:after="60"/>
              <w:rPr>
                <w:szCs w:val="24"/>
              </w:rPr>
            </w:pPr>
            <w:r w:rsidRPr="001A69B2">
              <w:rPr>
                <w:szCs w:val="24"/>
              </w:rPr>
              <w:t>20.3</w:t>
            </w:r>
          </w:p>
        </w:tc>
        <w:tc>
          <w:tcPr>
            <w:tcW w:w="4900" w:type="dxa"/>
            <w:tcBorders>
              <w:top w:val="single" w:sz="2" w:space="0" w:color="auto"/>
              <w:left w:val="single" w:sz="2" w:space="0" w:color="auto"/>
              <w:bottom w:val="single" w:sz="2" w:space="0" w:color="auto"/>
              <w:right w:val="single" w:sz="2" w:space="0" w:color="auto"/>
            </w:tcBorders>
          </w:tcPr>
          <w:p w14:paraId="032A4620" w14:textId="6D2A71C8" w:rsidR="00213C98" w:rsidRPr="001A69B2" w:rsidRDefault="00BC56B7" w:rsidP="00213C98">
            <w:pPr>
              <w:spacing w:before="60" w:after="60"/>
              <w:rPr>
                <w:szCs w:val="24"/>
              </w:rPr>
            </w:pPr>
            <w:r>
              <w:rPr>
                <w:szCs w:val="24"/>
              </w:rPr>
              <w:t>Ministry of Finance</w:t>
            </w:r>
          </w:p>
        </w:tc>
      </w:tr>
      <w:tr w:rsidR="00374C09" w:rsidRPr="004F5A2F" w14:paraId="7874B284"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722552A6" w14:textId="77777777" w:rsidR="00374C09" w:rsidRPr="001A69B2" w:rsidRDefault="00374C09" w:rsidP="00374C09">
            <w:pPr>
              <w:spacing w:before="60" w:after="60"/>
              <w:rPr>
                <w:b/>
                <w:bCs/>
                <w:szCs w:val="24"/>
              </w:rPr>
            </w:pPr>
            <w:r w:rsidRPr="001A69B2">
              <w:rPr>
                <w:b/>
                <w:bCs/>
                <w:szCs w:val="24"/>
              </w:rPr>
              <w:t>Rules of arbitration</w:t>
            </w:r>
          </w:p>
        </w:tc>
        <w:tc>
          <w:tcPr>
            <w:tcW w:w="1489" w:type="dxa"/>
            <w:tcBorders>
              <w:top w:val="single" w:sz="2" w:space="0" w:color="auto"/>
              <w:left w:val="single" w:sz="2" w:space="0" w:color="auto"/>
              <w:bottom w:val="single" w:sz="2" w:space="0" w:color="auto"/>
              <w:right w:val="single" w:sz="2" w:space="0" w:color="auto"/>
            </w:tcBorders>
          </w:tcPr>
          <w:p w14:paraId="1CE08E7A" w14:textId="77777777" w:rsidR="00374C09" w:rsidRPr="001A69B2" w:rsidRDefault="00374C09" w:rsidP="00374C09">
            <w:pPr>
              <w:spacing w:before="60" w:after="60"/>
              <w:rPr>
                <w:szCs w:val="24"/>
              </w:rPr>
            </w:pPr>
            <w:r w:rsidRPr="001A69B2">
              <w:rPr>
                <w:szCs w:val="24"/>
              </w:rPr>
              <w:t>20.6(a)</w:t>
            </w:r>
          </w:p>
        </w:tc>
        <w:tc>
          <w:tcPr>
            <w:tcW w:w="4900" w:type="dxa"/>
            <w:tcBorders>
              <w:top w:val="single" w:sz="2" w:space="0" w:color="auto"/>
              <w:left w:val="single" w:sz="2" w:space="0" w:color="auto"/>
              <w:bottom w:val="single" w:sz="2" w:space="0" w:color="auto"/>
              <w:right w:val="single" w:sz="2" w:space="0" w:color="auto"/>
            </w:tcBorders>
          </w:tcPr>
          <w:p w14:paraId="6DC6A354" w14:textId="144FEA66" w:rsidR="00374C09" w:rsidRPr="001A69B2" w:rsidRDefault="00374C09" w:rsidP="00374C09">
            <w:pPr>
              <w:spacing w:before="60" w:after="60"/>
              <w:rPr>
                <w:i/>
                <w:szCs w:val="24"/>
              </w:rPr>
            </w:pPr>
            <w:r>
              <w:rPr>
                <w:i/>
                <w:szCs w:val="24"/>
              </w:rPr>
              <w:t>Maldives</w:t>
            </w:r>
          </w:p>
        </w:tc>
      </w:tr>
    </w:tbl>
    <w:p w14:paraId="2FF16C76" w14:textId="77777777" w:rsidR="00BC09A2" w:rsidRDefault="00BC09A2">
      <w:pPr>
        <w:spacing w:before="120"/>
        <w:rPr>
          <w:sz w:val="22"/>
        </w:rPr>
      </w:pPr>
    </w:p>
    <w:p w14:paraId="5BDAC41B" w14:textId="77777777" w:rsidR="006309F7" w:rsidRPr="00D20367" w:rsidRDefault="006309F7">
      <w:pPr>
        <w:spacing w:before="120"/>
        <w:rPr>
          <w:sz w:val="22"/>
        </w:rPr>
      </w:pPr>
    </w:p>
    <w:p w14:paraId="72A22675" w14:textId="77777777" w:rsidR="00F17C55" w:rsidRDefault="00F17C55">
      <w:pPr>
        <w:jc w:val="left"/>
        <w:rPr>
          <w:b/>
          <w:bCs/>
          <w:sz w:val="28"/>
        </w:rPr>
      </w:pPr>
      <w:r>
        <w:rPr>
          <w:b/>
          <w:bCs/>
          <w:sz w:val="28"/>
        </w:rPr>
        <w:br w:type="page"/>
      </w:r>
    </w:p>
    <w:p w14:paraId="51AA50DC" w14:textId="77777777" w:rsidR="006309F7" w:rsidRPr="00092767" w:rsidRDefault="006309F7">
      <w:pPr>
        <w:pStyle w:val="explanatorynotes"/>
        <w:suppressAutoHyphens w:val="0"/>
        <w:spacing w:after="0" w:line="240" w:lineRule="auto"/>
        <w:jc w:val="center"/>
        <w:rPr>
          <w:rFonts w:ascii="Times New Roman" w:hAnsi="Times New Roman"/>
          <w:b/>
          <w:bCs/>
          <w:sz w:val="36"/>
          <w:szCs w:val="36"/>
        </w:rPr>
      </w:pPr>
      <w:r w:rsidRPr="00092767">
        <w:rPr>
          <w:rFonts w:ascii="Times New Roman" w:hAnsi="Times New Roman"/>
          <w:b/>
          <w:bCs/>
          <w:sz w:val="36"/>
          <w:szCs w:val="36"/>
        </w:rPr>
        <w:lastRenderedPageBreak/>
        <w:t>Part B - Specific Provisions</w:t>
      </w:r>
    </w:p>
    <w:p w14:paraId="0DECF997" w14:textId="77777777" w:rsidR="006309F7" w:rsidRPr="00D20367" w:rsidRDefault="006309F7">
      <w:pPr>
        <w:pStyle w:val="explanatorynotes"/>
        <w:suppressAutoHyphens w:val="0"/>
        <w:spacing w:after="0" w:line="240" w:lineRule="auto"/>
        <w:jc w:val="left"/>
        <w:rPr>
          <w:rFonts w:ascii="Times New Roman" w:hAnsi="Times New Roman"/>
        </w:rPr>
      </w:pPr>
    </w:p>
    <w:tbl>
      <w:tblPr>
        <w:tblW w:w="0" w:type="auto"/>
        <w:tblInd w:w="108" w:type="dxa"/>
        <w:tblLook w:val="0000" w:firstRow="0" w:lastRow="0" w:firstColumn="0" w:lastColumn="0" w:noHBand="0" w:noVBand="0"/>
      </w:tblPr>
      <w:tblGrid>
        <w:gridCol w:w="2665"/>
        <w:gridCol w:w="6227"/>
      </w:tblGrid>
      <w:tr w:rsidR="006309F7" w:rsidRPr="00D20367" w14:paraId="1C0546DC" w14:textId="77777777">
        <w:tc>
          <w:tcPr>
            <w:tcW w:w="2700" w:type="dxa"/>
          </w:tcPr>
          <w:p w14:paraId="572FDE63" w14:textId="77777777" w:rsidR="006309F7" w:rsidRPr="00D20367" w:rsidRDefault="006309F7">
            <w:pPr>
              <w:pStyle w:val="Heading3"/>
              <w:ind w:left="702" w:hanging="702"/>
              <w:jc w:val="left"/>
              <w:rPr>
                <w:sz w:val="24"/>
              </w:rPr>
            </w:pPr>
            <w:r w:rsidRPr="00D20367">
              <w:rPr>
                <w:sz w:val="24"/>
              </w:rPr>
              <w:t>Sub-Clause 14.1</w:t>
            </w:r>
          </w:p>
          <w:p w14:paraId="62734F35" w14:textId="77777777" w:rsidR="006309F7" w:rsidRPr="00D20367" w:rsidRDefault="006309F7">
            <w:pPr>
              <w:pStyle w:val="Heading3"/>
              <w:ind w:left="702" w:hanging="702"/>
              <w:jc w:val="left"/>
              <w:rPr>
                <w:sz w:val="24"/>
              </w:rPr>
            </w:pPr>
            <w:r w:rsidRPr="00D20367">
              <w:rPr>
                <w:sz w:val="24"/>
              </w:rPr>
              <w:t>The Contract Price</w:t>
            </w:r>
          </w:p>
        </w:tc>
        <w:tc>
          <w:tcPr>
            <w:tcW w:w="6390" w:type="dxa"/>
          </w:tcPr>
          <w:p w14:paraId="7CB29CE3" w14:textId="77777777" w:rsidR="006309F7" w:rsidRPr="0033747D" w:rsidRDefault="006309F7">
            <w:pPr>
              <w:pStyle w:val="ClauseSubPara"/>
              <w:tabs>
                <w:tab w:val="left" w:pos="0"/>
              </w:tabs>
              <w:ind w:left="0"/>
              <w:jc w:val="both"/>
              <w:rPr>
                <w:i/>
                <w:iCs/>
                <w:sz w:val="24"/>
                <w:lang w:val="en-US"/>
              </w:rPr>
            </w:pPr>
            <w:r w:rsidRPr="0033747D">
              <w:rPr>
                <w:i/>
                <w:iCs/>
                <w:sz w:val="24"/>
                <w:lang w:val="en-US"/>
              </w:rPr>
              <w:t xml:space="preserve">(Alternative paragraph) </w:t>
            </w:r>
          </w:p>
          <w:p w14:paraId="6B399B3C" w14:textId="22D83767" w:rsidR="006309F7" w:rsidRPr="008878E8" w:rsidRDefault="006309F7" w:rsidP="00937249">
            <w:pPr>
              <w:pStyle w:val="ClauseSubPara"/>
              <w:tabs>
                <w:tab w:val="left" w:pos="612"/>
              </w:tabs>
              <w:spacing w:after="200"/>
              <w:ind w:left="620" w:hanging="634"/>
              <w:jc w:val="both"/>
              <w:rPr>
                <w:sz w:val="24"/>
                <w:highlight w:val="yellow"/>
                <w:lang w:val="en-US"/>
              </w:rPr>
            </w:pPr>
            <w:r w:rsidRPr="0033747D">
              <w:rPr>
                <w:sz w:val="24"/>
                <w:lang w:val="en-US"/>
              </w:rPr>
              <w:t xml:space="preserve">(e)  </w:t>
            </w:r>
            <w:r w:rsidR="00374C09">
              <w:rPr>
                <w:sz w:val="24"/>
                <w:lang w:val="en-US"/>
              </w:rPr>
              <w:t xml:space="preserve"> </w:t>
            </w:r>
            <w:r w:rsidRPr="0033747D">
              <w:rPr>
                <w:sz w:val="24"/>
                <w:lang w:val="en-US"/>
              </w:rPr>
              <w:t>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otherwise the security shall be called in the full amount remaining.</w:t>
            </w:r>
          </w:p>
        </w:tc>
      </w:tr>
      <w:tr w:rsidR="00BF439E" w14:paraId="5D4475DD" w14:textId="77777777">
        <w:tc>
          <w:tcPr>
            <w:tcW w:w="2700" w:type="dxa"/>
          </w:tcPr>
          <w:p w14:paraId="117C155B" w14:textId="77777777" w:rsidR="001E5AB6" w:rsidRDefault="001E5AB6" w:rsidP="001E5AB6">
            <w:pPr>
              <w:autoSpaceDE w:val="0"/>
              <w:autoSpaceDN w:val="0"/>
              <w:adjustRightInd w:val="0"/>
              <w:spacing w:line="240" w:lineRule="atLeast"/>
              <w:jc w:val="left"/>
            </w:pPr>
          </w:p>
        </w:tc>
        <w:tc>
          <w:tcPr>
            <w:tcW w:w="6390" w:type="dxa"/>
          </w:tcPr>
          <w:p w14:paraId="604BF6B5" w14:textId="77777777" w:rsidR="00BF439E" w:rsidRPr="00B75B8A" w:rsidRDefault="00BF439E" w:rsidP="00B75B8A">
            <w:pPr>
              <w:autoSpaceDE w:val="0"/>
              <w:autoSpaceDN w:val="0"/>
              <w:adjustRightInd w:val="0"/>
              <w:spacing w:after="240"/>
              <w:rPr>
                <w:color w:val="000000"/>
                <w:szCs w:val="24"/>
              </w:rPr>
            </w:pPr>
          </w:p>
        </w:tc>
      </w:tr>
      <w:tr w:rsidR="00EA15CB" w14:paraId="13A8437D" w14:textId="77777777">
        <w:tc>
          <w:tcPr>
            <w:tcW w:w="2700" w:type="dxa"/>
          </w:tcPr>
          <w:p w14:paraId="266A7FA5" w14:textId="77777777" w:rsidR="00EA15CB" w:rsidRDefault="00EA15CB" w:rsidP="002D4012">
            <w:pPr>
              <w:autoSpaceDE w:val="0"/>
              <w:autoSpaceDN w:val="0"/>
              <w:adjustRightInd w:val="0"/>
              <w:spacing w:line="240" w:lineRule="atLeast"/>
              <w:jc w:val="left"/>
            </w:pPr>
          </w:p>
        </w:tc>
        <w:tc>
          <w:tcPr>
            <w:tcW w:w="6390" w:type="dxa"/>
          </w:tcPr>
          <w:p w14:paraId="5EAFA70B" w14:textId="77777777" w:rsidR="00EA15CB" w:rsidRPr="00EA15CB" w:rsidRDefault="00EA15CB" w:rsidP="00937249">
            <w:pPr>
              <w:autoSpaceDE w:val="0"/>
              <w:autoSpaceDN w:val="0"/>
              <w:adjustRightInd w:val="0"/>
              <w:spacing w:after="200" w:line="240" w:lineRule="atLeast"/>
              <w:rPr>
                <w:iCs/>
              </w:rPr>
            </w:pPr>
          </w:p>
        </w:tc>
      </w:tr>
    </w:tbl>
    <w:p w14:paraId="3931DADE" w14:textId="77777777" w:rsidR="006309F7" w:rsidRPr="00D20367" w:rsidRDefault="006309F7" w:rsidP="004261A8">
      <w:pPr>
        <w:rPr>
          <w:i/>
        </w:rPr>
      </w:pPr>
      <w:r w:rsidRPr="00D20367">
        <w:rPr>
          <w:b/>
          <w:bCs/>
          <w:iCs/>
        </w:rPr>
        <w:tab/>
      </w:r>
    </w:p>
    <w:p w14:paraId="48A642ED" w14:textId="77777777" w:rsidR="006309F7" w:rsidRPr="00D20367" w:rsidRDefault="006309F7">
      <w:pPr>
        <w:rPr>
          <w:i/>
        </w:rPr>
      </w:pPr>
    </w:p>
    <w:p w14:paraId="7AB412DD" w14:textId="77777777" w:rsidR="006309F7" w:rsidRDefault="006309F7" w:rsidP="0057505F">
      <w:pPr>
        <w:rPr>
          <w:i/>
        </w:rPr>
      </w:pPr>
    </w:p>
    <w:p w14:paraId="231CB244" w14:textId="77777777" w:rsidR="00374C09" w:rsidRPr="003E68A6" w:rsidRDefault="00374C09" w:rsidP="00374C09">
      <w:pPr>
        <w:pStyle w:val="Heading1"/>
      </w:pPr>
      <w:r w:rsidRPr="008A0311">
        <w:lastRenderedPageBreak/>
        <w:t>SECTION 3 – PARTICULAR CONDITIONS</w:t>
      </w:r>
    </w:p>
    <w:p w14:paraId="1EEFA2C9" w14:textId="77777777" w:rsidR="00374C09" w:rsidRPr="00DD7C5B" w:rsidRDefault="00374C09" w:rsidP="00374C09">
      <w:pPr>
        <w:tabs>
          <w:tab w:val="left" w:pos="6824"/>
        </w:tabs>
        <w:rPr>
          <w:rFonts w:eastAsiaTheme="minorEastAsia"/>
          <w:kern w:val="2"/>
          <w:lang w:eastAsia="zh-CN"/>
        </w:rPr>
      </w:pPr>
      <w:r w:rsidRPr="00DD7C5B">
        <w:rPr>
          <w:rFonts w:eastAsiaTheme="minorEastAsia"/>
          <w:kern w:val="2"/>
          <w:lang w:eastAsia="zh-CN"/>
        </w:rPr>
        <w:t xml:space="preserve">The Conditions of Contract comprise the “General Conditions”, which form part of “Conditions of Contract for </w:t>
      </w:r>
      <w:r>
        <w:rPr>
          <w:rFonts w:eastAsiaTheme="minorEastAsia"/>
          <w:kern w:val="2"/>
          <w:lang w:eastAsia="zh-CN"/>
        </w:rPr>
        <w:t>Plant and Design</w:t>
      </w:r>
      <w:r w:rsidRPr="00DD7C5B">
        <w:rPr>
          <w:rFonts w:eastAsiaTheme="minorEastAsia"/>
          <w:kern w:val="2"/>
          <w:lang w:eastAsia="zh-CN"/>
        </w:rPr>
        <w:t>” First Edition 1999 published by the International Federation of Consulting Engineers (FIDIC), and the following “Particular Conditions</w:t>
      </w:r>
      <w:proofErr w:type="gramStart"/>
      <w:r w:rsidRPr="00DD7C5B">
        <w:rPr>
          <w:rFonts w:eastAsiaTheme="minorEastAsia"/>
          <w:kern w:val="2"/>
          <w:lang w:eastAsia="zh-CN"/>
        </w:rPr>
        <w:t>” ,</w:t>
      </w:r>
      <w:proofErr w:type="gramEnd"/>
      <w:r w:rsidRPr="00DD7C5B">
        <w:rPr>
          <w:rFonts w:eastAsiaTheme="minorEastAsia"/>
          <w:kern w:val="2"/>
          <w:lang w:eastAsia="zh-CN"/>
        </w:rPr>
        <w:t xml:space="preserve"> which include amendments and additions to such General Conditions.</w:t>
      </w:r>
    </w:p>
    <w:p w14:paraId="6A44C8D1" w14:textId="77777777" w:rsidR="00374C09" w:rsidRPr="0082341F" w:rsidRDefault="00374C09" w:rsidP="00374C09">
      <w:pPr>
        <w:rPr>
          <w:rFonts w:ascii="Arial" w:hAnsi="Arial" w:cs="Arial"/>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5"/>
        <w:gridCol w:w="1004"/>
        <w:gridCol w:w="5969"/>
      </w:tblGrid>
      <w:tr w:rsidR="00374C09" w:rsidRPr="0082341F" w14:paraId="04AD1CD0" w14:textId="77777777" w:rsidTr="00BB3D33">
        <w:trPr>
          <w:tblHeader/>
        </w:trPr>
        <w:tc>
          <w:tcPr>
            <w:tcW w:w="2135" w:type="dxa"/>
          </w:tcPr>
          <w:p w14:paraId="6BD8E4EC" w14:textId="77777777" w:rsidR="00374C09" w:rsidRPr="0082341F" w:rsidRDefault="00374C09" w:rsidP="004165A6">
            <w:pPr>
              <w:rPr>
                <w:rFonts w:ascii="Arial" w:hAnsi="Arial" w:cs="Arial"/>
                <w:b/>
                <w:bCs/>
              </w:rPr>
            </w:pPr>
            <w:r w:rsidRPr="0082341F">
              <w:rPr>
                <w:rFonts w:ascii="Arial" w:hAnsi="Arial" w:cs="Arial"/>
                <w:b/>
                <w:bCs/>
              </w:rPr>
              <w:t>Item</w:t>
            </w:r>
          </w:p>
        </w:tc>
        <w:tc>
          <w:tcPr>
            <w:tcW w:w="1004" w:type="dxa"/>
          </w:tcPr>
          <w:p w14:paraId="7AD31A42" w14:textId="77777777" w:rsidR="00374C09" w:rsidRPr="0082341F" w:rsidRDefault="00374C09" w:rsidP="004165A6">
            <w:pPr>
              <w:rPr>
                <w:rFonts w:ascii="Arial" w:hAnsi="Arial" w:cs="Arial"/>
                <w:b/>
                <w:bCs/>
              </w:rPr>
            </w:pPr>
            <w:r w:rsidRPr="0082341F">
              <w:rPr>
                <w:rFonts w:ascii="Arial" w:hAnsi="Arial" w:cs="Arial"/>
                <w:b/>
                <w:bCs/>
              </w:rPr>
              <w:t>Sub-Clause</w:t>
            </w:r>
          </w:p>
        </w:tc>
        <w:tc>
          <w:tcPr>
            <w:tcW w:w="5969" w:type="dxa"/>
          </w:tcPr>
          <w:p w14:paraId="0FA33ECE" w14:textId="77777777" w:rsidR="00374C09" w:rsidRPr="0082341F" w:rsidRDefault="00374C09" w:rsidP="004165A6">
            <w:pPr>
              <w:rPr>
                <w:rFonts w:ascii="Arial" w:hAnsi="Arial" w:cs="Arial"/>
                <w:b/>
                <w:bCs/>
              </w:rPr>
            </w:pPr>
            <w:r w:rsidRPr="0082341F">
              <w:rPr>
                <w:rFonts w:ascii="Arial" w:hAnsi="Arial" w:cs="Arial"/>
                <w:b/>
                <w:bCs/>
              </w:rPr>
              <w:t>Data</w:t>
            </w:r>
          </w:p>
        </w:tc>
      </w:tr>
      <w:tr w:rsidR="00374C09" w:rsidRPr="0082341F" w14:paraId="561FE089" w14:textId="77777777" w:rsidTr="00BB3D33">
        <w:tc>
          <w:tcPr>
            <w:tcW w:w="2135" w:type="dxa"/>
          </w:tcPr>
          <w:p w14:paraId="0036FEFB" w14:textId="77777777" w:rsidR="00374C09" w:rsidRPr="0082341F" w:rsidRDefault="00374C09" w:rsidP="004165A6">
            <w:pPr>
              <w:rPr>
                <w:rFonts w:ascii="Arial" w:hAnsi="Arial" w:cs="Arial"/>
              </w:rPr>
            </w:pPr>
            <w:r w:rsidRPr="0082341F">
              <w:rPr>
                <w:rFonts w:ascii="Arial" w:hAnsi="Arial" w:cs="Arial"/>
                <w:b/>
                <w:bCs/>
                <w:i/>
                <w:iCs/>
                <w:color w:val="050AC6"/>
                <w:spacing w:val="-7"/>
                <w:sz w:val="25"/>
                <w:szCs w:val="25"/>
              </w:rPr>
              <w:t>Clause 1</w:t>
            </w:r>
          </w:p>
        </w:tc>
        <w:tc>
          <w:tcPr>
            <w:tcW w:w="1004" w:type="dxa"/>
          </w:tcPr>
          <w:p w14:paraId="58E08520" w14:textId="77777777" w:rsidR="00374C09" w:rsidRPr="0082341F" w:rsidRDefault="00374C09" w:rsidP="004165A6">
            <w:pPr>
              <w:rPr>
                <w:rFonts w:ascii="Arial" w:hAnsi="Arial" w:cs="Arial"/>
              </w:rPr>
            </w:pPr>
          </w:p>
        </w:tc>
        <w:tc>
          <w:tcPr>
            <w:tcW w:w="5969" w:type="dxa"/>
          </w:tcPr>
          <w:p w14:paraId="38600155" w14:textId="77777777" w:rsidR="00374C09" w:rsidRPr="0082341F" w:rsidRDefault="00374C09" w:rsidP="004165A6">
            <w:pPr>
              <w:rPr>
                <w:rFonts w:ascii="Arial" w:hAnsi="Arial" w:cs="Arial"/>
              </w:rPr>
            </w:pPr>
          </w:p>
        </w:tc>
      </w:tr>
      <w:tr w:rsidR="00374C09" w:rsidRPr="0082341F" w14:paraId="08B8CE4E" w14:textId="77777777" w:rsidTr="00BB3D33">
        <w:tc>
          <w:tcPr>
            <w:tcW w:w="2135" w:type="dxa"/>
          </w:tcPr>
          <w:p w14:paraId="1FF5CCA0" w14:textId="77777777" w:rsidR="00374C09" w:rsidRPr="0082341F" w:rsidRDefault="00374C09" w:rsidP="004165A6">
            <w:pPr>
              <w:spacing w:before="120"/>
              <w:rPr>
                <w:rFonts w:ascii="Arial" w:hAnsi="Arial" w:cs="Arial"/>
              </w:rPr>
            </w:pPr>
            <w:r>
              <w:rPr>
                <w:b/>
                <w:bCs/>
                <w:i/>
                <w:iCs/>
                <w:color w:val="000000"/>
                <w:spacing w:val="-3"/>
                <w:sz w:val="22"/>
                <w:szCs w:val="22"/>
              </w:rPr>
              <w:t>Interpretation</w:t>
            </w:r>
          </w:p>
        </w:tc>
        <w:tc>
          <w:tcPr>
            <w:tcW w:w="1004" w:type="dxa"/>
          </w:tcPr>
          <w:p w14:paraId="33B7DC55" w14:textId="77777777" w:rsidR="00374C09" w:rsidRPr="0082341F" w:rsidRDefault="00374C09" w:rsidP="004165A6">
            <w:pPr>
              <w:spacing w:before="120"/>
              <w:rPr>
                <w:rFonts w:ascii="Arial" w:hAnsi="Arial" w:cs="Arial"/>
              </w:rPr>
            </w:pPr>
            <w:r w:rsidRPr="00C24E5B">
              <w:rPr>
                <w:sz w:val="22"/>
                <w:szCs w:val="22"/>
              </w:rPr>
              <w:t>1.</w:t>
            </w:r>
            <w:r>
              <w:rPr>
                <w:sz w:val="22"/>
                <w:szCs w:val="22"/>
              </w:rPr>
              <w:t>2</w:t>
            </w:r>
          </w:p>
        </w:tc>
        <w:tc>
          <w:tcPr>
            <w:tcW w:w="5969" w:type="dxa"/>
          </w:tcPr>
          <w:p w14:paraId="2F8C8A49" w14:textId="77777777" w:rsidR="00374C09" w:rsidRDefault="00374C09" w:rsidP="004165A6">
            <w:pPr>
              <w:spacing w:before="120" w:line="276" w:lineRule="auto"/>
              <w:rPr>
                <w:i/>
                <w:iCs/>
                <w:color w:val="000000"/>
                <w:spacing w:val="-4"/>
                <w:sz w:val="22"/>
                <w:szCs w:val="22"/>
              </w:rPr>
            </w:pPr>
            <w:r>
              <w:rPr>
                <w:i/>
                <w:iCs/>
                <w:color w:val="000000"/>
                <w:spacing w:val="-4"/>
                <w:sz w:val="22"/>
                <w:szCs w:val="22"/>
              </w:rPr>
              <w:t>At the end of Sub-Clause 1.2, insert:</w:t>
            </w:r>
          </w:p>
          <w:p w14:paraId="719DF14C" w14:textId="77777777" w:rsidR="00374C09" w:rsidRDefault="00374C09" w:rsidP="004165A6">
            <w:pPr>
              <w:spacing w:before="120" w:line="276" w:lineRule="auto"/>
              <w:rPr>
                <w:color w:val="000000"/>
                <w:spacing w:val="-4"/>
                <w:sz w:val="22"/>
                <w:szCs w:val="22"/>
              </w:rPr>
            </w:pPr>
            <w:r>
              <w:rPr>
                <w:color w:val="000000"/>
                <w:spacing w:val="-4"/>
                <w:sz w:val="22"/>
                <w:szCs w:val="22"/>
              </w:rPr>
              <w:t>In these Conditions, provisions including the expression “Cost plus reasonable profit” require this profit to be one-twentieth (5%) of this Cost.</w:t>
            </w:r>
          </w:p>
          <w:p w14:paraId="3DA1F174" w14:textId="7F1206DB" w:rsidR="00374C09" w:rsidRPr="00BA7140" w:rsidRDefault="00374C09" w:rsidP="004165A6">
            <w:pPr>
              <w:spacing w:before="120" w:line="276" w:lineRule="auto"/>
              <w:rPr>
                <w:color w:val="000000"/>
                <w:spacing w:val="-4"/>
                <w:sz w:val="22"/>
                <w:szCs w:val="22"/>
              </w:rPr>
            </w:pPr>
          </w:p>
        </w:tc>
      </w:tr>
      <w:tr w:rsidR="00374C09" w:rsidRPr="0082341F" w14:paraId="0DFCE7BD" w14:textId="77777777" w:rsidTr="00BB3D33">
        <w:tc>
          <w:tcPr>
            <w:tcW w:w="2135" w:type="dxa"/>
          </w:tcPr>
          <w:p w14:paraId="34CF2DAD" w14:textId="77777777" w:rsidR="00374C09" w:rsidRPr="0082341F" w:rsidRDefault="00374C09" w:rsidP="004165A6">
            <w:pPr>
              <w:spacing w:before="120"/>
              <w:jc w:val="left"/>
              <w:rPr>
                <w:rFonts w:ascii="Arial" w:hAnsi="Arial" w:cs="Arial"/>
              </w:rPr>
            </w:pPr>
            <w:r>
              <w:rPr>
                <w:b/>
                <w:bCs/>
                <w:i/>
                <w:iCs/>
                <w:color w:val="000000"/>
                <w:spacing w:val="-3"/>
                <w:sz w:val="22"/>
                <w:szCs w:val="22"/>
              </w:rPr>
              <w:t>Priority of Documents</w:t>
            </w:r>
          </w:p>
        </w:tc>
        <w:tc>
          <w:tcPr>
            <w:tcW w:w="1004" w:type="dxa"/>
          </w:tcPr>
          <w:p w14:paraId="0B180730" w14:textId="77777777" w:rsidR="00374C09" w:rsidRPr="0082341F" w:rsidRDefault="00374C09" w:rsidP="004165A6">
            <w:pPr>
              <w:spacing w:before="120"/>
              <w:rPr>
                <w:rFonts w:ascii="Arial" w:hAnsi="Arial" w:cs="Arial"/>
              </w:rPr>
            </w:pPr>
            <w:r w:rsidRPr="0082341F">
              <w:rPr>
                <w:color w:val="000000"/>
                <w:spacing w:val="-4"/>
                <w:sz w:val="22"/>
                <w:szCs w:val="22"/>
              </w:rPr>
              <w:t>1.</w:t>
            </w:r>
            <w:r>
              <w:rPr>
                <w:color w:val="000000"/>
                <w:spacing w:val="-4"/>
                <w:sz w:val="22"/>
                <w:szCs w:val="22"/>
              </w:rPr>
              <w:t>5</w:t>
            </w:r>
          </w:p>
        </w:tc>
        <w:tc>
          <w:tcPr>
            <w:tcW w:w="5969" w:type="dxa"/>
          </w:tcPr>
          <w:p w14:paraId="33D87EE6" w14:textId="77777777" w:rsidR="00374C09" w:rsidRPr="0082341F" w:rsidDel="00FB79C0" w:rsidRDefault="00374C09" w:rsidP="004165A6">
            <w:pPr>
              <w:spacing w:before="120" w:line="276" w:lineRule="auto"/>
              <w:rPr>
                <w:i/>
                <w:iCs/>
                <w:color w:val="000000"/>
                <w:spacing w:val="-4"/>
                <w:sz w:val="22"/>
                <w:szCs w:val="22"/>
              </w:rPr>
            </w:pPr>
            <w:r>
              <w:rPr>
                <w:i/>
                <w:iCs/>
                <w:color w:val="000000"/>
                <w:spacing w:val="-4"/>
                <w:sz w:val="22"/>
                <w:szCs w:val="22"/>
              </w:rPr>
              <w:t>Delete Sub-Clause 1.5 and substitute:</w:t>
            </w:r>
          </w:p>
          <w:p w14:paraId="5773585F" w14:textId="77777777" w:rsidR="00374C09" w:rsidRDefault="00374C09" w:rsidP="004165A6">
            <w:pPr>
              <w:spacing w:before="120" w:line="276" w:lineRule="auto"/>
              <w:rPr>
                <w:color w:val="000000"/>
                <w:spacing w:val="-4"/>
                <w:sz w:val="22"/>
                <w:szCs w:val="22"/>
              </w:rPr>
            </w:pPr>
            <w:r>
              <w:rPr>
                <w:color w:val="000000"/>
                <w:spacing w:val="-4"/>
                <w:sz w:val="22"/>
                <w:szCs w:val="22"/>
              </w:rPr>
              <w:t xml:space="preserve">The documents forming the Contract are to be taken as mutually explanatory of one another. If an ambiguity or discrepancy is found, the priority shall be such as may be accorded by the governing law. The Engineer has authority to issue any instruction which he considers necessary to resolve an ambiguity or discrepancy. </w:t>
            </w:r>
            <w:r w:rsidRPr="0082341F">
              <w:rPr>
                <w:color w:val="000000"/>
                <w:spacing w:val="-4"/>
                <w:sz w:val="22"/>
                <w:szCs w:val="22"/>
              </w:rPr>
              <w:t xml:space="preserve"> </w:t>
            </w:r>
          </w:p>
          <w:p w14:paraId="13891BD1" w14:textId="5353F88F" w:rsidR="00374C09" w:rsidRPr="003E68A6" w:rsidRDefault="00374C09" w:rsidP="004165A6">
            <w:pPr>
              <w:spacing w:before="120" w:line="276" w:lineRule="auto"/>
              <w:rPr>
                <w:color w:val="000000"/>
                <w:spacing w:val="-4"/>
                <w:sz w:val="22"/>
                <w:szCs w:val="22"/>
              </w:rPr>
            </w:pPr>
          </w:p>
        </w:tc>
      </w:tr>
      <w:tr w:rsidR="00374C09" w:rsidRPr="0082341F" w14:paraId="7879AA38" w14:textId="77777777" w:rsidTr="00BB3D33">
        <w:tc>
          <w:tcPr>
            <w:tcW w:w="2135" w:type="dxa"/>
          </w:tcPr>
          <w:p w14:paraId="3A52E3B9" w14:textId="77777777" w:rsidR="00374C09" w:rsidRPr="0082341F" w:rsidRDefault="00374C09" w:rsidP="004165A6">
            <w:pPr>
              <w:spacing w:before="120"/>
              <w:rPr>
                <w:rFonts w:ascii="Arial" w:hAnsi="Arial" w:cs="Arial"/>
              </w:rPr>
            </w:pPr>
            <w:r>
              <w:rPr>
                <w:b/>
                <w:bCs/>
                <w:i/>
                <w:iCs/>
                <w:color w:val="000000"/>
                <w:spacing w:val="-3"/>
                <w:sz w:val="22"/>
                <w:szCs w:val="22"/>
              </w:rPr>
              <w:t>Other Definitions</w:t>
            </w:r>
          </w:p>
        </w:tc>
        <w:tc>
          <w:tcPr>
            <w:tcW w:w="1004" w:type="dxa"/>
          </w:tcPr>
          <w:p w14:paraId="18F7148A" w14:textId="77777777" w:rsidR="00374C09" w:rsidRPr="0082341F" w:rsidRDefault="00374C09" w:rsidP="004165A6">
            <w:pPr>
              <w:spacing w:before="120"/>
              <w:rPr>
                <w:rFonts w:ascii="Arial" w:hAnsi="Arial" w:cs="Arial"/>
              </w:rPr>
            </w:pPr>
            <w:r>
              <w:rPr>
                <w:color w:val="000000"/>
                <w:spacing w:val="-4"/>
                <w:sz w:val="22"/>
                <w:szCs w:val="22"/>
              </w:rPr>
              <w:t>1.1.6.10</w:t>
            </w:r>
          </w:p>
        </w:tc>
        <w:tc>
          <w:tcPr>
            <w:tcW w:w="5969" w:type="dxa"/>
          </w:tcPr>
          <w:p w14:paraId="59DBADED" w14:textId="77777777" w:rsidR="00374C09" w:rsidRPr="0082341F" w:rsidDel="00FB79C0" w:rsidRDefault="00374C09" w:rsidP="004165A6">
            <w:pPr>
              <w:spacing w:before="120" w:line="276" w:lineRule="auto"/>
              <w:rPr>
                <w:i/>
                <w:iCs/>
                <w:color w:val="000000"/>
                <w:spacing w:val="-4"/>
                <w:sz w:val="22"/>
                <w:szCs w:val="22"/>
              </w:rPr>
            </w:pPr>
            <w:r>
              <w:rPr>
                <w:i/>
                <w:iCs/>
                <w:color w:val="000000"/>
                <w:spacing w:val="-4"/>
                <w:sz w:val="22"/>
                <w:szCs w:val="22"/>
              </w:rPr>
              <w:t>Add after 1.1.6.9</w:t>
            </w:r>
          </w:p>
          <w:p w14:paraId="48F0A76E" w14:textId="77777777" w:rsidR="00374C09" w:rsidRDefault="00374C09" w:rsidP="004165A6">
            <w:pPr>
              <w:spacing w:before="120" w:line="276" w:lineRule="auto"/>
              <w:rPr>
                <w:color w:val="000000"/>
                <w:spacing w:val="-4"/>
                <w:sz w:val="22"/>
                <w:szCs w:val="22"/>
              </w:rPr>
            </w:pPr>
            <w:r>
              <w:rPr>
                <w:color w:val="000000"/>
                <w:spacing w:val="-4"/>
                <w:sz w:val="22"/>
                <w:szCs w:val="22"/>
              </w:rPr>
              <w:t xml:space="preserve">“Employer’s Representative” means an entity or a person assigned by the entity for the monitoring of Works under the under Contract. </w:t>
            </w:r>
          </w:p>
          <w:p w14:paraId="5BAC34FD" w14:textId="73E23AA4" w:rsidR="00374C09" w:rsidRPr="003E68A6" w:rsidRDefault="00374C09" w:rsidP="004165A6">
            <w:pPr>
              <w:spacing w:before="120" w:line="276" w:lineRule="auto"/>
              <w:rPr>
                <w:color w:val="000000"/>
                <w:spacing w:val="-4"/>
                <w:sz w:val="22"/>
                <w:szCs w:val="22"/>
              </w:rPr>
            </w:pPr>
          </w:p>
        </w:tc>
      </w:tr>
      <w:tr w:rsidR="00374C09" w:rsidRPr="0082341F" w14:paraId="0F298F64" w14:textId="77777777" w:rsidTr="00BB3D33">
        <w:tc>
          <w:tcPr>
            <w:tcW w:w="2135" w:type="dxa"/>
          </w:tcPr>
          <w:p w14:paraId="6E841E27" w14:textId="642CA9A0" w:rsidR="00374C09" w:rsidRPr="0082341F" w:rsidRDefault="00374C09" w:rsidP="004165A6">
            <w:pPr>
              <w:rPr>
                <w:rFonts w:ascii="Arial" w:hAnsi="Arial" w:cs="Arial"/>
              </w:rPr>
            </w:pPr>
            <w:r w:rsidRPr="0082341F">
              <w:rPr>
                <w:rFonts w:ascii="Arial" w:hAnsi="Arial" w:cs="Arial"/>
                <w:b/>
                <w:bCs/>
                <w:i/>
                <w:iCs/>
                <w:color w:val="050AC6"/>
                <w:spacing w:val="-7"/>
                <w:sz w:val="25"/>
                <w:szCs w:val="25"/>
              </w:rPr>
              <w:t xml:space="preserve">Clause </w:t>
            </w:r>
            <w:r w:rsidR="00341996">
              <w:rPr>
                <w:rFonts w:ascii="Arial" w:hAnsi="Arial" w:cs="Arial"/>
                <w:b/>
                <w:bCs/>
                <w:i/>
                <w:iCs/>
                <w:color w:val="050AC6"/>
                <w:spacing w:val="-7"/>
                <w:sz w:val="25"/>
                <w:szCs w:val="25"/>
              </w:rPr>
              <w:t>2</w:t>
            </w:r>
          </w:p>
        </w:tc>
        <w:tc>
          <w:tcPr>
            <w:tcW w:w="1004" w:type="dxa"/>
          </w:tcPr>
          <w:p w14:paraId="5D85A917" w14:textId="77777777" w:rsidR="00374C09" w:rsidRPr="0082341F" w:rsidRDefault="00374C09" w:rsidP="004165A6">
            <w:pPr>
              <w:rPr>
                <w:rFonts w:ascii="Arial" w:hAnsi="Arial" w:cs="Arial"/>
              </w:rPr>
            </w:pPr>
          </w:p>
        </w:tc>
        <w:tc>
          <w:tcPr>
            <w:tcW w:w="5969" w:type="dxa"/>
          </w:tcPr>
          <w:p w14:paraId="6BB4B8FC" w14:textId="77777777" w:rsidR="00374C09" w:rsidRPr="0082341F" w:rsidRDefault="00374C09" w:rsidP="004165A6">
            <w:pPr>
              <w:rPr>
                <w:rFonts w:ascii="Arial" w:hAnsi="Arial" w:cs="Arial"/>
              </w:rPr>
            </w:pPr>
          </w:p>
        </w:tc>
      </w:tr>
      <w:tr w:rsidR="00374C09" w:rsidRPr="0082341F" w14:paraId="7BC5365B" w14:textId="77777777" w:rsidTr="00BB3D33">
        <w:tc>
          <w:tcPr>
            <w:tcW w:w="2135" w:type="dxa"/>
          </w:tcPr>
          <w:p w14:paraId="486E9BE9" w14:textId="77777777" w:rsidR="00374C09" w:rsidRPr="0082341F" w:rsidRDefault="00374C09" w:rsidP="004165A6">
            <w:pPr>
              <w:spacing w:before="120"/>
              <w:jc w:val="left"/>
              <w:rPr>
                <w:b/>
                <w:bCs/>
                <w:i/>
                <w:iCs/>
                <w:color w:val="000000"/>
                <w:spacing w:val="-3"/>
                <w:sz w:val="22"/>
                <w:szCs w:val="22"/>
              </w:rPr>
            </w:pPr>
            <w:proofErr w:type="gramStart"/>
            <w:r w:rsidRPr="00CF6D93">
              <w:rPr>
                <w:b/>
                <w:bCs/>
                <w:i/>
                <w:iCs/>
                <w:color w:val="000000"/>
                <w:spacing w:val="-3"/>
                <w:sz w:val="22"/>
                <w:szCs w:val="22"/>
              </w:rPr>
              <w:t>Employer’s</w:t>
            </w:r>
            <w:r w:rsidRPr="00CF6D93">
              <w:rPr>
                <w:rFonts w:hint="cs"/>
                <w:b/>
                <w:bCs/>
                <w:i/>
                <w:iCs/>
                <w:color w:val="000000"/>
                <w:spacing w:val="-3"/>
                <w:sz w:val="22"/>
                <w:szCs w:val="22"/>
                <w:rtl/>
                <w:lang w:bidi="dv-MV"/>
              </w:rPr>
              <w:t xml:space="preserve"> </w:t>
            </w:r>
            <w:r w:rsidRPr="00CF6D93">
              <w:rPr>
                <w:b/>
                <w:bCs/>
                <w:i/>
                <w:iCs/>
                <w:color w:val="000000"/>
                <w:spacing w:val="-3"/>
                <w:sz w:val="22"/>
                <w:szCs w:val="22"/>
              </w:rPr>
              <w:t xml:space="preserve"> Representative</w:t>
            </w:r>
            <w:proofErr w:type="gramEnd"/>
          </w:p>
        </w:tc>
        <w:tc>
          <w:tcPr>
            <w:tcW w:w="1004" w:type="dxa"/>
          </w:tcPr>
          <w:p w14:paraId="56601668" w14:textId="77777777" w:rsidR="00374C09" w:rsidRPr="0082341F" w:rsidRDefault="00374C09" w:rsidP="004165A6">
            <w:pPr>
              <w:spacing w:before="120"/>
              <w:rPr>
                <w:color w:val="000000"/>
                <w:spacing w:val="-4"/>
                <w:sz w:val="22"/>
                <w:szCs w:val="22"/>
              </w:rPr>
            </w:pPr>
            <w:r>
              <w:rPr>
                <w:color w:val="000000"/>
                <w:spacing w:val="-4"/>
                <w:sz w:val="22"/>
                <w:szCs w:val="22"/>
              </w:rPr>
              <w:t>2.6</w:t>
            </w:r>
          </w:p>
        </w:tc>
        <w:tc>
          <w:tcPr>
            <w:tcW w:w="5969" w:type="dxa"/>
          </w:tcPr>
          <w:p w14:paraId="3F4868AD" w14:textId="77777777" w:rsidR="00374C09" w:rsidRDefault="00374C09" w:rsidP="004165A6">
            <w:pPr>
              <w:spacing w:before="120"/>
              <w:rPr>
                <w:i/>
                <w:iCs/>
                <w:color w:val="000000"/>
                <w:spacing w:val="-4"/>
                <w:sz w:val="22"/>
                <w:szCs w:val="22"/>
              </w:rPr>
            </w:pPr>
            <w:r>
              <w:rPr>
                <w:i/>
                <w:iCs/>
                <w:color w:val="000000"/>
                <w:spacing w:val="-4"/>
                <w:sz w:val="22"/>
                <w:szCs w:val="22"/>
              </w:rPr>
              <w:t>Insert Additional sub-Clause 2.6 after Sub-Clause 2.5</w:t>
            </w:r>
          </w:p>
          <w:p w14:paraId="57E486F8" w14:textId="77777777" w:rsidR="00374C09" w:rsidRPr="00767A44" w:rsidRDefault="00374C09" w:rsidP="004165A6">
            <w:pPr>
              <w:spacing w:before="120" w:line="360" w:lineRule="auto"/>
              <w:rPr>
                <w:color w:val="000000"/>
                <w:spacing w:val="-4"/>
                <w:sz w:val="22"/>
                <w:szCs w:val="22"/>
              </w:rPr>
            </w:pPr>
            <w:r w:rsidRPr="00767A44">
              <w:rPr>
                <w:color w:val="000000"/>
                <w:spacing w:val="-4"/>
                <w:sz w:val="22"/>
                <w:szCs w:val="22"/>
              </w:rPr>
              <w:t>The Employer’s Representative shall</w:t>
            </w:r>
            <w:r>
              <w:rPr>
                <w:color w:val="000000"/>
                <w:spacing w:val="-4"/>
                <w:sz w:val="22"/>
                <w:szCs w:val="22"/>
              </w:rPr>
              <w:t>:</w:t>
            </w:r>
            <w:r w:rsidRPr="00767A44">
              <w:rPr>
                <w:color w:val="000000"/>
                <w:spacing w:val="-4"/>
                <w:sz w:val="22"/>
                <w:szCs w:val="22"/>
              </w:rPr>
              <w:t xml:space="preserve"> </w:t>
            </w:r>
          </w:p>
          <w:p w14:paraId="751AB4ED" w14:textId="77777777" w:rsidR="00374C09" w:rsidRPr="008D573F" w:rsidRDefault="00374C09" w:rsidP="00EC0E95">
            <w:pPr>
              <w:pStyle w:val="ListParagraph"/>
              <w:numPr>
                <w:ilvl w:val="0"/>
                <w:numId w:val="24"/>
              </w:numPr>
              <w:spacing w:before="120" w:line="360" w:lineRule="auto"/>
              <w:jc w:val="left"/>
              <w:rPr>
                <w:color w:val="000000"/>
                <w:spacing w:val="-4"/>
                <w:sz w:val="22"/>
                <w:szCs w:val="22"/>
              </w:rPr>
            </w:pPr>
            <w:r w:rsidRPr="008D573F">
              <w:rPr>
                <w:color w:val="000000"/>
                <w:spacing w:val="-4"/>
                <w:sz w:val="22"/>
                <w:szCs w:val="22"/>
              </w:rPr>
              <w:t>monitor the works on site daily and prepare daily sheets for the work progress.</w:t>
            </w:r>
          </w:p>
          <w:p w14:paraId="1C9BEA53" w14:textId="77777777" w:rsidR="00374C09" w:rsidRPr="008D573F" w:rsidRDefault="00374C09" w:rsidP="00EC0E95">
            <w:pPr>
              <w:pStyle w:val="ListParagraph"/>
              <w:numPr>
                <w:ilvl w:val="0"/>
                <w:numId w:val="24"/>
              </w:numPr>
              <w:spacing w:before="120" w:line="360" w:lineRule="auto"/>
              <w:jc w:val="left"/>
              <w:rPr>
                <w:color w:val="000000"/>
                <w:spacing w:val="-4"/>
                <w:sz w:val="22"/>
                <w:szCs w:val="22"/>
              </w:rPr>
            </w:pPr>
            <w:r w:rsidRPr="008D573F">
              <w:rPr>
                <w:color w:val="000000"/>
                <w:spacing w:val="-4"/>
                <w:sz w:val="22"/>
                <w:szCs w:val="22"/>
              </w:rPr>
              <w:t>hold monthly site meetings with the project team</w:t>
            </w:r>
          </w:p>
          <w:p w14:paraId="2479404E" w14:textId="77777777" w:rsidR="00374C09" w:rsidRPr="008D573F" w:rsidRDefault="00374C09" w:rsidP="00EC0E95">
            <w:pPr>
              <w:pStyle w:val="ListParagraph"/>
              <w:numPr>
                <w:ilvl w:val="0"/>
                <w:numId w:val="24"/>
              </w:numPr>
              <w:spacing w:before="120" w:line="360" w:lineRule="auto"/>
              <w:jc w:val="left"/>
              <w:rPr>
                <w:i/>
                <w:iCs/>
                <w:color w:val="000000"/>
                <w:spacing w:val="-4"/>
                <w:sz w:val="22"/>
                <w:szCs w:val="22"/>
              </w:rPr>
            </w:pPr>
            <w:r w:rsidRPr="008D573F">
              <w:rPr>
                <w:color w:val="000000"/>
                <w:spacing w:val="-4"/>
                <w:sz w:val="22"/>
                <w:szCs w:val="22"/>
              </w:rPr>
              <w:t xml:space="preserve">Inform the employer of any issue to be rectified or requiring immediate attention. </w:t>
            </w:r>
          </w:p>
          <w:p w14:paraId="162A2D14" w14:textId="77777777" w:rsidR="00374C09" w:rsidRPr="00374C09" w:rsidRDefault="00374C09" w:rsidP="00EC0E95">
            <w:pPr>
              <w:pStyle w:val="ListParagraph"/>
              <w:numPr>
                <w:ilvl w:val="0"/>
                <w:numId w:val="24"/>
              </w:numPr>
              <w:spacing w:before="120" w:line="360" w:lineRule="auto"/>
              <w:jc w:val="left"/>
              <w:rPr>
                <w:i/>
                <w:iCs/>
                <w:color w:val="000000"/>
                <w:spacing w:val="-4"/>
              </w:rPr>
            </w:pPr>
            <w:r w:rsidRPr="008D573F">
              <w:rPr>
                <w:color w:val="000000"/>
                <w:spacing w:val="-4"/>
                <w:sz w:val="22"/>
                <w:szCs w:val="22"/>
              </w:rPr>
              <w:t>Assist the Engineer in resolving issues at site which need the intervention of Employer.</w:t>
            </w:r>
          </w:p>
          <w:p w14:paraId="5AA4B51E" w14:textId="55FAEB85" w:rsidR="00374C09" w:rsidRPr="003E68A6" w:rsidRDefault="00374C09" w:rsidP="00374C09">
            <w:pPr>
              <w:pStyle w:val="ListParagraph"/>
              <w:spacing w:before="120" w:line="360" w:lineRule="auto"/>
              <w:jc w:val="left"/>
              <w:rPr>
                <w:i/>
                <w:iCs/>
                <w:color w:val="000000"/>
                <w:spacing w:val="-4"/>
              </w:rPr>
            </w:pPr>
          </w:p>
        </w:tc>
      </w:tr>
      <w:tr w:rsidR="00374C09" w:rsidRPr="0082341F" w14:paraId="2BBABC1B" w14:textId="77777777" w:rsidTr="00BB3D33">
        <w:tc>
          <w:tcPr>
            <w:tcW w:w="2135" w:type="dxa"/>
          </w:tcPr>
          <w:p w14:paraId="57C347EE" w14:textId="77777777" w:rsidR="00374C09" w:rsidRPr="0082341F" w:rsidRDefault="00374C09" w:rsidP="004165A6">
            <w:pPr>
              <w:rPr>
                <w:rFonts w:ascii="Arial" w:hAnsi="Arial" w:cs="Arial"/>
              </w:rPr>
            </w:pPr>
            <w:r w:rsidRPr="0082341F">
              <w:rPr>
                <w:rFonts w:ascii="Arial" w:hAnsi="Arial" w:cs="Arial"/>
                <w:b/>
                <w:bCs/>
                <w:i/>
                <w:iCs/>
                <w:color w:val="050AC6"/>
                <w:spacing w:val="-7"/>
                <w:sz w:val="25"/>
                <w:szCs w:val="25"/>
              </w:rPr>
              <w:lastRenderedPageBreak/>
              <w:t>Clause 3</w:t>
            </w:r>
          </w:p>
        </w:tc>
        <w:tc>
          <w:tcPr>
            <w:tcW w:w="1004" w:type="dxa"/>
          </w:tcPr>
          <w:p w14:paraId="79AB4D80" w14:textId="77777777" w:rsidR="00374C09" w:rsidRPr="0082341F" w:rsidRDefault="00374C09" w:rsidP="004165A6">
            <w:pPr>
              <w:rPr>
                <w:rFonts w:ascii="Arial" w:hAnsi="Arial" w:cs="Arial"/>
              </w:rPr>
            </w:pPr>
          </w:p>
        </w:tc>
        <w:tc>
          <w:tcPr>
            <w:tcW w:w="5969" w:type="dxa"/>
          </w:tcPr>
          <w:p w14:paraId="3BC911C0" w14:textId="77777777" w:rsidR="00374C09" w:rsidRPr="0082341F" w:rsidRDefault="00374C09" w:rsidP="004165A6">
            <w:pPr>
              <w:rPr>
                <w:rFonts w:ascii="Arial" w:hAnsi="Arial" w:cs="Arial"/>
              </w:rPr>
            </w:pPr>
          </w:p>
        </w:tc>
      </w:tr>
      <w:tr w:rsidR="00374C09" w:rsidRPr="0082341F" w14:paraId="354AC175" w14:textId="77777777" w:rsidTr="00BB3D33">
        <w:trPr>
          <w:trHeight w:val="252"/>
        </w:trPr>
        <w:tc>
          <w:tcPr>
            <w:tcW w:w="2135" w:type="dxa"/>
          </w:tcPr>
          <w:p w14:paraId="35CF2AFB" w14:textId="77777777" w:rsidR="00374C09" w:rsidRPr="0082341F" w:rsidRDefault="00374C09" w:rsidP="004165A6">
            <w:pPr>
              <w:spacing w:before="120"/>
              <w:jc w:val="left"/>
              <w:rPr>
                <w:rFonts w:ascii="Arial" w:hAnsi="Arial" w:cs="Arial"/>
              </w:rPr>
            </w:pPr>
            <w:r w:rsidRPr="0082341F">
              <w:rPr>
                <w:b/>
                <w:bCs/>
                <w:i/>
                <w:iCs/>
                <w:color w:val="000000"/>
                <w:spacing w:val="-3"/>
                <w:sz w:val="22"/>
                <w:szCs w:val="22"/>
              </w:rPr>
              <w:t>Engineer’s Duties and Authority</w:t>
            </w:r>
          </w:p>
        </w:tc>
        <w:tc>
          <w:tcPr>
            <w:tcW w:w="1004" w:type="dxa"/>
          </w:tcPr>
          <w:p w14:paraId="67B0AA7C" w14:textId="77777777" w:rsidR="00374C09" w:rsidRPr="0082341F" w:rsidRDefault="00374C09" w:rsidP="004165A6">
            <w:pPr>
              <w:spacing w:before="120"/>
              <w:rPr>
                <w:rFonts w:ascii="Arial" w:hAnsi="Arial" w:cs="Arial"/>
              </w:rPr>
            </w:pPr>
            <w:r w:rsidRPr="0082341F">
              <w:rPr>
                <w:color w:val="000000"/>
                <w:spacing w:val="-4"/>
                <w:sz w:val="22"/>
                <w:szCs w:val="22"/>
              </w:rPr>
              <w:t>3.1</w:t>
            </w:r>
          </w:p>
        </w:tc>
        <w:tc>
          <w:tcPr>
            <w:tcW w:w="5969" w:type="dxa"/>
          </w:tcPr>
          <w:p w14:paraId="7F8945F0" w14:textId="77777777" w:rsidR="00374C09" w:rsidRPr="0082341F" w:rsidRDefault="00374C09" w:rsidP="004165A6">
            <w:pPr>
              <w:spacing w:before="120" w:line="360" w:lineRule="auto"/>
              <w:rPr>
                <w:color w:val="000000"/>
                <w:spacing w:val="-4"/>
                <w:sz w:val="22"/>
                <w:szCs w:val="22"/>
              </w:rPr>
            </w:pPr>
            <w:r w:rsidRPr="0082341F">
              <w:rPr>
                <w:i/>
                <w:iCs/>
                <w:color w:val="000000"/>
                <w:spacing w:val="-4"/>
                <w:sz w:val="22"/>
                <w:szCs w:val="22"/>
              </w:rPr>
              <w:t>Insert this at the end of Sub- Clause 3.1 as (d):</w:t>
            </w:r>
          </w:p>
          <w:p w14:paraId="504D01CC" w14:textId="77777777" w:rsidR="00374C09" w:rsidRPr="0082341F" w:rsidRDefault="00374C09" w:rsidP="004165A6">
            <w:pPr>
              <w:spacing w:before="120" w:line="360" w:lineRule="auto"/>
              <w:rPr>
                <w:rFonts w:ascii="Arial" w:hAnsi="Arial" w:cs="Arial"/>
              </w:rPr>
            </w:pPr>
            <w:r w:rsidRPr="0082341F">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374C09" w:rsidRPr="0082341F" w14:paraId="1F624F54" w14:textId="77777777" w:rsidTr="00BB3D33">
        <w:tc>
          <w:tcPr>
            <w:tcW w:w="2135" w:type="dxa"/>
          </w:tcPr>
          <w:p w14:paraId="0FEC70E3" w14:textId="77777777" w:rsidR="00374C09" w:rsidRPr="0082341F" w:rsidRDefault="00374C09" w:rsidP="004165A6">
            <w:pPr>
              <w:spacing w:before="120"/>
              <w:rPr>
                <w:rFonts w:ascii="Arial" w:hAnsi="Arial" w:cs="Arial"/>
              </w:rPr>
            </w:pPr>
            <w:r w:rsidRPr="0082341F">
              <w:rPr>
                <w:b/>
                <w:bCs/>
                <w:i/>
                <w:iCs/>
                <w:color w:val="000000"/>
                <w:spacing w:val="-2"/>
                <w:sz w:val="22"/>
                <w:szCs w:val="22"/>
              </w:rPr>
              <w:t>Management Meetings</w:t>
            </w:r>
          </w:p>
        </w:tc>
        <w:tc>
          <w:tcPr>
            <w:tcW w:w="1004" w:type="dxa"/>
          </w:tcPr>
          <w:p w14:paraId="7CB35D99" w14:textId="77777777" w:rsidR="00374C09" w:rsidRPr="0082341F" w:rsidRDefault="00374C09" w:rsidP="004165A6">
            <w:pPr>
              <w:spacing w:before="120"/>
              <w:rPr>
                <w:rFonts w:ascii="Arial" w:hAnsi="Arial" w:cs="Arial"/>
              </w:rPr>
            </w:pPr>
            <w:r w:rsidRPr="0082341F">
              <w:rPr>
                <w:color w:val="000000"/>
                <w:spacing w:val="-4"/>
                <w:sz w:val="22"/>
                <w:szCs w:val="22"/>
              </w:rPr>
              <w:t>3.6</w:t>
            </w:r>
          </w:p>
        </w:tc>
        <w:tc>
          <w:tcPr>
            <w:tcW w:w="5969" w:type="dxa"/>
          </w:tcPr>
          <w:p w14:paraId="081AAC13" w14:textId="77777777" w:rsidR="00374C09" w:rsidRPr="0082341F" w:rsidRDefault="00374C09" w:rsidP="004165A6">
            <w:pPr>
              <w:spacing w:before="120"/>
              <w:rPr>
                <w:i/>
                <w:iCs/>
                <w:color w:val="000000"/>
                <w:spacing w:val="-4"/>
                <w:sz w:val="22"/>
                <w:szCs w:val="22"/>
              </w:rPr>
            </w:pPr>
            <w:r w:rsidRPr="0082341F">
              <w:rPr>
                <w:i/>
                <w:iCs/>
                <w:color w:val="000000"/>
                <w:spacing w:val="-4"/>
                <w:sz w:val="22"/>
                <w:szCs w:val="22"/>
              </w:rPr>
              <w:t xml:space="preserve">Insert this additional Sub-Clause 3.6 at the end of Sub-Clause 3.5: </w:t>
            </w:r>
          </w:p>
          <w:p w14:paraId="02480130" w14:textId="77777777" w:rsidR="00374C09" w:rsidRPr="0082341F" w:rsidRDefault="00374C09" w:rsidP="004165A6">
            <w:pPr>
              <w:spacing w:before="120"/>
              <w:rPr>
                <w:rFonts w:ascii="Arial" w:hAnsi="Arial" w:cs="Arial"/>
              </w:rPr>
            </w:pPr>
            <w:r>
              <w:rPr>
                <w:color w:val="000000"/>
                <w:spacing w:val="-4"/>
                <w:sz w:val="22"/>
                <w:szCs w:val="22"/>
              </w:rPr>
              <w:t xml:space="preserve">The Engineer or the Contractor’s Representative may require the other to attend a management meeting in order to review the arrangements for future work. The Engineer shall record the business of management meetings and supply copies of the record to those attending the meeting and to the Employer. In the record, responsibilities for any actions to be taken shall be in accordance with the Contract. </w:t>
            </w:r>
          </w:p>
        </w:tc>
      </w:tr>
      <w:tr w:rsidR="00374C09" w:rsidRPr="0082341F" w14:paraId="4B38D838" w14:textId="77777777" w:rsidTr="00BB3D33">
        <w:tc>
          <w:tcPr>
            <w:tcW w:w="2135" w:type="dxa"/>
          </w:tcPr>
          <w:p w14:paraId="198A0889" w14:textId="77777777" w:rsidR="00374C09" w:rsidRPr="0082341F" w:rsidRDefault="00374C09" w:rsidP="004165A6">
            <w:pPr>
              <w:spacing w:before="120"/>
              <w:rPr>
                <w:rFonts w:ascii="Arial" w:hAnsi="Arial" w:cs="Arial"/>
              </w:rPr>
            </w:pPr>
            <w:r w:rsidRPr="0082341F">
              <w:rPr>
                <w:rFonts w:ascii="Arial" w:hAnsi="Arial" w:cs="Arial"/>
                <w:b/>
                <w:bCs/>
                <w:i/>
                <w:iCs/>
                <w:color w:val="050AC6"/>
                <w:spacing w:val="-7"/>
                <w:sz w:val="25"/>
                <w:szCs w:val="25"/>
              </w:rPr>
              <w:t>Clause 4</w:t>
            </w:r>
          </w:p>
        </w:tc>
        <w:tc>
          <w:tcPr>
            <w:tcW w:w="1004" w:type="dxa"/>
          </w:tcPr>
          <w:p w14:paraId="5F763108" w14:textId="77777777" w:rsidR="00374C09" w:rsidRPr="0082341F" w:rsidRDefault="00374C09" w:rsidP="004165A6">
            <w:pPr>
              <w:spacing w:before="120"/>
              <w:rPr>
                <w:rFonts w:ascii="Arial" w:hAnsi="Arial" w:cs="Arial"/>
              </w:rPr>
            </w:pPr>
          </w:p>
        </w:tc>
        <w:tc>
          <w:tcPr>
            <w:tcW w:w="5969" w:type="dxa"/>
          </w:tcPr>
          <w:p w14:paraId="5443E1C3" w14:textId="77777777" w:rsidR="00374C09" w:rsidRPr="0082341F" w:rsidRDefault="00374C09" w:rsidP="004165A6">
            <w:pPr>
              <w:spacing w:before="120"/>
              <w:rPr>
                <w:rFonts w:ascii="Arial" w:hAnsi="Arial" w:cs="Arial"/>
              </w:rPr>
            </w:pPr>
          </w:p>
        </w:tc>
      </w:tr>
      <w:tr w:rsidR="00374C09" w:rsidRPr="0082341F" w14:paraId="4D45CC80" w14:textId="77777777" w:rsidTr="00BB3D33">
        <w:tc>
          <w:tcPr>
            <w:tcW w:w="2135" w:type="dxa"/>
          </w:tcPr>
          <w:p w14:paraId="5ECBC923" w14:textId="77777777" w:rsidR="00374C09" w:rsidRPr="0082341F" w:rsidRDefault="00374C09" w:rsidP="004165A6">
            <w:pPr>
              <w:spacing w:before="120"/>
              <w:rPr>
                <w:rFonts w:ascii="Arial" w:hAnsi="Arial" w:cs="Arial"/>
              </w:rPr>
            </w:pPr>
            <w:r w:rsidRPr="0082341F">
              <w:rPr>
                <w:rFonts w:cs="Arial"/>
                <w:b/>
                <w:bCs/>
                <w:i/>
                <w:iCs/>
                <w:color w:val="000000"/>
                <w:spacing w:val="-2"/>
                <w:sz w:val="22"/>
                <w:szCs w:val="22"/>
              </w:rPr>
              <w:t>Performance Security</w:t>
            </w:r>
          </w:p>
        </w:tc>
        <w:tc>
          <w:tcPr>
            <w:tcW w:w="1004" w:type="dxa"/>
          </w:tcPr>
          <w:p w14:paraId="4AF03A07" w14:textId="77777777" w:rsidR="00374C09" w:rsidRPr="0082341F" w:rsidRDefault="00374C09" w:rsidP="004165A6">
            <w:pPr>
              <w:spacing w:before="120"/>
              <w:rPr>
                <w:rFonts w:ascii="Arial" w:hAnsi="Arial" w:cs="Arial"/>
              </w:rPr>
            </w:pPr>
            <w:r w:rsidRPr="0082341F">
              <w:rPr>
                <w:color w:val="000000"/>
                <w:spacing w:val="-4"/>
                <w:sz w:val="22"/>
                <w:szCs w:val="22"/>
              </w:rPr>
              <w:t>4.2</w:t>
            </w:r>
          </w:p>
        </w:tc>
        <w:tc>
          <w:tcPr>
            <w:tcW w:w="5969" w:type="dxa"/>
          </w:tcPr>
          <w:p w14:paraId="7CEEF11C" w14:textId="77777777" w:rsidR="00374C09" w:rsidRPr="0082341F" w:rsidRDefault="00374C09" w:rsidP="004165A6">
            <w:pPr>
              <w:spacing w:before="120"/>
              <w:rPr>
                <w:i/>
                <w:iCs/>
                <w:color w:val="000000"/>
                <w:spacing w:val="-4"/>
                <w:sz w:val="22"/>
                <w:szCs w:val="22"/>
              </w:rPr>
            </w:pPr>
            <w:r w:rsidRPr="0082341F">
              <w:rPr>
                <w:i/>
                <w:iCs/>
                <w:color w:val="000000"/>
                <w:spacing w:val="-4"/>
                <w:sz w:val="22"/>
                <w:szCs w:val="22"/>
              </w:rPr>
              <w:t>At the end of second paragraph, insert the following:</w:t>
            </w:r>
          </w:p>
          <w:p w14:paraId="75A4C5D1" w14:textId="77777777" w:rsidR="00374C09" w:rsidRPr="0082341F" w:rsidRDefault="00374C09" w:rsidP="004165A6">
            <w:pPr>
              <w:spacing w:before="120"/>
              <w:rPr>
                <w:rFonts w:ascii="Arial" w:hAnsi="Arial" w:cs="Arial"/>
              </w:rPr>
            </w:pPr>
            <w:r w:rsidRPr="0082341F">
              <w:rPr>
                <w:color w:val="000000"/>
                <w:spacing w:val="-4"/>
                <w:sz w:val="22"/>
                <w:szCs w:val="22"/>
              </w:rPr>
              <w:t xml:space="preserve">If the Performance Security is in the form of a bank guarantee, it shall be issued either (a) by a </w:t>
            </w:r>
            <w:r>
              <w:rPr>
                <w:color w:val="000000"/>
                <w:spacing w:val="-4"/>
                <w:sz w:val="22"/>
                <w:szCs w:val="22"/>
              </w:rPr>
              <w:t xml:space="preserve">local </w:t>
            </w:r>
            <w:r w:rsidRPr="0082341F">
              <w:rPr>
                <w:color w:val="000000"/>
                <w:spacing w:val="-4"/>
                <w:sz w:val="22"/>
                <w:szCs w:val="22"/>
              </w:rPr>
              <w:t xml:space="preserve">bank, or (b) </w:t>
            </w:r>
            <w:r>
              <w:rPr>
                <w:color w:val="000000"/>
                <w:spacing w:val="-4"/>
                <w:sz w:val="22"/>
                <w:szCs w:val="22"/>
              </w:rPr>
              <w:t xml:space="preserve">by a foreign bank located in the country, </w:t>
            </w:r>
            <w:r w:rsidRPr="0082341F">
              <w:rPr>
                <w:color w:val="000000"/>
                <w:spacing w:val="-4"/>
                <w:sz w:val="22"/>
                <w:szCs w:val="22"/>
              </w:rPr>
              <w:t xml:space="preserve">acceptable to the Employer. </w:t>
            </w:r>
          </w:p>
        </w:tc>
      </w:tr>
      <w:tr w:rsidR="00374C09" w:rsidRPr="0082341F" w14:paraId="62419ABA" w14:textId="77777777" w:rsidTr="00BB3D33">
        <w:trPr>
          <w:trHeight w:val="525"/>
        </w:trPr>
        <w:tc>
          <w:tcPr>
            <w:tcW w:w="2135" w:type="dxa"/>
          </w:tcPr>
          <w:p w14:paraId="09C321CC" w14:textId="77777777" w:rsidR="00374C09" w:rsidRPr="0082341F" w:rsidRDefault="00374C09" w:rsidP="004165A6">
            <w:pPr>
              <w:spacing w:before="120"/>
              <w:rPr>
                <w:rFonts w:ascii="Arial" w:hAnsi="Arial" w:cs="Arial"/>
                <w:b/>
                <w:bCs/>
                <w:i/>
                <w:iCs/>
                <w:color w:val="050AC6"/>
                <w:spacing w:val="-7"/>
                <w:sz w:val="25"/>
                <w:szCs w:val="25"/>
              </w:rPr>
            </w:pPr>
            <w:r w:rsidRPr="0082341F">
              <w:rPr>
                <w:rFonts w:cs="Arial"/>
                <w:b/>
                <w:bCs/>
                <w:i/>
                <w:iCs/>
                <w:color w:val="000000"/>
                <w:spacing w:val="-2"/>
                <w:sz w:val="22"/>
                <w:szCs w:val="22"/>
              </w:rPr>
              <w:t>Contractor’s Representative</w:t>
            </w:r>
          </w:p>
        </w:tc>
        <w:tc>
          <w:tcPr>
            <w:tcW w:w="1004" w:type="dxa"/>
          </w:tcPr>
          <w:p w14:paraId="1DF433AD" w14:textId="77777777" w:rsidR="00374C09" w:rsidRPr="0082341F" w:rsidRDefault="00374C09" w:rsidP="004165A6">
            <w:pPr>
              <w:spacing w:before="120"/>
              <w:rPr>
                <w:color w:val="000000"/>
                <w:spacing w:val="-4"/>
                <w:sz w:val="22"/>
                <w:szCs w:val="22"/>
              </w:rPr>
            </w:pPr>
            <w:r w:rsidRPr="0082341F">
              <w:rPr>
                <w:color w:val="000000"/>
                <w:spacing w:val="-4"/>
                <w:sz w:val="22"/>
                <w:szCs w:val="22"/>
              </w:rPr>
              <w:t>4.3</w:t>
            </w:r>
          </w:p>
        </w:tc>
        <w:tc>
          <w:tcPr>
            <w:tcW w:w="5969" w:type="dxa"/>
          </w:tcPr>
          <w:p w14:paraId="3C6F3FE7" w14:textId="77777777" w:rsidR="00374C09" w:rsidRPr="0082341F" w:rsidRDefault="00374C09" w:rsidP="004165A6">
            <w:pPr>
              <w:spacing w:before="120"/>
              <w:rPr>
                <w:i/>
                <w:iCs/>
                <w:color w:val="000000"/>
                <w:spacing w:val="-4"/>
                <w:sz w:val="22"/>
                <w:szCs w:val="22"/>
              </w:rPr>
            </w:pPr>
            <w:r w:rsidRPr="0082341F">
              <w:rPr>
                <w:i/>
                <w:iCs/>
                <w:color w:val="000000"/>
                <w:spacing w:val="-4"/>
                <w:sz w:val="22"/>
                <w:szCs w:val="22"/>
              </w:rPr>
              <w:t xml:space="preserve">At the end of the second paragraph of Sub-Clause 4.3: </w:t>
            </w:r>
          </w:p>
          <w:p w14:paraId="12F34269" w14:textId="77777777" w:rsidR="00374C09" w:rsidRPr="0082341F" w:rsidRDefault="00374C09" w:rsidP="004165A6">
            <w:pPr>
              <w:spacing w:before="120"/>
              <w:rPr>
                <w:color w:val="000000"/>
                <w:spacing w:val="-4"/>
                <w:sz w:val="22"/>
                <w:szCs w:val="22"/>
              </w:rPr>
            </w:pPr>
            <w:r w:rsidRPr="0082341F">
              <w:rPr>
                <w:color w:val="000000"/>
                <w:spacing w:val="-4"/>
                <w:sz w:val="22"/>
                <w:szCs w:val="22"/>
              </w:rPr>
              <w:t xml:space="preserve">The Contractor’s Representative and all these persons shall also be fluent in English Language. </w:t>
            </w:r>
          </w:p>
          <w:p w14:paraId="1947602F" w14:textId="77777777" w:rsidR="00374C09" w:rsidRPr="0082341F" w:rsidRDefault="00374C09" w:rsidP="004165A6">
            <w:pPr>
              <w:spacing w:before="120"/>
              <w:rPr>
                <w:rFonts w:ascii="Arial" w:hAnsi="Arial" w:cs="Arial"/>
              </w:rPr>
            </w:pPr>
            <w:r w:rsidRPr="0082341F">
              <w:rPr>
                <w:color w:val="000000"/>
                <w:spacing w:val="-4"/>
                <w:sz w:val="22"/>
                <w:szCs w:val="22"/>
              </w:rPr>
              <w:t xml:space="preserve">  </w:t>
            </w:r>
          </w:p>
        </w:tc>
      </w:tr>
      <w:tr w:rsidR="00374C09" w:rsidRPr="0082341F" w14:paraId="290200D1" w14:textId="77777777" w:rsidTr="00BB3D33">
        <w:tc>
          <w:tcPr>
            <w:tcW w:w="2135" w:type="dxa"/>
          </w:tcPr>
          <w:p w14:paraId="09D9BF7E" w14:textId="77777777" w:rsidR="00374C09" w:rsidRPr="0082341F" w:rsidRDefault="00374C09" w:rsidP="004165A6">
            <w:pPr>
              <w:spacing w:before="120"/>
              <w:rPr>
                <w:rFonts w:ascii="Arial" w:hAnsi="Arial" w:cs="Arial"/>
                <w:b/>
                <w:bCs/>
                <w:i/>
                <w:iCs/>
                <w:color w:val="050AC6"/>
                <w:spacing w:val="-7"/>
                <w:sz w:val="25"/>
                <w:szCs w:val="25"/>
              </w:rPr>
            </w:pPr>
            <w:r w:rsidRPr="0082341F">
              <w:rPr>
                <w:rFonts w:cs="Arial"/>
                <w:b/>
                <w:bCs/>
                <w:i/>
                <w:iCs/>
                <w:color w:val="000000"/>
                <w:spacing w:val="-2"/>
                <w:sz w:val="22"/>
                <w:szCs w:val="22"/>
              </w:rPr>
              <w:t>Subcontractors</w:t>
            </w:r>
          </w:p>
        </w:tc>
        <w:tc>
          <w:tcPr>
            <w:tcW w:w="1004" w:type="dxa"/>
          </w:tcPr>
          <w:p w14:paraId="01940A29" w14:textId="77777777" w:rsidR="00374C09" w:rsidRPr="0082341F" w:rsidRDefault="00374C09" w:rsidP="004165A6">
            <w:pPr>
              <w:spacing w:before="120"/>
              <w:rPr>
                <w:color w:val="000000"/>
                <w:spacing w:val="-4"/>
                <w:sz w:val="22"/>
                <w:szCs w:val="22"/>
              </w:rPr>
            </w:pPr>
            <w:r w:rsidRPr="0082341F">
              <w:rPr>
                <w:color w:val="000000"/>
                <w:spacing w:val="-4"/>
                <w:sz w:val="22"/>
                <w:szCs w:val="22"/>
              </w:rPr>
              <w:t>4.4</w:t>
            </w:r>
          </w:p>
        </w:tc>
        <w:tc>
          <w:tcPr>
            <w:tcW w:w="5969" w:type="dxa"/>
          </w:tcPr>
          <w:p w14:paraId="27568204" w14:textId="77777777" w:rsidR="00374C09" w:rsidRPr="0082341F" w:rsidRDefault="00374C09" w:rsidP="004165A6">
            <w:pPr>
              <w:spacing w:before="120"/>
              <w:rPr>
                <w:color w:val="000000"/>
                <w:spacing w:val="-4"/>
                <w:sz w:val="22"/>
                <w:szCs w:val="22"/>
              </w:rPr>
            </w:pPr>
            <w:r w:rsidRPr="0082341F">
              <w:rPr>
                <w:color w:val="000000"/>
                <w:spacing w:val="-4"/>
                <w:sz w:val="22"/>
                <w:szCs w:val="22"/>
              </w:rPr>
              <w:t xml:space="preserve">Prior consent shall not be required if the value of the subcontract is less than one percent (1%) of the Accepted Contract Amount. </w:t>
            </w:r>
          </w:p>
          <w:p w14:paraId="3CC692FE" w14:textId="77777777" w:rsidR="00374C09" w:rsidRPr="0082341F" w:rsidRDefault="00374C09" w:rsidP="004165A6">
            <w:pPr>
              <w:spacing w:before="120"/>
              <w:rPr>
                <w:rFonts w:ascii="Arial" w:hAnsi="Arial" w:cs="Arial"/>
              </w:rPr>
            </w:pPr>
            <w:r w:rsidRPr="0082341F">
              <w:rPr>
                <w:color w:val="000000"/>
                <w:spacing w:val="-4"/>
                <w:sz w:val="22"/>
                <w:szCs w:val="22"/>
              </w:rPr>
              <w:t xml:space="preserve">  </w:t>
            </w:r>
          </w:p>
        </w:tc>
      </w:tr>
      <w:tr w:rsidR="00374C09" w:rsidRPr="0082341F" w14:paraId="54DCCAB6" w14:textId="77777777" w:rsidTr="00BB3D33">
        <w:tc>
          <w:tcPr>
            <w:tcW w:w="2135" w:type="dxa"/>
          </w:tcPr>
          <w:p w14:paraId="4CE60853" w14:textId="77777777" w:rsidR="00374C09" w:rsidRPr="0082341F" w:rsidRDefault="00374C09" w:rsidP="004165A6">
            <w:pPr>
              <w:spacing w:before="120"/>
              <w:rPr>
                <w:rFonts w:cs="Arial"/>
                <w:b/>
                <w:bCs/>
                <w:i/>
                <w:iCs/>
                <w:color w:val="000000"/>
                <w:spacing w:val="-2"/>
                <w:sz w:val="22"/>
                <w:szCs w:val="22"/>
              </w:rPr>
            </w:pPr>
            <w:r w:rsidRPr="00034D4D">
              <w:rPr>
                <w:b/>
                <w:bCs/>
                <w:i/>
                <w:iCs/>
                <w:color w:val="000000"/>
                <w:spacing w:val="-2"/>
                <w:sz w:val="22"/>
                <w:szCs w:val="22"/>
              </w:rPr>
              <w:t>Safety Procedures</w:t>
            </w:r>
          </w:p>
        </w:tc>
        <w:tc>
          <w:tcPr>
            <w:tcW w:w="1004" w:type="dxa"/>
          </w:tcPr>
          <w:p w14:paraId="2FDA2D0C" w14:textId="77777777" w:rsidR="00374C09" w:rsidRPr="0082341F" w:rsidRDefault="00374C09" w:rsidP="004165A6">
            <w:pPr>
              <w:spacing w:before="120"/>
              <w:rPr>
                <w:color w:val="000000"/>
                <w:spacing w:val="-4"/>
                <w:sz w:val="22"/>
                <w:szCs w:val="22"/>
              </w:rPr>
            </w:pPr>
            <w:r>
              <w:rPr>
                <w:color w:val="000000"/>
                <w:spacing w:val="-4"/>
                <w:sz w:val="22"/>
                <w:szCs w:val="22"/>
              </w:rPr>
              <w:t>4.8(f)</w:t>
            </w:r>
          </w:p>
        </w:tc>
        <w:tc>
          <w:tcPr>
            <w:tcW w:w="5969" w:type="dxa"/>
          </w:tcPr>
          <w:p w14:paraId="5FFEF77B" w14:textId="77777777" w:rsidR="00374C09" w:rsidRPr="00034D4D" w:rsidRDefault="00374C09" w:rsidP="004165A6">
            <w:pPr>
              <w:spacing w:before="120"/>
              <w:rPr>
                <w:i/>
                <w:color w:val="000000"/>
                <w:spacing w:val="-4"/>
                <w:sz w:val="22"/>
                <w:szCs w:val="22"/>
              </w:rPr>
            </w:pPr>
            <w:r w:rsidRPr="00034D4D">
              <w:rPr>
                <w:i/>
                <w:color w:val="000000"/>
                <w:spacing w:val="-4"/>
                <w:sz w:val="22"/>
                <w:szCs w:val="22"/>
              </w:rPr>
              <w:t xml:space="preserve">Add the </w:t>
            </w:r>
            <w:proofErr w:type="gramStart"/>
            <w:r w:rsidRPr="00034D4D">
              <w:rPr>
                <w:i/>
                <w:color w:val="000000"/>
                <w:spacing w:val="-4"/>
                <w:sz w:val="22"/>
                <w:szCs w:val="22"/>
              </w:rPr>
              <w:t>following  to</w:t>
            </w:r>
            <w:proofErr w:type="gramEnd"/>
            <w:r w:rsidRPr="00034D4D">
              <w:rPr>
                <w:i/>
                <w:color w:val="000000"/>
                <w:spacing w:val="-4"/>
                <w:sz w:val="22"/>
                <w:szCs w:val="22"/>
              </w:rPr>
              <w:t xml:space="preserve"> Sub-Clause 4.8</w:t>
            </w:r>
          </w:p>
          <w:p w14:paraId="53690685" w14:textId="77777777" w:rsidR="00374C09" w:rsidRPr="00034D4D" w:rsidRDefault="00374C09" w:rsidP="004165A6">
            <w:pPr>
              <w:spacing w:before="120"/>
              <w:rPr>
                <w:color w:val="000000"/>
                <w:spacing w:val="-4"/>
                <w:sz w:val="22"/>
                <w:szCs w:val="22"/>
              </w:rPr>
            </w:pPr>
            <w:r w:rsidRPr="00034D4D">
              <w:rPr>
                <w:color w:val="000000"/>
                <w:spacing w:val="-4"/>
                <w:sz w:val="22"/>
                <w:szCs w:val="22"/>
              </w:rPr>
              <w:t xml:space="preserve">The Engineer may call a halt to all works if the contractor fails to meet any of the requirements outlined in this clause. Works shall not recommence until such time as the Contractor has remedied their failure to comply with </w:t>
            </w:r>
            <w:proofErr w:type="gramStart"/>
            <w:r w:rsidRPr="00034D4D">
              <w:rPr>
                <w:color w:val="000000"/>
                <w:spacing w:val="-4"/>
                <w:sz w:val="22"/>
                <w:szCs w:val="22"/>
              </w:rPr>
              <w:t>this conditions of this clause</w:t>
            </w:r>
            <w:proofErr w:type="gramEnd"/>
            <w:r w:rsidRPr="00034D4D">
              <w:rPr>
                <w:color w:val="000000"/>
                <w:spacing w:val="-4"/>
                <w:sz w:val="22"/>
                <w:szCs w:val="22"/>
              </w:rPr>
              <w:t>. Any costs incurred as a result of the contractor being ordered to halt work under this clause shall be borne by the contractor.</w:t>
            </w:r>
          </w:p>
          <w:p w14:paraId="7F2BF82D" w14:textId="77777777" w:rsidR="00374C09" w:rsidRPr="0082341F" w:rsidRDefault="00374C09" w:rsidP="004165A6">
            <w:pPr>
              <w:spacing w:before="120"/>
              <w:rPr>
                <w:color w:val="000000"/>
                <w:spacing w:val="-4"/>
                <w:sz w:val="22"/>
                <w:szCs w:val="22"/>
              </w:rPr>
            </w:pPr>
          </w:p>
        </w:tc>
      </w:tr>
      <w:tr w:rsidR="00374C09" w:rsidRPr="0082341F" w14:paraId="7F1996B6" w14:textId="77777777" w:rsidTr="00BB3D33">
        <w:tc>
          <w:tcPr>
            <w:tcW w:w="2135" w:type="dxa"/>
          </w:tcPr>
          <w:p w14:paraId="35598567" w14:textId="77777777" w:rsidR="00374C09" w:rsidRPr="00034D4D" w:rsidRDefault="00374C09" w:rsidP="004165A6">
            <w:pPr>
              <w:spacing w:before="120"/>
              <w:rPr>
                <w:b/>
                <w:bCs/>
                <w:i/>
                <w:iCs/>
                <w:color w:val="000000"/>
                <w:spacing w:val="-2"/>
                <w:sz w:val="22"/>
                <w:szCs w:val="22"/>
              </w:rPr>
            </w:pPr>
            <w:r w:rsidRPr="00034D4D">
              <w:rPr>
                <w:b/>
                <w:bCs/>
                <w:i/>
                <w:iCs/>
                <w:color w:val="000000"/>
                <w:spacing w:val="-2"/>
                <w:sz w:val="22"/>
                <w:szCs w:val="22"/>
              </w:rPr>
              <w:t>Site Data</w:t>
            </w:r>
          </w:p>
        </w:tc>
        <w:tc>
          <w:tcPr>
            <w:tcW w:w="1004" w:type="dxa"/>
          </w:tcPr>
          <w:p w14:paraId="465F9FBA" w14:textId="77777777" w:rsidR="00374C09" w:rsidRDefault="00374C09" w:rsidP="004165A6">
            <w:pPr>
              <w:spacing w:before="120"/>
              <w:rPr>
                <w:color w:val="000000"/>
                <w:spacing w:val="-4"/>
                <w:sz w:val="22"/>
                <w:szCs w:val="22"/>
              </w:rPr>
            </w:pPr>
            <w:r>
              <w:rPr>
                <w:color w:val="000000"/>
                <w:spacing w:val="-4"/>
                <w:sz w:val="22"/>
                <w:szCs w:val="22"/>
              </w:rPr>
              <w:t>4.10</w:t>
            </w:r>
          </w:p>
        </w:tc>
        <w:tc>
          <w:tcPr>
            <w:tcW w:w="5969" w:type="dxa"/>
          </w:tcPr>
          <w:p w14:paraId="2F223EE6" w14:textId="77777777" w:rsidR="00374C09" w:rsidRDefault="00374C09" w:rsidP="004165A6">
            <w:pPr>
              <w:spacing w:before="120"/>
              <w:rPr>
                <w:iCs/>
                <w:color w:val="000000"/>
                <w:spacing w:val="-4"/>
                <w:sz w:val="22"/>
                <w:szCs w:val="22"/>
              </w:rPr>
            </w:pPr>
            <w:r w:rsidRPr="00034D4D">
              <w:rPr>
                <w:iCs/>
                <w:color w:val="000000"/>
                <w:spacing w:val="-4"/>
                <w:sz w:val="22"/>
                <w:szCs w:val="22"/>
              </w:rPr>
              <w:t>The Contractor shall be responsible for verifying and interpreting the technical data transmitted by the Employer.</w:t>
            </w:r>
          </w:p>
          <w:p w14:paraId="5D7F7E35" w14:textId="533EE69F" w:rsidR="00374C09" w:rsidRPr="00034D4D" w:rsidRDefault="00374C09" w:rsidP="004165A6">
            <w:pPr>
              <w:spacing w:before="120"/>
              <w:rPr>
                <w:iCs/>
                <w:color w:val="000000"/>
                <w:spacing w:val="-4"/>
                <w:sz w:val="22"/>
                <w:szCs w:val="22"/>
              </w:rPr>
            </w:pPr>
          </w:p>
        </w:tc>
      </w:tr>
      <w:tr w:rsidR="00374C09" w:rsidRPr="0082341F" w14:paraId="58C211C0" w14:textId="77777777" w:rsidTr="00BB3D33">
        <w:tc>
          <w:tcPr>
            <w:tcW w:w="2135" w:type="dxa"/>
          </w:tcPr>
          <w:p w14:paraId="13B7ADB2" w14:textId="77777777" w:rsidR="00374C09" w:rsidRPr="00034D4D" w:rsidRDefault="00374C09" w:rsidP="004165A6">
            <w:pPr>
              <w:spacing w:before="120"/>
              <w:rPr>
                <w:b/>
                <w:bCs/>
                <w:i/>
                <w:iCs/>
                <w:color w:val="000000"/>
                <w:spacing w:val="-2"/>
                <w:sz w:val="22"/>
                <w:szCs w:val="22"/>
              </w:rPr>
            </w:pPr>
            <w:r w:rsidRPr="000D4025">
              <w:rPr>
                <w:b/>
                <w:bCs/>
                <w:i/>
                <w:iCs/>
                <w:color w:val="000000"/>
                <w:spacing w:val="-2"/>
                <w:sz w:val="22"/>
                <w:szCs w:val="22"/>
              </w:rPr>
              <w:lastRenderedPageBreak/>
              <w:t>Unforeseeable Physical Conditions</w:t>
            </w:r>
          </w:p>
        </w:tc>
        <w:tc>
          <w:tcPr>
            <w:tcW w:w="1004" w:type="dxa"/>
          </w:tcPr>
          <w:p w14:paraId="088F3699" w14:textId="77777777" w:rsidR="00374C09" w:rsidRDefault="00374C09" w:rsidP="004165A6">
            <w:pPr>
              <w:spacing w:before="120"/>
              <w:rPr>
                <w:color w:val="000000"/>
                <w:spacing w:val="-4"/>
                <w:sz w:val="22"/>
                <w:szCs w:val="22"/>
              </w:rPr>
            </w:pPr>
            <w:r>
              <w:rPr>
                <w:color w:val="000000"/>
                <w:spacing w:val="-4"/>
                <w:sz w:val="22"/>
                <w:szCs w:val="22"/>
              </w:rPr>
              <w:t>4.12</w:t>
            </w:r>
          </w:p>
        </w:tc>
        <w:tc>
          <w:tcPr>
            <w:tcW w:w="5969" w:type="dxa"/>
          </w:tcPr>
          <w:p w14:paraId="792E3025" w14:textId="77777777" w:rsidR="00374C09" w:rsidRPr="000D4025" w:rsidRDefault="00374C09" w:rsidP="004165A6">
            <w:pPr>
              <w:spacing w:before="120" w:line="276" w:lineRule="auto"/>
              <w:rPr>
                <w:i/>
                <w:iCs/>
                <w:color w:val="000000"/>
                <w:spacing w:val="-4"/>
                <w:sz w:val="22"/>
                <w:szCs w:val="22"/>
              </w:rPr>
            </w:pPr>
            <w:r w:rsidRPr="000D4025">
              <w:rPr>
                <w:i/>
                <w:iCs/>
                <w:color w:val="000000"/>
                <w:spacing w:val="-4"/>
                <w:sz w:val="22"/>
                <w:szCs w:val="22"/>
              </w:rPr>
              <w:t xml:space="preserve">Substitute the first paragraph of the Sub-Clause and replace with the following: </w:t>
            </w:r>
          </w:p>
          <w:p w14:paraId="7BF9EDDB" w14:textId="77777777" w:rsidR="00374C09" w:rsidRPr="000D4025" w:rsidRDefault="00374C09" w:rsidP="004165A6">
            <w:pPr>
              <w:spacing w:before="120" w:line="276" w:lineRule="auto"/>
              <w:rPr>
                <w:i/>
                <w:iCs/>
                <w:color w:val="000000"/>
                <w:spacing w:val="-4"/>
                <w:sz w:val="22"/>
                <w:szCs w:val="22"/>
              </w:rPr>
            </w:pPr>
            <w:r w:rsidRPr="000D4025">
              <w:rPr>
                <w:color w:val="000000"/>
                <w:spacing w:val="-4"/>
                <w:sz w:val="22"/>
                <w:szCs w:val="22"/>
              </w:rPr>
              <w:t xml:space="preserve">“In this Sub-Clause, “physical conditions” means natural physical conditions and man-made and other physical obstructions and pollutants, which the Contractor encounters at the Site when executing the Works, including </w:t>
            </w:r>
            <w:r w:rsidRPr="000D4025">
              <w:rPr>
                <w:color w:val="000000"/>
                <w:spacing w:val="-3"/>
                <w:sz w:val="22"/>
                <w:szCs w:val="22"/>
              </w:rPr>
              <w:t>hydrographic and sub-seabed</w:t>
            </w:r>
            <w:r w:rsidRPr="000D4025">
              <w:rPr>
                <w:color w:val="000000"/>
                <w:spacing w:val="-4"/>
                <w:sz w:val="22"/>
                <w:szCs w:val="22"/>
              </w:rPr>
              <w:t xml:space="preserve"> conditions but excluding climatic conditions. Hard rock (Beach rock) areas or areas where excavation works cannot be carried out using normal methodology of works shall not be considered as unforeseeable under this Clause.”   </w:t>
            </w:r>
          </w:p>
          <w:p w14:paraId="3E26D27C" w14:textId="77777777" w:rsidR="00374C09" w:rsidRPr="000D4025" w:rsidRDefault="00374C09" w:rsidP="004165A6">
            <w:pPr>
              <w:spacing w:before="120" w:line="276" w:lineRule="auto"/>
              <w:rPr>
                <w:i/>
                <w:iCs/>
                <w:color w:val="000000"/>
                <w:spacing w:val="-4"/>
                <w:sz w:val="22"/>
                <w:szCs w:val="22"/>
              </w:rPr>
            </w:pPr>
            <w:r w:rsidRPr="000D4025">
              <w:rPr>
                <w:i/>
                <w:iCs/>
                <w:color w:val="000000"/>
                <w:spacing w:val="-4"/>
                <w:sz w:val="22"/>
                <w:szCs w:val="22"/>
              </w:rPr>
              <w:t xml:space="preserve">Delete sub-paragraph (b) of Sub-Clause 4.12 and substitute with the following: </w:t>
            </w:r>
          </w:p>
          <w:p w14:paraId="4316B246" w14:textId="4FD3CEED" w:rsidR="00374C09" w:rsidRPr="00034D4D" w:rsidRDefault="00374C09" w:rsidP="00EC0E95">
            <w:pPr>
              <w:numPr>
                <w:ilvl w:val="0"/>
                <w:numId w:val="25"/>
              </w:numPr>
              <w:spacing w:before="120" w:line="276" w:lineRule="auto"/>
              <w:rPr>
                <w:iCs/>
                <w:color w:val="000000"/>
                <w:spacing w:val="-4"/>
                <w:sz w:val="22"/>
                <w:szCs w:val="22"/>
              </w:rPr>
            </w:pPr>
            <w:r w:rsidRPr="000D4025">
              <w:rPr>
                <w:color w:val="000000"/>
                <w:spacing w:val="-4"/>
                <w:sz w:val="22"/>
                <w:szCs w:val="22"/>
              </w:rPr>
              <w:t xml:space="preserve">Payment for any such Cost, fifty per cent (50%) of which shall be included in the Contract Price (the balance fifty percent of the Cost shall be borne by the Contractor). </w:t>
            </w:r>
          </w:p>
        </w:tc>
      </w:tr>
      <w:tr w:rsidR="00374C09" w:rsidRPr="0082341F" w14:paraId="1BAD4D4E" w14:textId="77777777" w:rsidTr="00BB3D33">
        <w:tc>
          <w:tcPr>
            <w:tcW w:w="2135" w:type="dxa"/>
          </w:tcPr>
          <w:p w14:paraId="282FE94A" w14:textId="77777777" w:rsidR="00374C09" w:rsidRPr="0082341F" w:rsidRDefault="00374C09" w:rsidP="004165A6">
            <w:pPr>
              <w:spacing w:before="120"/>
              <w:jc w:val="left"/>
              <w:rPr>
                <w:rFonts w:ascii="Arial" w:hAnsi="Arial" w:cs="Arial"/>
                <w:b/>
                <w:bCs/>
                <w:i/>
                <w:iCs/>
                <w:color w:val="050AC6"/>
                <w:spacing w:val="-7"/>
                <w:sz w:val="25"/>
                <w:szCs w:val="25"/>
              </w:rPr>
            </w:pPr>
            <w:r w:rsidRPr="0082341F">
              <w:rPr>
                <w:rFonts w:cs="Arial"/>
                <w:b/>
                <w:bCs/>
                <w:i/>
                <w:iCs/>
                <w:color w:val="000000"/>
                <w:spacing w:val="-2"/>
                <w:sz w:val="22"/>
                <w:szCs w:val="22"/>
              </w:rPr>
              <w:t>Protection of the Environment</w:t>
            </w:r>
          </w:p>
        </w:tc>
        <w:tc>
          <w:tcPr>
            <w:tcW w:w="1004" w:type="dxa"/>
          </w:tcPr>
          <w:p w14:paraId="51157CFF" w14:textId="77777777" w:rsidR="00374C09" w:rsidRPr="0082341F" w:rsidRDefault="00374C09" w:rsidP="004165A6">
            <w:pPr>
              <w:spacing w:before="120"/>
              <w:rPr>
                <w:color w:val="000000"/>
                <w:spacing w:val="-4"/>
                <w:sz w:val="22"/>
                <w:szCs w:val="22"/>
              </w:rPr>
            </w:pPr>
            <w:r w:rsidRPr="0082341F">
              <w:rPr>
                <w:color w:val="000000"/>
                <w:spacing w:val="-4"/>
                <w:sz w:val="22"/>
                <w:szCs w:val="22"/>
              </w:rPr>
              <w:t>4.18</w:t>
            </w:r>
          </w:p>
        </w:tc>
        <w:tc>
          <w:tcPr>
            <w:tcW w:w="5969" w:type="dxa"/>
          </w:tcPr>
          <w:p w14:paraId="4069168F" w14:textId="77777777" w:rsidR="00374C09" w:rsidRPr="0082341F" w:rsidRDefault="00374C09" w:rsidP="004165A6">
            <w:pPr>
              <w:spacing w:before="120"/>
              <w:rPr>
                <w:i/>
                <w:iCs/>
                <w:color w:val="000000"/>
                <w:spacing w:val="-4"/>
                <w:sz w:val="22"/>
                <w:szCs w:val="22"/>
              </w:rPr>
            </w:pPr>
            <w:r w:rsidRPr="0082341F">
              <w:rPr>
                <w:i/>
                <w:iCs/>
                <w:color w:val="000000"/>
                <w:spacing w:val="-4"/>
                <w:sz w:val="22"/>
                <w:szCs w:val="22"/>
              </w:rPr>
              <w:t>add sub paragraph as follows;</w:t>
            </w:r>
          </w:p>
          <w:p w14:paraId="1A933036" w14:textId="77777777" w:rsidR="00374C09" w:rsidRPr="0082341F" w:rsidRDefault="00374C09" w:rsidP="004165A6">
            <w:pPr>
              <w:spacing w:before="120" w:line="276" w:lineRule="auto"/>
              <w:rPr>
                <w:rFonts w:ascii="Arial" w:hAnsi="Arial" w:cs="Arial"/>
              </w:rPr>
            </w:pPr>
            <w:r>
              <w:rPr>
                <w:color w:val="000000"/>
                <w:spacing w:val="-4"/>
                <w:sz w:val="22"/>
                <w:szCs w:val="22"/>
              </w:rPr>
              <w:t>Contractor must comply with Environment Protection and Preservation Act 1993, and prepare any documents deemed necessary by the Environment Impact Assessment Regulations 2007, and receive consent to the document from the Environment Protection Agency before executing contractual Works and temporary works under this Contract.</w:t>
            </w:r>
          </w:p>
        </w:tc>
      </w:tr>
      <w:tr w:rsidR="00374C09" w:rsidRPr="0082341F" w14:paraId="6534A3F5" w14:textId="77777777" w:rsidTr="00BB3D33">
        <w:tc>
          <w:tcPr>
            <w:tcW w:w="2135" w:type="dxa"/>
          </w:tcPr>
          <w:p w14:paraId="627B59F6"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5</w:t>
            </w:r>
          </w:p>
        </w:tc>
        <w:tc>
          <w:tcPr>
            <w:tcW w:w="1004" w:type="dxa"/>
          </w:tcPr>
          <w:p w14:paraId="31372E26" w14:textId="77777777" w:rsidR="00374C09" w:rsidRPr="0082341F" w:rsidRDefault="00374C09" w:rsidP="004165A6">
            <w:pPr>
              <w:spacing w:before="120"/>
              <w:rPr>
                <w:color w:val="000000"/>
                <w:spacing w:val="-4"/>
                <w:sz w:val="22"/>
                <w:szCs w:val="22"/>
              </w:rPr>
            </w:pPr>
          </w:p>
        </w:tc>
        <w:tc>
          <w:tcPr>
            <w:tcW w:w="5969" w:type="dxa"/>
          </w:tcPr>
          <w:p w14:paraId="2CF24458" w14:textId="77777777" w:rsidR="00374C09" w:rsidRPr="0082341F" w:rsidRDefault="00374C09" w:rsidP="004165A6">
            <w:pPr>
              <w:spacing w:before="120" w:line="276" w:lineRule="auto"/>
              <w:rPr>
                <w:color w:val="000000"/>
                <w:spacing w:val="-4"/>
                <w:sz w:val="22"/>
                <w:szCs w:val="22"/>
              </w:rPr>
            </w:pPr>
          </w:p>
        </w:tc>
      </w:tr>
      <w:tr w:rsidR="00374C09" w:rsidRPr="0082341F" w14:paraId="135F4F65" w14:textId="77777777" w:rsidTr="00BB3D33">
        <w:tc>
          <w:tcPr>
            <w:tcW w:w="2135" w:type="dxa"/>
          </w:tcPr>
          <w:p w14:paraId="2F82CC7D" w14:textId="77777777" w:rsidR="00374C09" w:rsidRPr="0082341F" w:rsidRDefault="00374C09" w:rsidP="004165A6">
            <w:pPr>
              <w:spacing w:before="120"/>
              <w:jc w:val="left"/>
              <w:rPr>
                <w:rFonts w:cs="Arial"/>
                <w:b/>
                <w:bCs/>
                <w:i/>
                <w:iCs/>
                <w:color w:val="000000"/>
                <w:spacing w:val="-2"/>
                <w:sz w:val="22"/>
                <w:szCs w:val="22"/>
              </w:rPr>
            </w:pPr>
            <w:r>
              <w:rPr>
                <w:rFonts w:cs="Arial"/>
                <w:b/>
                <w:bCs/>
                <w:i/>
                <w:iCs/>
                <w:color w:val="000000"/>
                <w:spacing w:val="-2"/>
                <w:sz w:val="22"/>
                <w:szCs w:val="22"/>
              </w:rPr>
              <w:t>General Design Obligations</w:t>
            </w:r>
          </w:p>
        </w:tc>
        <w:tc>
          <w:tcPr>
            <w:tcW w:w="1004" w:type="dxa"/>
          </w:tcPr>
          <w:p w14:paraId="47EBB31F" w14:textId="77777777" w:rsidR="00374C09" w:rsidRPr="0082341F" w:rsidRDefault="00374C09" w:rsidP="004165A6">
            <w:pPr>
              <w:spacing w:before="120"/>
              <w:rPr>
                <w:color w:val="000000"/>
                <w:spacing w:val="-4"/>
                <w:sz w:val="22"/>
                <w:szCs w:val="22"/>
              </w:rPr>
            </w:pPr>
            <w:r>
              <w:rPr>
                <w:color w:val="000000"/>
                <w:spacing w:val="-4"/>
                <w:sz w:val="22"/>
                <w:szCs w:val="22"/>
              </w:rPr>
              <w:t>5.1</w:t>
            </w:r>
          </w:p>
        </w:tc>
        <w:tc>
          <w:tcPr>
            <w:tcW w:w="5969" w:type="dxa"/>
          </w:tcPr>
          <w:p w14:paraId="384392B1" w14:textId="77777777" w:rsidR="00374C09" w:rsidRPr="0023285F" w:rsidRDefault="00374C09" w:rsidP="004165A6">
            <w:pPr>
              <w:spacing w:before="120" w:line="276" w:lineRule="auto"/>
              <w:rPr>
                <w:color w:val="000000"/>
                <w:spacing w:val="-4"/>
                <w:sz w:val="22"/>
                <w:szCs w:val="22"/>
              </w:rPr>
            </w:pPr>
            <w:r w:rsidRPr="0023285F">
              <w:rPr>
                <w:color w:val="000000"/>
                <w:spacing w:val="-4"/>
                <w:sz w:val="22"/>
                <w:szCs w:val="22"/>
              </w:rPr>
              <w:t xml:space="preserve">The outline design provided as part of the Employer’s Requirement is a basic requirement. Detail design must be prepared taking into consideration this concept design </w:t>
            </w:r>
            <w:r w:rsidRPr="0023285F">
              <w:rPr>
                <w:rFonts w:cs="MV Boli"/>
                <w:color w:val="000000"/>
                <w:spacing w:val="-4"/>
                <w:sz w:val="22"/>
                <w:szCs w:val="22"/>
                <w:lang w:bidi="dv-MV"/>
              </w:rPr>
              <w:t xml:space="preserve">without </w:t>
            </w:r>
            <w:r w:rsidRPr="0023285F">
              <w:rPr>
                <w:color w:val="000000"/>
                <w:spacing w:val="-4"/>
                <w:sz w:val="22"/>
                <w:szCs w:val="22"/>
              </w:rPr>
              <w:t xml:space="preserve">deviation. </w:t>
            </w:r>
          </w:p>
        </w:tc>
      </w:tr>
      <w:tr w:rsidR="00374C09" w:rsidRPr="0082341F" w14:paraId="4D221B5B" w14:textId="77777777" w:rsidTr="00BB3D33">
        <w:tc>
          <w:tcPr>
            <w:tcW w:w="2135" w:type="dxa"/>
          </w:tcPr>
          <w:p w14:paraId="4A7586EB"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6</w:t>
            </w:r>
          </w:p>
        </w:tc>
        <w:tc>
          <w:tcPr>
            <w:tcW w:w="1004" w:type="dxa"/>
          </w:tcPr>
          <w:p w14:paraId="19C5CC2D" w14:textId="77777777" w:rsidR="00374C09" w:rsidRPr="0082341F" w:rsidRDefault="00374C09" w:rsidP="004165A6">
            <w:pPr>
              <w:spacing w:before="120"/>
              <w:rPr>
                <w:color w:val="000000"/>
                <w:spacing w:val="-4"/>
                <w:sz w:val="22"/>
                <w:szCs w:val="22"/>
              </w:rPr>
            </w:pPr>
          </w:p>
        </w:tc>
        <w:tc>
          <w:tcPr>
            <w:tcW w:w="5969" w:type="dxa"/>
          </w:tcPr>
          <w:p w14:paraId="543695EA" w14:textId="77777777" w:rsidR="00374C09" w:rsidRPr="0082341F" w:rsidRDefault="00374C09" w:rsidP="004165A6">
            <w:pPr>
              <w:spacing w:before="120" w:line="276" w:lineRule="auto"/>
              <w:rPr>
                <w:color w:val="000000"/>
                <w:spacing w:val="-4"/>
                <w:sz w:val="22"/>
                <w:szCs w:val="22"/>
              </w:rPr>
            </w:pPr>
          </w:p>
        </w:tc>
      </w:tr>
      <w:tr w:rsidR="00374C09" w:rsidRPr="0082341F" w14:paraId="774AE068" w14:textId="77777777" w:rsidTr="00BB3D33">
        <w:tc>
          <w:tcPr>
            <w:tcW w:w="2135" w:type="dxa"/>
          </w:tcPr>
          <w:p w14:paraId="30805ABC" w14:textId="77777777" w:rsidR="00374C09" w:rsidRPr="0082341F" w:rsidRDefault="00374C09" w:rsidP="004165A6">
            <w:pPr>
              <w:spacing w:before="120"/>
              <w:rPr>
                <w:rFonts w:cs="Arial"/>
                <w:b/>
                <w:bCs/>
                <w:i/>
                <w:iCs/>
                <w:color w:val="000000"/>
                <w:spacing w:val="-2"/>
                <w:sz w:val="22"/>
                <w:szCs w:val="22"/>
              </w:rPr>
            </w:pPr>
            <w:r w:rsidRPr="0082341F">
              <w:rPr>
                <w:rFonts w:cs="Arial"/>
                <w:b/>
                <w:bCs/>
                <w:i/>
                <w:iCs/>
                <w:color w:val="000000"/>
                <w:spacing w:val="-2"/>
                <w:sz w:val="22"/>
                <w:szCs w:val="22"/>
              </w:rPr>
              <w:t xml:space="preserve">Engagement of Staff and </w:t>
            </w:r>
            <w:proofErr w:type="spellStart"/>
            <w:r w:rsidRPr="0082341F">
              <w:rPr>
                <w:rFonts w:cs="Arial"/>
                <w:b/>
                <w:bCs/>
                <w:i/>
                <w:iCs/>
                <w:color w:val="000000"/>
                <w:spacing w:val="-2"/>
                <w:sz w:val="22"/>
                <w:szCs w:val="22"/>
              </w:rPr>
              <w:t>Labour</w:t>
            </w:r>
            <w:proofErr w:type="spellEnd"/>
          </w:p>
        </w:tc>
        <w:tc>
          <w:tcPr>
            <w:tcW w:w="1004" w:type="dxa"/>
          </w:tcPr>
          <w:p w14:paraId="4725AE9F" w14:textId="77777777" w:rsidR="00374C09" w:rsidRPr="0082341F" w:rsidRDefault="00374C09" w:rsidP="004165A6">
            <w:pPr>
              <w:spacing w:before="120"/>
              <w:rPr>
                <w:color w:val="000000"/>
                <w:spacing w:val="-4"/>
                <w:sz w:val="22"/>
                <w:szCs w:val="22"/>
              </w:rPr>
            </w:pPr>
            <w:r w:rsidRPr="0082341F">
              <w:rPr>
                <w:color w:val="000000"/>
                <w:spacing w:val="-4"/>
                <w:sz w:val="22"/>
                <w:szCs w:val="22"/>
              </w:rPr>
              <w:t>6.1</w:t>
            </w:r>
          </w:p>
        </w:tc>
        <w:tc>
          <w:tcPr>
            <w:tcW w:w="5969" w:type="dxa"/>
          </w:tcPr>
          <w:p w14:paraId="0BA8D8D1" w14:textId="77777777" w:rsidR="00374C09" w:rsidRPr="0082341F" w:rsidRDefault="00374C09" w:rsidP="004165A6">
            <w:pPr>
              <w:spacing w:before="120" w:line="276" w:lineRule="auto"/>
              <w:rPr>
                <w:i/>
                <w:iCs/>
                <w:color w:val="000000"/>
                <w:spacing w:val="-4"/>
                <w:sz w:val="22"/>
                <w:szCs w:val="22"/>
              </w:rPr>
            </w:pPr>
            <w:r w:rsidRPr="0082341F">
              <w:rPr>
                <w:i/>
                <w:iCs/>
                <w:color w:val="000000"/>
                <w:spacing w:val="-4"/>
                <w:sz w:val="22"/>
                <w:szCs w:val="22"/>
              </w:rPr>
              <w:t>Add to this Sub-Clause</w:t>
            </w:r>
          </w:p>
          <w:p w14:paraId="67926F3D"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The Contractor is encouraged, to the extent practicable and reasonable, to employ staff and </w:t>
            </w:r>
            <w:proofErr w:type="spellStart"/>
            <w:r w:rsidRPr="0082341F">
              <w:rPr>
                <w:color w:val="000000"/>
                <w:spacing w:val="-4"/>
                <w:sz w:val="22"/>
                <w:szCs w:val="22"/>
              </w:rPr>
              <w:t>labour</w:t>
            </w:r>
            <w:proofErr w:type="spellEnd"/>
            <w:r w:rsidRPr="0082341F">
              <w:rPr>
                <w:color w:val="000000"/>
                <w:spacing w:val="-4"/>
                <w:sz w:val="22"/>
                <w:szCs w:val="22"/>
              </w:rPr>
              <w:t xml:space="preserve"> with appropriate qualification and experience from sources within the Country of Works. </w:t>
            </w:r>
          </w:p>
          <w:p w14:paraId="77C26288" w14:textId="77777777" w:rsidR="00374C09" w:rsidRPr="0082341F" w:rsidRDefault="00374C09" w:rsidP="004165A6">
            <w:pPr>
              <w:spacing w:before="120"/>
              <w:rPr>
                <w:color w:val="000000"/>
                <w:spacing w:val="-4"/>
                <w:sz w:val="22"/>
                <w:szCs w:val="22"/>
              </w:rPr>
            </w:pPr>
          </w:p>
        </w:tc>
      </w:tr>
      <w:tr w:rsidR="00374C09" w:rsidRPr="0082341F" w14:paraId="58E0E597" w14:textId="77777777" w:rsidTr="00BB3D33">
        <w:tc>
          <w:tcPr>
            <w:tcW w:w="2135" w:type="dxa"/>
          </w:tcPr>
          <w:p w14:paraId="0E8FF04B" w14:textId="77777777" w:rsidR="00374C09" w:rsidRPr="004A05B7" w:rsidRDefault="00374C09" w:rsidP="004165A6">
            <w:pPr>
              <w:spacing w:before="120"/>
              <w:jc w:val="left"/>
              <w:rPr>
                <w:rFonts w:cs="Arial"/>
                <w:b/>
                <w:bCs/>
                <w:i/>
                <w:iCs/>
                <w:color w:val="000000"/>
                <w:spacing w:val="-2"/>
                <w:sz w:val="22"/>
                <w:szCs w:val="22"/>
              </w:rPr>
            </w:pPr>
            <w:r w:rsidRPr="004A05B7">
              <w:rPr>
                <w:rFonts w:cs="Arial"/>
                <w:b/>
                <w:bCs/>
                <w:i/>
                <w:iCs/>
                <w:color w:val="000000"/>
                <w:spacing w:val="-2"/>
                <w:sz w:val="22"/>
                <w:szCs w:val="22"/>
              </w:rPr>
              <w:t xml:space="preserve">Alcoholic Liquor or Drugs </w:t>
            </w:r>
          </w:p>
        </w:tc>
        <w:tc>
          <w:tcPr>
            <w:tcW w:w="1004" w:type="dxa"/>
          </w:tcPr>
          <w:p w14:paraId="4302201F" w14:textId="77777777" w:rsidR="00374C09" w:rsidRPr="004A05B7" w:rsidRDefault="00374C09" w:rsidP="004165A6">
            <w:pPr>
              <w:spacing w:before="120"/>
              <w:rPr>
                <w:color w:val="000000"/>
                <w:spacing w:val="-4"/>
                <w:sz w:val="22"/>
                <w:szCs w:val="22"/>
              </w:rPr>
            </w:pPr>
            <w:r w:rsidRPr="004A05B7">
              <w:rPr>
                <w:color w:val="000000"/>
                <w:spacing w:val="-4"/>
                <w:sz w:val="22"/>
                <w:szCs w:val="22"/>
              </w:rPr>
              <w:t>6.12</w:t>
            </w:r>
          </w:p>
        </w:tc>
        <w:tc>
          <w:tcPr>
            <w:tcW w:w="5969" w:type="dxa"/>
          </w:tcPr>
          <w:p w14:paraId="43972BEA" w14:textId="77777777" w:rsidR="00374C09" w:rsidRPr="0082341F" w:rsidRDefault="00374C09" w:rsidP="004165A6">
            <w:pPr>
              <w:spacing w:before="120" w:line="276" w:lineRule="auto"/>
              <w:rPr>
                <w:i/>
                <w:iCs/>
                <w:color w:val="000000"/>
                <w:spacing w:val="-4"/>
                <w:sz w:val="22"/>
                <w:szCs w:val="22"/>
              </w:rPr>
            </w:pPr>
            <w:r w:rsidRPr="0082341F">
              <w:rPr>
                <w:i/>
                <w:iCs/>
                <w:color w:val="000000"/>
                <w:spacing w:val="-4"/>
                <w:sz w:val="22"/>
                <w:szCs w:val="22"/>
              </w:rPr>
              <w:t>Add this Sub-Clause</w:t>
            </w:r>
          </w:p>
          <w:p w14:paraId="197C8401"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The Contractor shall not, otherwise than in accordance with the Laws of the Maldives, import, sell, give, barter or otherwise dispose of any alcoholic liquor or drugs, or permit or allow importation, sale, gift, barter or disposal by Contractor’s personnel. </w:t>
            </w:r>
          </w:p>
        </w:tc>
      </w:tr>
      <w:tr w:rsidR="00374C09" w:rsidRPr="0082341F" w14:paraId="2E6AC335" w14:textId="77777777" w:rsidTr="00BB3D33">
        <w:trPr>
          <w:trHeight w:val="1478"/>
        </w:trPr>
        <w:tc>
          <w:tcPr>
            <w:tcW w:w="2135" w:type="dxa"/>
          </w:tcPr>
          <w:p w14:paraId="46D4B9C8" w14:textId="77777777" w:rsidR="00374C09" w:rsidRPr="004A05B7" w:rsidRDefault="00374C09" w:rsidP="004165A6">
            <w:pPr>
              <w:spacing w:before="120"/>
              <w:jc w:val="left"/>
              <w:rPr>
                <w:rFonts w:cs="Arial"/>
                <w:b/>
                <w:bCs/>
                <w:i/>
                <w:iCs/>
                <w:color w:val="000000"/>
                <w:spacing w:val="-2"/>
                <w:sz w:val="22"/>
                <w:szCs w:val="22"/>
              </w:rPr>
            </w:pPr>
            <w:r w:rsidRPr="004A05B7">
              <w:rPr>
                <w:rFonts w:cs="Arial"/>
                <w:b/>
                <w:bCs/>
                <w:i/>
                <w:iCs/>
                <w:color w:val="000000"/>
                <w:spacing w:val="-2"/>
                <w:sz w:val="22"/>
                <w:szCs w:val="22"/>
              </w:rPr>
              <w:lastRenderedPageBreak/>
              <w:t>Arms and Ammunition</w:t>
            </w:r>
          </w:p>
        </w:tc>
        <w:tc>
          <w:tcPr>
            <w:tcW w:w="1004" w:type="dxa"/>
          </w:tcPr>
          <w:p w14:paraId="69E80505" w14:textId="77777777" w:rsidR="00374C09" w:rsidRPr="004A05B7" w:rsidRDefault="00374C09" w:rsidP="004165A6">
            <w:pPr>
              <w:spacing w:before="120"/>
              <w:rPr>
                <w:color w:val="000000"/>
                <w:spacing w:val="-4"/>
                <w:sz w:val="22"/>
                <w:szCs w:val="22"/>
              </w:rPr>
            </w:pPr>
            <w:r w:rsidRPr="004A05B7">
              <w:rPr>
                <w:color w:val="000000"/>
                <w:spacing w:val="-4"/>
                <w:sz w:val="22"/>
                <w:szCs w:val="22"/>
              </w:rPr>
              <w:t>6.13</w:t>
            </w:r>
          </w:p>
        </w:tc>
        <w:tc>
          <w:tcPr>
            <w:tcW w:w="5969" w:type="dxa"/>
          </w:tcPr>
          <w:p w14:paraId="05158915" w14:textId="77777777" w:rsidR="00374C09" w:rsidRPr="0082341F" w:rsidRDefault="00374C09" w:rsidP="004165A6">
            <w:pPr>
              <w:spacing w:before="120" w:line="276" w:lineRule="auto"/>
              <w:rPr>
                <w:i/>
                <w:iCs/>
                <w:color w:val="000000"/>
                <w:spacing w:val="-4"/>
                <w:sz w:val="22"/>
                <w:szCs w:val="22"/>
              </w:rPr>
            </w:pPr>
            <w:r w:rsidRPr="0082341F">
              <w:rPr>
                <w:i/>
                <w:iCs/>
                <w:color w:val="000000"/>
                <w:spacing w:val="-4"/>
                <w:sz w:val="22"/>
                <w:szCs w:val="22"/>
              </w:rPr>
              <w:t>Add this Sub-Clause</w:t>
            </w:r>
          </w:p>
          <w:p w14:paraId="26388C33" w14:textId="77777777" w:rsidR="00374C09" w:rsidRDefault="00374C09" w:rsidP="004165A6">
            <w:pPr>
              <w:spacing w:before="120" w:line="276" w:lineRule="auto"/>
              <w:rPr>
                <w:color w:val="000000"/>
                <w:spacing w:val="-4"/>
                <w:sz w:val="22"/>
                <w:szCs w:val="22"/>
              </w:rPr>
            </w:pPr>
            <w:r w:rsidRPr="0082341F">
              <w:rPr>
                <w:color w:val="000000"/>
                <w:spacing w:val="-4"/>
                <w:sz w:val="22"/>
                <w:szCs w:val="22"/>
              </w:rPr>
              <w:t>The Contractor shall not give, barter or otherwise dispose of to any person, any arms or ammunition of any kind, or allow Contractor’s personnel to do so.</w:t>
            </w:r>
          </w:p>
          <w:p w14:paraId="62674263" w14:textId="77777777" w:rsidR="00374C09" w:rsidRPr="0082341F" w:rsidRDefault="00374C09" w:rsidP="004165A6">
            <w:pPr>
              <w:spacing w:before="120" w:line="276" w:lineRule="auto"/>
              <w:rPr>
                <w:color w:val="000000"/>
                <w:spacing w:val="-4"/>
                <w:sz w:val="22"/>
                <w:szCs w:val="22"/>
              </w:rPr>
            </w:pPr>
          </w:p>
        </w:tc>
      </w:tr>
      <w:tr w:rsidR="00374C09" w:rsidRPr="0082341F" w14:paraId="3AB571B9" w14:textId="77777777" w:rsidTr="00BB3D33">
        <w:tc>
          <w:tcPr>
            <w:tcW w:w="2135" w:type="dxa"/>
          </w:tcPr>
          <w:p w14:paraId="50CF89AA" w14:textId="77777777" w:rsidR="00374C09" w:rsidRPr="0082341F" w:rsidRDefault="00374C09" w:rsidP="004165A6">
            <w:pPr>
              <w:spacing w:before="120"/>
              <w:jc w:val="left"/>
              <w:rPr>
                <w:rFonts w:cs="Arial"/>
                <w:b/>
                <w:bCs/>
                <w:i/>
                <w:iCs/>
                <w:color w:val="000000"/>
                <w:spacing w:val="-2"/>
                <w:sz w:val="22"/>
                <w:szCs w:val="22"/>
              </w:rPr>
            </w:pPr>
            <w:r w:rsidRPr="0082341F">
              <w:rPr>
                <w:rFonts w:cs="Arial"/>
                <w:b/>
                <w:bCs/>
                <w:i/>
                <w:iCs/>
                <w:color w:val="000000"/>
                <w:spacing w:val="-2"/>
                <w:sz w:val="22"/>
                <w:szCs w:val="22"/>
              </w:rPr>
              <w:t>Festivals and Religious Customs</w:t>
            </w:r>
          </w:p>
        </w:tc>
        <w:tc>
          <w:tcPr>
            <w:tcW w:w="1004" w:type="dxa"/>
          </w:tcPr>
          <w:p w14:paraId="44E12E8D" w14:textId="77777777" w:rsidR="00374C09" w:rsidRPr="0082341F" w:rsidRDefault="00374C09" w:rsidP="004165A6">
            <w:pPr>
              <w:spacing w:before="120"/>
              <w:rPr>
                <w:color w:val="000000"/>
                <w:spacing w:val="-4"/>
                <w:sz w:val="22"/>
                <w:szCs w:val="22"/>
              </w:rPr>
            </w:pPr>
            <w:r w:rsidRPr="0082341F">
              <w:rPr>
                <w:color w:val="000000"/>
                <w:spacing w:val="-4"/>
                <w:sz w:val="22"/>
                <w:szCs w:val="22"/>
              </w:rPr>
              <w:t>6.14</w:t>
            </w:r>
          </w:p>
        </w:tc>
        <w:tc>
          <w:tcPr>
            <w:tcW w:w="5969" w:type="dxa"/>
          </w:tcPr>
          <w:p w14:paraId="0DC3B15D" w14:textId="77777777" w:rsidR="00374C09" w:rsidRPr="0082341F" w:rsidRDefault="00374C09" w:rsidP="004165A6">
            <w:pPr>
              <w:spacing w:before="120" w:line="276" w:lineRule="auto"/>
              <w:rPr>
                <w:i/>
                <w:iCs/>
                <w:color w:val="000000"/>
                <w:spacing w:val="-4"/>
                <w:sz w:val="22"/>
                <w:szCs w:val="22"/>
              </w:rPr>
            </w:pPr>
            <w:r w:rsidRPr="0082341F">
              <w:rPr>
                <w:i/>
                <w:iCs/>
                <w:color w:val="000000"/>
                <w:spacing w:val="-4"/>
                <w:sz w:val="22"/>
                <w:szCs w:val="22"/>
              </w:rPr>
              <w:t>Add this Sub-Clause</w:t>
            </w:r>
          </w:p>
          <w:p w14:paraId="277803F8" w14:textId="77777777" w:rsidR="00374C09" w:rsidRDefault="00374C09" w:rsidP="004165A6">
            <w:pPr>
              <w:spacing w:before="120" w:line="276" w:lineRule="auto"/>
              <w:rPr>
                <w:color w:val="000000"/>
                <w:spacing w:val="-4"/>
                <w:sz w:val="22"/>
                <w:szCs w:val="22"/>
              </w:rPr>
            </w:pPr>
            <w:r w:rsidRPr="0082341F">
              <w:rPr>
                <w:color w:val="000000"/>
                <w:spacing w:val="-4"/>
                <w:sz w:val="22"/>
                <w:szCs w:val="22"/>
              </w:rPr>
              <w:t>The Contractor shall respect the recognized festivals, days of rest, and local and religious customs of the Maldives.</w:t>
            </w:r>
          </w:p>
          <w:p w14:paraId="423D0A00" w14:textId="77777777" w:rsidR="00374C09" w:rsidRPr="0082341F" w:rsidRDefault="00374C09" w:rsidP="004165A6">
            <w:pPr>
              <w:spacing w:before="120" w:line="276" w:lineRule="auto"/>
              <w:rPr>
                <w:color w:val="000000"/>
                <w:spacing w:val="-4"/>
                <w:sz w:val="22"/>
                <w:szCs w:val="22"/>
              </w:rPr>
            </w:pPr>
          </w:p>
        </w:tc>
      </w:tr>
      <w:tr w:rsidR="00374C09" w:rsidRPr="0082341F" w14:paraId="22E0576A" w14:textId="77777777" w:rsidTr="00BB3D33">
        <w:tc>
          <w:tcPr>
            <w:tcW w:w="2135" w:type="dxa"/>
          </w:tcPr>
          <w:p w14:paraId="5DD8AA3C"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8</w:t>
            </w:r>
          </w:p>
        </w:tc>
        <w:tc>
          <w:tcPr>
            <w:tcW w:w="1004" w:type="dxa"/>
          </w:tcPr>
          <w:p w14:paraId="5C07AC71" w14:textId="77777777" w:rsidR="00374C09" w:rsidRPr="0082341F" w:rsidRDefault="00374C09" w:rsidP="004165A6">
            <w:pPr>
              <w:spacing w:before="120"/>
              <w:rPr>
                <w:color w:val="000000"/>
                <w:spacing w:val="-4"/>
                <w:sz w:val="22"/>
                <w:szCs w:val="22"/>
              </w:rPr>
            </w:pPr>
          </w:p>
        </w:tc>
        <w:tc>
          <w:tcPr>
            <w:tcW w:w="5969" w:type="dxa"/>
          </w:tcPr>
          <w:p w14:paraId="2D6F536D" w14:textId="77777777" w:rsidR="00374C09" w:rsidRPr="0082341F" w:rsidRDefault="00374C09" w:rsidP="004165A6">
            <w:pPr>
              <w:spacing w:before="120" w:line="276" w:lineRule="auto"/>
              <w:rPr>
                <w:color w:val="000000"/>
                <w:spacing w:val="-4"/>
                <w:sz w:val="22"/>
                <w:szCs w:val="22"/>
              </w:rPr>
            </w:pPr>
          </w:p>
        </w:tc>
      </w:tr>
      <w:tr w:rsidR="00374C09" w:rsidRPr="0082341F" w14:paraId="43D7A07A" w14:textId="77777777" w:rsidTr="00BB3D33">
        <w:tc>
          <w:tcPr>
            <w:tcW w:w="2135" w:type="dxa"/>
          </w:tcPr>
          <w:p w14:paraId="138636AE" w14:textId="77777777" w:rsidR="00374C09" w:rsidRPr="0082341F" w:rsidRDefault="00374C09" w:rsidP="004165A6">
            <w:pPr>
              <w:spacing w:before="120"/>
              <w:jc w:val="left"/>
              <w:rPr>
                <w:rFonts w:cs="Arial"/>
                <w:b/>
                <w:bCs/>
                <w:i/>
                <w:iCs/>
                <w:color w:val="000000"/>
                <w:spacing w:val="-2"/>
                <w:sz w:val="22"/>
                <w:szCs w:val="22"/>
              </w:rPr>
            </w:pPr>
            <w:r w:rsidRPr="0082341F">
              <w:rPr>
                <w:rFonts w:cs="Arial"/>
                <w:b/>
                <w:bCs/>
                <w:i/>
                <w:iCs/>
                <w:color w:val="000000"/>
                <w:spacing w:val="-2"/>
                <w:sz w:val="22"/>
                <w:szCs w:val="22"/>
              </w:rPr>
              <w:t>Commencement of Work</w:t>
            </w:r>
          </w:p>
        </w:tc>
        <w:tc>
          <w:tcPr>
            <w:tcW w:w="1004" w:type="dxa"/>
          </w:tcPr>
          <w:p w14:paraId="1EEC7B64" w14:textId="77777777" w:rsidR="00374C09" w:rsidRPr="0082341F" w:rsidRDefault="00374C09" w:rsidP="004165A6">
            <w:pPr>
              <w:spacing w:before="120"/>
              <w:rPr>
                <w:color w:val="000000"/>
                <w:spacing w:val="-4"/>
                <w:sz w:val="22"/>
                <w:szCs w:val="22"/>
              </w:rPr>
            </w:pPr>
            <w:r w:rsidRPr="0082341F">
              <w:rPr>
                <w:color w:val="000000"/>
                <w:spacing w:val="-4"/>
                <w:sz w:val="22"/>
                <w:szCs w:val="22"/>
              </w:rPr>
              <w:t>8.1</w:t>
            </w:r>
          </w:p>
        </w:tc>
        <w:tc>
          <w:tcPr>
            <w:tcW w:w="5969" w:type="dxa"/>
          </w:tcPr>
          <w:p w14:paraId="71467E6C" w14:textId="77777777" w:rsidR="00374C09" w:rsidRDefault="00374C09" w:rsidP="004165A6">
            <w:pPr>
              <w:spacing w:before="120" w:line="276" w:lineRule="auto"/>
              <w:rPr>
                <w:color w:val="000000"/>
                <w:spacing w:val="-4"/>
                <w:sz w:val="22"/>
                <w:szCs w:val="22"/>
              </w:rPr>
            </w:pPr>
            <w:r w:rsidRPr="0023285F">
              <w:rPr>
                <w:color w:val="000000"/>
                <w:spacing w:val="-4"/>
                <w:sz w:val="22"/>
                <w:szCs w:val="22"/>
              </w:rPr>
              <w:t xml:space="preserve">The Commencement Date shall be the date of signing of the </w:t>
            </w:r>
            <w:proofErr w:type="gramStart"/>
            <w:r w:rsidRPr="0023285F">
              <w:rPr>
                <w:color w:val="000000"/>
                <w:spacing w:val="-4"/>
                <w:sz w:val="22"/>
                <w:szCs w:val="22"/>
              </w:rPr>
              <w:t xml:space="preserve">Agreement </w:t>
            </w:r>
            <w:r>
              <w:rPr>
                <w:color w:val="000000"/>
                <w:spacing w:val="-4"/>
                <w:sz w:val="22"/>
                <w:szCs w:val="22"/>
              </w:rPr>
              <w:t>.</w:t>
            </w:r>
            <w:proofErr w:type="gramEnd"/>
          </w:p>
          <w:p w14:paraId="386CDFEF" w14:textId="77777777" w:rsidR="00374C09" w:rsidRPr="0023285F" w:rsidRDefault="00374C09" w:rsidP="004165A6">
            <w:pPr>
              <w:spacing w:before="120" w:line="276" w:lineRule="auto"/>
              <w:rPr>
                <w:color w:val="000000"/>
                <w:spacing w:val="-4"/>
                <w:sz w:val="22"/>
                <w:szCs w:val="22"/>
              </w:rPr>
            </w:pPr>
          </w:p>
        </w:tc>
      </w:tr>
      <w:tr w:rsidR="00374C09" w:rsidRPr="0082341F" w14:paraId="35F46B8B" w14:textId="77777777" w:rsidTr="00BB3D33">
        <w:tc>
          <w:tcPr>
            <w:tcW w:w="2135" w:type="dxa"/>
          </w:tcPr>
          <w:p w14:paraId="42343B31"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13</w:t>
            </w:r>
          </w:p>
        </w:tc>
        <w:tc>
          <w:tcPr>
            <w:tcW w:w="1004" w:type="dxa"/>
          </w:tcPr>
          <w:p w14:paraId="68CF9C97" w14:textId="77777777" w:rsidR="00374C09" w:rsidRPr="0082341F" w:rsidRDefault="00374C09" w:rsidP="004165A6">
            <w:pPr>
              <w:spacing w:before="120"/>
              <w:rPr>
                <w:color w:val="000000"/>
                <w:spacing w:val="-4"/>
                <w:sz w:val="22"/>
                <w:szCs w:val="22"/>
              </w:rPr>
            </w:pPr>
          </w:p>
        </w:tc>
        <w:tc>
          <w:tcPr>
            <w:tcW w:w="5969" w:type="dxa"/>
          </w:tcPr>
          <w:p w14:paraId="7FB74C3B" w14:textId="77777777" w:rsidR="00374C09" w:rsidRPr="0082341F" w:rsidRDefault="00374C09" w:rsidP="004165A6">
            <w:pPr>
              <w:spacing w:before="120" w:line="276" w:lineRule="auto"/>
              <w:rPr>
                <w:color w:val="000000"/>
                <w:spacing w:val="-4"/>
                <w:sz w:val="22"/>
                <w:szCs w:val="22"/>
              </w:rPr>
            </w:pPr>
          </w:p>
        </w:tc>
      </w:tr>
      <w:tr w:rsidR="00374C09" w:rsidRPr="0082341F" w14:paraId="4CC47FDD" w14:textId="77777777" w:rsidTr="00BB3D33">
        <w:tc>
          <w:tcPr>
            <w:tcW w:w="2135" w:type="dxa"/>
          </w:tcPr>
          <w:p w14:paraId="7CCE93ED" w14:textId="77777777" w:rsidR="00374C09" w:rsidRPr="0082341F" w:rsidRDefault="00374C09" w:rsidP="004165A6">
            <w:pPr>
              <w:spacing w:before="120"/>
              <w:rPr>
                <w:rFonts w:cs="Arial"/>
                <w:b/>
                <w:bCs/>
                <w:i/>
                <w:iCs/>
                <w:color w:val="000000"/>
                <w:spacing w:val="-2"/>
                <w:sz w:val="22"/>
                <w:szCs w:val="22"/>
              </w:rPr>
            </w:pPr>
            <w:r w:rsidRPr="0082341F">
              <w:rPr>
                <w:rFonts w:cs="Arial"/>
                <w:b/>
                <w:bCs/>
                <w:i/>
                <w:iCs/>
                <w:color w:val="000000"/>
                <w:spacing w:val="-2"/>
                <w:sz w:val="22"/>
                <w:szCs w:val="22"/>
              </w:rPr>
              <w:t>Provisional Sums</w:t>
            </w:r>
          </w:p>
        </w:tc>
        <w:tc>
          <w:tcPr>
            <w:tcW w:w="1004" w:type="dxa"/>
          </w:tcPr>
          <w:p w14:paraId="1C0DE289" w14:textId="77777777" w:rsidR="00374C09" w:rsidRPr="0082341F" w:rsidRDefault="00374C09" w:rsidP="004165A6">
            <w:pPr>
              <w:spacing w:before="120"/>
              <w:rPr>
                <w:color w:val="000000"/>
                <w:spacing w:val="-4"/>
                <w:sz w:val="22"/>
                <w:szCs w:val="22"/>
              </w:rPr>
            </w:pPr>
            <w:r w:rsidRPr="0082341F">
              <w:rPr>
                <w:color w:val="000000"/>
                <w:spacing w:val="-4"/>
                <w:sz w:val="22"/>
                <w:szCs w:val="22"/>
              </w:rPr>
              <w:t>13.5</w:t>
            </w:r>
          </w:p>
        </w:tc>
        <w:tc>
          <w:tcPr>
            <w:tcW w:w="5969" w:type="dxa"/>
          </w:tcPr>
          <w:p w14:paraId="5BB869ED" w14:textId="77777777" w:rsidR="00374C09" w:rsidRPr="0082341F" w:rsidRDefault="00374C09" w:rsidP="004165A6">
            <w:pPr>
              <w:spacing w:before="120" w:line="276" w:lineRule="auto"/>
              <w:rPr>
                <w:i/>
                <w:iCs/>
                <w:color w:val="000000"/>
                <w:spacing w:val="-4"/>
                <w:sz w:val="22"/>
                <w:szCs w:val="22"/>
              </w:rPr>
            </w:pPr>
            <w:r w:rsidRPr="0082341F">
              <w:rPr>
                <w:i/>
                <w:iCs/>
                <w:color w:val="000000"/>
                <w:spacing w:val="-4"/>
                <w:sz w:val="22"/>
                <w:szCs w:val="22"/>
              </w:rPr>
              <w:t>This Sub-Clause is not applicable.</w:t>
            </w:r>
          </w:p>
        </w:tc>
      </w:tr>
      <w:tr w:rsidR="00374C09" w:rsidRPr="0082341F" w14:paraId="23AF4682" w14:textId="77777777" w:rsidTr="00BB3D33">
        <w:tc>
          <w:tcPr>
            <w:tcW w:w="2135" w:type="dxa"/>
          </w:tcPr>
          <w:p w14:paraId="296A282A"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14</w:t>
            </w:r>
          </w:p>
        </w:tc>
        <w:tc>
          <w:tcPr>
            <w:tcW w:w="1004" w:type="dxa"/>
          </w:tcPr>
          <w:p w14:paraId="689395CB" w14:textId="77777777" w:rsidR="00374C09" w:rsidRPr="0082341F" w:rsidRDefault="00374C09" w:rsidP="004165A6">
            <w:pPr>
              <w:spacing w:before="120"/>
              <w:rPr>
                <w:color w:val="000000"/>
                <w:spacing w:val="-4"/>
                <w:sz w:val="22"/>
                <w:szCs w:val="22"/>
              </w:rPr>
            </w:pPr>
          </w:p>
        </w:tc>
        <w:tc>
          <w:tcPr>
            <w:tcW w:w="5969" w:type="dxa"/>
          </w:tcPr>
          <w:p w14:paraId="00E671FA" w14:textId="77777777" w:rsidR="00374C09" w:rsidRPr="0082341F" w:rsidRDefault="00374C09" w:rsidP="004165A6">
            <w:pPr>
              <w:spacing w:before="120" w:line="276" w:lineRule="auto"/>
              <w:rPr>
                <w:color w:val="000000"/>
                <w:spacing w:val="-4"/>
                <w:sz w:val="22"/>
                <w:szCs w:val="22"/>
              </w:rPr>
            </w:pPr>
          </w:p>
        </w:tc>
      </w:tr>
      <w:tr w:rsidR="00374C09" w:rsidRPr="0082341F" w14:paraId="1961E61C" w14:textId="77777777" w:rsidTr="00BB3D33">
        <w:tc>
          <w:tcPr>
            <w:tcW w:w="2135" w:type="dxa"/>
          </w:tcPr>
          <w:p w14:paraId="1630B608" w14:textId="77777777" w:rsidR="00374C09" w:rsidRPr="0082341F" w:rsidRDefault="00374C09" w:rsidP="004165A6">
            <w:pPr>
              <w:spacing w:before="120"/>
              <w:rPr>
                <w:rFonts w:cs="Arial"/>
                <w:b/>
                <w:bCs/>
                <w:i/>
                <w:iCs/>
                <w:color w:val="000000"/>
                <w:spacing w:val="-2"/>
                <w:sz w:val="22"/>
                <w:szCs w:val="22"/>
              </w:rPr>
            </w:pPr>
            <w:r w:rsidRPr="0082341F">
              <w:rPr>
                <w:rFonts w:cs="Arial"/>
                <w:b/>
                <w:bCs/>
                <w:i/>
                <w:iCs/>
                <w:color w:val="000000"/>
                <w:spacing w:val="-2"/>
                <w:sz w:val="22"/>
                <w:szCs w:val="22"/>
              </w:rPr>
              <w:t>The Contract Price</w:t>
            </w:r>
          </w:p>
        </w:tc>
        <w:tc>
          <w:tcPr>
            <w:tcW w:w="1004" w:type="dxa"/>
          </w:tcPr>
          <w:p w14:paraId="65C416DA" w14:textId="77777777" w:rsidR="00374C09" w:rsidRPr="0082341F" w:rsidRDefault="00374C09" w:rsidP="004165A6">
            <w:pPr>
              <w:spacing w:before="120"/>
              <w:rPr>
                <w:color w:val="000000"/>
                <w:spacing w:val="-4"/>
                <w:sz w:val="22"/>
                <w:szCs w:val="22"/>
              </w:rPr>
            </w:pPr>
            <w:r w:rsidRPr="0082341F">
              <w:rPr>
                <w:color w:val="000000"/>
                <w:spacing w:val="-4"/>
                <w:sz w:val="22"/>
                <w:szCs w:val="22"/>
              </w:rPr>
              <w:t>14.1</w:t>
            </w:r>
          </w:p>
        </w:tc>
        <w:tc>
          <w:tcPr>
            <w:tcW w:w="5969" w:type="dxa"/>
          </w:tcPr>
          <w:p w14:paraId="2EAD8565"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Add the following sub-paragraph </w:t>
            </w:r>
          </w:p>
          <w:p w14:paraId="51E34DE8" w14:textId="77777777" w:rsidR="00374C09" w:rsidRDefault="00374C09" w:rsidP="00EC0E95">
            <w:pPr>
              <w:numPr>
                <w:ilvl w:val="0"/>
                <w:numId w:val="20"/>
              </w:numPr>
              <w:spacing w:before="120" w:line="276" w:lineRule="auto"/>
              <w:ind w:left="360" w:firstLine="0"/>
              <w:jc w:val="left"/>
              <w:rPr>
                <w:color w:val="000000"/>
                <w:spacing w:val="-4"/>
                <w:sz w:val="22"/>
                <w:szCs w:val="22"/>
              </w:rPr>
            </w:pPr>
            <w:r w:rsidRPr="0082341F">
              <w:rPr>
                <w:color w:val="000000"/>
                <w:spacing w:val="-4"/>
                <w:sz w:val="22"/>
                <w:szCs w:val="22"/>
              </w:rPr>
              <w:t>if any part of the Works is to be paid according to works completed, Engineer shall use the rate specified in the Contractor’s priced Schedule.</w:t>
            </w:r>
            <w:r>
              <w:rPr>
                <w:color w:val="000000"/>
                <w:spacing w:val="-4"/>
                <w:sz w:val="22"/>
                <w:szCs w:val="22"/>
              </w:rPr>
              <w:t xml:space="preserve"> </w:t>
            </w:r>
          </w:p>
          <w:p w14:paraId="18308B6F" w14:textId="77777777" w:rsidR="00374C09" w:rsidRPr="0082341F" w:rsidRDefault="00374C09" w:rsidP="004165A6">
            <w:pPr>
              <w:spacing w:before="120" w:line="276" w:lineRule="auto"/>
              <w:ind w:left="360"/>
              <w:jc w:val="left"/>
              <w:rPr>
                <w:color w:val="000000"/>
                <w:spacing w:val="-4"/>
                <w:sz w:val="22"/>
                <w:szCs w:val="22"/>
              </w:rPr>
            </w:pPr>
          </w:p>
        </w:tc>
      </w:tr>
      <w:tr w:rsidR="00374C09" w:rsidRPr="0082341F" w14:paraId="6913DB4C" w14:textId="77777777" w:rsidTr="00BB3D33">
        <w:trPr>
          <w:trHeight w:val="279"/>
        </w:trPr>
        <w:tc>
          <w:tcPr>
            <w:tcW w:w="2135" w:type="dxa"/>
          </w:tcPr>
          <w:p w14:paraId="5BC59045" w14:textId="77777777" w:rsidR="00374C09" w:rsidRPr="0082341F" w:rsidRDefault="00374C09" w:rsidP="004165A6">
            <w:pPr>
              <w:spacing w:before="120"/>
              <w:jc w:val="left"/>
              <w:rPr>
                <w:rFonts w:cs="Arial"/>
                <w:b/>
                <w:bCs/>
                <w:i/>
                <w:iCs/>
                <w:color w:val="000000"/>
                <w:spacing w:val="-2"/>
                <w:sz w:val="22"/>
                <w:szCs w:val="22"/>
              </w:rPr>
            </w:pPr>
            <w:r w:rsidRPr="0082341F">
              <w:rPr>
                <w:rFonts w:cs="Arial"/>
                <w:b/>
                <w:bCs/>
                <w:i/>
                <w:iCs/>
                <w:color w:val="000000"/>
                <w:spacing w:val="-2"/>
                <w:sz w:val="22"/>
                <w:szCs w:val="22"/>
              </w:rPr>
              <w:t>Plant and Materials intended for the Works</w:t>
            </w:r>
          </w:p>
        </w:tc>
        <w:tc>
          <w:tcPr>
            <w:tcW w:w="1004" w:type="dxa"/>
          </w:tcPr>
          <w:p w14:paraId="453C8793" w14:textId="77777777" w:rsidR="00374C09" w:rsidRPr="0082341F" w:rsidRDefault="00374C09" w:rsidP="004165A6">
            <w:pPr>
              <w:spacing w:before="120"/>
              <w:rPr>
                <w:color w:val="000000"/>
                <w:spacing w:val="-4"/>
                <w:sz w:val="22"/>
                <w:szCs w:val="22"/>
              </w:rPr>
            </w:pPr>
            <w:r w:rsidRPr="0082341F">
              <w:rPr>
                <w:color w:val="000000"/>
                <w:spacing w:val="-4"/>
                <w:sz w:val="22"/>
                <w:szCs w:val="22"/>
              </w:rPr>
              <w:t>14.5</w:t>
            </w:r>
          </w:p>
        </w:tc>
        <w:tc>
          <w:tcPr>
            <w:tcW w:w="5969" w:type="dxa"/>
          </w:tcPr>
          <w:p w14:paraId="3E29EA72" w14:textId="77777777" w:rsidR="00374C09" w:rsidRPr="0082341F" w:rsidRDefault="00374C09" w:rsidP="004165A6">
            <w:pPr>
              <w:spacing w:before="120" w:line="276" w:lineRule="auto"/>
              <w:rPr>
                <w:color w:val="000000"/>
                <w:spacing w:val="-4"/>
                <w:sz w:val="22"/>
                <w:szCs w:val="22"/>
              </w:rPr>
            </w:pPr>
            <w:r>
              <w:rPr>
                <w:color w:val="000000"/>
                <w:spacing w:val="-4"/>
                <w:sz w:val="22"/>
                <w:szCs w:val="22"/>
              </w:rPr>
              <w:t>S</w:t>
            </w:r>
            <w:r w:rsidRPr="0082341F">
              <w:rPr>
                <w:color w:val="000000"/>
                <w:spacing w:val="-4"/>
                <w:sz w:val="22"/>
                <w:szCs w:val="22"/>
              </w:rPr>
              <w:t xml:space="preserve">ub-paragraph (b) </w:t>
            </w:r>
            <w:r>
              <w:rPr>
                <w:color w:val="000000"/>
                <w:spacing w:val="-4"/>
                <w:sz w:val="22"/>
                <w:szCs w:val="22"/>
              </w:rPr>
              <w:t xml:space="preserve">is not applicable. </w:t>
            </w:r>
          </w:p>
        </w:tc>
      </w:tr>
      <w:tr w:rsidR="00374C09" w:rsidRPr="0082341F" w14:paraId="3A36ECA6" w14:textId="77777777" w:rsidTr="00BB3D33">
        <w:trPr>
          <w:trHeight w:val="279"/>
        </w:trPr>
        <w:tc>
          <w:tcPr>
            <w:tcW w:w="2135" w:type="dxa"/>
          </w:tcPr>
          <w:p w14:paraId="39D0E22E" w14:textId="77777777" w:rsidR="00374C09" w:rsidRPr="0082341F" w:rsidRDefault="00374C09" w:rsidP="004165A6">
            <w:pPr>
              <w:spacing w:before="120"/>
              <w:rPr>
                <w:rFonts w:cs="Arial"/>
                <w:b/>
                <w:bCs/>
                <w:i/>
                <w:iCs/>
                <w:color w:val="000000"/>
                <w:spacing w:val="-2"/>
                <w:sz w:val="22"/>
                <w:szCs w:val="22"/>
              </w:rPr>
            </w:pPr>
            <w:r w:rsidRPr="0082341F">
              <w:rPr>
                <w:rFonts w:ascii="Arial" w:hAnsi="Arial" w:cs="Arial"/>
                <w:b/>
                <w:bCs/>
                <w:i/>
                <w:iCs/>
                <w:color w:val="050AC6"/>
                <w:spacing w:val="-7"/>
                <w:sz w:val="25"/>
                <w:szCs w:val="25"/>
              </w:rPr>
              <w:t>Clause 15</w:t>
            </w:r>
          </w:p>
        </w:tc>
        <w:tc>
          <w:tcPr>
            <w:tcW w:w="1004" w:type="dxa"/>
          </w:tcPr>
          <w:p w14:paraId="1D81C3F2" w14:textId="77777777" w:rsidR="00374C09" w:rsidRPr="0082341F" w:rsidRDefault="00374C09" w:rsidP="004165A6">
            <w:pPr>
              <w:spacing w:before="120"/>
              <w:rPr>
                <w:color w:val="000000"/>
                <w:spacing w:val="-4"/>
                <w:sz w:val="22"/>
                <w:szCs w:val="22"/>
              </w:rPr>
            </w:pPr>
          </w:p>
        </w:tc>
        <w:tc>
          <w:tcPr>
            <w:tcW w:w="5969" w:type="dxa"/>
          </w:tcPr>
          <w:p w14:paraId="1646EE76" w14:textId="77777777" w:rsidR="00374C09" w:rsidRPr="0082341F" w:rsidRDefault="00374C09" w:rsidP="004165A6">
            <w:pPr>
              <w:spacing w:before="120" w:line="276" w:lineRule="auto"/>
              <w:rPr>
                <w:color w:val="000000"/>
                <w:spacing w:val="-4"/>
                <w:sz w:val="22"/>
                <w:szCs w:val="22"/>
              </w:rPr>
            </w:pPr>
          </w:p>
        </w:tc>
      </w:tr>
      <w:tr w:rsidR="00374C09" w:rsidRPr="0082341F" w14:paraId="2484CEF2" w14:textId="77777777" w:rsidTr="00BB3D33">
        <w:tc>
          <w:tcPr>
            <w:tcW w:w="2135" w:type="dxa"/>
          </w:tcPr>
          <w:p w14:paraId="68217697" w14:textId="77777777" w:rsidR="00374C09" w:rsidRPr="0082341F" w:rsidRDefault="00374C09" w:rsidP="004165A6">
            <w:pPr>
              <w:spacing w:before="120"/>
              <w:jc w:val="left"/>
              <w:rPr>
                <w:rFonts w:cs="Arial"/>
                <w:b/>
                <w:bCs/>
                <w:i/>
                <w:iCs/>
                <w:color w:val="000000"/>
                <w:spacing w:val="-2"/>
                <w:sz w:val="22"/>
                <w:szCs w:val="22"/>
              </w:rPr>
            </w:pPr>
            <w:r w:rsidRPr="0082341F">
              <w:rPr>
                <w:rFonts w:cs="Arial"/>
                <w:b/>
                <w:bCs/>
                <w:i/>
                <w:iCs/>
                <w:color w:val="000000"/>
                <w:spacing w:val="-2"/>
                <w:sz w:val="22"/>
                <w:szCs w:val="22"/>
              </w:rPr>
              <w:t>Corrupt or Fraudulent Practices</w:t>
            </w:r>
          </w:p>
        </w:tc>
        <w:tc>
          <w:tcPr>
            <w:tcW w:w="1004" w:type="dxa"/>
          </w:tcPr>
          <w:p w14:paraId="66CF7A56" w14:textId="77777777" w:rsidR="00374C09" w:rsidRPr="0082341F" w:rsidRDefault="00374C09" w:rsidP="004165A6">
            <w:pPr>
              <w:spacing w:before="120"/>
              <w:rPr>
                <w:color w:val="000000"/>
                <w:spacing w:val="-4"/>
                <w:sz w:val="22"/>
                <w:szCs w:val="22"/>
              </w:rPr>
            </w:pPr>
            <w:r w:rsidRPr="0082341F">
              <w:rPr>
                <w:color w:val="000000"/>
                <w:spacing w:val="-4"/>
                <w:sz w:val="22"/>
                <w:szCs w:val="22"/>
              </w:rPr>
              <w:t>15.6</w:t>
            </w:r>
          </w:p>
        </w:tc>
        <w:tc>
          <w:tcPr>
            <w:tcW w:w="5969" w:type="dxa"/>
          </w:tcPr>
          <w:p w14:paraId="40951C45"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Sub Clause 15.6 is amended to read as under:</w:t>
            </w:r>
          </w:p>
          <w:p w14:paraId="336A538A"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If the Employer determines that the Contractor and Financier has engaged in corrupt, fraudulent, collusive or coercive practices, in competing for or in executing the Contract, then the Employer may, after giving 14 </w:t>
            </w:r>
            <w:proofErr w:type="spellStart"/>
            <w:r w:rsidRPr="0082341F">
              <w:rPr>
                <w:color w:val="000000"/>
                <w:spacing w:val="-4"/>
                <w:sz w:val="22"/>
                <w:szCs w:val="22"/>
              </w:rPr>
              <w:t>days notice</w:t>
            </w:r>
            <w:proofErr w:type="spellEnd"/>
            <w:r w:rsidRPr="0082341F">
              <w:rPr>
                <w:color w:val="000000"/>
                <w:spacing w:val="-4"/>
                <w:sz w:val="22"/>
                <w:szCs w:val="22"/>
              </w:rPr>
              <w:t xml:space="preserve"> to the Contractor, terminate the Contractor’s employment under the Contract and expel him from the Site, and the provisions of Clause 15 shall apply as if such expulsion had been made under Sub- Clause 15.2 [Termination by Employer].</w:t>
            </w:r>
          </w:p>
          <w:p w14:paraId="1113B21F"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lastRenderedPageBreak/>
              <w:t>Should any employee of the Contractor or Financier be determined to have engaged in corrupt, fraudulent or coercive practice during the execution of the work then that employee shall be removed in accordance with Sub-Clause 6.9 [Contractor’s Personnel].</w:t>
            </w:r>
          </w:p>
          <w:p w14:paraId="3BA512B3"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14:paraId="46CB22C9"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15.6.</w:t>
            </w:r>
          </w:p>
          <w:p w14:paraId="7A0256FA"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In pursuance of this policy:</w:t>
            </w:r>
          </w:p>
          <w:p w14:paraId="46CFAC7B" w14:textId="77777777" w:rsidR="00374C09" w:rsidRPr="0082341F" w:rsidRDefault="00374C09" w:rsidP="00EC0E95">
            <w:pPr>
              <w:numPr>
                <w:ilvl w:val="0"/>
                <w:numId w:val="22"/>
              </w:numPr>
              <w:spacing w:before="120" w:line="276" w:lineRule="auto"/>
              <w:ind w:left="0"/>
              <w:rPr>
                <w:color w:val="000000"/>
                <w:spacing w:val="-4"/>
                <w:sz w:val="22"/>
                <w:szCs w:val="22"/>
              </w:rPr>
            </w:pPr>
            <w:r w:rsidRPr="0082341F">
              <w:rPr>
                <w:color w:val="000000"/>
                <w:spacing w:val="-4"/>
                <w:sz w:val="22"/>
                <w:szCs w:val="22"/>
              </w:rPr>
              <w:t>The Employer defines the terms set forth below as follows:</w:t>
            </w:r>
          </w:p>
          <w:p w14:paraId="2818C7AC" w14:textId="77777777" w:rsidR="00374C09" w:rsidRPr="0082341F" w:rsidRDefault="00374C09" w:rsidP="00EC0E95">
            <w:pPr>
              <w:numPr>
                <w:ilvl w:val="0"/>
                <w:numId w:val="21"/>
              </w:numPr>
              <w:spacing w:before="120" w:line="276" w:lineRule="auto"/>
              <w:ind w:left="0"/>
              <w:rPr>
                <w:color w:val="000000"/>
                <w:spacing w:val="-4"/>
                <w:sz w:val="22"/>
                <w:szCs w:val="22"/>
              </w:rPr>
            </w:pPr>
            <w:r w:rsidRPr="0082341F">
              <w:rPr>
                <w:color w:val="000000"/>
                <w:spacing w:val="-4"/>
                <w:sz w:val="22"/>
                <w:szCs w:val="22"/>
              </w:rPr>
              <w:t xml:space="preserve">"Bribery" meaning the offering or giving of anything of value to        influence the actions or decisions of third parties or the receiving or       soliciting of any benefit in exchange for actions or omissions </w:t>
            </w:r>
            <w:proofErr w:type="gramStart"/>
            <w:r w:rsidRPr="0082341F">
              <w:rPr>
                <w:color w:val="000000"/>
                <w:spacing w:val="-4"/>
                <w:sz w:val="22"/>
                <w:szCs w:val="22"/>
              </w:rPr>
              <w:t>related  to</w:t>
            </w:r>
            <w:proofErr w:type="gramEnd"/>
            <w:r w:rsidRPr="0082341F">
              <w:rPr>
                <w:color w:val="000000"/>
                <w:spacing w:val="-4"/>
                <w:sz w:val="22"/>
                <w:szCs w:val="22"/>
              </w:rPr>
              <w:t xml:space="preserve"> the performance of duties;</w:t>
            </w:r>
          </w:p>
          <w:p w14:paraId="59B0D4EB" w14:textId="77777777" w:rsidR="00374C09" w:rsidRPr="0082341F" w:rsidRDefault="00374C09" w:rsidP="00EC0E95">
            <w:pPr>
              <w:numPr>
                <w:ilvl w:val="0"/>
                <w:numId w:val="21"/>
              </w:numPr>
              <w:spacing w:before="120" w:line="276" w:lineRule="auto"/>
              <w:ind w:left="0"/>
              <w:rPr>
                <w:color w:val="000000"/>
                <w:spacing w:val="-4"/>
                <w:sz w:val="22"/>
                <w:szCs w:val="22"/>
              </w:rPr>
            </w:pPr>
            <w:r w:rsidRPr="0082341F">
              <w:rPr>
                <w:color w:val="000000"/>
                <w:spacing w:val="-4"/>
                <w:sz w:val="22"/>
                <w:szCs w:val="22"/>
              </w:rPr>
              <w:t xml:space="preserve">"Extortion" or "Coercion" meaning the act of obtaining </w:t>
            </w:r>
            <w:proofErr w:type="gramStart"/>
            <w:r w:rsidRPr="0082341F">
              <w:rPr>
                <w:color w:val="000000"/>
                <w:spacing w:val="-4"/>
                <w:sz w:val="22"/>
                <w:szCs w:val="22"/>
              </w:rPr>
              <w:t xml:space="preserve">something,   </w:t>
            </w:r>
            <w:proofErr w:type="gramEnd"/>
            <w:r w:rsidRPr="0082341F">
              <w:rPr>
                <w:color w:val="000000"/>
                <w:spacing w:val="-4"/>
                <w:sz w:val="22"/>
                <w:szCs w:val="22"/>
              </w:rPr>
              <w:t xml:space="preserve">            compelling an action or influencing a decision through intimidation,               threat or the use of force, where potential or actual injury may befall               upon a person, his/her reputation or property;</w:t>
            </w:r>
          </w:p>
          <w:p w14:paraId="6FE5277D" w14:textId="77777777" w:rsidR="00374C09" w:rsidRPr="0082341F" w:rsidRDefault="00374C09" w:rsidP="00EC0E95">
            <w:pPr>
              <w:numPr>
                <w:ilvl w:val="0"/>
                <w:numId w:val="21"/>
              </w:numPr>
              <w:spacing w:before="120" w:line="276" w:lineRule="auto"/>
              <w:ind w:left="0"/>
              <w:rPr>
                <w:color w:val="000000"/>
                <w:spacing w:val="-4"/>
                <w:sz w:val="22"/>
                <w:szCs w:val="22"/>
              </w:rPr>
            </w:pPr>
            <w:r w:rsidRPr="0082341F">
              <w:rPr>
                <w:color w:val="000000"/>
                <w:spacing w:val="-4"/>
                <w:sz w:val="22"/>
                <w:szCs w:val="22"/>
              </w:rPr>
              <w:t xml:space="preserve">"Fraud" meaning any action or omission intended to misrepresent the              truth so as to induce others to act in reliance thereof, with the purpose               of obtaining some unjust advantage or causing damage to </w:t>
            </w:r>
            <w:proofErr w:type="gramStart"/>
            <w:r w:rsidRPr="0082341F">
              <w:rPr>
                <w:color w:val="000000"/>
                <w:spacing w:val="-4"/>
                <w:sz w:val="22"/>
                <w:szCs w:val="22"/>
              </w:rPr>
              <w:t xml:space="preserve">others;   </w:t>
            </w:r>
            <w:proofErr w:type="gramEnd"/>
            <w:r w:rsidRPr="0082341F">
              <w:rPr>
                <w:color w:val="000000"/>
                <w:spacing w:val="-4"/>
                <w:sz w:val="22"/>
                <w:szCs w:val="22"/>
              </w:rPr>
              <w:t xml:space="preserve">            and </w:t>
            </w:r>
          </w:p>
          <w:p w14:paraId="4528EABC" w14:textId="77777777" w:rsidR="00374C09" w:rsidRPr="0082341F" w:rsidRDefault="00374C09" w:rsidP="00EC0E95">
            <w:pPr>
              <w:numPr>
                <w:ilvl w:val="0"/>
                <w:numId w:val="21"/>
              </w:numPr>
              <w:spacing w:before="120" w:line="276" w:lineRule="auto"/>
              <w:ind w:left="0"/>
              <w:rPr>
                <w:color w:val="000000"/>
                <w:spacing w:val="-4"/>
                <w:sz w:val="22"/>
                <w:szCs w:val="22"/>
              </w:rPr>
            </w:pPr>
            <w:r w:rsidRPr="0082341F">
              <w:rPr>
                <w:color w:val="000000"/>
                <w:spacing w:val="-4"/>
                <w:sz w:val="22"/>
                <w:szCs w:val="22"/>
              </w:rPr>
              <w:lastRenderedPageBreak/>
              <w:t>"Collusion" meaning a secret agreement between two or more          parties to defraud or cause damage to a person or entity or to         obtain an unlawful purpose;</w:t>
            </w:r>
          </w:p>
          <w:p w14:paraId="4DC1FFBE" w14:textId="77777777" w:rsidR="00374C09" w:rsidRPr="0082341F" w:rsidRDefault="00374C09" w:rsidP="00EC0E95">
            <w:pPr>
              <w:numPr>
                <w:ilvl w:val="0"/>
                <w:numId w:val="22"/>
              </w:numPr>
              <w:spacing w:before="120" w:line="276" w:lineRule="auto"/>
              <w:ind w:left="0"/>
              <w:rPr>
                <w:color w:val="000000"/>
                <w:spacing w:val="-4"/>
                <w:sz w:val="22"/>
                <w:szCs w:val="22"/>
              </w:rPr>
            </w:pPr>
            <w:r w:rsidRPr="0082341F">
              <w:rPr>
                <w:color w:val="000000"/>
                <w:spacing w:val="-4"/>
                <w:sz w:val="22"/>
                <w:szCs w:val="22"/>
              </w:rPr>
              <w:t>If the Employer, in accordance with its administrative procedures, demonstrates that any firm, entity or individual bidding for or participating in this project including, inter alia, applicants, bidders, contractors, consulting firms, individual consultants, purchasers, executing agencies and contracting agency (including their respective officers, employees and agents) engaged in an act of fraud or corruption in connection with this project, the Employer may:</w:t>
            </w:r>
          </w:p>
          <w:p w14:paraId="267D06E0" w14:textId="77777777" w:rsidR="00374C09" w:rsidRPr="0082341F" w:rsidRDefault="00374C09" w:rsidP="00EC0E95">
            <w:pPr>
              <w:numPr>
                <w:ilvl w:val="0"/>
                <w:numId w:val="23"/>
              </w:numPr>
              <w:spacing w:before="120" w:line="276" w:lineRule="auto"/>
              <w:ind w:left="0"/>
              <w:rPr>
                <w:color w:val="000000"/>
                <w:spacing w:val="-4"/>
                <w:sz w:val="22"/>
                <w:szCs w:val="22"/>
              </w:rPr>
            </w:pPr>
            <w:r w:rsidRPr="0082341F">
              <w:rPr>
                <w:color w:val="000000"/>
                <w:spacing w:val="-4"/>
                <w:sz w:val="22"/>
                <w:szCs w:val="22"/>
              </w:rPr>
              <w:t>decide not to accept any proposal to award a contract or a contract              awarded;</w:t>
            </w:r>
          </w:p>
          <w:p w14:paraId="257D739A" w14:textId="77777777" w:rsidR="00374C09" w:rsidRDefault="00374C09" w:rsidP="00EC0E95">
            <w:pPr>
              <w:numPr>
                <w:ilvl w:val="0"/>
                <w:numId w:val="23"/>
              </w:numPr>
              <w:spacing w:before="120" w:line="276" w:lineRule="auto"/>
              <w:ind w:left="0"/>
              <w:rPr>
                <w:color w:val="000000"/>
                <w:spacing w:val="-4"/>
                <w:sz w:val="22"/>
                <w:szCs w:val="22"/>
              </w:rPr>
            </w:pPr>
            <w:r w:rsidRPr="0082341F">
              <w:rPr>
                <w:color w:val="000000"/>
                <w:spacing w:val="-4"/>
                <w:sz w:val="22"/>
                <w:szCs w:val="22"/>
              </w:rPr>
              <w:t>suspend the operation if it is determined at any stage that evidence is sufficient to support a finding that an employee, agent or representative of the Employer, Executing Agency or Contracting Agency has engaged in an act of fraud or corruption.</w:t>
            </w:r>
          </w:p>
          <w:p w14:paraId="58C8A593" w14:textId="77777777" w:rsidR="00374C09" w:rsidRPr="0082341F" w:rsidRDefault="00374C09" w:rsidP="00EC0E95">
            <w:pPr>
              <w:numPr>
                <w:ilvl w:val="0"/>
                <w:numId w:val="23"/>
              </w:numPr>
              <w:spacing w:before="120" w:line="276" w:lineRule="auto"/>
              <w:ind w:left="0"/>
              <w:rPr>
                <w:color w:val="000000"/>
                <w:spacing w:val="-4"/>
                <w:sz w:val="22"/>
                <w:szCs w:val="22"/>
              </w:rPr>
            </w:pPr>
          </w:p>
        </w:tc>
      </w:tr>
      <w:tr w:rsidR="00374C09" w:rsidRPr="0082341F" w14:paraId="52208868" w14:textId="77777777" w:rsidTr="00BB3D33">
        <w:tc>
          <w:tcPr>
            <w:tcW w:w="2135" w:type="dxa"/>
          </w:tcPr>
          <w:p w14:paraId="5B0FDD0B" w14:textId="77777777" w:rsidR="00213C98" w:rsidRDefault="00374C09" w:rsidP="00213C9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lastRenderedPageBreak/>
              <w:t>Clause 1</w:t>
            </w:r>
            <w:r>
              <w:rPr>
                <w:rFonts w:ascii="Arial" w:hAnsi="Arial" w:cs="Arial"/>
                <w:b/>
                <w:bCs/>
                <w:i/>
                <w:iCs/>
                <w:color w:val="050AC6"/>
                <w:spacing w:val="-7"/>
                <w:sz w:val="25"/>
                <w:szCs w:val="25"/>
              </w:rPr>
              <w:t>7</w:t>
            </w:r>
          </w:p>
          <w:p w14:paraId="1603EBE3" w14:textId="0A9FC6BE" w:rsidR="00213C98" w:rsidRPr="00213C98" w:rsidRDefault="00213C98" w:rsidP="00213C98">
            <w:pPr>
              <w:spacing w:before="120"/>
              <w:rPr>
                <w:rFonts w:ascii="Arial" w:hAnsi="Arial" w:cs="Arial"/>
                <w:b/>
                <w:bCs/>
                <w:i/>
                <w:iCs/>
                <w:color w:val="050AC6"/>
                <w:spacing w:val="-7"/>
                <w:sz w:val="25"/>
                <w:szCs w:val="25"/>
              </w:rPr>
            </w:pPr>
            <w:r w:rsidRPr="000D4025">
              <w:rPr>
                <w:b/>
                <w:bCs/>
                <w:i/>
                <w:iCs/>
                <w:color w:val="000000"/>
                <w:spacing w:val="-2"/>
                <w:sz w:val="22"/>
                <w:szCs w:val="22"/>
              </w:rPr>
              <w:t>Indemnities</w:t>
            </w:r>
          </w:p>
        </w:tc>
        <w:tc>
          <w:tcPr>
            <w:tcW w:w="1004" w:type="dxa"/>
          </w:tcPr>
          <w:p w14:paraId="2F7D325E" w14:textId="72BDD113" w:rsidR="00374C09" w:rsidRDefault="00213C98" w:rsidP="004165A6">
            <w:pPr>
              <w:spacing w:before="120"/>
              <w:rPr>
                <w:color w:val="000000"/>
                <w:spacing w:val="-4"/>
                <w:sz w:val="22"/>
                <w:szCs w:val="22"/>
              </w:rPr>
            </w:pPr>
            <w:r>
              <w:rPr>
                <w:color w:val="000000"/>
                <w:spacing w:val="-4"/>
                <w:sz w:val="22"/>
                <w:szCs w:val="22"/>
              </w:rPr>
              <w:t>17.1</w:t>
            </w:r>
          </w:p>
        </w:tc>
        <w:tc>
          <w:tcPr>
            <w:tcW w:w="5969" w:type="dxa"/>
          </w:tcPr>
          <w:p w14:paraId="7101FDE3" w14:textId="77777777" w:rsidR="00374C09" w:rsidRPr="000D4025" w:rsidRDefault="00374C09" w:rsidP="004165A6">
            <w:pPr>
              <w:spacing w:before="120" w:line="276" w:lineRule="auto"/>
              <w:rPr>
                <w:color w:val="000000"/>
                <w:spacing w:val="-4"/>
                <w:sz w:val="22"/>
                <w:szCs w:val="22"/>
              </w:rPr>
            </w:pPr>
            <w:r w:rsidRPr="000D4025">
              <w:rPr>
                <w:color w:val="000000"/>
                <w:spacing w:val="-4"/>
                <w:sz w:val="22"/>
                <w:szCs w:val="22"/>
              </w:rPr>
              <w:t>Delete Sub-Clause 17.1 in its entirety and insert the following.</w:t>
            </w:r>
          </w:p>
          <w:p w14:paraId="103E25D1" w14:textId="171F21A5" w:rsidR="00374C09" w:rsidRDefault="00374C09" w:rsidP="00921083">
            <w:pPr>
              <w:spacing w:before="120" w:line="276" w:lineRule="auto"/>
              <w:rPr>
                <w:color w:val="000000"/>
                <w:spacing w:val="-4"/>
                <w:sz w:val="22"/>
                <w:szCs w:val="22"/>
              </w:rPr>
            </w:pPr>
            <w:r w:rsidRPr="000D4025">
              <w:rPr>
                <w:color w:val="000000"/>
                <w:spacing w:val="-4"/>
                <w:sz w:val="22"/>
                <w:szCs w:val="22"/>
              </w:rPr>
              <w:t>To the fullest extent permitted by law,  Contractor shall defend, indemnify and hold harmless the  Employer, the Engineer, and the Owner, and their officers, directors,  subsidiaries, affiliates, agents, employees and other subcontractors,  from and against all claims, damages, loss and expenses, including but not limited to attorneys’ fees, costs and expenses arising out of or resulting from the performance of  Contractor's Work, provided that any such claim, damage, loss, or expense is attributable to bodily injury, sickness, disease, or death, or to injury to or destruction of tangible property (other than the Work itself) including resulting loss of use), caused in whole or in part by any act or omission of  Contractor or anyone directly or indirectly employed by  Contractor or for anyone for whose acts  Contractor may be liable, regardless of whether it is caused in part by an indemnified party.  Such obligation shall not be construed to negate, abridge or otherwise reduce any other right or obligation of indemnity which would otherwise exist as to any party or person described in this Contract.</w:t>
            </w:r>
          </w:p>
          <w:p w14:paraId="36F10E10" w14:textId="77777777" w:rsidR="00213C98" w:rsidRDefault="00213C98" w:rsidP="004165A6">
            <w:pPr>
              <w:spacing w:before="120" w:line="276" w:lineRule="auto"/>
              <w:rPr>
                <w:color w:val="000000"/>
                <w:spacing w:val="-4"/>
                <w:sz w:val="22"/>
                <w:szCs w:val="22"/>
              </w:rPr>
            </w:pPr>
          </w:p>
          <w:p w14:paraId="40B7ACED" w14:textId="77777777" w:rsidR="00921083" w:rsidRDefault="00921083" w:rsidP="004165A6">
            <w:pPr>
              <w:spacing w:before="120" w:line="276" w:lineRule="auto"/>
              <w:rPr>
                <w:color w:val="000000"/>
                <w:spacing w:val="-4"/>
                <w:sz w:val="22"/>
                <w:szCs w:val="22"/>
              </w:rPr>
            </w:pPr>
          </w:p>
          <w:p w14:paraId="6A4E1FA2" w14:textId="58B55CD8" w:rsidR="00921083" w:rsidRPr="0082341F" w:rsidRDefault="00921083" w:rsidP="004165A6">
            <w:pPr>
              <w:spacing w:before="120" w:line="276" w:lineRule="auto"/>
              <w:rPr>
                <w:color w:val="000000"/>
                <w:spacing w:val="-4"/>
                <w:sz w:val="22"/>
                <w:szCs w:val="22"/>
              </w:rPr>
            </w:pPr>
          </w:p>
        </w:tc>
      </w:tr>
      <w:tr w:rsidR="00374C09" w:rsidRPr="0082341F" w14:paraId="21E287A0" w14:textId="77777777" w:rsidTr="00BB3D33">
        <w:tc>
          <w:tcPr>
            <w:tcW w:w="2135" w:type="dxa"/>
          </w:tcPr>
          <w:p w14:paraId="75984C05"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lastRenderedPageBreak/>
              <w:t>Clause 18</w:t>
            </w:r>
          </w:p>
        </w:tc>
        <w:tc>
          <w:tcPr>
            <w:tcW w:w="1004" w:type="dxa"/>
          </w:tcPr>
          <w:p w14:paraId="6EA96036" w14:textId="77777777" w:rsidR="00374C09" w:rsidRPr="0082341F" w:rsidRDefault="00374C09" w:rsidP="004165A6">
            <w:pPr>
              <w:spacing w:before="120"/>
              <w:rPr>
                <w:color w:val="000000"/>
                <w:spacing w:val="-4"/>
                <w:sz w:val="22"/>
                <w:szCs w:val="22"/>
              </w:rPr>
            </w:pPr>
          </w:p>
        </w:tc>
        <w:tc>
          <w:tcPr>
            <w:tcW w:w="5969" w:type="dxa"/>
          </w:tcPr>
          <w:p w14:paraId="72DCF651" w14:textId="77777777" w:rsidR="00374C09" w:rsidRPr="0082341F" w:rsidRDefault="00374C09" w:rsidP="004165A6">
            <w:pPr>
              <w:spacing w:before="120" w:line="276" w:lineRule="auto"/>
              <w:rPr>
                <w:color w:val="000000"/>
                <w:spacing w:val="-4"/>
                <w:sz w:val="22"/>
                <w:szCs w:val="22"/>
              </w:rPr>
            </w:pPr>
          </w:p>
        </w:tc>
      </w:tr>
      <w:tr w:rsidR="00374C09" w:rsidRPr="0082341F" w14:paraId="3646D2D0" w14:textId="77777777" w:rsidTr="00BB3D33">
        <w:tc>
          <w:tcPr>
            <w:tcW w:w="2135" w:type="dxa"/>
          </w:tcPr>
          <w:p w14:paraId="0A79C4E4" w14:textId="77777777" w:rsidR="00374C09" w:rsidRPr="0082341F" w:rsidRDefault="00374C09" w:rsidP="004165A6">
            <w:pPr>
              <w:spacing w:before="120"/>
              <w:jc w:val="left"/>
              <w:rPr>
                <w:rFonts w:cs="Arial"/>
                <w:b/>
                <w:bCs/>
                <w:i/>
                <w:iCs/>
                <w:color w:val="000000"/>
                <w:spacing w:val="-2"/>
                <w:sz w:val="22"/>
                <w:szCs w:val="22"/>
              </w:rPr>
            </w:pPr>
            <w:r w:rsidRPr="0082341F">
              <w:rPr>
                <w:rFonts w:cs="Arial"/>
                <w:b/>
                <w:bCs/>
                <w:i/>
                <w:iCs/>
                <w:color w:val="000000"/>
                <w:spacing w:val="-2"/>
                <w:sz w:val="22"/>
                <w:szCs w:val="22"/>
              </w:rPr>
              <w:t>General Requirements for Insurances</w:t>
            </w:r>
          </w:p>
        </w:tc>
        <w:tc>
          <w:tcPr>
            <w:tcW w:w="1004" w:type="dxa"/>
          </w:tcPr>
          <w:p w14:paraId="7C832868" w14:textId="77777777" w:rsidR="00374C09" w:rsidRPr="0082341F" w:rsidRDefault="00374C09" w:rsidP="004165A6">
            <w:pPr>
              <w:spacing w:before="120"/>
              <w:rPr>
                <w:color w:val="000000"/>
                <w:spacing w:val="-4"/>
                <w:sz w:val="22"/>
                <w:szCs w:val="22"/>
              </w:rPr>
            </w:pPr>
            <w:r w:rsidRPr="0082341F">
              <w:rPr>
                <w:color w:val="000000"/>
                <w:spacing w:val="-4"/>
                <w:sz w:val="22"/>
                <w:szCs w:val="22"/>
              </w:rPr>
              <w:t>18.1</w:t>
            </w:r>
          </w:p>
        </w:tc>
        <w:tc>
          <w:tcPr>
            <w:tcW w:w="5969" w:type="dxa"/>
          </w:tcPr>
          <w:p w14:paraId="4EB205DB" w14:textId="75ED3AC0" w:rsidR="00374C09" w:rsidRDefault="00374C09" w:rsidP="004165A6">
            <w:pPr>
              <w:spacing w:before="120" w:line="276" w:lineRule="auto"/>
              <w:rPr>
                <w:color w:val="000000"/>
                <w:spacing w:val="-4"/>
                <w:sz w:val="22"/>
                <w:szCs w:val="22"/>
              </w:rPr>
            </w:pPr>
            <w:r w:rsidRPr="0082341F">
              <w:rPr>
                <w:color w:val="000000"/>
                <w:spacing w:val="-4"/>
                <w:sz w:val="22"/>
                <w:szCs w:val="22"/>
              </w:rPr>
              <w:t>Add the following at the end of Sub-Clause 18.1</w:t>
            </w:r>
            <w:r w:rsidR="004A6CA5">
              <w:rPr>
                <w:color w:val="000000"/>
                <w:spacing w:val="-4"/>
                <w:sz w:val="22"/>
                <w:szCs w:val="22"/>
              </w:rPr>
              <w:t xml:space="preserve"> </w:t>
            </w:r>
            <w:r w:rsidRPr="0082341F">
              <w:rPr>
                <w:color w:val="000000"/>
                <w:spacing w:val="-4"/>
                <w:sz w:val="22"/>
                <w:szCs w:val="22"/>
              </w:rPr>
              <w:t>Acceptable to the Employer.</w:t>
            </w:r>
          </w:p>
          <w:p w14:paraId="1E9787F0" w14:textId="77777777" w:rsidR="00374C09" w:rsidRPr="0082341F" w:rsidRDefault="00374C09" w:rsidP="004165A6">
            <w:pPr>
              <w:spacing w:before="120" w:line="276" w:lineRule="auto"/>
              <w:rPr>
                <w:color w:val="000000"/>
                <w:spacing w:val="-4"/>
                <w:sz w:val="22"/>
                <w:szCs w:val="22"/>
              </w:rPr>
            </w:pPr>
          </w:p>
        </w:tc>
      </w:tr>
      <w:tr w:rsidR="00374C09" w:rsidRPr="0082341F" w14:paraId="312AA5FE" w14:textId="77777777" w:rsidTr="00BB3D33">
        <w:tc>
          <w:tcPr>
            <w:tcW w:w="2135" w:type="dxa"/>
          </w:tcPr>
          <w:p w14:paraId="56123A1F" w14:textId="77777777" w:rsidR="00374C09" w:rsidRPr="0082341F" w:rsidRDefault="00374C09" w:rsidP="004165A6">
            <w:pPr>
              <w:spacing w:before="120"/>
              <w:jc w:val="left"/>
              <w:rPr>
                <w:rFonts w:cs="Arial"/>
                <w:b/>
                <w:bCs/>
                <w:i/>
                <w:iCs/>
                <w:color w:val="000000"/>
                <w:spacing w:val="-2"/>
                <w:sz w:val="22"/>
                <w:szCs w:val="22"/>
              </w:rPr>
            </w:pPr>
            <w:r w:rsidRPr="00034D4D">
              <w:rPr>
                <w:b/>
                <w:bCs/>
                <w:i/>
                <w:iCs/>
                <w:color w:val="000000"/>
                <w:spacing w:val="-2"/>
                <w:sz w:val="22"/>
                <w:szCs w:val="22"/>
              </w:rPr>
              <w:t xml:space="preserve">Insurance against Injury to Persons </w:t>
            </w:r>
            <w:proofErr w:type="gramStart"/>
            <w:r w:rsidRPr="00034D4D">
              <w:rPr>
                <w:b/>
                <w:bCs/>
                <w:i/>
                <w:iCs/>
                <w:color w:val="000000"/>
                <w:spacing w:val="-2"/>
                <w:sz w:val="22"/>
                <w:szCs w:val="22"/>
              </w:rPr>
              <w:t>and  Damage</w:t>
            </w:r>
            <w:proofErr w:type="gramEnd"/>
            <w:r w:rsidRPr="00034D4D">
              <w:rPr>
                <w:b/>
                <w:bCs/>
                <w:i/>
                <w:iCs/>
                <w:color w:val="000000"/>
                <w:spacing w:val="-2"/>
                <w:sz w:val="22"/>
                <w:szCs w:val="22"/>
              </w:rPr>
              <w:t xml:space="preserve"> to Property</w:t>
            </w:r>
          </w:p>
        </w:tc>
        <w:tc>
          <w:tcPr>
            <w:tcW w:w="1004" w:type="dxa"/>
          </w:tcPr>
          <w:p w14:paraId="144C98D2" w14:textId="77777777" w:rsidR="00374C09" w:rsidRPr="0082341F" w:rsidRDefault="00374C09" w:rsidP="004165A6">
            <w:pPr>
              <w:spacing w:before="120"/>
              <w:rPr>
                <w:color w:val="000000"/>
                <w:spacing w:val="-4"/>
                <w:sz w:val="22"/>
                <w:szCs w:val="22"/>
              </w:rPr>
            </w:pPr>
            <w:r w:rsidRPr="0082341F">
              <w:rPr>
                <w:color w:val="000000"/>
                <w:spacing w:val="-4"/>
                <w:sz w:val="22"/>
                <w:szCs w:val="22"/>
              </w:rPr>
              <w:t>18.3</w:t>
            </w:r>
          </w:p>
        </w:tc>
        <w:tc>
          <w:tcPr>
            <w:tcW w:w="5969" w:type="dxa"/>
          </w:tcPr>
          <w:p w14:paraId="598F76CC"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Add the following sentence at the end of the Sub-Clause 18.3</w:t>
            </w:r>
          </w:p>
          <w:p w14:paraId="6FCD4706"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tc>
      </w:tr>
      <w:tr w:rsidR="00374C09" w:rsidRPr="0082341F" w14:paraId="1299FDD3" w14:textId="77777777" w:rsidTr="00BB3D33">
        <w:tc>
          <w:tcPr>
            <w:tcW w:w="2135" w:type="dxa"/>
          </w:tcPr>
          <w:p w14:paraId="4C2EE201"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20 </w:t>
            </w:r>
          </w:p>
        </w:tc>
        <w:tc>
          <w:tcPr>
            <w:tcW w:w="1004" w:type="dxa"/>
          </w:tcPr>
          <w:p w14:paraId="3DA12D4F" w14:textId="77777777" w:rsidR="00374C09" w:rsidRPr="0082341F" w:rsidRDefault="00374C09" w:rsidP="004165A6">
            <w:pPr>
              <w:spacing w:before="120"/>
              <w:rPr>
                <w:color w:val="000000"/>
                <w:spacing w:val="-4"/>
                <w:sz w:val="22"/>
                <w:szCs w:val="22"/>
              </w:rPr>
            </w:pPr>
          </w:p>
        </w:tc>
        <w:tc>
          <w:tcPr>
            <w:tcW w:w="5969" w:type="dxa"/>
          </w:tcPr>
          <w:p w14:paraId="6B540D95" w14:textId="77777777" w:rsidR="00374C09" w:rsidRPr="0082341F" w:rsidRDefault="00374C09" w:rsidP="004165A6">
            <w:pPr>
              <w:spacing w:before="120" w:line="276" w:lineRule="auto"/>
              <w:rPr>
                <w:color w:val="000000"/>
                <w:spacing w:val="-4"/>
                <w:sz w:val="22"/>
                <w:szCs w:val="22"/>
              </w:rPr>
            </w:pPr>
          </w:p>
        </w:tc>
      </w:tr>
      <w:tr w:rsidR="00374C09" w:rsidRPr="0082341F" w14:paraId="51DA9F10" w14:textId="77777777" w:rsidTr="00BB3D33">
        <w:tc>
          <w:tcPr>
            <w:tcW w:w="2135" w:type="dxa"/>
          </w:tcPr>
          <w:p w14:paraId="38AB4252" w14:textId="77777777" w:rsidR="00374C09" w:rsidRPr="0082341F" w:rsidRDefault="00374C09" w:rsidP="004165A6">
            <w:pPr>
              <w:spacing w:before="120"/>
              <w:rPr>
                <w:rFonts w:cs="Arial"/>
                <w:b/>
                <w:bCs/>
                <w:i/>
                <w:iCs/>
                <w:color w:val="000000"/>
                <w:spacing w:val="-2"/>
                <w:sz w:val="22"/>
                <w:szCs w:val="22"/>
              </w:rPr>
            </w:pPr>
            <w:r w:rsidRPr="0082341F">
              <w:rPr>
                <w:rFonts w:cs="Arial"/>
                <w:b/>
                <w:bCs/>
                <w:i/>
                <w:iCs/>
                <w:color w:val="000000"/>
                <w:spacing w:val="-2"/>
                <w:sz w:val="22"/>
                <w:szCs w:val="22"/>
              </w:rPr>
              <w:t>Arbitration</w:t>
            </w:r>
          </w:p>
        </w:tc>
        <w:tc>
          <w:tcPr>
            <w:tcW w:w="1004" w:type="dxa"/>
          </w:tcPr>
          <w:p w14:paraId="1D1C263F" w14:textId="77777777" w:rsidR="00374C09" w:rsidRPr="0082341F" w:rsidRDefault="00374C09" w:rsidP="004165A6">
            <w:pPr>
              <w:spacing w:before="120"/>
              <w:rPr>
                <w:color w:val="000000"/>
                <w:spacing w:val="-4"/>
                <w:sz w:val="22"/>
                <w:szCs w:val="22"/>
              </w:rPr>
            </w:pPr>
            <w:r w:rsidRPr="0082341F">
              <w:rPr>
                <w:color w:val="000000"/>
                <w:spacing w:val="-4"/>
                <w:sz w:val="22"/>
                <w:szCs w:val="22"/>
              </w:rPr>
              <w:t>20.6</w:t>
            </w:r>
          </w:p>
        </w:tc>
        <w:tc>
          <w:tcPr>
            <w:tcW w:w="5969" w:type="dxa"/>
          </w:tcPr>
          <w:p w14:paraId="5BF40C49"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At the end of sub-paragraph (a), insert the following: </w:t>
            </w:r>
          </w:p>
          <w:p w14:paraId="3C883EB6"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“in </w:t>
            </w:r>
            <w:r>
              <w:rPr>
                <w:color w:val="000000"/>
                <w:spacing w:val="-4"/>
                <w:sz w:val="22"/>
                <w:szCs w:val="22"/>
              </w:rPr>
              <w:t>Male’</w:t>
            </w:r>
            <w:r w:rsidRPr="0082341F">
              <w:rPr>
                <w:color w:val="000000"/>
                <w:spacing w:val="-4"/>
                <w:sz w:val="22"/>
                <w:szCs w:val="22"/>
              </w:rPr>
              <w:t>”</w:t>
            </w:r>
          </w:p>
        </w:tc>
      </w:tr>
    </w:tbl>
    <w:p w14:paraId="305029CF" w14:textId="70D6762D" w:rsidR="00374C09" w:rsidRPr="00374C09" w:rsidRDefault="00374C09" w:rsidP="00374C09">
      <w:pPr>
        <w:jc w:val="left"/>
        <w:rPr>
          <w:b/>
          <w:bCs/>
          <w:sz w:val="28"/>
        </w:rPr>
        <w:sectPr w:rsidR="00374C09" w:rsidRPr="00374C09" w:rsidSect="0057505F">
          <w:footerReference w:type="default" r:id="rId79"/>
          <w:footerReference w:type="first" r:id="rId80"/>
          <w:endnotePr>
            <w:numFmt w:val="decimal"/>
          </w:endnotePr>
          <w:pgSz w:w="12240" w:h="15840" w:code="1"/>
          <w:pgMar w:top="1260" w:right="1440" w:bottom="1440" w:left="1800" w:header="720" w:footer="720" w:gutter="0"/>
          <w:pgNumType w:start="510"/>
          <w:cols w:space="720"/>
          <w:titlePg/>
        </w:sectPr>
      </w:pPr>
      <w:r>
        <w:rPr>
          <w:b/>
          <w:bCs/>
          <w:sz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0E609F6" w14:textId="77777777">
        <w:trPr>
          <w:trHeight w:val="1840"/>
        </w:trPr>
        <w:tc>
          <w:tcPr>
            <w:tcW w:w="9198" w:type="dxa"/>
            <w:tcBorders>
              <w:top w:val="nil"/>
              <w:left w:val="nil"/>
              <w:bottom w:val="nil"/>
              <w:right w:val="nil"/>
            </w:tcBorders>
            <w:vAlign w:val="center"/>
          </w:tcPr>
          <w:p w14:paraId="0E60C158" w14:textId="77777777" w:rsidR="006309F7" w:rsidRPr="00092767" w:rsidRDefault="006309F7" w:rsidP="00374C09">
            <w:pPr>
              <w:pStyle w:val="Subtitle"/>
              <w:rPr>
                <w:sz w:val="72"/>
                <w:szCs w:val="72"/>
              </w:rPr>
            </w:pPr>
            <w:bookmarkStart w:id="473" w:name="_Toc101929330"/>
            <w:bookmarkStart w:id="474" w:name="_Toc63601130"/>
            <w:r w:rsidRPr="00092767">
              <w:rPr>
                <w:sz w:val="72"/>
                <w:szCs w:val="72"/>
              </w:rPr>
              <w:lastRenderedPageBreak/>
              <w:t>Section X.  Annex to the Particular Conditions - Contract Forms</w:t>
            </w:r>
            <w:bookmarkEnd w:id="473"/>
            <w:bookmarkEnd w:id="474"/>
          </w:p>
        </w:tc>
      </w:tr>
    </w:tbl>
    <w:p w14:paraId="0418F6AA" w14:textId="77777777" w:rsidR="006309F7" w:rsidRPr="00D20367" w:rsidRDefault="006309F7"/>
    <w:p w14:paraId="4CBB987F" w14:textId="77777777" w:rsidR="006309F7" w:rsidRPr="00D20367" w:rsidRDefault="006309F7"/>
    <w:p w14:paraId="53D61794" w14:textId="77777777" w:rsidR="006309F7" w:rsidRPr="00D20367" w:rsidRDefault="006309F7">
      <w:pPr>
        <w:pStyle w:val="Subtitle2"/>
      </w:pPr>
      <w:r w:rsidRPr="00D20367">
        <w:t>Table of Forms</w:t>
      </w:r>
    </w:p>
    <w:p w14:paraId="575361A1" w14:textId="77777777" w:rsidR="006309F7" w:rsidRPr="00D20367" w:rsidRDefault="006309F7"/>
    <w:p w14:paraId="34D547AA" w14:textId="77777777" w:rsidR="006309F7" w:rsidRPr="00D20367" w:rsidRDefault="006309F7">
      <w:pPr>
        <w:jc w:val="right"/>
        <w:rPr>
          <w:sz w:val="28"/>
          <w:u w:val="single"/>
        </w:rPr>
      </w:pPr>
    </w:p>
    <w:p w14:paraId="03A3C129" w14:textId="5636E279" w:rsidR="002E4A68" w:rsidRPr="002E4A68" w:rsidRDefault="00BF0DE5">
      <w:pPr>
        <w:pStyle w:val="TOC1"/>
        <w:rPr>
          <w:rFonts w:asciiTheme="minorHAnsi" w:eastAsiaTheme="minorEastAsia" w:hAnsiTheme="minorHAnsi" w:cstheme="minorBidi"/>
          <w:b w:val="0"/>
          <w:bCs/>
          <w:noProof/>
          <w:sz w:val="22"/>
          <w:szCs w:val="22"/>
        </w:rPr>
      </w:pPr>
      <w:r w:rsidRPr="002E4A68">
        <w:rPr>
          <w:b w:val="0"/>
          <w:bCs/>
        </w:rPr>
        <w:fldChar w:fldCharType="begin"/>
      </w:r>
      <w:r w:rsidRPr="002E4A68">
        <w:rPr>
          <w:b w:val="0"/>
          <w:bCs/>
        </w:rPr>
        <w:instrText xml:space="preserve"> TOC \h \z \t "Section IX Header,1" </w:instrText>
      </w:r>
      <w:r w:rsidRPr="002E4A68">
        <w:rPr>
          <w:b w:val="0"/>
          <w:bCs/>
        </w:rPr>
        <w:fldChar w:fldCharType="separate"/>
      </w:r>
      <w:hyperlink w:anchor="_Toc63604023" w:history="1">
        <w:r w:rsidR="002E4A68" w:rsidRPr="002E4A68">
          <w:rPr>
            <w:rStyle w:val="Hyperlink"/>
            <w:b w:val="0"/>
            <w:bCs/>
            <w:noProof/>
          </w:rPr>
          <w:t>Notification of Award</w:t>
        </w:r>
        <w:r w:rsidR="002E4A68" w:rsidRPr="002E4A68">
          <w:rPr>
            <w:b w:val="0"/>
            <w:bCs/>
            <w:noProof/>
            <w:webHidden/>
          </w:rPr>
          <w:tab/>
        </w:r>
        <w:r w:rsidR="002E4A68" w:rsidRPr="002E4A68">
          <w:rPr>
            <w:b w:val="0"/>
            <w:bCs/>
            <w:noProof/>
            <w:webHidden/>
          </w:rPr>
          <w:fldChar w:fldCharType="begin"/>
        </w:r>
        <w:r w:rsidR="002E4A68" w:rsidRPr="002E4A68">
          <w:rPr>
            <w:b w:val="0"/>
            <w:bCs/>
            <w:noProof/>
            <w:webHidden/>
          </w:rPr>
          <w:instrText xml:space="preserve"> PAGEREF _Toc63604023 \h </w:instrText>
        </w:r>
        <w:r w:rsidR="002E4A68" w:rsidRPr="002E4A68">
          <w:rPr>
            <w:b w:val="0"/>
            <w:bCs/>
            <w:noProof/>
            <w:webHidden/>
          </w:rPr>
        </w:r>
        <w:r w:rsidR="002E4A68" w:rsidRPr="002E4A68">
          <w:rPr>
            <w:b w:val="0"/>
            <w:bCs/>
            <w:noProof/>
            <w:webHidden/>
          </w:rPr>
          <w:fldChar w:fldCharType="separate"/>
        </w:r>
        <w:r w:rsidR="002E4A68" w:rsidRPr="002E4A68">
          <w:rPr>
            <w:b w:val="0"/>
            <w:bCs/>
            <w:noProof/>
            <w:webHidden/>
          </w:rPr>
          <w:t>524</w:t>
        </w:r>
        <w:r w:rsidR="002E4A68" w:rsidRPr="002E4A68">
          <w:rPr>
            <w:b w:val="0"/>
            <w:bCs/>
            <w:noProof/>
            <w:webHidden/>
          </w:rPr>
          <w:fldChar w:fldCharType="end"/>
        </w:r>
      </w:hyperlink>
    </w:p>
    <w:p w14:paraId="3C3604E2" w14:textId="5DC2D4C2" w:rsidR="002E4A68" w:rsidRPr="002E4A68" w:rsidRDefault="00A4342D">
      <w:pPr>
        <w:pStyle w:val="TOC1"/>
        <w:rPr>
          <w:rFonts w:asciiTheme="minorHAnsi" w:eastAsiaTheme="minorEastAsia" w:hAnsiTheme="minorHAnsi" w:cstheme="minorBidi"/>
          <w:b w:val="0"/>
          <w:bCs/>
          <w:noProof/>
          <w:sz w:val="22"/>
          <w:szCs w:val="22"/>
        </w:rPr>
      </w:pPr>
      <w:hyperlink w:anchor="_Toc63604024" w:history="1">
        <w:r w:rsidR="002E4A68" w:rsidRPr="002E4A68">
          <w:rPr>
            <w:rStyle w:val="Hyperlink"/>
            <w:b w:val="0"/>
            <w:bCs/>
            <w:noProof/>
          </w:rPr>
          <w:t>Contract Agreement</w:t>
        </w:r>
        <w:r w:rsidR="002E4A68" w:rsidRPr="002E4A68">
          <w:rPr>
            <w:b w:val="0"/>
            <w:bCs/>
            <w:noProof/>
            <w:webHidden/>
          </w:rPr>
          <w:tab/>
        </w:r>
        <w:r w:rsidR="002E4A68" w:rsidRPr="002E4A68">
          <w:rPr>
            <w:b w:val="0"/>
            <w:bCs/>
            <w:noProof/>
            <w:webHidden/>
          </w:rPr>
          <w:fldChar w:fldCharType="begin"/>
        </w:r>
        <w:r w:rsidR="002E4A68" w:rsidRPr="002E4A68">
          <w:rPr>
            <w:b w:val="0"/>
            <w:bCs/>
            <w:noProof/>
            <w:webHidden/>
          </w:rPr>
          <w:instrText xml:space="preserve"> PAGEREF _Toc63604024 \h </w:instrText>
        </w:r>
        <w:r w:rsidR="002E4A68" w:rsidRPr="002E4A68">
          <w:rPr>
            <w:b w:val="0"/>
            <w:bCs/>
            <w:noProof/>
            <w:webHidden/>
          </w:rPr>
        </w:r>
        <w:r w:rsidR="002E4A68" w:rsidRPr="002E4A68">
          <w:rPr>
            <w:b w:val="0"/>
            <w:bCs/>
            <w:noProof/>
            <w:webHidden/>
          </w:rPr>
          <w:fldChar w:fldCharType="separate"/>
        </w:r>
        <w:r w:rsidR="002E4A68" w:rsidRPr="002E4A68">
          <w:rPr>
            <w:b w:val="0"/>
            <w:bCs/>
            <w:noProof/>
            <w:webHidden/>
          </w:rPr>
          <w:t>525</w:t>
        </w:r>
        <w:r w:rsidR="002E4A68" w:rsidRPr="002E4A68">
          <w:rPr>
            <w:b w:val="0"/>
            <w:bCs/>
            <w:noProof/>
            <w:webHidden/>
          </w:rPr>
          <w:fldChar w:fldCharType="end"/>
        </w:r>
      </w:hyperlink>
    </w:p>
    <w:p w14:paraId="7F661469" w14:textId="54CDBA5A" w:rsidR="002E4A68" w:rsidRPr="002E4A68" w:rsidRDefault="00A4342D">
      <w:pPr>
        <w:pStyle w:val="TOC1"/>
        <w:rPr>
          <w:rFonts w:asciiTheme="minorHAnsi" w:eastAsiaTheme="minorEastAsia" w:hAnsiTheme="minorHAnsi" w:cstheme="minorBidi"/>
          <w:b w:val="0"/>
          <w:bCs/>
          <w:noProof/>
          <w:sz w:val="22"/>
          <w:szCs w:val="22"/>
        </w:rPr>
      </w:pPr>
      <w:hyperlink w:anchor="_Toc63604025" w:history="1">
        <w:r w:rsidR="002E4A68" w:rsidRPr="002E4A68">
          <w:rPr>
            <w:rStyle w:val="Hyperlink"/>
            <w:b w:val="0"/>
            <w:bCs/>
            <w:noProof/>
          </w:rPr>
          <w:t>Performance Security</w:t>
        </w:r>
        <w:r w:rsidR="002E4A68" w:rsidRPr="002E4A68">
          <w:rPr>
            <w:b w:val="0"/>
            <w:bCs/>
            <w:noProof/>
            <w:webHidden/>
          </w:rPr>
          <w:tab/>
        </w:r>
        <w:r w:rsidR="002E4A68" w:rsidRPr="002E4A68">
          <w:rPr>
            <w:b w:val="0"/>
            <w:bCs/>
            <w:noProof/>
            <w:webHidden/>
          </w:rPr>
          <w:fldChar w:fldCharType="begin"/>
        </w:r>
        <w:r w:rsidR="002E4A68" w:rsidRPr="002E4A68">
          <w:rPr>
            <w:b w:val="0"/>
            <w:bCs/>
            <w:noProof/>
            <w:webHidden/>
          </w:rPr>
          <w:instrText xml:space="preserve"> PAGEREF _Toc63604025 \h </w:instrText>
        </w:r>
        <w:r w:rsidR="002E4A68" w:rsidRPr="002E4A68">
          <w:rPr>
            <w:b w:val="0"/>
            <w:bCs/>
            <w:noProof/>
            <w:webHidden/>
          </w:rPr>
        </w:r>
        <w:r w:rsidR="002E4A68" w:rsidRPr="002E4A68">
          <w:rPr>
            <w:b w:val="0"/>
            <w:bCs/>
            <w:noProof/>
            <w:webHidden/>
          </w:rPr>
          <w:fldChar w:fldCharType="separate"/>
        </w:r>
        <w:r w:rsidR="002E4A68" w:rsidRPr="002E4A68">
          <w:rPr>
            <w:b w:val="0"/>
            <w:bCs/>
            <w:noProof/>
            <w:webHidden/>
          </w:rPr>
          <w:t>527</w:t>
        </w:r>
        <w:r w:rsidR="002E4A68" w:rsidRPr="002E4A68">
          <w:rPr>
            <w:b w:val="0"/>
            <w:bCs/>
            <w:noProof/>
            <w:webHidden/>
          </w:rPr>
          <w:fldChar w:fldCharType="end"/>
        </w:r>
      </w:hyperlink>
    </w:p>
    <w:p w14:paraId="0A29F6D6" w14:textId="661DFC37" w:rsidR="002E4A68" w:rsidRPr="002E4A68" w:rsidRDefault="00A4342D">
      <w:pPr>
        <w:pStyle w:val="TOC1"/>
        <w:rPr>
          <w:rFonts w:asciiTheme="minorHAnsi" w:eastAsiaTheme="minorEastAsia" w:hAnsiTheme="minorHAnsi" w:cstheme="minorBidi"/>
          <w:b w:val="0"/>
          <w:bCs/>
          <w:noProof/>
          <w:sz w:val="22"/>
          <w:szCs w:val="22"/>
        </w:rPr>
      </w:pPr>
      <w:hyperlink w:anchor="_Toc63604026" w:history="1">
        <w:r w:rsidR="002E4A68" w:rsidRPr="002E4A68">
          <w:rPr>
            <w:rStyle w:val="Hyperlink"/>
            <w:b w:val="0"/>
            <w:bCs/>
            <w:noProof/>
          </w:rPr>
          <w:t>Advance Payment Security</w:t>
        </w:r>
        <w:r w:rsidR="002E4A68" w:rsidRPr="002E4A68">
          <w:rPr>
            <w:b w:val="0"/>
            <w:bCs/>
            <w:noProof/>
            <w:webHidden/>
          </w:rPr>
          <w:tab/>
        </w:r>
        <w:r w:rsidR="002E4A68" w:rsidRPr="002E4A68">
          <w:rPr>
            <w:b w:val="0"/>
            <w:bCs/>
            <w:noProof/>
            <w:webHidden/>
          </w:rPr>
          <w:fldChar w:fldCharType="begin"/>
        </w:r>
        <w:r w:rsidR="002E4A68" w:rsidRPr="002E4A68">
          <w:rPr>
            <w:b w:val="0"/>
            <w:bCs/>
            <w:noProof/>
            <w:webHidden/>
          </w:rPr>
          <w:instrText xml:space="preserve"> PAGEREF _Toc63604026 \h </w:instrText>
        </w:r>
        <w:r w:rsidR="002E4A68" w:rsidRPr="002E4A68">
          <w:rPr>
            <w:b w:val="0"/>
            <w:bCs/>
            <w:noProof/>
            <w:webHidden/>
          </w:rPr>
        </w:r>
        <w:r w:rsidR="002E4A68" w:rsidRPr="002E4A68">
          <w:rPr>
            <w:b w:val="0"/>
            <w:bCs/>
            <w:noProof/>
            <w:webHidden/>
          </w:rPr>
          <w:fldChar w:fldCharType="separate"/>
        </w:r>
        <w:r w:rsidR="002E4A68" w:rsidRPr="002E4A68">
          <w:rPr>
            <w:b w:val="0"/>
            <w:bCs/>
            <w:noProof/>
            <w:webHidden/>
          </w:rPr>
          <w:t>531</w:t>
        </w:r>
        <w:r w:rsidR="002E4A68" w:rsidRPr="002E4A68">
          <w:rPr>
            <w:b w:val="0"/>
            <w:bCs/>
            <w:noProof/>
            <w:webHidden/>
          </w:rPr>
          <w:fldChar w:fldCharType="end"/>
        </w:r>
      </w:hyperlink>
    </w:p>
    <w:p w14:paraId="06EF186F" w14:textId="3367D4AD" w:rsidR="002E4A68" w:rsidRPr="002E4A68" w:rsidRDefault="00A4342D">
      <w:pPr>
        <w:pStyle w:val="TOC1"/>
        <w:rPr>
          <w:rFonts w:asciiTheme="minorHAnsi" w:eastAsiaTheme="minorEastAsia" w:hAnsiTheme="minorHAnsi" w:cstheme="minorBidi"/>
          <w:b w:val="0"/>
          <w:bCs/>
          <w:noProof/>
          <w:sz w:val="22"/>
          <w:szCs w:val="22"/>
        </w:rPr>
      </w:pPr>
      <w:hyperlink w:anchor="_Toc63604027" w:history="1">
        <w:r w:rsidR="002E4A68" w:rsidRPr="002E4A68">
          <w:rPr>
            <w:rStyle w:val="Hyperlink"/>
            <w:b w:val="0"/>
            <w:bCs/>
            <w:noProof/>
          </w:rPr>
          <w:t>Retention Money Security</w:t>
        </w:r>
        <w:r w:rsidR="002E4A68" w:rsidRPr="002E4A68">
          <w:rPr>
            <w:b w:val="0"/>
            <w:bCs/>
            <w:noProof/>
            <w:webHidden/>
          </w:rPr>
          <w:tab/>
        </w:r>
        <w:r w:rsidR="002E4A68" w:rsidRPr="002E4A68">
          <w:rPr>
            <w:b w:val="0"/>
            <w:bCs/>
            <w:noProof/>
            <w:webHidden/>
          </w:rPr>
          <w:fldChar w:fldCharType="begin"/>
        </w:r>
        <w:r w:rsidR="002E4A68" w:rsidRPr="002E4A68">
          <w:rPr>
            <w:b w:val="0"/>
            <w:bCs/>
            <w:noProof/>
            <w:webHidden/>
          </w:rPr>
          <w:instrText xml:space="preserve"> PAGEREF _Toc63604027 \h </w:instrText>
        </w:r>
        <w:r w:rsidR="002E4A68" w:rsidRPr="002E4A68">
          <w:rPr>
            <w:b w:val="0"/>
            <w:bCs/>
            <w:noProof/>
            <w:webHidden/>
          </w:rPr>
        </w:r>
        <w:r w:rsidR="002E4A68" w:rsidRPr="002E4A68">
          <w:rPr>
            <w:b w:val="0"/>
            <w:bCs/>
            <w:noProof/>
            <w:webHidden/>
          </w:rPr>
          <w:fldChar w:fldCharType="separate"/>
        </w:r>
        <w:r w:rsidR="002E4A68" w:rsidRPr="002E4A68">
          <w:rPr>
            <w:b w:val="0"/>
            <w:bCs/>
            <w:noProof/>
            <w:webHidden/>
          </w:rPr>
          <w:t>533</w:t>
        </w:r>
        <w:r w:rsidR="002E4A68" w:rsidRPr="002E4A68">
          <w:rPr>
            <w:b w:val="0"/>
            <w:bCs/>
            <w:noProof/>
            <w:webHidden/>
          </w:rPr>
          <w:fldChar w:fldCharType="end"/>
        </w:r>
      </w:hyperlink>
    </w:p>
    <w:p w14:paraId="0B7ABBE8" w14:textId="1D88FFA4" w:rsidR="006309F7" w:rsidRPr="002E4A68" w:rsidRDefault="00BF0DE5">
      <w:pPr>
        <w:spacing w:before="120" w:after="120"/>
        <w:jc w:val="left"/>
        <w:rPr>
          <w:bCs/>
          <w:sz w:val="32"/>
        </w:rPr>
      </w:pPr>
      <w:r w:rsidRPr="002E4A68">
        <w:rPr>
          <w:bCs/>
        </w:rPr>
        <w:fldChar w:fldCharType="end"/>
      </w:r>
    </w:p>
    <w:p w14:paraId="7E876315" w14:textId="77777777" w:rsidR="006309F7" w:rsidRPr="00D20367" w:rsidRDefault="006309F7" w:rsidP="008C3066">
      <w:pPr>
        <w:pStyle w:val="SectionIXHeader"/>
      </w:pPr>
      <w:r w:rsidRPr="00D20367">
        <w:rPr>
          <w:sz w:val="32"/>
        </w:rPr>
        <w:br w:type="page"/>
      </w:r>
      <w:bookmarkStart w:id="475" w:name="_Toc41971555"/>
      <w:bookmarkStart w:id="476" w:name="_Toc63604023"/>
      <w:r w:rsidRPr="00D20367">
        <w:lastRenderedPageBreak/>
        <w:t>Notification of Award</w:t>
      </w:r>
      <w:bookmarkEnd w:id="475"/>
      <w:bookmarkEnd w:id="476"/>
    </w:p>
    <w:p w14:paraId="2AF1187D" w14:textId="77777777" w:rsidR="006309F7" w:rsidRPr="00D20367" w:rsidRDefault="006309F7">
      <w:pPr>
        <w:pStyle w:val="Heading1"/>
      </w:pPr>
      <w:r w:rsidRPr="00D20367">
        <w:t>Letter of Acceptance</w:t>
      </w:r>
    </w:p>
    <w:p w14:paraId="7E4530A0" w14:textId="77777777" w:rsidR="006309F7" w:rsidRPr="00D20367" w:rsidRDefault="006309F7">
      <w:pPr>
        <w:jc w:val="center"/>
        <w:rPr>
          <w:i/>
        </w:rPr>
      </w:pPr>
      <w:r w:rsidRPr="00D20367">
        <w:rPr>
          <w:i/>
        </w:rPr>
        <w:t>[</w:t>
      </w:r>
      <w:r w:rsidRPr="00B13D6B">
        <w:rPr>
          <w:i/>
          <w:color w:val="C00000"/>
        </w:rPr>
        <w:t>letter</w:t>
      </w:r>
      <w:r w:rsidR="001A1293">
        <w:rPr>
          <w:i/>
          <w:color w:val="C00000"/>
        </w:rPr>
        <w:t xml:space="preserve"> </w:t>
      </w:r>
      <w:r w:rsidRPr="00B13D6B">
        <w:rPr>
          <w:i/>
          <w:color w:val="C00000"/>
        </w:rPr>
        <w:t>head paper of the Employer</w:t>
      </w:r>
      <w:r w:rsidRPr="00D20367">
        <w:rPr>
          <w:i/>
        </w:rPr>
        <w:t>]</w:t>
      </w:r>
    </w:p>
    <w:p w14:paraId="3F675353" w14:textId="77777777" w:rsidR="006309F7" w:rsidRPr="00D20367" w:rsidRDefault="006309F7"/>
    <w:p w14:paraId="79F471E3" w14:textId="77777777" w:rsidR="006309F7" w:rsidRPr="00D20367" w:rsidRDefault="006309F7"/>
    <w:p w14:paraId="31C21065" w14:textId="77777777" w:rsidR="006309F7" w:rsidRPr="00D20367" w:rsidRDefault="006309F7"/>
    <w:p w14:paraId="7CFBC123" w14:textId="77777777" w:rsidR="006309F7" w:rsidRPr="00D20367" w:rsidRDefault="006309F7">
      <w:pPr>
        <w:jc w:val="right"/>
      </w:pPr>
      <w:r w:rsidRPr="00D20367">
        <w:rPr>
          <w:i/>
        </w:rPr>
        <w:t>[</w:t>
      </w:r>
      <w:r w:rsidRPr="00B13D6B">
        <w:rPr>
          <w:i/>
          <w:color w:val="C00000"/>
        </w:rPr>
        <w:t>date</w:t>
      </w:r>
      <w:r w:rsidRPr="00D20367">
        <w:rPr>
          <w:i/>
        </w:rPr>
        <w:t>]</w:t>
      </w:r>
    </w:p>
    <w:p w14:paraId="612D62BC" w14:textId="77777777" w:rsidR="006309F7" w:rsidRPr="00D20367" w:rsidRDefault="006309F7"/>
    <w:p w14:paraId="2531AC6D" w14:textId="77777777" w:rsidR="006309F7" w:rsidRPr="00D20367" w:rsidRDefault="006309F7">
      <w:r w:rsidRPr="00D20367">
        <w:fldChar w:fldCharType="begin"/>
      </w:r>
      <w:r w:rsidRPr="00D20367">
        <w:instrText>ADVANCE \D 4.80</w:instrText>
      </w:r>
      <w:r w:rsidRPr="00D20367">
        <w:fldChar w:fldCharType="end"/>
      </w:r>
      <w:r w:rsidRPr="00B13D6B">
        <w:rPr>
          <w:b/>
          <w:bCs/>
        </w:rPr>
        <w:t>To:</w:t>
      </w:r>
      <w:r w:rsidRPr="00D20367">
        <w:rPr>
          <w:i/>
        </w:rPr>
        <w:fldChar w:fldCharType="begin"/>
      </w:r>
      <w:r w:rsidRPr="00D20367">
        <w:rPr>
          <w:i/>
        </w:rPr>
        <w:instrText>ADVANCE \D 1.90</w:instrText>
      </w:r>
      <w:r w:rsidRPr="00D20367">
        <w:rPr>
          <w:i/>
        </w:rPr>
        <w:fldChar w:fldCharType="end"/>
      </w:r>
      <w:r w:rsidRPr="00D20367">
        <w:rPr>
          <w:i/>
        </w:rPr>
        <w:t>[</w:t>
      </w:r>
      <w:r w:rsidR="00B13D6B">
        <w:rPr>
          <w:i/>
          <w:color w:val="C00000"/>
        </w:rPr>
        <w:t>N</w:t>
      </w:r>
      <w:r w:rsidRPr="00B13D6B">
        <w:rPr>
          <w:i/>
          <w:color w:val="C00000"/>
        </w:rPr>
        <w:t>ame and address of the Contractor</w:t>
      </w:r>
      <w:r w:rsidRPr="00D20367">
        <w:rPr>
          <w:i/>
        </w:rPr>
        <w:t>]</w:t>
      </w:r>
    </w:p>
    <w:p w14:paraId="7DB09B2C" w14:textId="77777777" w:rsidR="006309F7" w:rsidRPr="00D20367" w:rsidRDefault="006309F7">
      <w:pPr>
        <w:pStyle w:val="TOAHeading"/>
        <w:tabs>
          <w:tab w:val="clear" w:pos="9000"/>
          <w:tab w:val="clear" w:pos="9360"/>
        </w:tabs>
        <w:suppressAutoHyphens w:val="0"/>
      </w:pPr>
    </w:p>
    <w:p w14:paraId="7B3DF56B" w14:textId="77777777" w:rsidR="006309F7" w:rsidRPr="00D20367" w:rsidRDefault="006309F7">
      <w:r w:rsidRPr="00D20367">
        <w:t xml:space="preserve">This is to notify you that your Bid dated </w:t>
      </w:r>
      <w:r w:rsidRPr="00D20367">
        <w:rPr>
          <w:i/>
        </w:rPr>
        <w:t>[</w:t>
      </w:r>
      <w:r w:rsidRPr="00B13D6B">
        <w:rPr>
          <w:i/>
          <w:color w:val="C00000"/>
        </w:rPr>
        <w:t>date</w:t>
      </w:r>
      <w:r w:rsidRPr="00D20367">
        <w:rPr>
          <w:i/>
        </w:rPr>
        <w:t>]</w:t>
      </w:r>
      <w:r w:rsidRPr="00D20367">
        <w:t xml:space="preserve"> for execution of the </w:t>
      </w:r>
      <w:r w:rsidRPr="00D20367">
        <w:rPr>
          <w:i/>
        </w:rPr>
        <w:t>[</w:t>
      </w:r>
      <w:r w:rsidRPr="00B13D6B">
        <w:rPr>
          <w:i/>
          <w:color w:val="C00000"/>
        </w:rPr>
        <w:t>name of the Contract and identification number, as given in the Contract Data</w:t>
      </w:r>
      <w:r w:rsidRPr="00D20367">
        <w:rPr>
          <w:i/>
        </w:rPr>
        <w:t>]</w:t>
      </w:r>
      <w:r w:rsidRPr="00D20367">
        <w:t xml:space="preserve"> for the Accepted Contract Amount of the equivalent of </w:t>
      </w:r>
      <w:r w:rsidRPr="00D20367">
        <w:rPr>
          <w:i/>
        </w:rPr>
        <w:t>[</w:t>
      </w:r>
      <w:r w:rsidRPr="00B13D6B">
        <w:rPr>
          <w:i/>
          <w:color w:val="C00000"/>
        </w:rPr>
        <w:t>amount in numbers and words</w:t>
      </w:r>
      <w:r w:rsidRPr="00D20367">
        <w:rPr>
          <w:i/>
        </w:rPr>
        <w:t>] [</w:t>
      </w:r>
      <w:r w:rsidRPr="00B13D6B">
        <w:rPr>
          <w:i/>
          <w:color w:val="C00000"/>
        </w:rPr>
        <w:t>name of currency</w:t>
      </w:r>
      <w:r w:rsidRPr="00D20367">
        <w:rPr>
          <w:i/>
        </w:rPr>
        <w:t>]</w:t>
      </w:r>
      <w:r w:rsidRPr="00D20367">
        <w:t>, as corrected and modified in accordance with the Instructions to Bidders, is hereby accepted by our Agency.</w:t>
      </w:r>
    </w:p>
    <w:p w14:paraId="12FD159E" w14:textId="77777777" w:rsidR="006309F7" w:rsidRPr="00D20367" w:rsidRDefault="006309F7"/>
    <w:p w14:paraId="1232F8BC" w14:textId="77777777" w:rsidR="006309F7" w:rsidRPr="00D20367" w:rsidRDefault="006309F7">
      <w:r w:rsidRPr="00D20367">
        <w:t>You are requested to furnish the Performance Security within 28 days in accordance with the Conditions of Contract, using for that purpose one of the Performance Security Form</w:t>
      </w:r>
      <w:r w:rsidRPr="00D20367">
        <w:rPr>
          <w:i/>
          <w:iCs/>
        </w:rPr>
        <w:t>s</w:t>
      </w:r>
      <w:r w:rsidRPr="00D20367">
        <w:t xml:space="preserve"> included in Section IX, Annex to the Particular Conditions - Contract Forms, of the Bidding Document</w:t>
      </w:r>
      <w:r w:rsidR="00900BF8">
        <w:t>s</w:t>
      </w:r>
    </w:p>
    <w:p w14:paraId="487D0FD3" w14:textId="77777777" w:rsidR="006309F7" w:rsidRPr="00D20367" w:rsidRDefault="006309F7"/>
    <w:p w14:paraId="00D4EF18" w14:textId="77777777" w:rsidR="006309F7" w:rsidRPr="00D20367" w:rsidRDefault="006309F7"/>
    <w:p w14:paraId="03E50C3E" w14:textId="77777777" w:rsidR="006309F7" w:rsidRPr="00D20367" w:rsidRDefault="006309F7">
      <w:pPr>
        <w:pStyle w:val="TOAHeading"/>
        <w:tabs>
          <w:tab w:val="clear" w:pos="9000"/>
          <w:tab w:val="clear" w:pos="9360"/>
        </w:tabs>
        <w:suppressAutoHyphens w:val="0"/>
      </w:pPr>
    </w:p>
    <w:p w14:paraId="0513538F" w14:textId="77777777" w:rsidR="006309F7" w:rsidRPr="00D20367" w:rsidRDefault="006309F7">
      <w:pPr>
        <w:tabs>
          <w:tab w:val="left" w:pos="9000"/>
        </w:tabs>
      </w:pPr>
      <w:r w:rsidRPr="00D20367">
        <w:t xml:space="preserve">Authorized Signature:  </w:t>
      </w:r>
      <w:r w:rsidRPr="00D20367">
        <w:rPr>
          <w:u w:val="single"/>
        </w:rPr>
        <w:tab/>
      </w:r>
    </w:p>
    <w:p w14:paraId="51795A4A" w14:textId="77777777" w:rsidR="006309F7" w:rsidRPr="00D20367" w:rsidRDefault="006309F7">
      <w:pPr>
        <w:tabs>
          <w:tab w:val="left" w:pos="9000"/>
        </w:tabs>
      </w:pPr>
      <w:r w:rsidRPr="00D20367">
        <w:t xml:space="preserve">Name and Title of Signatory:  </w:t>
      </w:r>
      <w:r w:rsidRPr="00D20367">
        <w:rPr>
          <w:u w:val="single"/>
        </w:rPr>
        <w:tab/>
      </w:r>
    </w:p>
    <w:p w14:paraId="3789B26F" w14:textId="77777777" w:rsidR="006309F7" w:rsidRPr="00D20367" w:rsidRDefault="006309F7">
      <w:pPr>
        <w:tabs>
          <w:tab w:val="left" w:pos="9000"/>
        </w:tabs>
      </w:pPr>
      <w:r w:rsidRPr="00D20367">
        <w:t xml:space="preserve">Name of Agency:  </w:t>
      </w:r>
      <w:r w:rsidRPr="00D20367">
        <w:rPr>
          <w:u w:val="single"/>
        </w:rPr>
        <w:tab/>
      </w:r>
    </w:p>
    <w:p w14:paraId="388F23C4" w14:textId="77777777" w:rsidR="006309F7" w:rsidRPr="00D20367" w:rsidRDefault="006309F7"/>
    <w:p w14:paraId="665BEF11" w14:textId="77777777" w:rsidR="006309F7" w:rsidRPr="00D20367" w:rsidRDefault="006309F7">
      <w:pPr>
        <w:rPr>
          <w:b/>
          <w:bCs/>
          <w:sz w:val="32"/>
        </w:rPr>
      </w:pPr>
      <w:r w:rsidRPr="00D20367">
        <w:rPr>
          <w:b/>
          <w:bCs/>
          <w:sz w:val="32"/>
        </w:rPr>
        <w:t>Attachment:  Contract Agreement</w:t>
      </w:r>
    </w:p>
    <w:p w14:paraId="6FEF4959" w14:textId="77777777" w:rsidR="006309F7" w:rsidRPr="00D20367" w:rsidRDefault="006309F7">
      <w:r w:rsidRPr="00D20367">
        <w:rPr>
          <w:b/>
          <w:bCs/>
          <w:sz w:val="32"/>
        </w:rPr>
        <w:br w:type="page"/>
      </w:r>
      <w:bookmarkStart w:id="477" w:name="_Toc438734410"/>
      <w:bookmarkStart w:id="478" w:name="_Toc438907197"/>
      <w:bookmarkStart w:id="479" w:name="_Toc438907297"/>
    </w:p>
    <w:tbl>
      <w:tblPr>
        <w:tblW w:w="0" w:type="auto"/>
        <w:tblLayout w:type="fixed"/>
        <w:tblLook w:val="0000" w:firstRow="0" w:lastRow="0" w:firstColumn="0" w:lastColumn="0" w:noHBand="0" w:noVBand="0"/>
      </w:tblPr>
      <w:tblGrid>
        <w:gridCol w:w="9198"/>
      </w:tblGrid>
      <w:tr w:rsidR="006309F7" w:rsidRPr="00D20367" w14:paraId="5BB2712D" w14:textId="77777777">
        <w:trPr>
          <w:trHeight w:val="900"/>
        </w:trPr>
        <w:tc>
          <w:tcPr>
            <w:tcW w:w="9198" w:type="dxa"/>
            <w:vAlign w:val="center"/>
          </w:tcPr>
          <w:p w14:paraId="49DDC3EF" w14:textId="77777777" w:rsidR="006309F7" w:rsidRPr="00D20367" w:rsidRDefault="006309F7" w:rsidP="008C3066">
            <w:pPr>
              <w:pStyle w:val="SectionIXHeader"/>
              <w:rPr>
                <w:highlight w:val="yellow"/>
              </w:rPr>
            </w:pPr>
            <w:bookmarkStart w:id="480" w:name="_Toc23238064"/>
            <w:bookmarkStart w:id="481" w:name="_Toc41971556"/>
            <w:bookmarkStart w:id="482" w:name="_Toc63604024"/>
            <w:r w:rsidRPr="00D20367">
              <w:lastRenderedPageBreak/>
              <w:t>Contract Agreement</w:t>
            </w:r>
            <w:bookmarkEnd w:id="480"/>
            <w:bookmarkEnd w:id="481"/>
            <w:bookmarkEnd w:id="482"/>
          </w:p>
        </w:tc>
      </w:tr>
      <w:bookmarkEnd w:id="477"/>
      <w:bookmarkEnd w:id="478"/>
      <w:bookmarkEnd w:id="479"/>
    </w:tbl>
    <w:p w14:paraId="67ACC4E1" w14:textId="77777777" w:rsidR="006309F7" w:rsidRPr="00D20367" w:rsidRDefault="006309F7">
      <w:pPr>
        <w:tabs>
          <w:tab w:val="left" w:pos="540"/>
        </w:tabs>
        <w:rPr>
          <w:sz w:val="22"/>
        </w:rPr>
      </w:pPr>
    </w:p>
    <w:p w14:paraId="6A09DD67" w14:textId="77777777" w:rsidR="006309F7" w:rsidRPr="00D20367" w:rsidRDefault="006309F7" w:rsidP="00476064">
      <w:pPr>
        <w:spacing w:after="160"/>
      </w:pPr>
      <w:r w:rsidRPr="00D20367">
        <w:t xml:space="preserve">THIS AGREEMENT made the ________ day of ________________________, _____, between </w:t>
      </w:r>
      <w:r w:rsidR="005E75F8">
        <w:t>[</w:t>
      </w:r>
      <w:r w:rsidR="00476064" w:rsidRPr="00476064">
        <w:rPr>
          <w:i/>
          <w:iCs/>
          <w:color w:val="C00000"/>
        </w:rPr>
        <w:t>insert name and address of Employer</w:t>
      </w:r>
      <w:r w:rsidR="00476064">
        <w:t>]</w:t>
      </w:r>
      <w:r w:rsidRPr="00D20367">
        <w:t xml:space="preserve">of __________________________ (hereinafter “the Employer”), of the one part, and </w:t>
      </w:r>
      <w:r w:rsidR="00476064">
        <w:t xml:space="preserve">[ </w:t>
      </w:r>
      <w:r w:rsidR="00476064" w:rsidRPr="00476064">
        <w:rPr>
          <w:i/>
          <w:iCs/>
          <w:color w:val="C00000"/>
        </w:rPr>
        <w:t>insert name and address of Contractor</w:t>
      </w:r>
      <w:r w:rsidR="00476064">
        <w:t xml:space="preserve">] </w:t>
      </w:r>
      <w:r w:rsidRPr="00D20367">
        <w:t>of _____________________ (hereinafter “the Contractor”), of the other part:</w:t>
      </w:r>
    </w:p>
    <w:p w14:paraId="177FA751" w14:textId="77777777" w:rsidR="006309F7" w:rsidRPr="00D20367" w:rsidRDefault="006309F7">
      <w:pPr>
        <w:spacing w:after="160"/>
      </w:pPr>
      <w:r w:rsidRPr="00D20367">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7427B50" w14:textId="77777777" w:rsidR="006309F7" w:rsidRPr="00D20367" w:rsidRDefault="006309F7">
      <w:pPr>
        <w:spacing w:after="160"/>
      </w:pPr>
      <w:r w:rsidRPr="00D20367">
        <w:t>The Employer and the Contractor agree as follows:</w:t>
      </w:r>
    </w:p>
    <w:p w14:paraId="6C8157F8" w14:textId="77777777" w:rsidR="006309F7" w:rsidRPr="00D20367" w:rsidRDefault="006309F7">
      <w:pPr>
        <w:spacing w:after="160"/>
      </w:pPr>
      <w:r w:rsidRPr="00D20367">
        <w:t>1.</w:t>
      </w:r>
      <w:r w:rsidRPr="00D20367">
        <w:tab/>
        <w:t>In this Agreement words and expressions shall have the same meanings as are respectively assigned to them in the Contract documents referred to.</w:t>
      </w:r>
    </w:p>
    <w:p w14:paraId="3918AFDE" w14:textId="77777777" w:rsidR="006309F7" w:rsidRPr="00D20367" w:rsidRDefault="006309F7">
      <w:pPr>
        <w:spacing w:after="160"/>
      </w:pPr>
      <w:r w:rsidRPr="00D20367">
        <w:t>2.</w:t>
      </w:r>
      <w:r w:rsidRPr="00D20367">
        <w:tab/>
        <w:t xml:space="preserve">The following documents shall be deemed to form and be read and construed as part of this Agreement. This Agreement shall prevail over all other Contract documents. </w:t>
      </w:r>
    </w:p>
    <w:p w14:paraId="031FAB59" w14:textId="77777777" w:rsidR="006309F7" w:rsidRPr="00D20367" w:rsidRDefault="008859D5" w:rsidP="00EC0E95">
      <w:pPr>
        <w:pStyle w:val="P3Header1-Clauses"/>
        <w:numPr>
          <w:ilvl w:val="0"/>
          <w:numId w:val="11"/>
        </w:numPr>
        <w:tabs>
          <w:tab w:val="clear" w:pos="972"/>
          <w:tab w:val="clear" w:pos="1038"/>
        </w:tabs>
        <w:ind w:left="1260"/>
      </w:pPr>
      <w:proofErr w:type="spellStart"/>
      <w:r w:rsidRPr="00D20367">
        <w:t>T</w:t>
      </w:r>
      <w:r w:rsidR="006309F7" w:rsidRPr="00D20367">
        <w:t>he</w:t>
      </w:r>
      <w:proofErr w:type="spellEnd"/>
      <w:r>
        <w:t xml:space="preserve"> </w:t>
      </w:r>
      <w:proofErr w:type="spellStart"/>
      <w:r w:rsidR="006309F7" w:rsidRPr="00D20367">
        <w:t>Letter</w:t>
      </w:r>
      <w:proofErr w:type="spellEnd"/>
      <w:r w:rsidR="006309F7" w:rsidRPr="00D20367">
        <w:t xml:space="preserve"> </w:t>
      </w:r>
      <w:proofErr w:type="spellStart"/>
      <w:r w:rsidR="006309F7" w:rsidRPr="00D20367">
        <w:t>of</w:t>
      </w:r>
      <w:proofErr w:type="spellEnd"/>
      <w:r w:rsidR="006309F7" w:rsidRPr="00D20367">
        <w:t xml:space="preserve"> </w:t>
      </w:r>
      <w:proofErr w:type="spellStart"/>
      <w:r w:rsidR="006309F7" w:rsidRPr="00D20367">
        <w:t>Acceptance</w:t>
      </w:r>
      <w:proofErr w:type="spellEnd"/>
    </w:p>
    <w:p w14:paraId="70FD24AF" w14:textId="77777777" w:rsidR="006309F7" w:rsidRPr="00D20367" w:rsidRDefault="008859D5" w:rsidP="00EC0E95">
      <w:pPr>
        <w:pStyle w:val="P3Header1-Clauses"/>
        <w:numPr>
          <w:ilvl w:val="0"/>
          <w:numId w:val="11"/>
        </w:numPr>
        <w:tabs>
          <w:tab w:val="clear" w:pos="972"/>
          <w:tab w:val="clear" w:pos="1038"/>
        </w:tabs>
        <w:ind w:left="1260"/>
      </w:pPr>
      <w:proofErr w:type="spellStart"/>
      <w:r w:rsidRPr="00D20367">
        <w:t>T</w:t>
      </w:r>
      <w:r w:rsidR="006309F7" w:rsidRPr="00D20367">
        <w:t>he</w:t>
      </w:r>
      <w:proofErr w:type="spellEnd"/>
      <w:r>
        <w:t xml:space="preserve"> </w:t>
      </w:r>
      <w:proofErr w:type="spellStart"/>
      <w:r w:rsidR="006309F7" w:rsidRPr="00D20367">
        <w:t>Letter</w:t>
      </w:r>
      <w:proofErr w:type="spellEnd"/>
      <w:r w:rsidR="006309F7" w:rsidRPr="00D20367">
        <w:t xml:space="preserve"> </w:t>
      </w:r>
      <w:proofErr w:type="spellStart"/>
      <w:r w:rsidR="006309F7" w:rsidRPr="00D20367">
        <w:t>of</w:t>
      </w:r>
      <w:proofErr w:type="spellEnd"/>
      <w:r w:rsidR="006309F7" w:rsidRPr="00D20367">
        <w:t xml:space="preserve"> </w:t>
      </w:r>
      <w:proofErr w:type="spellStart"/>
      <w:r w:rsidR="006309F7" w:rsidRPr="00D20367">
        <w:t>Bid</w:t>
      </w:r>
      <w:proofErr w:type="spellEnd"/>
    </w:p>
    <w:p w14:paraId="3A7545FD" w14:textId="77777777" w:rsidR="006309F7" w:rsidRPr="009E1404" w:rsidRDefault="006309F7" w:rsidP="00EC0E95">
      <w:pPr>
        <w:pStyle w:val="P3Header1-Clauses"/>
        <w:numPr>
          <w:ilvl w:val="0"/>
          <w:numId w:val="11"/>
        </w:numPr>
        <w:tabs>
          <w:tab w:val="clear" w:pos="972"/>
          <w:tab w:val="clear" w:pos="1038"/>
        </w:tabs>
        <w:ind w:left="1260"/>
        <w:rPr>
          <w:lang w:val="en-US"/>
        </w:rPr>
      </w:pPr>
      <w:r w:rsidRPr="009E1404">
        <w:rPr>
          <w:lang w:val="en-US"/>
        </w:rPr>
        <w:t>the addenda Nos ________(if any)</w:t>
      </w:r>
    </w:p>
    <w:p w14:paraId="400AC16B" w14:textId="77777777" w:rsidR="006309F7" w:rsidRPr="00D20367" w:rsidRDefault="006309F7" w:rsidP="00EC0E95">
      <w:pPr>
        <w:pStyle w:val="P3Header1-Clauses"/>
        <w:numPr>
          <w:ilvl w:val="0"/>
          <w:numId w:val="11"/>
        </w:numPr>
        <w:tabs>
          <w:tab w:val="clear" w:pos="972"/>
          <w:tab w:val="clear" w:pos="1038"/>
        </w:tabs>
        <w:ind w:left="1260"/>
      </w:pPr>
      <w:proofErr w:type="spellStart"/>
      <w:r w:rsidRPr="00D20367">
        <w:t>the</w:t>
      </w:r>
      <w:proofErr w:type="spellEnd"/>
      <w:r w:rsidRPr="00D20367">
        <w:t xml:space="preserve"> Particular </w:t>
      </w:r>
      <w:proofErr w:type="spellStart"/>
      <w:r w:rsidRPr="00D20367">
        <w:t>Conditions</w:t>
      </w:r>
      <w:proofErr w:type="spellEnd"/>
    </w:p>
    <w:p w14:paraId="77AAFCC9" w14:textId="77777777" w:rsidR="006309F7" w:rsidRPr="00D20367" w:rsidRDefault="006309F7" w:rsidP="00EC0E95">
      <w:pPr>
        <w:pStyle w:val="P3Header1-Clauses"/>
        <w:numPr>
          <w:ilvl w:val="0"/>
          <w:numId w:val="11"/>
        </w:numPr>
        <w:tabs>
          <w:tab w:val="clear" w:pos="972"/>
          <w:tab w:val="clear" w:pos="1038"/>
        </w:tabs>
        <w:ind w:left="1260"/>
      </w:pPr>
      <w:proofErr w:type="spellStart"/>
      <w:r w:rsidRPr="00D20367">
        <w:t>the</w:t>
      </w:r>
      <w:proofErr w:type="spellEnd"/>
      <w:r w:rsidRPr="00D20367">
        <w:t xml:space="preserve"> General </w:t>
      </w:r>
      <w:proofErr w:type="spellStart"/>
      <w:r w:rsidRPr="00D20367">
        <w:t>Conditions</w:t>
      </w:r>
      <w:proofErr w:type="spellEnd"/>
      <w:r w:rsidRPr="00D20367">
        <w:t>;</w:t>
      </w:r>
    </w:p>
    <w:p w14:paraId="75B09FD4" w14:textId="77777777" w:rsidR="006309F7" w:rsidRPr="00D20367" w:rsidRDefault="006309F7" w:rsidP="00EC0E95">
      <w:pPr>
        <w:pStyle w:val="P3Header1-Clauses"/>
        <w:numPr>
          <w:ilvl w:val="0"/>
          <w:numId w:val="11"/>
        </w:numPr>
        <w:tabs>
          <w:tab w:val="clear" w:pos="972"/>
          <w:tab w:val="clear" w:pos="1038"/>
        </w:tabs>
        <w:ind w:left="1260"/>
      </w:pPr>
      <w:proofErr w:type="spellStart"/>
      <w:r w:rsidRPr="00D20367">
        <w:t>the</w:t>
      </w:r>
      <w:proofErr w:type="spellEnd"/>
      <w:r w:rsidR="00602002">
        <w:t xml:space="preserve"> </w:t>
      </w:r>
      <w:proofErr w:type="spellStart"/>
      <w:r w:rsidRPr="00D20367">
        <w:t>Specification</w:t>
      </w:r>
      <w:proofErr w:type="spellEnd"/>
    </w:p>
    <w:p w14:paraId="13F08F1D" w14:textId="77777777" w:rsidR="006309F7" w:rsidRPr="00D20367" w:rsidRDefault="006309F7" w:rsidP="00EC0E95">
      <w:pPr>
        <w:pStyle w:val="P3Header1-Clauses"/>
        <w:numPr>
          <w:ilvl w:val="0"/>
          <w:numId w:val="11"/>
        </w:numPr>
        <w:tabs>
          <w:tab w:val="clear" w:pos="972"/>
          <w:tab w:val="clear" w:pos="1038"/>
        </w:tabs>
        <w:ind w:left="1260"/>
      </w:pPr>
      <w:proofErr w:type="spellStart"/>
      <w:r w:rsidRPr="00D20367">
        <w:t>the</w:t>
      </w:r>
      <w:proofErr w:type="spellEnd"/>
      <w:r w:rsidR="00602002">
        <w:t xml:space="preserve"> </w:t>
      </w:r>
      <w:proofErr w:type="spellStart"/>
      <w:r w:rsidRPr="00D20367">
        <w:t>Drawings</w:t>
      </w:r>
      <w:proofErr w:type="spellEnd"/>
      <w:r w:rsidRPr="00D20367">
        <w:rPr>
          <w:i/>
          <w:iCs/>
        </w:rPr>
        <w:t>;</w:t>
      </w:r>
      <w:r w:rsidRPr="00D20367">
        <w:t xml:space="preserve"> and</w:t>
      </w:r>
    </w:p>
    <w:p w14:paraId="0EAF1232" w14:textId="5E2E7543" w:rsidR="006309F7" w:rsidRPr="00D20367" w:rsidRDefault="006309F7" w:rsidP="00EC0E95">
      <w:pPr>
        <w:pStyle w:val="P3Header1-Clauses"/>
        <w:numPr>
          <w:ilvl w:val="0"/>
          <w:numId w:val="11"/>
        </w:numPr>
        <w:tabs>
          <w:tab w:val="clear" w:pos="972"/>
          <w:tab w:val="clear" w:pos="1038"/>
        </w:tabs>
        <w:ind w:left="1260"/>
      </w:pPr>
      <w:proofErr w:type="spellStart"/>
      <w:r w:rsidRPr="00D20367">
        <w:t>the</w:t>
      </w:r>
      <w:proofErr w:type="spellEnd"/>
      <w:r w:rsidR="00602002">
        <w:t xml:space="preserve"> </w:t>
      </w:r>
      <w:proofErr w:type="spellStart"/>
      <w:r w:rsidRPr="00D20367">
        <w:t>completed</w:t>
      </w:r>
      <w:proofErr w:type="spellEnd"/>
      <w:r w:rsidR="00374C09">
        <w:t xml:space="preserve"> </w:t>
      </w:r>
      <w:proofErr w:type="spellStart"/>
      <w:r w:rsidRPr="00D20367">
        <w:t>Schedules</w:t>
      </w:r>
      <w:proofErr w:type="spellEnd"/>
      <w:r w:rsidRPr="00D20367">
        <w:t xml:space="preserve">, </w:t>
      </w:r>
    </w:p>
    <w:p w14:paraId="6D59C6A7" w14:textId="77777777" w:rsidR="006309F7" w:rsidRPr="00D20367" w:rsidRDefault="006309F7">
      <w:pPr>
        <w:spacing w:after="160"/>
      </w:pPr>
      <w:r w:rsidRPr="00D20367">
        <w:t>3.</w:t>
      </w:r>
      <w:r w:rsidRPr="00D20367">
        <w:tab/>
        <w:t xml:space="preserve">In consideration of the payments to be made by the Employer to the Contractor as </w:t>
      </w:r>
      <w:r w:rsidR="0082153D">
        <w:t>specified</w:t>
      </w:r>
      <w:r w:rsidRPr="00D20367">
        <w:t xml:space="preserve"> in this Agreement, the Contractor hereby covenants with the Employer to execute the Works and to remedy defects therein in conformity in all respects with the provisions of the Contract.</w:t>
      </w:r>
    </w:p>
    <w:p w14:paraId="2826E13E" w14:textId="77777777" w:rsidR="006309F7" w:rsidRPr="00D20367" w:rsidRDefault="006309F7">
      <w:pPr>
        <w:spacing w:after="160"/>
      </w:pPr>
      <w:r w:rsidRPr="00D20367">
        <w:t>4.</w:t>
      </w:r>
      <w:r w:rsidRPr="00D20367">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9BC2A4" w14:textId="77777777" w:rsidR="00C279FB" w:rsidRDefault="00C279FB">
      <w:pPr>
        <w:spacing w:after="160"/>
      </w:pPr>
    </w:p>
    <w:p w14:paraId="5086F37B" w14:textId="77777777" w:rsidR="006309F7" w:rsidRDefault="006309F7">
      <w:pPr>
        <w:spacing w:after="160"/>
      </w:pPr>
      <w:r w:rsidRPr="00D20367">
        <w:lastRenderedPageBreak/>
        <w:t xml:space="preserve">IN WITNESS whereof the parties hereto have caused this Agreement to be executed in accordance with the laws of _____________________________ on the day, month and year </w:t>
      </w:r>
      <w:r w:rsidR="0082153D">
        <w:t>specified</w:t>
      </w:r>
      <w:r w:rsidRPr="00D20367">
        <w:t xml:space="preserve"> above.</w:t>
      </w:r>
    </w:p>
    <w:p w14:paraId="643790B8" w14:textId="77777777" w:rsidR="00C279FB" w:rsidRDefault="00C279FB">
      <w:pPr>
        <w:spacing w:after="160"/>
      </w:pPr>
    </w:p>
    <w:p w14:paraId="42B7D748" w14:textId="77777777" w:rsidR="00C279FB" w:rsidRPr="00D20367" w:rsidRDefault="00C279FB">
      <w:pPr>
        <w:spacing w:after="160"/>
      </w:pPr>
    </w:p>
    <w:p w14:paraId="21CAC956" w14:textId="77777777" w:rsidR="006309F7" w:rsidRPr="00D20367" w:rsidRDefault="006309F7">
      <w:pPr>
        <w:spacing w:after="160"/>
      </w:pPr>
      <w:r w:rsidRPr="00D20367">
        <w:t>Signed by _______________________________________________</w:t>
      </w:r>
      <w:proofErr w:type="gramStart"/>
      <w:r w:rsidRPr="00D20367">
        <w:t>_  (</w:t>
      </w:r>
      <w:proofErr w:type="gramEnd"/>
      <w:r w:rsidRPr="00D20367">
        <w:t>for the Employer)</w:t>
      </w:r>
    </w:p>
    <w:p w14:paraId="7B9ABC75" w14:textId="77777777" w:rsidR="006309F7" w:rsidRDefault="006309F7">
      <w:pPr>
        <w:spacing w:after="160"/>
      </w:pPr>
      <w:r w:rsidRPr="00D20367">
        <w:t>Signed by __________________________________________________ (for the Contractor)</w:t>
      </w:r>
    </w:p>
    <w:p w14:paraId="7A3CDAFF" w14:textId="77777777" w:rsidR="00BC09A2" w:rsidRPr="00D20367" w:rsidRDefault="00BC09A2">
      <w:pPr>
        <w:spacing w:after="160"/>
      </w:pPr>
      <w:r>
        <w:br w:type="page"/>
      </w:r>
    </w:p>
    <w:tbl>
      <w:tblPr>
        <w:tblW w:w="0" w:type="auto"/>
        <w:tblLayout w:type="fixed"/>
        <w:tblLook w:val="0000" w:firstRow="0" w:lastRow="0" w:firstColumn="0" w:lastColumn="0" w:noHBand="0" w:noVBand="0"/>
      </w:tblPr>
      <w:tblGrid>
        <w:gridCol w:w="9198"/>
      </w:tblGrid>
      <w:tr w:rsidR="006309F7" w:rsidRPr="00D20367" w14:paraId="23C9CEC0" w14:textId="77777777">
        <w:trPr>
          <w:trHeight w:val="900"/>
        </w:trPr>
        <w:tc>
          <w:tcPr>
            <w:tcW w:w="9198" w:type="dxa"/>
            <w:vAlign w:val="center"/>
          </w:tcPr>
          <w:p w14:paraId="0BAA6AA4" w14:textId="77777777" w:rsidR="006309F7" w:rsidRPr="00D20367" w:rsidRDefault="006309F7" w:rsidP="008C3066">
            <w:pPr>
              <w:pStyle w:val="SectionIXHeader"/>
              <w:rPr>
                <w:highlight w:val="yellow"/>
              </w:rPr>
            </w:pPr>
            <w:bookmarkStart w:id="483" w:name="_Toc23238065"/>
            <w:bookmarkStart w:id="484" w:name="_Toc41971557"/>
            <w:bookmarkStart w:id="485" w:name="_Toc63604025"/>
            <w:bookmarkStart w:id="486" w:name="_Toc428352207"/>
            <w:bookmarkStart w:id="487" w:name="_Toc438734411"/>
            <w:bookmarkStart w:id="488" w:name="_Toc438907198"/>
            <w:bookmarkStart w:id="489" w:name="_Toc438907298"/>
            <w:r w:rsidRPr="00D20367">
              <w:lastRenderedPageBreak/>
              <w:t>Performance Security</w:t>
            </w:r>
            <w:bookmarkEnd w:id="483"/>
            <w:bookmarkEnd w:id="484"/>
            <w:bookmarkEnd w:id="485"/>
          </w:p>
        </w:tc>
      </w:tr>
    </w:tbl>
    <w:bookmarkEnd w:id="486"/>
    <w:bookmarkEnd w:id="487"/>
    <w:bookmarkEnd w:id="488"/>
    <w:bookmarkEnd w:id="489"/>
    <w:p w14:paraId="100D65EF" w14:textId="77777777" w:rsidR="006309F7" w:rsidRPr="00BC09A2" w:rsidRDefault="006309F7">
      <w:pPr>
        <w:jc w:val="center"/>
        <w:rPr>
          <w:rFonts w:eastAsia="Arial Unicode MS"/>
          <w:b/>
          <w:bCs/>
          <w:iCs/>
          <w:sz w:val="28"/>
          <w:szCs w:val="28"/>
        </w:rPr>
      </w:pPr>
      <w:r w:rsidRPr="00BC09A2">
        <w:rPr>
          <w:b/>
          <w:bCs/>
          <w:iCs/>
          <w:sz w:val="28"/>
          <w:szCs w:val="28"/>
        </w:rPr>
        <w:t xml:space="preserve">Option 1: (Demand Guarantee) </w:t>
      </w:r>
    </w:p>
    <w:p w14:paraId="6D0C2E8E" w14:textId="77777777" w:rsidR="006309F7" w:rsidRPr="00D20367" w:rsidRDefault="006309F7">
      <w:pPr>
        <w:rPr>
          <w:sz w:val="20"/>
        </w:rPr>
      </w:pPr>
    </w:p>
    <w:p w14:paraId="0762E84A" w14:textId="77777777" w:rsidR="006309F7" w:rsidRPr="00D20367" w:rsidRDefault="006309F7"/>
    <w:p w14:paraId="7876052B" w14:textId="77777777" w:rsidR="006309F7" w:rsidRPr="00407080" w:rsidRDefault="006309F7" w:rsidP="00407080">
      <w:pPr>
        <w:pStyle w:val="NormalWeb"/>
        <w:rPr>
          <w:i/>
        </w:rPr>
      </w:pPr>
      <w:r w:rsidRPr="00D20367">
        <w:rPr>
          <w:rFonts w:ascii="Times New Roman" w:hAnsi="Times New Roman"/>
          <w:i/>
        </w:rPr>
        <w:t xml:space="preserve">_______________________________ </w:t>
      </w:r>
    </w:p>
    <w:p w14:paraId="62B13B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4452168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1C361374" w14:textId="77777777" w:rsidR="006309F7" w:rsidRDefault="006309F7">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14:paraId="619512A5" w14:textId="77777777" w:rsidR="006309F7" w:rsidRPr="00D20367" w:rsidRDefault="00030045">
      <w:pPr>
        <w:pStyle w:val="NormalWeb"/>
        <w:rPr>
          <w:rFonts w:ascii="Times New Roman" w:hAnsi="Times New Roman"/>
        </w:rPr>
      </w:pPr>
      <w:r w:rsidRPr="00030045">
        <w:rPr>
          <w:rFonts w:ascii="Times New Roman" w:hAnsi="Times New Roman" w:cs="Times New Roman"/>
          <w:b/>
        </w:rPr>
        <w:t xml:space="preserve">Guarantor:  </w:t>
      </w:r>
      <w:r w:rsidR="00637EE2">
        <w:rPr>
          <w:rFonts w:ascii="Times New Roman" w:hAnsi="Times New Roman" w:cs="Times New Roman"/>
          <w:i/>
        </w:rPr>
        <w:t>_____________________________________</w:t>
      </w:r>
    </w:p>
    <w:p w14:paraId="2EF9250D" w14:textId="77777777" w:rsidR="006309F7" w:rsidRPr="00D20367" w:rsidRDefault="006309F7" w:rsidP="00BC09A2">
      <w:pPr>
        <w:pStyle w:val="NormalWeb"/>
        <w:jc w:val="both"/>
        <w:rPr>
          <w:rFonts w:ascii="Times New Roman" w:hAnsi="Times New Roman"/>
        </w:rPr>
      </w:pPr>
      <w:r w:rsidRPr="00D20367">
        <w:rPr>
          <w:rFonts w:ascii="Times New Roman" w:hAnsi="Times New Roman"/>
        </w:rPr>
        <w:t>We have been informed that ________________ (hereinafte</w:t>
      </w:r>
      <w:r w:rsidR="00BC09A2">
        <w:rPr>
          <w:rFonts w:ascii="Times New Roman" w:hAnsi="Times New Roman"/>
        </w:rPr>
        <w:t xml:space="preserve">r called "the </w:t>
      </w:r>
      <w:r w:rsidR="00407080">
        <w:rPr>
          <w:rFonts w:ascii="Times New Roman" w:hAnsi="Times New Roman"/>
        </w:rPr>
        <w:t>Applicant</w:t>
      </w:r>
      <w:r w:rsidR="00BC09A2">
        <w:rPr>
          <w:rFonts w:ascii="Times New Roman" w:hAnsi="Times New Roman"/>
        </w:rPr>
        <w:t xml:space="preserve">") has </w:t>
      </w:r>
      <w:r w:rsidRPr="00D20367">
        <w:rPr>
          <w:rFonts w:ascii="Times New Roman" w:hAnsi="Times New Roman"/>
        </w:rPr>
        <w:t xml:space="preserve">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407080">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270F26C9" w14:textId="77777777" w:rsidR="006309F7" w:rsidRPr="00D20367" w:rsidRDefault="006309F7" w:rsidP="00BC09A2">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14:paraId="0B4FB64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At the request of the </w:t>
      </w:r>
      <w:r w:rsidR="00407080">
        <w:rPr>
          <w:rFonts w:ascii="Times New Roman" w:hAnsi="Times New Roman"/>
        </w:rPr>
        <w:t>Applicant</w:t>
      </w:r>
      <w:r w:rsidRPr="00D20367">
        <w:rPr>
          <w:rFonts w:ascii="Times New Roman" w:hAnsi="Times New Roman"/>
        </w:rPr>
        <w:t xml:space="preserve">, we </w:t>
      </w:r>
      <w:r w:rsidR="00407080">
        <w:rPr>
          <w:rFonts w:ascii="Times New Roman" w:hAnsi="Times New Roman"/>
        </w:rPr>
        <w:t xml:space="preserve">as </w:t>
      </w:r>
      <w:proofErr w:type="spellStart"/>
      <w:r w:rsidR="00407080">
        <w:rPr>
          <w:rFonts w:ascii="Times New Roman" w:hAnsi="Times New Roman"/>
        </w:rPr>
        <w:t>Guarantor,</w:t>
      </w:r>
      <w:r w:rsidRPr="00D20367">
        <w:rPr>
          <w:rFonts w:ascii="Times New Roman" w:hAnsi="Times New Roman"/>
        </w:rPr>
        <w:t>hereby</w:t>
      </w:r>
      <w:proofErr w:type="spellEnd"/>
      <w:r w:rsidRPr="00D20367">
        <w:rPr>
          <w:rFonts w:ascii="Times New Roman" w:hAnsi="Times New Roman"/>
        </w:rPr>
        <w:t xml:space="preserve"> irrevocably undertake to pay </w:t>
      </w:r>
      <w:r w:rsidR="006578AC">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23"/>
        <w:t>1</w:t>
      </w:r>
      <w:r w:rsidRPr="00D20367">
        <w:rPr>
          <w:rFonts w:ascii="Times New Roman" w:hAnsi="Times New Roman"/>
        </w:rPr>
        <w:t xml:space="preserve"> such sum being payable in the types and proportions of currencies in which the Contract Price is payable, upon receipt by us of </w:t>
      </w:r>
      <w:r w:rsidR="006578AC">
        <w:rPr>
          <w:rFonts w:ascii="Times New Roman" w:hAnsi="Times New Roman"/>
        </w:rPr>
        <w:t xml:space="preserve">the Beneficiary’s </w:t>
      </w:r>
      <w:r w:rsidR="006578AC"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6578AC">
        <w:rPr>
          <w:rFonts w:ascii="Times New Roman" w:hAnsi="Times New Roman"/>
        </w:rPr>
        <w:t xml:space="preserve">Applicant </w:t>
      </w:r>
      <w:r w:rsidRPr="00D20367">
        <w:rPr>
          <w:rFonts w:ascii="Times New Roman" w:hAnsi="Times New Roman"/>
        </w:rPr>
        <w:t xml:space="preserve">is in breach of its obligation(s) under the Contract, without </w:t>
      </w:r>
      <w:r w:rsidR="006578AC">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14:paraId="0C11742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This guarantee shall expire, no later than the …. Day of ……, 2… </w:t>
      </w:r>
      <w:r w:rsidRPr="00D20367">
        <w:rPr>
          <w:rStyle w:val="FootnoteReference"/>
          <w:rFonts w:ascii="Times New Roman" w:hAnsi="Times New Roman" w:cs="Arial Unicode MS"/>
        </w:rPr>
        <w:footnoteReference w:customMarkFollows="1" w:id="24"/>
        <w:t>2</w:t>
      </w:r>
      <w:r w:rsidRPr="00D20367">
        <w:rPr>
          <w:rFonts w:ascii="Times New Roman" w:hAnsi="Times New Roman"/>
        </w:rPr>
        <w:t xml:space="preserve">, and any demand for payment under it must be received by us at this office </w:t>
      </w:r>
      <w:r w:rsidR="00B2044E">
        <w:rPr>
          <w:rFonts w:ascii="Times New Roman" w:hAnsi="Times New Roman"/>
        </w:rPr>
        <w:t xml:space="preserve">indicated above </w:t>
      </w:r>
      <w:r w:rsidRPr="00D20367">
        <w:rPr>
          <w:rFonts w:ascii="Times New Roman" w:hAnsi="Times New Roman"/>
        </w:rPr>
        <w:t xml:space="preserve">on or before that date.  </w:t>
      </w:r>
    </w:p>
    <w:p w14:paraId="14A2B1C6" w14:textId="77777777" w:rsidR="006309F7" w:rsidRPr="00D20367" w:rsidRDefault="006309F7" w:rsidP="00B13D6B">
      <w:pPr>
        <w:pStyle w:val="NormalWeb"/>
        <w:jc w:val="both"/>
        <w:rPr>
          <w:rFonts w:ascii="Times New Roman" w:hAnsi="Times New Roman"/>
        </w:rPr>
      </w:pPr>
      <w:r w:rsidRPr="00D20367">
        <w:rPr>
          <w:rFonts w:ascii="Times New Roman" w:hAnsi="Times New Roman"/>
        </w:rPr>
        <w:lastRenderedPageBreak/>
        <w:t>This guarantee is subject to the Uniform Rules for Demand Guarantees</w:t>
      </w:r>
      <w:r w:rsidR="00B2044E">
        <w:rPr>
          <w:rFonts w:ascii="Times New Roman" w:hAnsi="Times New Roman"/>
        </w:rPr>
        <w:t xml:space="preserve"> (URDG)</w:t>
      </w:r>
      <w:r w:rsidR="00B768F2">
        <w:rPr>
          <w:rFonts w:ascii="Times New Roman" w:hAnsi="Times New Roman"/>
        </w:rPr>
        <w:t xml:space="preserve"> 2010 Revision</w:t>
      </w:r>
      <w:r w:rsidRPr="00D20367">
        <w:rPr>
          <w:rFonts w:ascii="Times New Roman" w:hAnsi="Times New Roman"/>
        </w:rPr>
        <w:t xml:space="preserve">, ICC Publication No. </w:t>
      </w:r>
      <w:r w:rsidR="00B768F2">
        <w:rPr>
          <w:rFonts w:ascii="Times New Roman" w:hAnsi="Times New Roman"/>
        </w:rPr>
        <w:t>7</w:t>
      </w:r>
      <w:r w:rsidRPr="00D20367">
        <w:rPr>
          <w:rFonts w:ascii="Times New Roman" w:hAnsi="Times New Roman"/>
        </w:rPr>
        <w:t xml:space="preserve">58, except that </w:t>
      </w:r>
      <w:r w:rsidR="00B768F2">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14:paraId="408AC116" w14:textId="77777777" w:rsidR="006309F7" w:rsidRPr="00D20367" w:rsidRDefault="006309F7">
      <w:pPr>
        <w:jc w:val="center"/>
      </w:pPr>
      <w:r w:rsidRPr="00D20367">
        <w:t xml:space="preserve">_____________________ </w:t>
      </w:r>
      <w:r w:rsidRPr="00D20367">
        <w:br/>
      </w:r>
      <w:r w:rsidRPr="00D20367">
        <w:rPr>
          <w:i/>
        </w:rPr>
        <w:t>[signature(s)]</w:t>
      </w:r>
    </w:p>
    <w:p w14:paraId="261E3FC3" w14:textId="77777777" w:rsidR="006309F7" w:rsidRPr="00D20367" w:rsidRDefault="006309F7">
      <w:pPr>
        <w:pStyle w:val="BodyText"/>
      </w:pPr>
      <w:r w:rsidRPr="00D20367">
        <w:br/>
      </w:r>
    </w:p>
    <w:p w14:paraId="7180DC5A" w14:textId="77777777" w:rsidR="006309F7" w:rsidRPr="00B13D6B" w:rsidRDefault="006309F7">
      <w:pPr>
        <w:rPr>
          <w:iCs/>
        </w:rPr>
      </w:pPr>
      <w:r w:rsidRPr="00B13D6B">
        <w:rPr>
          <w:b/>
          <w:iCs/>
        </w:rPr>
        <w:t>Note:  All italicized text (including footnotes) is for use in preparing this form and shall be deleted from the final product.</w:t>
      </w:r>
    </w:p>
    <w:p w14:paraId="7792519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3511972"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94A138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9DC68E7" w14:textId="77777777" w:rsidR="006309F7" w:rsidRPr="00D20367" w:rsidRDefault="006309F7">
      <w:r w:rsidRPr="00D20367">
        <w:rPr>
          <w:i/>
        </w:rPr>
        <w:br w:type="page"/>
      </w:r>
    </w:p>
    <w:p w14:paraId="27B1429B" w14:textId="77777777" w:rsidR="006309F7" w:rsidRPr="00092767" w:rsidRDefault="006309F7">
      <w:pPr>
        <w:jc w:val="center"/>
        <w:rPr>
          <w:iCs/>
          <w:sz w:val="36"/>
          <w:szCs w:val="36"/>
        </w:rPr>
      </w:pPr>
      <w:r w:rsidRPr="00092767">
        <w:rPr>
          <w:b/>
          <w:iCs/>
          <w:sz w:val="36"/>
          <w:szCs w:val="36"/>
        </w:rPr>
        <w:lastRenderedPageBreak/>
        <w:t>Option 2: Performance Bond</w:t>
      </w:r>
    </w:p>
    <w:p w14:paraId="5655023C" w14:textId="77777777" w:rsidR="006309F7" w:rsidRPr="00D20367" w:rsidRDefault="006309F7">
      <w:pPr>
        <w:rPr>
          <w:iCs/>
        </w:rPr>
      </w:pPr>
    </w:p>
    <w:p w14:paraId="16438E0B" w14:textId="77777777" w:rsidR="006309F7" w:rsidRPr="00D20367" w:rsidRDefault="006309F7">
      <w:pPr>
        <w:rPr>
          <w:iCs/>
        </w:rPr>
      </w:pPr>
    </w:p>
    <w:p w14:paraId="38ACF218" w14:textId="77777777" w:rsidR="006309F7" w:rsidRPr="00D20367" w:rsidRDefault="006309F7">
      <w:pPr>
        <w:rPr>
          <w:iCs/>
        </w:rPr>
      </w:pPr>
      <w:r w:rsidRPr="00D20367">
        <w:rPr>
          <w:iCs/>
        </w:rPr>
        <w:t>By this Bond____________________ as Principal (hereinafter called “the Contractor”) and______________________________________________________________</w:t>
      </w:r>
      <w:r w:rsidRPr="00D20367">
        <w:rPr>
          <w:iCs/>
          <w:sz w:val="20"/>
        </w:rPr>
        <w:t>]</w:t>
      </w:r>
      <w:r w:rsidRPr="00D20367">
        <w:rPr>
          <w:iCs/>
        </w:rPr>
        <w:t xml:space="preserve"> as Surety (hereinafter called “the Surety”), are held and firmly bound unto_____________________</w:t>
      </w:r>
      <w:r w:rsidRPr="00D20367">
        <w:rPr>
          <w:iCs/>
          <w:sz w:val="20"/>
        </w:rPr>
        <w:t>]</w:t>
      </w:r>
      <w:r w:rsidRPr="00D20367">
        <w:rPr>
          <w:iCs/>
        </w:rPr>
        <w:t xml:space="preserve"> as </w:t>
      </w:r>
      <w:proofErr w:type="spellStart"/>
      <w:r w:rsidRPr="00D20367">
        <w:rPr>
          <w:iCs/>
        </w:rPr>
        <w:t>Obligee</w:t>
      </w:r>
      <w:proofErr w:type="spellEnd"/>
      <w:r w:rsidRPr="00D20367">
        <w:rPr>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5DD0621A" w14:textId="77777777" w:rsidR="006309F7" w:rsidRPr="00D20367" w:rsidRDefault="006309F7">
      <w:pPr>
        <w:rPr>
          <w:iCs/>
        </w:rPr>
      </w:pPr>
    </w:p>
    <w:p w14:paraId="1E50620E" w14:textId="77777777" w:rsidR="006309F7" w:rsidRPr="00D20367" w:rsidRDefault="006309F7">
      <w:pPr>
        <w:tabs>
          <w:tab w:val="left" w:pos="1260"/>
          <w:tab w:val="left" w:pos="4140"/>
        </w:tabs>
        <w:rPr>
          <w:iCs/>
        </w:rPr>
      </w:pPr>
      <w:r w:rsidRPr="00D20367">
        <w:rPr>
          <w:iCs/>
        </w:rPr>
        <w:t xml:space="preserve">WHEREAS the Contractor has entered into a written Agreement with the Employer dated the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 for ___________________ in accordance with the documents, plans, specifications, and amendments thereto, which to the extent herein provided for, are by reference made part hereof and are hereinafter referred to as the Contract.</w:t>
      </w:r>
    </w:p>
    <w:p w14:paraId="0CCE6810" w14:textId="77777777" w:rsidR="006309F7" w:rsidRPr="00D20367" w:rsidRDefault="006309F7">
      <w:pPr>
        <w:tabs>
          <w:tab w:val="left" w:pos="1440"/>
          <w:tab w:val="left" w:pos="4320"/>
        </w:tabs>
        <w:rPr>
          <w:iCs/>
        </w:rPr>
      </w:pPr>
    </w:p>
    <w:p w14:paraId="657AF165" w14:textId="77777777" w:rsidR="006309F7" w:rsidRPr="00D20367" w:rsidRDefault="006309F7">
      <w:pPr>
        <w:rPr>
          <w:iCs/>
        </w:rPr>
      </w:pPr>
      <w:r w:rsidRPr="00D20367">
        <w:rPr>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388BA9C0" w14:textId="77777777" w:rsidR="006309F7" w:rsidRPr="00D20367" w:rsidRDefault="006309F7">
      <w:pPr>
        <w:rPr>
          <w:iCs/>
        </w:rPr>
      </w:pPr>
    </w:p>
    <w:p w14:paraId="60FC0077" w14:textId="77777777" w:rsidR="006309F7" w:rsidRPr="00D20367" w:rsidRDefault="006309F7">
      <w:pPr>
        <w:tabs>
          <w:tab w:val="left" w:pos="1080"/>
        </w:tabs>
        <w:ind w:left="1080" w:hanging="540"/>
        <w:rPr>
          <w:iCs/>
        </w:rPr>
      </w:pPr>
      <w:r w:rsidRPr="00D20367">
        <w:rPr>
          <w:iCs/>
        </w:rPr>
        <w:t>(1)</w:t>
      </w:r>
      <w:r w:rsidRPr="00D20367">
        <w:rPr>
          <w:iCs/>
        </w:rPr>
        <w:tab/>
        <w:t>complete the Contract in accordance with its terms and conditions; or</w:t>
      </w:r>
    </w:p>
    <w:p w14:paraId="3EAACDA4" w14:textId="77777777" w:rsidR="006309F7" w:rsidRPr="00D20367" w:rsidRDefault="006309F7">
      <w:pPr>
        <w:tabs>
          <w:tab w:val="left" w:pos="1080"/>
        </w:tabs>
        <w:ind w:left="1080" w:hanging="540"/>
        <w:rPr>
          <w:iCs/>
        </w:rPr>
      </w:pPr>
    </w:p>
    <w:p w14:paraId="399FE272" w14:textId="77777777" w:rsidR="006309F7" w:rsidRPr="00D20367" w:rsidRDefault="006309F7">
      <w:pPr>
        <w:tabs>
          <w:tab w:val="left" w:pos="1080"/>
        </w:tabs>
        <w:ind w:left="1080" w:hanging="540"/>
        <w:rPr>
          <w:iCs/>
        </w:rPr>
      </w:pPr>
      <w:r w:rsidRPr="00D20367">
        <w:rPr>
          <w:iCs/>
        </w:rPr>
        <w:t>(2)</w:t>
      </w:r>
      <w:r w:rsidRPr="00D20367">
        <w:rPr>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45BF0F66" w14:textId="77777777" w:rsidR="006309F7" w:rsidRPr="00D20367" w:rsidRDefault="006309F7">
      <w:pPr>
        <w:tabs>
          <w:tab w:val="left" w:pos="1080"/>
        </w:tabs>
        <w:ind w:left="1080" w:hanging="540"/>
        <w:rPr>
          <w:iCs/>
        </w:rPr>
      </w:pPr>
    </w:p>
    <w:p w14:paraId="4DBE89AE" w14:textId="77777777" w:rsidR="006309F7" w:rsidRPr="00D20367" w:rsidRDefault="006309F7">
      <w:pPr>
        <w:tabs>
          <w:tab w:val="left" w:pos="1080"/>
        </w:tabs>
        <w:ind w:left="1080" w:hanging="540"/>
        <w:rPr>
          <w:iCs/>
        </w:rPr>
      </w:pPr>
      <w:r w:rsidRPr="00D20367">
        <w:rPr>
          <w:iCs/>
        </w:rPr>
        <w:t>(3)</w:t>
      </w:r>
      <w:r w:rsidRPr="00D20367">
        <w:rPr>
          <w:iCs/>
        </w:rPr>
        <w:tab/>
        <w:t>pay the Employer the amount required by Employer to complete the Contract in accordance with its terms and conditions up to a total not exceeding the amount of this Bond.</w:t>
      </w:r>
    </w:p>
    <w:p w14:paraId="21B4B8F2" w14:textId="77777777" w:rsidR="006309F7" w:rsidRPr="00D20367" w:rsidRDefault="006309F7">
      <w:pPr>
        <w:rPr>
          <w:iCs/>
        </w:rPr>
      </w:pPr>
    </w:p>
    <w:p w14:paraId="2D27E27F" w14:textId="77777777" w:rsidR="006309F7" w:rsidRPr="00D20367" w:rsidRDefault="006309F7">
      <w:pPr>
        <w:rPr>
          <w:iCs/>
        </w:rPr>
      </w:pPr>
      <w:r w:rsidRPr="00D20367">
        <w:rPr>
          <w:iCs/>
        </w:rPr>
        <w:t>The Surety shall not be liable for a greater sum than the specified penalty of this Bond.</w:t>
      </w:r>
    </w:p>
    <w:p w14:paraId="6E290005" w14:textId="77777777" w:rsidR="006309F7" w:rsidRPr="00D20367" w:rsidRDefault="006309F7">
      <w:pPr>
        <w:rPr>
          <w:iCs/>
        </w:rPr>
      </w:pPr>
    </w:p>
    <w:p w14:paraId="35F2B082" w14:textId="77777777" w:rsidR="006309F7" w:rsidRPr="00D20367" w:rsidRDefault="006309F7">
      <w:pPr>
        <w:rPr>
          <w:iCs/>
        </w:rPr>
      </w:pPr>
      <w:r w:rsidRPr="00D20367">
        <w:rPr>
          <w:iCs/>
        </w:rPr>
        <w:lastRenderedPageBreak/>
        <w:t>Any suit under this Bond must be instituted before the expiration of one year from the date of the issuing of the Taking-Over Certificate.</w:t>
      </w:r>
    </w:p>
    <w:p w14:paraId="3A6A4C42" w14:textId="77777777" w:rsidR="006309F7" w:rsidRPr="00D20367" w:rsidRDefault="006309F7">
      <w:pPr>
        <w:rPr>
          <w:iCs/>
        </w:rPr>
      </w:pPr>
    </w:p>
    <w:p w14:paraId="1AFC626F" w14:textId="77777777" w:rsidR="006309F7" w:rsidRPr="00D20367" w:rsidRDefault="006309F7">
      <w:pPr>
        <w:rPr>
          <w:iCs/>
        </w:rPr>
      </w:pPr>
      <w:r w:rsidRPr="00D20367">
        <w:rPr>
          <w:iCs/>
        </w:rPr>
        <w:t>No right of action shall accrue on this Bond to or for the use of any person or corporation other than the Employer named herein or the heirs, executors, administrators, successors, and assigns of the Employer.</w:t>
      </w:r>
    </w:p>
    <w:p w14:paraId="5F5909B9" w14:textId="77777777" w:rsidR="006309F7" w:rsidRPr="00D20367" w:rsidRDefault="006309F7">
      <w:pPr>
        <w:rPr>
          <w:iCs/>
        </w:rPr>
      </w:pPr>
    </w:p>
    <w:p w14:paraId="75D6F065" w14:textId="77777777" w:rsidR="006309F7" w:rsidRPr="00D20367" w:rsidRDefault="006309F7">
      <w:pPr>
        <w:tabs>
          <w:tab w:val="left" w:pos="5400"/>
          <w:tab w:val="left" w:pos="8280"/>
          <w:tab w:val="left" w:pos="9000"/>
        </w:tabs>
        <w:rPr>
          <w:iCs/>
        </w:rPr>
      </w:pPr>
      <w:r w:rsidRPr="00D20367">
        <w:rPr>
          <w:iCs/>
        </w:rPr>
        <w:t xml:space="preserve">In testimony whereof, the Contractor has hereunto set his hand and affixed his seal, and the Surety has caused these presents to be sealed with his corporate seal duly attested by the signature of his legal representative, this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w:t>
      </w:r>
    </w:p>
    <w:p w14:paraId="51D14C00" w14:textId="77777777" w:rsidR="006309F7" w:rsidRPr="00D20367" w:rsidRDefault="006309F7">
      <w:pPr>
        <w:rPr>
          <w:iCs/>
        </w:rPr>
      </w:pPr>
    </w:p>
    <w:p w14:paraId="655D78D6" w14:textId="77777777" w:rsidR="006309F7" w:rsidRPr="00D20367" w:rsidRDefault="006309F7">
      <w:pPr>
        <w:tabs>
          <w:tab w:val="left" w:pos="3600"/>
          <w:tab w:val="left" w:pos="9000"/>
        </w:tabs>
        <w:rPr>
          <w:iCs/>
        </w:rPr>
      </w:pPr>
    </w:p>
    <w:p w14:paraId="4DF1859B"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r w:rsidRPr="00D20367">
        <w:rPr>
          <w:iCs/>
        </w:rPr>
        <w:t xml:space="preserve">on behalf of </w:t>
      </w:r>
      <w:r w:rsidRPr="00D20367">
        <w:rPr>
          <w:iCs/>
          <w:u w:val="single"/>
        </w:rPr>
        <w:tab/>
      </w:r>
    </w:p>
    <w:p w14:paraId="459F594F" w14:textId="77777777" w:rsidR="006309F7" w:rsidRPr="00D20367" w:rsidRDefault="006309F7">
      <w:pPr>
        <w:rPr>
          <w:iCs/>
        </w:rPr>
      </w:pPr>
    </w:p>
    <w:p w14:paraId="0D3208EA" w14:textId="77777777" w:rsidR="006309F7" w:rsidRPr="00D20367" w:rsidRDefault="006309F7">
      <w:pPr>
        <w:rPr>
          <w:iCs/>
        </w:rPr>
      </w:pPr>
    </w:p>
    <w:p w14:paraId="538CAAFC"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5688654E" w14:textId="77777777" w:rsidR="006309F7" w:rsidRPr="00D20367" w:rsidRDefault="006309F7">
      <w:pPr>
        <w:rPr>
          <w:iCs/>
        </w:rPr>
      </w:pPr>
    </w:p>
    <w:p w14:paraId="49A3406B" w14:textId="77777777" w:rsidR="006309F7" w:rsidRPr="00D20367" w:rsidRDefault="006309F7">
      <w:pPr>
        <w:rPr>
          <w:iCs/>
        </w:rPr>
      </w:pPr>
    </w:p>
    <w:p w14:paraId="16EB35F8"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5882308D" w14:textId="77777777" w:rsidR="006309F7" w:rsidRPr="00D20367" w:rsidRDefault="006309F7">
      <w:pPr>
        <w:rPr>
          <w:iCs/>
        </w:rPr>
      </w:pPr>
    </w:p>
    <w:p w14:paraId="158D79AD" w14:textId="77777777" w:rsidR="006309F7" w:rsidRPr="00D20367" w:rsidRDefault="006309F7">
      <w:pPr>
        <w:rPr>
          <w:iCs/>
        </w:rPr>
      </w:pPr>
    </w:p>
    <w:p w14:paraId="6F819D43" w14:textId="77777777" w:rsidR="006309F7" w:rsidRPr="00D20367" w:rsidRDefault="006309F7">
      <w:pPr>
        <w:rPr>
          <w:iCs/>
        </w:rPr>
      </w:pPr>
    </w:p>
    <w:p w14:paraId="5A7B151D"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r w:rsidRPr="00D20367">
        <w:rPr>
          <w:iCs/>
        </w:rPr>
        <w:t xml:space="preserve">on behalf of </w:t>
      </w:r>
      <w:r w:rsidRPr="00D20367">
        <w:rPr>
          <w:iCs/>
          <w:u w:val="single"/>
        </w:rPr>
        <w:tab/>
      </w:r>
    </w:p>
    <w:p w14:paraId="3EE5EA74" w14:textId="77777777" w:rsidR="006309F7" w:rsidRPr="00D20367" w:rsidRDefault="006309F7">
      <w:pPr>
        <w:rPr>
          <w:iCs/>
        </w:rPr>
      </w:pPr>
    </w:p>
    <w:p w14:paraId="156033B8" w14:textId="77777777" w:rsidR="006309F7" w:rsidRPr="00D20367" w:rsidRDefault="006309F7">
      <w:pPr>
        <w:rPr>
          <w:iCs/>
        </w:rPr>
      </w:pPr>
    </w:p>
    <w:p w14:paraId="26ACC993"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4DBDDAED" w14:textId="77777777" w:rsidR="006309F7" w:rsidRPr="00D20367" w:rsidRDefault="006309F7">
      <w:pPr>
        <w:rPr>
          <w:iCs/>
        </w:rPr>
      </w:pPr>
    </w:p>
    <w:p w14:paraId="07849DBA" w14:textId="77777777" w:rsidR="006309F7" w:rsidRPr="00D20367" w:rsidRDefault="006309F7">
      <w:pPr>
        <w:rPr>
          <w:iCs/>
        </w:rPr>
      </w:pPr>
    </w:p>
    <w:p w14:paraId="05A3A411"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71D9DC31" w14:textId="77777777" w:rsidR="006309F7" w:rsidRPr="00D20367" w:rsidRDefault="006309F7">
      <w:pPr>
        <w:rPr>
          <w:iCs/>
        </w:rPr>
      </w:pPr>
    </w:p>
    <w:p w14:paraId="4DE1309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3122D8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B698CF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B52331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3B7F5605"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F13D50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E07E3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D576D9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E14BAC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C4E8504"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B51B5AF" w14:textId="77777777" w:rsidR="006309F7" w:rsidRPr="00D20367" w:rsidRDefault="006309F7">
      <w:pPr>
        <w:pStyle w:val="SectionXHeader3"/>
      </w:pPr>
      <w:bookmarkStart w:id="490" w:name="_Toc428352208"/>
      <w:bookmarkStart w:id="491" w:name="_Toc438734412"/>
      <w:bookmarkStart w:id="492" w:name="_Toc438907199"/>
      <w:bookmarkStart w:id="493" w:name="_Toc438907299"/>
      <w:r w:rsidRPr="00D20367">
        <w:br w:type="page"/>
      </w:r>
    </w:p>
    <w:tbl>
      <w:tblPr>
        <w:tblW w:w="0" w:type="auto"/>
        <w:tblLayout w:type="fixed"/>
        <w:tblLook w:val="0000" w:firstRow="0" w:lastRow="0" w:firstColumn="0" w:lastColumn="0" w:noHBand="0" w:noVBand="0"/>
      </w:tblPr>
      <w:tblGrid>
        <w:gridCol w:w="9198"/>
      </w:tblGrid>
      <w:tr w:rsidR="006309F7" w:rsidRPr="00D20367" w14:paraId="02456216" w14:textId="77777777">
        <w:trPr>
          <w:trHeight w:val="900"/>
        </w:trPr>
        <w:tc>
          <w:tcPr>
            <w:tcW w:w="9198" w:type="dxa"/>
            <w:vAlign w:val="center"/>
          </w:tcPr>
          <w:p w14:paraId="58B3BC23" w14:textId="77777777" w:rsidR="006309F7" w:rsidRPr="00D20367" w:rsidRDefault="006309F7" w:rsidP="008C3066">
            <w:pPr>
              <w:pStyle w:val="SectionIXHeader"/>
              <w:rPr>
                <w:highlight w:val="yellow"/>
              </w:rPr>
            </w:pPr>
            <w:bookmarkStart w:id="494" w:name="_Toc23238066"/>
            <w:bookmarkStart w:id="495" w:name="_Toc41971558"/>
            <w:bookmarkStart w:id="496" w:name="_Toc63604026"/>
            <w:r w:rsidRPr="00D20367">
              <w:lastRenderedPageBreak/>
              <w:t>Advance Payment Security</w:t>
            </w:r>
            <w:bookmarkEnd w:id="494"/>
            <w:bookmarkEnd w:id="495"/>
            <w:bookmarkEnd w:id="496"/>
          </w:p>
        </w:tc>
      </w:tr>
      <w:bookmarkEnd w:id="490"/>
      <w:bookmarkEnd w:id="491"/>
      <w:bookmarkEnd w:id="492"/>
      <w:bookmarkEnd w:id="493"/>
    </w:tbl>
    <w:p w14:paraId="3AD09187" w14:textId="77777777" w:rsidR="006309F7" w:rsidRPr="00D20367" w:rsidRDefault="006309F7"/>
    <w:p w14:paraId="6E6BAFF9" w14:textId="77777777" w:rsidR="006309F7" w:rsidRPr="00D20367" w:rsidRDefault="006309F7">
      <w:pPr>
        <w:jc w:val="center"/>
      </w:pPr>
      <w:r w:rsidRPr="00D20367">
        <w:rPr>
          <w:b/>
        </w:rPr>
        <w:t>Demand Guarantee</w:t>
      </w:r>
    </w:p>
    <w:p w14:paraId="344AE2B0" w14:textId="77777777" w:rsidR="006309F7" w:rsidRPr="00D20367" w:rsidRDefault="006309F7">
      <w:pPr>
        <w:jc w:val="center"/>
      </w:pPr>
    </w:p>
    <w:p w14:paraId="37E73DE6"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p>
    <w:p w14:paraId="3D3E70B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1F77770C"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451EDB47" w14:textId="77777777" w:rsidR="006309F7" w:rsidRDefault="006309F7">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14:paraId="4BCF1D6A" w14:textId="77777777" w:rsidR="00B768F2" w:rsidRPr="00D20367" w:rsidRDefault="00B768F2">
      <w:pPr>
        <w:pStyle w:val="NormalWeb"/>
        <w:rPr>
          <w:rFonts w:ascii="Times New Roman" w:hAnsi="Times New Roman"/>
        </w:rPr>
      </w:pPr>
      <w:r w:rsidRPr="00B768F2">
        <w:rPr>
          <w:rFonts w:ascii="Times New Roman" w:hAnsi="Times New Roman"/>
          <w:b/>
        </w:rPr>
        <w:t xml:space="preserve">Guarantor: </w:t>
      </w:r>
      <w:r w:rsidR="00DC6C7B">
        <w:rPr>
          <w:rFonts w:ascii="Times New Roman" w:hAnsi="Times New Roman"/>
          <w:i/>
        </w:rPr>
        <w:t>_________________________________</w:t>
      </w:r>
    </w:p>
    <w:p w14:paraId="63A8578D" w14:textId="77777777" w:rsidR="006309F7" w:rsidRPr="00D20367" w:rsidRDefault="006309F7">
      <w:pPr>
        <w:pStyle w:val="NormalWeb"/>
        <w:jc w:val="both"/>
        <w:rPr>
          <w:rFonts w:ascii="Times New Roman" w:hAnsi="Times New Roman"/>
        </w:rPr>
      </w:pPr>
    </w:p>
    <w:p w14:paraId="4C33B994"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00BC09A2">
        <w:rPr>
          <w:rFonts w:ascii="Times New Roman" w:hAnsi="Times New Roman"/>
        </w:rPr>
        <w:t xml:space="preserve"> (hereinafter called “</w:t>
      </w:r>
      <w:r w:rsidRPr="00D20367">
        <w:rPr>
          <w:rFonts w:ascii="Times New Roman" w:hAnsi="Times New Roman"/>
        </w:rPr>
        <w:t xml:space="preserve">the </w:t>
      </w:r>
      <w:r w:rsidR="00B768F2">
        <w:rPr>
          <w:rFonts w:ascii="Times New Roman" w:hAnsi="Times New Roman"/>
        </w:rPr>
        <w:t>Applicant</w:t>
      </w:r>
      <w:r w:rsidR="00BC09A2">
        <w:rPr>
          <w:rFonts w:ascii="Times New Roman" w:hAnsi="Times New Roman"/>
        </w:rPr>
        <w:t>”</w:t>
      </w:r>
      <w:r w:rsidRPr="00D20367">
        <w:rPr>
          <w:rFonts w:ascii="Times New Roman" w:hAnsi="Times New Roman"/>
        </w:rPr>
        <w:t xml:space="preserve">) has 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B768F2">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7763382E"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an advance payment in the sum ___________ </w:t>
      </w:r>
      <w:proofErr w:type="gramStart"/>
      <w:r w:rsidRPr="00D20367">
        <w:rPr>
          <w:rFonts w:ascii="Times New Roman" w:hAnsi="Times New Roman"/>
        </w:rPr>
        <w:t>()is</w:t>
      </w:r>
      <w:proofErr w:type="gramEnd"/>
      <w:r w:rsidRPr="00D20367">
        <w:rPr>
          <w:rFonts w:ascii="Times New Roman" w:hAnsi="Times New Roman"/>
        </w:rPr>
        <w:t xml:space="preserve"> to be made against an advance payment guarantee.</w:t>
      </w:r>
    </w:p>
    <w:p w14:paraId="346F3F9D" w14:textId="77777777" w:rsidR="00B768F2" w:rsidRDefault="006309F7">
      <w:pPr>
        <w:pStyle w:val="NormalWeb"/>
        <w:jc w:val="both"/>
        <w:rPr>
          <w:rFonts w:ascii="Times New Roman" w:hAnsi="Times New Roman"/>
        </w:rPr>
      </w:pPr>
      <w:r w:rsidRPr="00D20367">
        <w:rPr>
          <w:rFonts w:ascii="Times New Roman" w:hAnsi="Times New Roman"/>
        </w:rPr>
        <w:t xml:space="preserve">At the request of the </w:t>
      </w:r>
      <w:r w:rsidR="00B768F2">
        <w:rPr>
          <w:rFonts w:ascii="Times New Roman" w:hAnsi="Times New Roman"/>
        </w:rPr>
        <w:t>Applicant</w:t>
      </w:r>
      <w:r w:rsidRPr="00D20367">
        <w:rPr>
          <w:rFonts w:ascii="Times New Roman" w:hAnsi="Times New Roman"/>
        </w:rPr>
        <w:t xml:space="preserve">, we </w:t>
      </w:r>
      <w:r w:rsidR="00B768F2">
        <w:rPr>
          <w:rFonts w:ascii="Times New Roman" w:hAnsi="Times New Roman"/>
        </w:rPr>
        <w:t xml:space="preserve">as </w:t>
      </w:r>
      <w:proofErr w:type="spellStart"/>
      <w:r w:rsidR="00B768F2">
        <w:rPr>
          <w:rFonts w:ascii="Times New Roman" w:hAnsi="Times New Roman"/>
        </w:rPr>
        <w:t>Guarantor,</w:t>
      </w:r>
      <w:r w:rsidRPr="00D20367">
        <w:rPr>
          <w:rFonts w:ascii="Times New Roman" w:hAnsi="Times New Roman"/>
        </w:rPr>
        <w:t>hereby</w:t>
      </w:r>
      <w:proofErr w:type="spellEnd"/>
      <w:r w:rsidRPr="00D20367">
        <w:rPr>
          <w:rFonts w:ascii="Times New Roman" w:hAnsi="Times New Roman"/>
        </w:rPr>
        <w:t xml:space="preserve"> irrevocably undertake to pay </w:t>
      </w:r>
      <w:r w:rsidR="00B768F2">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sz w:val="20"/>
        </w:rPr>
        <w:footnoteReference w:customMarkFollows="1" w:id="25"/>
        <w:t>1</w:t>
      </w:r>
      <w:r w:rsidRPr="00D20367">
        <w:rPr>
          <w:rFonts w:ascii="Times New Roman" w:hAnsi="Times New Roman"/>
        </w:rPr>
        <w:t xml:space="preserve"> upon receipt by us of </w:t>
      </w:r>
      <w:r w:rsidR="00B768F2">
        <w:rPr>
          <w:rFonts w:ascii="Times New Roman" w:hAnsi="Times New Roman"/>
        </w:rPr>
        <w:t xml:space="preserve">the Beneficiary’s </w:t>
      </w:r>
      <w:r w:rsidR="00B768F2" w:rsidRPr="00B768F2">
        <w:rPr>
          <w:rFonts w:ascii="Times New Roman" w:hAnsi="Times New Roman"/>
        </w:rPr>
        <w:t xml:space="preserve">complying </w:t>
      </w:r>
      <w:r w:rsidRPr="00D20367">
        <w:rPr>
          <w:rFonts w:ascii="Times New Roman" w:hAnsi="Times New Roman"/>
        </w:rPr>
        <w:t xml:space="preserve">demand </w:t>
      </w:r>
      <w:r w:rsidR="00B768F2" w:rsidRPr="00B768F2">
        <w:rPr>
          <w:rFonts w:ascii="Times New Roman" w:hAnsi="Times New Roman"/>
        </w:rPr>
        <w:t>supported by the Beneficiary’s statement, whether in the demand itself or in a separate signed document accompanying or identifying the demand, stating either that the Applicant</w:t>
      </w:r>
      <w:r w:rsidR="00B768F2">
        <w:rPr>
          <w:rFonts w:ascii="Times New Roman" w:hAnsi="Times New Roman"/>
        </w:rPr>
        <w:t>:</w:t>
      </w:r>
    </w:p>
    <w:p w14:paraId="2AE82A1A" w14:textId="77777777" w:rsidR="00B768F2" w:rsidRPr="00B768F2" w:rsidRDefault="00030045" w:rsidP="00EC0E95">
      <w:pPr>
        <w:pStyle w:val="P3Header1-Clauses"/>
        <w:numPr>
          <w:ilvl w:val="2"/>
          <w:numId w:val="6"/>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14:paraId="27A3E689" w14:textId="77777777" w:rsidR="00B768F2" w:rsidRPr="00B768F2" w:rsidRDefault="00030045" w:rsidP="00EC0E95">
      <w:pPr>
        <w:pStyle w:val="P3Header1-Clauses"/>
        <w:numPr>
          <w:ilvl w:val="2"/>
          <w:numId w:val="6"/>
        </w:numPr>
        <w:tabs>
          <w:tab w:val="clear" w:pos="864"/>
          <w:tab w:val="clear" w:pos="1710"/>
          <w:tab w:val="num" w:pos="828"/>
        </w:tabs>
        <w:ind w:left="396"/>
        <w:rPr>
          <w:lang w:val="en-US"/>
        </w:rPr>
      </w:pPr>
      <w:r w:rsidRPr="00030045">
        <w:rPr>
          <w:lang w:val="en-US"/>
        </w:rPr>
        <w:t xml:space="preserve"> has failed to repay the advance payment in accordance with the Contract conditions, specifying the amount which the Applicant has failed to repay. </w:t>
      </w:r>
    </w:p>
    <w:p w14:paraId="55CFED5C" w14:textId="77777777" w:rsidR="006309F7" w:rsidRPr="00B768F2" w:rsidRDefault="00030045">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r w:rsidR="006309F7" w:rsidRPr="00D20367">
        <w:rPr>
          <w:rFonts w:ascii="Times New Roman" w:hAnsi="Times New Roman"/>
          <w:sz w:val="20"/>
        </w:rPr>
        <w:t>.</w:t>
      </w:r>
    </w:p>
    <w:p w14:paraId="24D1C93A" w14:textId="77777777" w:rsidR="006309F7" w:rsidRPr="00D20367" w:rsidRDefault="006309F7">
      <w:pPr>
        <w:pStyle w:val="NormalWeb"/>
        <w:jc w:val="both"/>
        <w:rPr>
          <w:rFonts w:ascii="Times New Roman" w:hAnsi="Times New Roman"/>
        </w:rPr>
      </w:pPr>
      <w:r w:rsidRPr="00D20367">
        <w:rPr>
          <w:rFonts w:ascii="Times New Roman" w:hAnsi="Times New Roman"/>
        </w:rPr>
        <w:lastRenderedPageBreak/>
        <w:t xml:space="preserve">The maximum amount of this guarantee shall be progressively reduced by the amount of the advance payment repaid by the </w:t>
      </w:r>
      <w:r w:rsidR="00B768F2">
        <w:rPr>
          <w:rFonts w:ascii="Times New Roman" w:hAnsi="Times New Roman"/>
        </w:rPr>
        <w:t xml:space="preserve">Applicant </w:t>
      </w:r>
      <w:r w:rsidRPr="00D20367">
        <w:rPr>
          <w:rFonts w:ascii="Times New Roman" w:hAnsi="Times New Roman"/>
        </w:rPr>
        <w:t xml:space="preserve">as </w:t>
      </w:r>
      <w:r w:rsidR="0082153D">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sidR="00374D31">
        <w:rPr>
          <w:rFonts w:ascii="Times New Roman" w:hAnsi="Times New Roman"/>
        </w:rPr>
        <w:t xml:space="preserve">ninety </w:t>
      </w:r>
      <w:r w:rsidRPr="00D20367">
        <w:rPr>
          <w:rFonts w:ascii="Times New Roman" w:hAnsi="Times New Roman"/>
        </w:rPr>
        <w:t>(</w:t>
      </w:r>
      <w:r w:rsidR="00374D31">
        <w:rPr>
          <w:rFonts w:ascii="Times New Roman" w:hAnsi="Times New Roman"/>
        </w:rPr>
        <w:t>9</w:t>
      </w:r>
      <w:r w:rsidRPr="00D20367">
        <w:rPr>
          <w:rFonts w:ascii="Times New Roman" w:hAnsi="Times New Roman"/>
        </w:rPr>
        <w:t xml:space="preserve">0) percent of the </w:t>
      </w:r>
      <w:r w:rsidR="00374D31">
        <w:rPr>
          <w:rFonts w:ascii="Times New Roman" w:hAnsi="Times New Roman"/>
        </w:rPr>
        <w:t xml:space="preserve">Accepted </w:t>
      </w:r>
      <w:r w:rsidRPr="00D20367">
        <w:rPr>
          <w:rFonts w:ascii="Times New Roman" w:hAnsi="Times New Roman"/>
        </w:rPr>
        <w:t xml:space="preserve">Contract </w:t>
      </w:r>
      <w:r w:rsidR="00374D31">
        <w:rPr>
          <w:rFonts w:ascii="Times New Roman" w:hAnsi="Times New Roman"/>
        </w:rPr>
        <w:t xml:space="preserve">Amount, less provisional sums, </w:t>
      </w:r>
      <w:r w:rsidRPr="00D20367">
        <w:rPr>
          <w:rFonts w:ascii="Times New Roman" w:hAnsi="Times New Roman"/>
        </w:rPr>
        <w:t>has been certified for payment, or on the ___ day of _____, 2___,</w:t>
      </w:r>
      <w:r w:rsidRPr="00D20367">
        <w:rPr>
          <w:rStyle w:val="FootnoteReference"/>
          <w:rFonts w:ascii="Times New Roman" w:hAnsi="Times New Roman" w:cs="Arial Unicode MS"/>
        </w:rPr>
        <w:footnoteReference w:customMarkFollows="1" w:id="26"/>
        <w:t>2</w:t>
      </w:r>
      <w:r w:rsidRPr="00D20367">
        <w:rPr>
          <w:rFonts w:ascii="Times New Roman" w:hAnsi="Times New Roman"/>
        </w:rPr>
        <w:t xml:space="preserve"> whichever is </w:t>
      </w:r>
      <w:proofErr w:type="spellStart"/>
      <w:r w:rsidRPr="00D20367">
        <w:rPr>
          <w:rFonts w:ascii="Times New Roman" w:hAnsi="Times New Roman"/>
        </w:rPr>
        <w:t>earlier.Consequently</w:t>
      </w:r>
      <w:proofErr w:type="spellEnd"/>
      <w:r w:rsidRPr="00D20367">
        <w:rPr>
          <w:rFonts w:ascii="Times New Roman" w:hAnsi="Times New Roman"/>
        </w:rPr>
        <w:t xml:space="preserve">, any demand for payment under </w:t>
      </w:r>
      <w:proofErr w:type="spellStart"/>
      <w:r w:rsidRPr="00D20367">
        <w:rPr>
          <w:rFonts w:ascii="Times New Roman" w:hAnsi="Times New Roman"/>
        </w:rPr>
        <w:t>thisguarantee</w:t>
      </w:r>
      <w:proofErr w:type="spellEnd"/>
      <w:r w:rsidRPr="00D20367">
        <w:rPr>
          <w:rFonts w:ascii="Times New Roman" w:hAnsi="Times New Roman"/>
        </w:rPr>
        <w:t xml:space="preserve"> must be received by us at this office on or before that date..</w:t>
      </w:r>
    </w:p>
    <w:p w14:paraId="1F2171A4" w14:textId="55EFC68C" w:rsidR="005E75F8" w:rsidRPr="00D20367" w:rsidRDefault="005E75F8" w:rsidP="005E75F8">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proofErr w:type="spellStart"/>
      <w:r w:rsidRPr="00D20367">
        <w:rPr>
          <w:rFonts w:ascii="Times New Roman" w:hAnsi="Times New Roman"/>
        </w:rPr>
        <w:t>herebyexcluded</w:t>
      </w:r>
      <w:proofErr w:type="spellEnd"/>
      <w:r w:rsidRPr="00D20367">
        <w:rPr>
          <w:rFonts w:ascii="Times New Roman" w:hAnsi="Times New Roman"/>
        </w:rPr>
        <w:t>.</w:t>
      </w:r>
      <w:r w:rsidRPr="00D20367">
        <w:rPr>
          <w:rFonts w:ascii="Times New Roman" w:hAnsi="Times New Roman"/>
        </w:rPr>
        <w:br/>
      </w:r>
    </w:p>
    <w:p w14:paraId="61116390" w14:textId="77777777" w:rsidR="006309F7" w:rsidRPr="00D20367" w:rsidRDefault="006309F7">
      <w:pPr>
        <w:pStyle w:val="NormalWeb"/>
        <w:spacing w:before="0" w:after="0"/>
        <w:jc w:val="both"/>
        <w:rPr>
          <w:rFonts w:ascii="Times New Roman" w:hAnsi="Times New Roman"/>
        </w:rPr>
      </w:pPr>
    </w:p>
    <w:p w14:paraId="732573FC" w14:textId="77777777" w:rsidR="006309F7" w:rsidRPr="00D20367" w:rsidRDefault="006309F7">
      <w:r w:rsidRPr="00D20367">
        <w:t xml:space="preserve">____________________ </w:t>
      </w:r>
      <w:r w:rsidRPr="00D20367">
        <w:br/>
      </w:r>
      <w:r w:rsidRPr="00D20367">
        <w:rPr>
          <w:i/>
        </w:rPr>
        <w:t>[signature(s)]</w:t>
      </w:r>
    </w:p>
    <w:p w14:paraId="7EDF813B" w14:textId="77777777" w:rsidR="006309F7" w:rsidRPr="009D6C75" w:rsidRDefault="006309F7">
      <w:pPr>
        <w:rPr>
          <w:iCs/>
        </w:rPr>
      </w:pPr>
      <w:r w:rsidRPr="00D20367">
        <w:br/>
      </w:r>
      <w:r w:rsidRPr="009D6C75">
        <w:rPr>
          <w:b/>
          <w:iCs/>
        </w:rPr>
        <w:t>Note:  All italicized text (including footnotes) is for use in preparing this form and shall be deleted from the final product.</w:t>
      </w:r>
    </w:p>
    <w:p w14:paraId="5F6DA9D8" w14:textId="77777777" w:rsidR="006309F7" w:rsidRPr="00D20367" w:rsidRDefault="006309F7"/>
    <w:p w14:paraId="0D19B597" w14:textId="77777777" w:rsidR="006309F7" w:rsidRPr="00D20367" w:rsidRDefault="006309F7"/>
    <w:p w14:paraId="2E580779" w14:textId="77777777" w:rsidR="006309F7" w:rsidRPr="00D20367" w:rsidRDefault="006309F7" w:rsidP="0080505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tbl>
      <w:tblPr>
        <w:tblW w:w="0" w:type="auto"/>
        <w:tblLayout w:type="fixed"/>
        <w:tblLook w:val="0000" w:firstRow="0" w:lastRow="0" w:firstColumn="0" w:lastColumn="0" w:noHBand="0" w:noVBand="0"/>
      </w:tblPr>
      <w:tblGrid>
        <w:gridCol w:w="9198"/>
      </w:tblGrid>
      <w:tr w:rsidR="006309F7" w:rsidRPr="00D20367" w14:paraId="234587D7" w14:textId="77777777">
        <w:trPr>
          <w:trHeight w:val="900"/>
        </w:trPr>
        <w:tc>
          <w:tcPr>
            <w:tcW w:w="9198" w:type="dxa"/>
            <w:vAlign w:val="center"/>
          </w:tcPr>
          <w:p w14:paraId="0223677B" w14:textId="77777777" w:rsidR="006309F7" w:rsidRPr="00D20367" w:rsidRDefault="006309F7" w:rsidP="008C3066">
            <w:pPr>
              <w:pStyle w:val="SectionIXHeader"/>
              <w:rPr>
                <w:highlight w:val="yellow"/>
              </w:rPr>
            </w:pPr>
            <w:bookmarkStart w:id="497" w:name="_Toc63604027"/>
            <w:r w:rsidRPr="00D20367">
              <w:lastRenderedPageBreak/>
              <w:t>Retention Money Security</w:t>
            </w:r>
            <w:bookmarkEnd w:id="497"/>
          </w:p>
        </w:tc>
      </w:tr>
    </w:tbl>
    <w:p w14:paraId="3D7918C0" w14:textId="77777777" w:rsidR="006309F7" w:rsidRPr="00D20367" w:rsidRDefault="006309F7"/>
    <w:p w14:paraId="69B75FD4" w14:textId="77777777" w:rsidR="006309F7" w:rsidRPr="00D20367" w:rsidRDefault="006309F7">
      <w:pPr>
        <w:jc w:val="center"/>
      </w:pPr>
      <w:r w:rsidRPr="00D20367">
        <w:rPr>
          <w:b/>
        </w:rPr>
        <w:t>Demand Guarantee</w:t>
      </w:r>
    </w:p>
    <w:p w14:paraId="3AE43F4D" w14:textId="77777777" w:rsidR="006309F7" w:rsidRPr="00D20367" w:rsidRDefault="006309F7">
      <w:pPr>
        <w:jc w:val="center"/>
      </w:pPr>
    </w:p>
    <w:p w14:paraId="615D4D67"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r w:rsidR="00374D31" w:rsidRPr="00374D31">
        <w:rPr>
          <w:rFonts w:ascii="Times New Roman" w:hAnsi="Times New Roman"/>
          <w:i/>
          <w:sz w:val="20"/>
        </w:rPr>
        <w:t>[</w:t>
      </w:r>
      <w:r w:rsidR="00374D31" w:rsidRPr="009D6C75">
        <w:rPr>
          <w:rFonts w:ascii="Times New Roman" w:hAnsi="Times New Roman"/>
          <w:i/>
          <w:color w:val="C00000"/>
          <w:sz w:val="20"/>
        </w:rPr>
        <w:t>Guarantor letter</w:t>
      </w:r>
      <w:r w:rsidR="00716A40">
        <w:rPr>
          <w:rFonts w:ascii="Times New Roman" w:hAnsi="Times New Roman"/>
          <w:i/>
          <w:color w:val="C00000"/>
          <w:sz w:val="20"/>
        </w:rPr>
        <w:t xml:space="preserve"> </w:t>
      </w:r>
      <w:r w:rsidR="00374D31" w:rsidRPr="009D6C75">
        <w:rPr>
          <w:rFonts w:ascii="Times New Roman" w:hAnsi="Times New Roman"/>
          <w:i/>
          <w:color w:val="C00000"/>
          <w:sz w:val="20"/>
        </w:rPr>
        <w:t>head or SWIFT identifier code</w:t>
      </w:r>
      <w:r w:rsidR="00374D31" w:rsidRPr="00374D31">
        <w:rPr>
          <w:rFonts w:ascii="Times New Roman" w:hAnsi="Times New Roman"/>
          <w:i/>
          <w:sz w:val="20"/>
        </w:rPr>
        <w:t>]</w:t>
      </w:r>
    </w:p>
    <w:p w14:paraId="536F5F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sz w:val="20"/>
        </w:rPr>
        <w:t>[</w:t>
      </w:r>
      <w:r w:rsidR="00374D31" w:rsidRPr="009D6C75">
        <w:rPr>
          <w:rFonts w:ascii="Times New Roman" w:hAnsi="Times New Roman"/>
          <w:i/>
          <w:color w:val="C00000"/>
          <w:sz w:val="20"/>
        </w:rPr>
        <w:t>Insert n</w:t>
      </w:r>
      <w:r w:rsidRPr="009D6C75">
        <w:rPr>
          <w:rFonts w:ascii="Times New Roman" w:hAnsi="Times New Roman"/>
          <w:i/>
          <w:color w:val="C00000"/>
          <w:sz w:val="20"/>
        </w:rPr>
        <w:t xml:space="preserve">ame and Address of </w:t>
      </w:r>
      <w:r w:rsidRPr="009D6C75">
        <w:rPr>
          <w:rFonts w:ascii="Times New Roman" w:hAnsi="Times New Roman"/>
          <w:color w:val="C00000"/>
          <w:sz w:val="20"/>
        </w:rPr>
        <w:t>Employer</w:t>
      </w:r>
      <w:r w:rsidRPr="00D20367">
        <w:rPr>
          <w:rFonts w:ascii="Times New Roman" w:hAnsi="Times New Roman"/>
          <w:i/>
          <w:sz w:val="20"/>
        </w:rPr>
        <w:t>]</w:t>
      </w:r>
      <w:r w:rsidRPr="00D20367">
        <w:rPr>
          <w:rFonts w:ascii="Times New Roman" w:hAnsi="Times New Roman"/>
          <w:i/>
        </w:rPr>
        <w:tab/>
      </w:r>
      <w:r w:rsidRPr="00D20367">
        <w:rPr>
          <w:rFonts w:ascii="Times New Roman" w:hAnsi="Times New Roman"/>
          <w:i/>
        </w:rPr>
        <w:tab/>
      </w:r>
    </w:p>
    <w:p w14:paraId="72BD1C9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w:t>
      </w:r>
      <w:proofErr w:type="gramStart"/>
      <w:r w:rsidRPr="00D20367">
        <w:rPr>
          <w:rFonts w:ascii="Times New Roman" w:hAnsi="Times New Roman"/>
        </w:rPr>
        <w:t>_</w:t>
      </w:r>
      <w:r w:rsidR="00374D31" w:rsidRPr="00374D31">
        <w:rPr>
          <w:rFonts w:ascii="Times New Roman" w:hAnsi="Times New Roman"/>
          <w:i/>
        </w:rPr>
        <w:t>[</w:t>
      </w:r>
      <w:proofErr w:type="gramEnd"/>
      <w:r w:rsidR="00374D31" w:rsidRPr="009D6C75">
        <w:rPr>
          <w:rFonts w:ascii="Times New Roman" w:hAnsi="Times New Roman"/>
          <w:i/>
          <w:color w:val="C00000"/>
        </w:rPr>
        <w:t>Insert date of issue</w:t>
      </w:r>
      <w:r w:rsidR="00374D31" w:rsidRPr="00374D31">
        <w:rPr>
          <w:rFonts w:ascii="Times New Roman" w:hAnsi="Times New Roman"/>
          <w:i/>
        </w:rPr>
        <w:t>]</w:t>
      </w:r>
    </w:p>
    <w:p w14:paraId="5BFDAF81" w14:textId="77777777" w:rsidR="006309F7" w:rsidRDefault="006309F7">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00374D31" w:rsidRPr="00374D31">
        <w:rPr>
          <w:rFonts w:ascii="Times New Roman" w:hAnsi="Times New Roman"/>
          <w:i/>
        </w:rPr>
        <w:t>[</w:t>
      </w:r>
      <w:r w:rsidR="00374D31" w:rsidRPr="009D6C75">
        <w:rPr>
          <w:rFonts w:ascii="Times New Roman" w:hAnsi="Times New Roman"/>
          <w:i/>
          <w:color w:val="C00000"/>
        </w:rPr>
        <w:t>Insert guarantee reference number</w:t>
      </w:r>
      <w:r w:rsidR="00374D31" w:rsidRPr="00374D31">
        <w:rPr>
          <w:rFonts w:ascii="Times New Roman" w:hAnsi="Times New Roman"/>
          <w:i/>
        </w:rPr>
        <w:t>]</w:t>
      </w:r>
    </w:p>
    <w:p w14:paraId="2E42D6FC" w14:textId="77777777" w:rsidR="00374D31" w:rsidRPr="00D20367" w:rsidRDefault="00374D31">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553E4355" w14:textId="77777777" w:rsidR="006309F7" w:rsidRPr="00D20367" w:rsidRDefault="006309F7">
      <w:pPr>
        <w:pStyle w:val="NormalWeb"/>
        <w:jc w:val="both"/>
        <w:rPr>
          <w:rFonts w:ascii="Times New Roman" w:hAnsi="Times New Roman"/>
        </w:rPr>
      </w:pPr>
    </w:p>
    <w:p w14:paraId="50AA0026"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name of Contractor</w:t>
      </w:r>
      <w:r w:rsidR="00374D31" w:rsidRPr="009D6C75">
        <w:rPr>
          <w:rFonts w:ascii="Times New Roman" w:hAnsi="Times New Roman"/>
          <w:i/>
          <w:color w:val="C00000"/>
          <w:sz w:val="20"/>
        </w:rPr>
        <w:t>, which in the case of a joint venture shall be the name of the joint venture</w:t>
      </w:r>
      <w:r w:rsidRPr="00D20367">
        <w:rPr>
          <w:rFonts w:ascii="Times New Roman" w:hAnsi="Times New Roman"/>
          <w:i/>
          <w:sz w:val="20"/>
        </w:rPr>
        <w:t>]</w:t>
      </w:r>
      <w:r w:rsidRPr="00D20367">
        <w:rPr>
          <w:rFonts w:ascii="Times New Roman" w:hAnsi="Times New Roman"/>
        </w:rPr>
        <w:t xml:space="preserve"> (hereinafter called "the </w:t>
      </w:r>
      <w:r w:rsidR="00374D31">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reference number of the contract</w:t>
      </w:r>
      <w:r w:rsidRPr="00D20367">
        <w:rPr>
          <w:rFonts w:ascii="Times New Roman" w:hAnsi="Times New Roman"/>
          <w:i/>
          <w:sz w:val="20"/>
        </w:rPr>
        <w:t>]</w:t>
      </w:r>
      <w:r w:rsidR="0080505F">
        <w:rPr>
          <w:rFonts w:ascii="Times New Roman" w:hAnsi="Times New Roman"/>
        </w:rPr>
        <w:t xml:space="preserve">dated ____________ </w:t>
      </w:r>
      <w:r w:rsidRPr="00D20367">
        <w:rPr>
          <w:rFonts w:ascii="Times New Roman" w:hAnsi="Times New Roman"/>
        </w:rPr>
        <w:t xml:space="preserve">with </w:t>
      </w:r>
      <w:r w:rsidR="00374D31">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 xml:space="preserve">name of contract and brief description of </w:t>
      </w:r>
      <w:r w:rsidRPr="009D6C75">
        <w:rPr>
          <w:rFonts w:ascii="Times New Roman" w:hAnsi="Times New Roman"/>
          <w:color w:val="C00000"/>
          <w:sz w:val="20"/>
        </w:rPr>
        <w:t>Works</w:t>
      </w:r>
      <w:r w:rsidRPr="00D20367">
        <w:rPr>
          <w:rFonts w:ascii="Times New Roman" w:hAnsi="Times New Roman"/>
          <w:i/>
          <w:sz w:val="20"/>
        </w:rPr>
        <w:t>]</w:t>
      </w:r>
      <w:r w:rsidRPr="00D20367">
        <w:rPr>
          <w:rFonts w:ascii="Times New Roman" w:hAnsi="Times New Roman"/>
        </w:rPr>
        <w:t xml:space="preserve">(hereinafter called "the Contract"). </w:t>
      </w:r>
    </w:p>
    <w:p w14:paraId="24D49DB4"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sidR="00374D31">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sidR="00374D31">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sz w:val="20"/>
        </w:rPr>
        <w:t>[</w:t>
      </w:r>
      <w:r w:rsidR="00030045" w:rsidRPr="009D6C75">
        <w:rPr>
          <w:rFonts w:ascii="Times New Roman" w:hAnsi="Times New Roman"/>
          <w:i/>
          <w:color w:val="C00000"/>
          <w:sz w:val="20"/>
        </w:rPr>
        <w:t xml:space="preserve">insert </w:t>
      </w:r>
      <w:proofErr w:type="spellStart"/>
      <w:r w:rsidRPr="009D6C75">
        <w:rPr>
          <w:rFonts w:ascii="Times New Roman" w:hAnsi="Times New Roman"/>
          <w:i/>
          <w:color w:val="C00000"/>
        </w:rPr>
        <w:t>thesecond</w:t>
      </w:r>
      <w:proofErr w:type="spellEnd"/>
      <w:r w:rsidRPr="009D6C75">
        <w:rPr>
          <w:rFonts w:ascii="Times New Roman" w:hAnsi="Times New Roman"/>
          <w:i/>
          <w:color w:val="C00000"/>
        </w:rPr>
        <w:t xml:space="preserve"> half of the Retention </w:t>
      </w:r>
      <w:proofErr w:type="spellStart"/>
      <w:r w:rsidRPr="009D6C75">
        <w:rPr>
          <w:rFonts w:ascii="Times New Roman" w:hAnsi="Times New Roman"/>
          <w:i/>
          <w:color w:val="C00000"/>
        </w:rPr>
        <w:t>Moneyor</w:t>
      </w:r>
      <w:proofErr w:type="spellEnd"/>
      <w:r w:rsidRPr="009D6C75">
        <w:rPr>
          <w:rFonts w:ascii="Times New Roman" w:hAnsi="Times New Roman"/>
          <w:i/>
          <w:color w:val="C00000"/>
        </w:rPr>
        <w:t xml:space="preserve"> if the amount guaranteed under the Performance Guarantee when the Taking-Over Certificate is issued is less than half of the Retention </w:t>
      </w:r>
      <w:proofErr w:type="spellStart"/>
      <w:r w:rsidRPr="009D6C75">
        <w:rPr>
          <w:rFonts w:ascii="Times New Roman" w:hAnsi="Times New Roman"/>
          <w:i/>
          <w:color w:val="C00000"/>
        </w:rPr>
        <w:t>Money,thedifference</w:t>
      </w:r>
      <w:proofErr w:type="spellEnd"/>
      <w:r w:rsidRPr="009D6C75">
        <w:rPr>
          <w:rFonts w:ascii="Times New Roman" w:hAnsi="Times New Roman"/>
          <w:i/>
          <w:color w:val="C00000"/>
        </w:rPr>
        <w:t xml:space="preserve"> between half of the Retention Money and the amount guaranteed under the Performance Security</w:t>
      </w:r>
      <w:r w:rsidRPr="00D20367">
        <w:rPr>
          <w:rFonts w:ascii="Times New Roman" w:hAnsi="Times New Roman"/>
          <w:i/>
          <w:iCs/>
          <w:sz w:val="20"/>
        </w:rPr>
        <w:t>]</w:t>
      </w:r>
      <w:r w:rsidRPr="00D20367">
        <w:rPr>
          <w:rFonts w:ascii="Times New Roman" w:hAnsi="Times New Roman"/>
        </w:rPr>
        <w:t xml:space="preserve"> is to be made against a Retention Money guarantee.</w:t>
      </w:r>
    </w:p>
    <w:p w14:paraId="0BB2CB73"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374D31">
        <w:rPr>
          <w:rFonts w:ascii="Times New Roman" w:hAnsi="Times New Roman"/>
        </w:rPr>
        <w:t>Applicant</w:t>
      </w:r>
      <w:r w:rsidRPr="00D20367">
        <w:rPr>
          <w:rFonts w:ascii="Times New Roman" w:hAnsi="Times New Roman"/>
        </w:rPr>
        <w:t xml:space="preserve">, </w:t>
      </w:r>
      <w:proofErr w:type="spellStart"/>
      <w:r w:rsidRPr="00D20367">
        <w:rPr>
          <w:rFonts w:ascii="Times New Roman" w:hAnsi="Times New Roman"/>
        </w:rPr>
        <w:t>we</w:t>
      </w:r>
      <w:r w:rsidR="00374D31">
        <w:rPr>
          <w:rFonts w:ascii="Times New Roman" w:hAnsi="Times New Roman"/>
        </w:rPr>
        <w:t>,as</w:t>
      </w:r>
      <w:proofErr w:type="spellEnd"/>
      <w:r w:rsidR="00374D31">
        <w:rPr>
          <w:rFonts w:ascii="Times New Roman" w:hAnsi="Times New Roman"/>
        </w:rPr>
        <w:t xml:space="preserve"> Guarantor, </w:t>
      </w:r>
      <w:r w:rsidRPr="00D20367">
        <w:rPr>
          <w:rFonts w:ascii="Times New Roman" w:hAnsi="Times New Roman"/>
        </w:rPr>
        <w:t xml:space="preserve">hereby irrevocably undertake to pay </w:t>
      </w:r>
      <w:r w:rsidR="00374D31">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amount in figures</w:t>
      </w:r>
      <w:r w:rsidRPr="00D20367">
        <w:rPr>
          <w:rFonts w:ascii="Times New Roman" w:hAnsi="Times New Roman"/>
          <w:i/>
          <w:sz w:val="20"/>
        </w:rPr>
        <w:t>]</w:t>
      </w:r>
      <w:r w:rsidRPr="00D20367">
        <w:rPr>
          <w:rFonts w:ascii="Times New Roman" w:hAnsi="Times New Roman"/>
        </w:rPr>
        <w:t>()</w:t>
      </w:r>
      <w:r w:rsidRPr="00D20367">
        <w:rPr>
          <w:rFonts w:ascii="Times New Roman" w:hAnsi="Times New Roman"/>
          <w:i/>
          <w:sz w:val="20"/>
        </w:rPr>
        <w:t>[</w:t>
      </w:r>
      <w:r w:rsidRPr="009D6C75">
        <w:rPr>
          <w:rFonts w:ascii="Times New Roman" w:hAnsi="Times New Roman"/>
          <w:i/>
          <w:color w:val="C00000"/>
          <w:sz w:val="20"/>
        </w:rPr>
        <w:t>amount in words</w:t>
      </w:r>
      <w:r w:rsidRPr="00D20367">
        <w:rPr>
          <w:rFonts w:ascii="Times New Roman" w:hAnsi="Times New Roman"/>
          <w:i/>
          <w:sz w:val="20"/>
        </w:rPr>
        <w:t>]</w:t>
      </w:r>
      <w:r w:rsidRPr="00D20367">
        <w:rPr>
          <w:rStyle w:val="FootnoteReference"/>
          <w:rFonts w:ascii="Times New Roman" w:hAnsi="Times New Roman" w:cs="Arial Unicode MS"/>
          <w:i/>
          <w:sz w:val="20"/>
        </w:rPr>
        <w:footnoteReference w:customMarkFollows="1" w:id="27"/>
        <w:t>1</w:t>
      </w:r>
      <w:r w:rsidRPr="00D20367">
        <w:rPr>
          <w:rFonts w:ascii="Times New Roman" w:hAnsi="Times New Roman"/>
        </w:rPr>
        <w:t xml:space="preserve"> upon receipt by us of </w:t>
      </w:r>
      <w:r w:rsidR="00881FB4">
        <w:rPr>
          <w:rFonts w:ascii="Times New Roman" w:hAnsi="Times New Roman"/>
        </w:rPr>
        <w:t xml:space="preserve">the Beneficiary’s </w:t>
      </w:r>
      <w:r w:rsidR="00881FB4"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881FB4">
        <w:rPr>
          <w:rFonts w:ascii="Times New Roman" w:hAnsi="Times New Roman"/>
        </w:rPr>
        <w:t xml:space="preserve">Applicant </w:t>
      </w:r>
      <w:r w:rsidRPr="00D20367">
        <w:rPr>
          <w:rFonts w:ascii="Times New Roman" w:hAnsi="Times New Roman"/>
        </w:rPr>
        <w:t xml:space="preserve">is in breach of </w:t>
      </w:r>
      <w:r w:rsidRPr="00D20367">
        <w:rPr>
          <w:rFonts w:ascii="Times New Roman" w:hAnsi="Times New Roman"/>
        </w:rPr>
        <w:lastRenderedPageBreak/>
        <w:t>its obligation</w:t>
      </w:r>
      <w:r w:rsidR="00881FB4">
        <w:rPr>
          <w:rFonts w:ascii="Times New Roman" w:hAnsi="Times New Roman"/>
        </w:rPr>
        <w:t>(s)</w:t>
      </w:r>
      <w:r w:rsidRPr="00D20367">
        <w:rPr>
          <w:rFonts w:ascii="Times New Roman" w:hAnsi="Times New Roman"/>
        </w:rPr>
        <w:t xml:space="preserve"> under the </w:t>
      </w:r>
      <w:proofErr w:type="spellStart"/>
      <w:r w:rsidRPr="00D20367">
        <w:rPr>
          <w:rFonts w:ascii="Times New Roman" w:hAnsi="Times New Roman"/>
        </w:rPr>
        <w:t>Contract</w:t>
      </w:r>
      <w:r w:rsidR="00881FB4">
        <w:rPr>
          <w:rFonts w:ascii="Times New Roman" w:hAnsi="Times New Roman"/>
        </w:rPr>
        <w:t>,</w:t>
      </w:r>
      <w:r w:rsidR="00881FB4" w:rsidRPr="00881FB4">
        <w:rPr>
          <w:rFonts w:ascii="Times New Roman" w:hAnsi="Times New Roman"/>
        </w:rPr>
        <w:t>without</w:t>
      </w:r>
      <w:proofErr w:type="spellEnd"/>
      <w:r w:rsidR="00881FB4" w:rsidRPr="00881FB4">
        <w:rPr>
          <w:rFonts w:ascii="Times New Roman" w:hAnsi="Times New Roman"/>
        </w:rPr>
        <w:t xml:space="preserve"> your needing to prove or show grounds for your demand or the sum specified therein</w:t>
      </w:r>
      <w:r w:rsidRPr="00D20367">
        <w:rPr>
          <w:rFonts w:ascii="Times New Roman" w:hAnsi="Times New Roman"/>
        </w:rPr>
        <w:t xml:space="preserve">. </w:t>
      </w:r>
    </w:p>
    <w:p w14:paraId="6533B213" w14:textId="77777777" w:rsidR="006309F7" w:rsidRPr="00D20367" w:rsidRDefault="00881FB4">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006309F7" w:rsidRPr="00D20367">
        <w:rPr>
          <w:rFonts w:ascii="Times New Roman" w:hAnsi="Times New Roman"/>
          <w:sz w:val="20"/>
        </w:rPr>
        <w:t>.</w:t>
      </w:r>
    </w:p>
    <w:p w14:paraId="0B435EB1" w14:textId="77777777" w:rsidR="006309F7" w:rsidRPr="00D20367" w:rsidRDefault="00881FB4">
      <w:pPr>
        <w:pStyle w:val="NormalWeb"/>
        <w:jc w:val="both"/>
        <w:rPr>
          <w:rFonts w:ascii="Times New Roman" w:hAnsi="Times New Roman"/>
        </w:rPr>
      </w:pPr>
      <w:r w:rsidRPr="00D20367">
        <w:rPr>
          <w:rFonts w:ascii="Times New Roman" w:hAnsi="Times New Roman"/>
        </w:rPr>
        <w:t xml:space="preserve">This guarantee shall </w:t>
      </w:r>
      <w:proofErr w:type="spellStart"/>
      <w:r w:rsidRPr="00D20367">
        <w:rPr>
          <w:rFonts w:ascii="Times New Roman" w:hAnsi="Times New Roman"/>
        </w:rPr>
        <w:t>expireno</w:t>
      </w:r>
      <w:proofErr w:type="spellEnd"/>
      <w:r w:rsidRPr="00D20367">
        <w:rPr>
          <w:rFonts w:ascii="Times New Roman" w:hAnsi="Times New Roman"/>
        </w:rPr>
        <w:t xml:space="preserve"> later than the …. </w:t>
      </w:r>
      <w:r>
        <w:rPr>
          <w:rFonts w:ascii="Times New Roman" w:hAnsi="Times New Roman"/>
        </w:rPr>
        <w:t>d</w:t>
      </w:r>
      <w:r w:rsidRPr="00D20367">
        <w:rPr>
          <w:rFonts w:ascii="Times New Roman" w:hAnsi="Times New Roman"/>
        </w:rPr>
        <w:t xml:space="preserve">ay of ……, 2… </w:t>
      </w:r>
      <w:r w:rsidRPr="00D20367">
        <w:rPr>
          <w:rStyle w:val="FootnoteReference"/>
          <w:rFonts w:ascii="Times New Roman" w:hAnsi="Times New Roman" w:cs="Arial Unicode MS"/>
        </w:rPr>
        <w:footnoteReference w:customMarkFollows="1" w:id="28"/>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r w:rsidR="006309F7" w:rsidRPr="00D20367">
        <w:rPr>
          <w:rFonts w:ascii="Times New Roman" w:hAnsi="Times New Roman"/>
        </w:rPr>
        <w:t>.</w:t>
      </w:r>
    </w:p>
    <w:p w14:paraId="32947355" w14:textId="6AA0C864" w:rsidR="006309F7" w:rsidRPr="00D20367" w:rsidRDefault="00881FB4">
      <w:pPr>
        <w:pStyle w:val="NormalWeb"/>
        <w:spacing w:before="0" w:after="0"/>
        <w:jc w:val="both"/>
        <w:rPr>
          <w:rFonts w:ascii="Times New Roman" w:hAnsi="Times New Roman"/>
        </w:rPr>
      </w:pPr>
      <w:r w:rsidRPr="00881FB4">
        <w:rPr>
          <w:rFonts w:ascii="Times New Roman" w:hAnsi="Times New Roman"/>
        </w:rPr>
        <w:t xml:space="preserve">This guarantee is subject to the Uniform Rules for Demand Guarantees (URDG) 2010 Revision, ICC Publication No. 758, except that the supporting statement under Article 15(a) is </w:t>
      </w:r>
      <w:proofErr w:type="spellStart"/>
      <w:r w:rsidRPr="00881FB4">
        <w:rPr>
          <w:rFonts w:ascii="Times New Roman" w:hAnsi="Times New Roman"/>
        </w:rPr>
        <w:t>herebyexcluded</w:t>
      </w:r>
      <w:proofErr w:type="spellEnd"/>
      <w:r w:rsidR="006309F7" w:rsidRPr="00D20367">
        <w:rPr>
          <w:rFonts w:ascii="Times New Roman" w:hAnsi="Times New Roman"/>
        </w:rPr>
        <w:t>.</w:t>
      </w:r>
      <w:r w:rsidR="006309F7" w:rsidRPr="00D20367">
        <w:rPr>
          <w:rFonts w:ascii="Times New Roman" w:hAnsi="Times New Roman"/>
          <w:b/>
        </w:rPr>
        <w:br/>
      </w:r>
    </w:p>
    <w:p w14:paraId="04196537" w14:textId="77777777" w:rsidR="006309F7" w:rsidRPr="00D20367" w:rsidRDefault="006309F7">
      <w:r w:rsidRPr="00D20367">
        <w:t xml:space="preserve">____________________ </w:t>
      </w:r>
      <w:r w:rsidRPr="00D20367">
        <w:br/>
      </w:r>
      <w:r w:rsidRPr="00D20367">
        <w:rPr>
          <w:i/>
        </w:rPr>
        <w:t>[signature(s)]</w:t>
      </w:r>
    </w:p>
    <w:p w14:paraId="5D4CA095" w14:textId="77777777" w:rsidR="006309F7" w:rsidRPr="00D20367" w:rsidRDefault="006309F7" w:rsidP="00746AEC">
      <w:pPr>
        <w:rPr>
          <w:spacing w:val="-2"/>
        </w:rPr>
      </w:pPr>
      <w:r w:rsidRPr="00D20367">
        <w:br/>
      </w:r>
      <w:r w:rsidRPr="009D6C75">
        <w:rPr>
          <w:b/>
          <w:iCs/>
        </w:rPr>
        <w:t>Note:  All italicized text (including footnotes) is for use in preparing this form and shall be deleted from the final product.</w:t>
      </w:r>
    </w:p>
    <w:sectPr w:rsidR="006309F7" w:rsidRPr="00D20367" w:rsidSect="00D85919">
      <w:headerReference w:type="even" r:id="rId81"/>
      <w:headerReference w:type="default" r:id="rId82"/>
      <w:footerReference w:type="even" r:id="rId83"/>
      <w:footerReference w:type="default" r:id="rId84"/>
      <w:headerReference w:type="first" r:id="rId85"/>
      <w:footerReference w:type="first" r:id="rId86"/>
      <w:type w:val="oddPage"/>
      <w:pgSz w:w="12240" w:h="15840" w:code="1"/>
      <w:pgMar w:top="1440" w:right="1440" w:bottom="1440" w:left="1800" w:header="720" w:footer="864" w:gutter="0"/>
      <w:paperSrc w:first="18770" w:other="1877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88988F" w14:textId="77777777" w:rsidR="00A4342D" w:rsidRDefault="00A4342D">
      <w:pPr>
        <w:spacing w:line="20" w:lineRule="exact"/>
        <w:rPr>
          <w:rFonts w:ascii="Courier New" w:hAnsi="Courier New"/>
        </w:rPr>
      </w:pPr>
    </w:p>
  </w:endnote>
  <w:endnote w:type="continuationSeparator" w:id="0">
    <w:p w14:paraId="0724CB21" w14:textId="77777777" w:rsidR="00A4342D" w:rsidRDefault="00A4342D"/>
  </w:endnote>
  <w:endnote w:type="continuationNotice" w:id="1">
    <w:p w14:paraId="4ABF2FC8" w14:textId="77777777" w:rsidR="00A4342D" w:rsidRDefault="00A434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A4342D" w14:paraId="70F5B139" w14:textId="77777777" w:rsidTr="000A2EAE">
      <w:tc>
        <w:tcPr>
          <w:tcW w:w="918" w:type="dxa"/>
          <w:tcBorders>
            <w:top w:val="single" w:sz="18" w:space="0" w:color="808080" w:themeColor="background1" w:themeShade="80"/>
          </w:tcBorders>
        </w:tcPr>
        <w:p w14:paraId="4489F03E" w14:textId="77777777" w:rsidR="00A4342D" w:rsidRPr="009A2D96" w:rsidRDefault="00A4342D"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7AD24D8A" w14:textId="77777777" w:rsidR="00A4342D" w:rsidRDefault="00A4342D" w:rsidP="009A2D96">
          <w:pPr>
            <w:pStyle w:val="Footer"/>
            <w:jc w:val="right"/>
          </w:pPr>
          <w:r w:rsidRPr="009A2D96">
            <w:rPr>
              <w:sz w:val="22"/>
            </w:rPr>
            <w:t>Section II. Bid Data Sheet</w:t>
          </w:r>
        </w:p>
      </w:tc>
    </w:tr>
  </w:tbl>
  <w:p w14:paraId="1C9CCEEC" w14:textId="77777777" w:rsidR="00A4342D" w:rsidRDefault="00A4342D">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A4342D" w14:paraId="676DC8D2" w14:textId="77777777" w:rsidTr="000A2EAE">
      <w:tc>
        <w:tcPr>
          <w:tcW w:w="918" w:type="dxa"/>
          <w:tcBorders>
            <w:top w:val="single" w:sz="18" w:space="0" w:color="808080" w:themeColor="background1" w:themeShade="80"/>
          </w:tcBorders>
        </w:tcPr>
        <w:p w14:paraId="4C18B344" w14:textId="503C004F" w:rsidR="00A4342D" w:rsidRPr="009A2D96" w:rsidRDefault="00A4342D"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33</w:t>
          </w:r>
          <w:r w:rsidRPr="009A2D96">
            <w:rPr>
              <w:sz w:val="22"/>
              <w:szCs w:val="22"/>
            </w:rPr>
            <w:fldChar w:fldCharType="end"/>
          </w:r>
        </w:p>
      </w:tc>
      <w:tc>
        <w:tcPr>
          <w:tcW w:w="7938" w:type="dxa"/>
          <w:tcBorders>
            <w:top w:val="single" w:sz="18" w:space="0" w:color="808080" w:themeColor="background1" w:themeShade="80"/>
          </w:tcBorders>
        </w:tcPr>
        <w:p w14:paraId="6AA21789" w14:textId="77777777" w:rsidR="00A4342D" w:rsidRDefault="00A4342D" w:rsidP="00AC2C8D">
          <w:pPr>
            <w:pStyle w:val="Footer"/>
            <w:jc w:val="right"/>
          </w:pPr>
          <w:r w:rsidRPr="009A2D96">
            <w:rPr>
              <w:sz w:val="22"/>
            </w:rPr>
            <w:t>Section III. Evaluation and Qualification Criteria (without prequalification)</w:t>
          </w:r>
        </w:p>
      </w:tc>
    </w:tr>
  </w:tbl>
  <w:p w14:paraId="79BE0943" w14:textId="77777777" w:rsidR="00A4342D" w:rsidRDefault="00A4342D">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A4342D" w14:paraId="07E53D49" w14:textId="77777777">
      <w:tc>
        <w:tcPr>
          <w:tcW w:w="918" w:type="dxa"/>
          <w:tcBorders>
            <w:top w:val="single" w:sz="18" w:space="0" w:color="808080" w:themeColor="background1" w:themeShade="80"/>
          </w:tcBorders>
        </w:tcPr>
        <w:p w14:paraId="24AF9853" w14:textId="77777777" w:rsidR="00A4342D" w:rsidRPr="00F97FBE" w:rsidRDefault="00A4342D">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48</w:t>
          </w:r>
          <w:r w:rsidRPr="00F97FBE">
            <w:rPr>
              <w:sz w:val="22"/>
              <w:szCs w:val="22"/>
            </w:rPr>
            <w:fldChar w:fldCharType="end"/>
          </w:r>
        </w:p>
      </w:tc>
      <w:tc>
        <w:tcPr>
          <w:tcW w:w="7938" w:type="dxa"/>
          <w:tcBorders>
            <w:top w:val="single" w:sz="18" w:space="0" w:color="808080" w:themeColor="background1" w:themeShade="80"/>
          </w:tcBorders>
        </w:tcPr>
        <w:p w14:paraId="7F735DDF" w14:textId="77777777" w:rsidR="00A4342D" w:rsidRDefault="00A4342D" w:rsidP="00F97FBE">
          <w:pPr>
            <w:pStyle w:val="Footer"/>
            <w:jc w:val="right"/>
          </w:pPr>
          <w:r w:rsidRPr="009A2D96">
            <w:rPr>
              <w:sz w:val="22"/>
            </w:rPr>
            <w:t>Section III. Evaluation and Qualification Criteria (without prequalification)</w:t>
          </w:r>
        </w:p>
      </w:tc>
    </w:tr>
  </w:tbl>
  <w:p w14:paraId="006CC402" w14:textId="77777777" w:rsidR="00A4342D" w:rsidRDefault="00A4342D" w:rsidP="00A81DAD">
    <w:pPr>
      <w:pStyle w:val="Footer"/>
      <w:ind w:right="360" w:firstLine="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A4342D" w14:paraId="2D551BD1" w14:textId="77777777" w:rsidTr="000A2EAE">
      <w:tc>
        <w:tcPr>
          <w:tcW w:w="918" w:type="dxa"/>
          <w:tcBorders>
            <w:top w:val="single" w:sz="18" w:space="0" w:color="808080" w:themeColor="background1" w:themeShade="80"/>
          </w:tcBorders>
        </w:tcPr>
        <w:p w14:paraId="3AD92136" w14:textId="7A9F76BD" w:rsidR="00A4342D" w:rsidRPr="00F97FBE" w:rsidRDefault="00A4342D"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37</w:t>
          </w:r>
          <w:r w:rsidRPr="00F97FBE">
            <w:rPr>
              <w:sz w:val="24"/>
              <w:szCs w:val="24"/>
            </w:rPr>
            <w:fldChar w:fldCharType="end"/>
          </w:r>
        </w:p>
      </w:tc>
      <w:tc>
        <w:tcPr>
          <w:tcW w:w="7938" w:type="dxa"/>
          <w:tcBorders>
            <w:top w:val="single" w:sz="18" w:space="0" w:color="808080" w:themeColor="background1" w:themeShade="80"/>
          </w:tcBorders>
        </w:tcPr>
        <w:p w14:paraId="36DBE7B7" w14:textId="77777777" w:rsidR="00A4342D" w:rsidRPr="00F97FBE" w:rsidRDefault="00A4342D" w:rsidP="00F97FBE">
          <w:pPr>
            <w:pStyle w:val="Footer"/>
            <w:jc w:val="right"/>
          </w:pPr>
          <w:r w:rsidRPr="009A2D96">
            <w:rPr>
              <w:sz w:val="22"/>
            </w:rPr>
            <w:t>Section III. Evaluation and Qualification Criteria (without prequalification)</w:t>
          </w:r>
        </w:p>
      </w:tc>
    </w:tr>
  </w:tbl>
  <w:p w14:paraId="3518ED94" w14:textId="77777777" w:rsidR="00A4342D" w:rsidRDefault="00A4342D" w:rsidP="00A81DAD">
    <w:pPr>
      <w:pStyle w:val="Footer"/>
      <w:ind w:right="360" w:firstLine="36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A4342D" w14:paraId="00958A14" w14:textId="77777777" w:rsidTr="000A2EAE">
      <w:tc>
        <w:tcPr>
          <w:tcW w:w="918" w:type="dxa"/>
          <w:tcBorders>
            <w:top w:val="single" w:sz="18" w:space="0" w:color="808080" w:themeColor="background1" w:themeShade="80"/>
          </w:tcBorders>
        </w:tcPr>
        <w:p w14:paraId="1289D3C6" w14:textId="20FB007F" w:rsidR="00A4342D" w:rsidRPr="009A2D96" w:rsidRDefault="00A4342D"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36</w:t>
          </w:r>
          <w:r w:rsidRPr="009A2D96">
            <w:rPr>
              <w:sz w:val="22"/>
              <w:szCs w:val="22"/>
            </w:rPr>
            <w:fldChar w:fldCharType="end"/>
          </w:r>
        </w:p>
      </w:tc>
      <w:tc>
        <w:tcPr>
          <w:tcW w:w="7938" w:type="dxa"/>
          <w:tcBorders>
            <w:top w:val="single" w:sz="18" w:space="0" w:color="808080" w:themeColor="background1" w:themeShade="80"/>
          </w:tcBorders>
        </w:tcPr>
        <w:p w14:paraId="4C8E0D00" w14:textId="77777777" w:rsidR="00A4342D" w:rsidRDefault="00A4342D" w:rsidP="009A2D96">
          <w:pPr>
            <w:pStyle w:val="Footer"/>
            <w:jc w:val="right"/>
          </w:pPr>
          <w:r w:rsidRPr="009A2D96">
            <w:rPr>
              <w:sz w:val="22"/>
            </w:rPr>
            <w:t>Section III. Evaluation and Qualification Criteria (without prequalification)</w:t>
          </w:r>
        </w:p>
      </w:tc>
    </w:tr>
  </w:tbl>
  <w:p w14:paraId="03DEC2EA" w14:textId="77777777" w:rsidR="00A4342D" w:rsidRDefault="00A4342D">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A4342D" w14:paraId="6DD3817F" w14:textId="77777777" w:rsidTr="000A2EAE">
      <w:tc>
        <w:tcPr>
          <w:tcW w:w="918" w:type="dxa"/>
          <w:tcBorders>
            <w:top w:val="single" w:sz="18" w:space="0" w:color="808080" w:themeColor="background1" w:themeShade="80"/>
          </w:tcBorders>
        </w:tcPr>
        <w:p w14:paraId="67A8FF34" w14:textId="77777777" w:rsidR="00A4342D" w:rsidRPr="00F97FBE" w:rsidRDefault="00A4342D"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1D10D8">
            <w:rPr>
              <w:b/>
              <w:noProof/>
              <w:color w:val="4F81BD" w:themeColor="accent1"/>
              <w:sz w:val="24"/>
              <w:szCs w:val="24"/>
            </w:rPr>
            <w:t>45</w:t>
          </w:r>
          <w:r w:rsidRPr="00F97FBE">
            <w:rPr>
              <w:sz w:val="24"/>
              <w:szCs w:val="24"/>
            </w:rPr>
            <w:fldChar w:fldCharType="end"/>
          </w:r>
        </w:p>
      </w:tc>
      <w:tc>
        <w:tcPr>
          <w:tcW w:w="7938" w:type="dxa"/>
          <w:tcBorders>
            <w:top w:val="single" w:sz="18" w:space="0" w:color="808080" w:themeColor="background1" w:themeShade="80"/>
          </w:tcBorders>
        </w:tcPr>
        <w:p w14:paraId="59535AE9" w14:textId="77777777" w:rsidR="00A4342D" w:rsidRPr="00F97FBE" w:rsidRDefault="00A4342D" w:rsidP="00F97FBE">
          <w:pPr>
            <w:pStyle w:val="Footer"/>
            <w:jc w:val="right"/>
          </w:pPr>
          <w:r w:rsidRPr="009A2D96">
            <w:rPr>
              <w:sz w:val="22"/>
            </w:rPr>
            <w:t>Section III. Evaluation and Qualification Criteria (without prequalification)</w:t>
          </w:r>
        </w:p>
      </w:tc>
    </w:tr>
  </w:tbl>
  <w:p w14:paraId="661BD1B5" w14:textId="77777777" w:rsidR="00A4342D" w:rsidRDefault="00A4342D" w:rsidP="00A81DAD">
    <w:pPr>
      <w:pStyle w:val="Footer"/>
      <w:ind w:right="360" w:firstLine="360"/>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A4342D" w14:paraId="1A3FB842" w14:textId="77777777" w:rsidTr="000A2EAE">
      <w:tc>
        <w:tcPr>
          <w:tcW w:w="918" w:type="dxa"/>
          <w:tcBorders>
            <w:top w:val="single" w:sz="18" w:space="0" w:color="808080" w:themeColor="background1" w:themeShade="80"/>
          </w:tcBorders>
        </w:tcPr>
        <w:p w14:paraId="6F707140" w14:textId="29D0A8E0" w:rsidR="00A4342D" w:rsidRPr="009A2D96" w:rsidRDefault="00A4342D"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44</w:t>
          </w:r>
          <w:r w:rsidRPr="009A2D96">
            <w:rPr>
              <w:sz w:val="22"/>
              <w:szCs w:val="22"/>
            </w:rPr>
            <w:fldChar w:fldCharType="end"/>
          </w:r>
        </w:p>
      </w:tc>
      <w:tc>
        <w:tcPr>
          <w:tcW w:w="7938" w:type="dxa"/>
          <w:tcBorders>
            <w:top w:val="single" w:sz="18" w:space="0" w:color="808080" w:themeColor="background1" w:themeShade="80"/>
          </w:tcBorders>
        </w:tcPr>
        <w:p w14:paraId="47B5886E" w14:textId="77777777" w:rsidR="00A4342D" w:rsidRDefault="00A4342D" w:rsidP="009A2D96">
          <w:pPr>
            <w:pStyle w:val="Footer"/>
            <w:jc w:val="right"/>
          </w:pPr>
          <w:r w:rsidRPr="009A2D96">
            <w:rPr>
              <w:sz w:val="22"/>
            </w:rPr>
            <w:t>Section III. Evaluation and Qualification Criteria (without prequalification)</w:t>
          </w:r>
        </w:p>
      </w:tc>
    </w:tr>
  </w:tbl>
  <w:p w14:paraId="198C7CB8" w14:textId="77777777" w:rsidR="00A4342D" w:rsidRDefault="00A4342D">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A4342D" w14:paraId="20F59E98" w14:textId="77777777">
      <w:tc>
        <w:tcPr>
          <w:tcW w:w="918" w:type="dxa"/>
          <w:tcBorders>
            <w:top w:val="single" w:sz="18" w:space="0" w:color="808080" w:themeColor="background1" w:themeShade="80"/>
          </w:tcBorders>
        </w:tcPr>
        <w:p w14:paraId="35B505EA" w14:textId="77777777" w:rsidR="00A4342D" w:rsidRPr="00F97FBE" w:rsidRDefault="00A4342D">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54</w:t>
          </w:r>
          <w:r w:rsidRPr="00F97FBE">
            <w:rPr>
              <w:sz w:val="22"/>
              <w:szCs w:val="22"/>
            </w:rPr>
            <w:fldChar w:fldCharType="end"/>
          </w:r>
        </w:p>
      </w:tc>
      <w:tc>
        <w:tcPr>
          <w:tcW w:w="7938" w:type="dxa"/>
          <w:tcBorders>
            <w:top w:val="single" w:sz="18" w:space="0" w:color="808080" w:themeColor="background1" w:themeShade="80"/>
          </w:tcBorders>
        </w:tcPr>
        <w:p w14:paraId="7CB0AD4F" w14:textId="77777777" w:rsidR="00A4342D" w:rsidRDefault="00A4342D" w:rsidP="00F97FBE">
          <w:pPr>
            <w:pStyle w:val="Footer"/>
            <w:jc w:val="right"/>
          </w:pPr>
          <w:r w:rsidRPr="00961168">
            <w:rPr>
              <w:sz w:val="22"/>
            </w:rPr>
            <w:t>S</w:t>
          </w:r>
          <w:r w:rsidRPr="00961168">
            <w:rPr>
              <w:rStyle w:val="HeaderChar"/>
              <w:sz w:val="22"/>
            </w:rPr>
            <w:t>ection IV. Bidding Forms</w:t>
          </w:r>
        </w:p>
      </w:tc>
    </w:tr>
  </w:tbl>
  <w:p w14:paraId="09D20078" w14:textId="77777777" w:rsidR="00A4342D" w:rsidRDefault="00A4342D" w:rsidP="00A81DAD">
    <w:pPr>
      <w:pStyle w:val="Footer"/>
      <w:ind w:right="360" w:firstLine="360"/>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A4342D" w14:paraId="2FB91279" w14:textId="77777777" w:rsidTr="000A2EAE">
      <w:tc>
        <w:tcPr>
          <w:tcW w:w="918" w:type="dxa"/>
          <w:tcBorders>
            <w:top w:val="single" w:sz="18" w:space="0" w:color="808080" w:themeColor="background1" w:themeShade="80"/>
          </w:tcBorders>
        </w:tcPr>
        <w:p w14:paraId="41EEC446" w14:textId="41206AD3" w:rsidR="00A4342D" w:rsidRPr="00F97FBE" w:rsidRDefault="00A4342D"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76</w:t>
          </w:r>
          <w:r w:rsidRPr="00F97FBE">
            <w:rPr>
              <w:sz w:val="24"/>
              <w:szCs w:val="24"/>
            </w:rPr>
            <w:fldChar w:fldCharType="end"/>
          </w:r>
        </w:p>
      </w:tc>
      <w:tc>
        <w:tcPr>
          <w:tcW w:w="7938" w:type="dxa"/>
          <w:tcBorders>
            <w:top w:val="single" w:sz="18" w:space="0" w:color="808080" w:themeColor="background1" w:themeShade="80"/>
          </w:tcBorders>
        </w:tcPr>
        <w:p w14:paraId="7FEC850C" w14:textId="77777777" w:rsidR="00A4342D" w:rsidRPr="00F97FBE" w:rsidRDefault="00A4342D" w:rsidP="00F97FBE">
          <w:pPr>
            <w:pStyle w:val="Footer"/>
            <w:jc w:val="right"/>
          </w:pPr>
          <w:r w:rsidRPr="00961168">
            <w:rPr>
              <w:sz w:val="22"/>
            </w:rPr>
            <w:t>S</w:t>
          </w:r>
          <w:r>
            <w:rPr>
              <w:rStyle w:val="HeaderChar"/>
              <w:sz w:val="22"/>
            </w:rPr>
            <w:t xml:space="preserve">ection </w:t>
          </w:r>
          <w:r w:rsidRPr="00961168">
            <w:rPr>
              <w:rStyle w:val="HeaderChar"/>
              <w:sz w:val="22"/>
            </w:rPr>
            <w:t>V. Bidding Forms</w:t>
          </w:r>
        </w:p>
      </w:tc>
    </w:tr>
  </w:tbl>
  <w:p w14:paraId="6A068232" w14:textId="77777777" w:rsidR="00A4342D" w:rsidRDefault="00A4342D" w:rsidP="00A81DAD">
    <w:pPr>
      <w:pStyle w:val="Footer"/>
      <w:ind w:right="360" w:firstLine="360"/>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A4342D" w14:paraId="5243D1C1" w14:textId="77777777" w:rsidTr="000A2EAE">
      <w:tc>
        <w:tcPr>
          <w:tcW w:w="918" w:type="dxa"/>
          <w:tcBorders>
            <w:top w:val="single" w:sz="18" w:space="0" w:color="808080" w:themeColor="background1" w:themeShade="80"/>
          </w:tcBorders>
        </w:tcPr>
        <w:p w14:paraId="50D43C88" w14:textId="77777777" w:rsidR="00A4342D" w:rsidRPr="009A2D96" w:rsidRDefault="00A4342D"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51</w:t>
          </w:r>
          <w:r w:rsidRPr="009A2D96">
            <w:rPr>
              <w:sz w:val="22"/>
              <w:szCs w:val="22"/>
            </w:rPr>
            <w:fldChar w:fldCharType="end"/>
          </w:r>
        </w:p>
      </w:tc>
      <w:tc>
        <w:tcPr>
          <w:tcW w:w="7938" w:type="dxa"/>
          <w:tcBorders>
            <w:top w:val="single" w:sz="18" w:space="0" w:color="808080" w:themeColor="background1" w:themeShade="80"/>
          </w:tcBorders>
        </w:tcPr>
        <w:p w14:paraId="7923175A" w14:textId="77777777" w:rsidR="00A4342D" w:rsidRDefault="00A4342D" w:rsidP="009A2D96">
          <w:pPr>
            <w:pStyle w:val="Footer"/>
            <w:jc w:val="right"/>
          </w:pPr>
          <w:r w:rsidRPr="009A2D96">
            <w:rPr>
              <w:sz w:val="22"/>
            </w:rPr>
            <w:t>Section III. Evaluation and Qualification Criteria (without prequalification)</w:t>
          </w:r>
        </w:p>
      </w:tc>
    </w:tr>
  </w:tbl>
  <w:p w14:paraId="0ED2AEE9" w14:textId="77777777" w:rsidR="00A4342D" w:rsidRDefault="00A4342D">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A4342D" w14:paraId="2A130700" w14:textId="77777777">
      <w:tc>
        <w:tcPr>
          <w:tcW w:w="918" w:type="dxa"/>
          <w:tcBorders>
            <w:top w:val="single" w:sz="18" w:space="0" w:color="808080" w:themeColor="background1" w:themeShade="80"/>
          </w:tcBorders>
        </w:tcPr>
        <w:p w14:paraId="4233199B" w14:textId="77777777" w:rsidR="00A4342D" w:rsidRPr="00F97FBE" w:rsidRDefault="00A4342D">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104</w:t>
          </w:r>
          <w:r w:rsidRPr="00F97FBE">
            <w:rPr>
              <w:sz w:val="22"/>
              <w:szCs w:val="22"/>
            </w:rPr>
            <w:fldChar w:fldCharType="end"/>
          </w:r>
        </w:p>
      </w:tc>
      <w:tc>
        <w:tcPr>
          <w:tcW w:w="7938" w:type="dxa"/>
          <w:tcBorders>
            <w:top w:val="single" w:sz="18" w:space="0" w:color="808080" w:themeColor="background1" w:themeShade="80"/>
          </w:tcBorders>
        </w:tcPr>
        <w:p w14:paraId="3D6A1777" w14:textId="77777777" w:rsidR="00A4342D" w:rsidRDefault="00A4342D" w:rsidP="00163E60">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37004B84" w14:textId="77777777" w:rsidR="00A4342D" w:rsidRDefault="00A4342D" w:rsidP="00A81DA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A4342D" w14:paraId="7F0C1823" w14:textId="77777777" w:rsidTr="000A2EAE">
      <w:tc>
        <w:tcPr>
          <w:tcW w:w="918" w:type="dxa"/>
          <w:tcBorders>
            <w:top w:val="single" w:sz="18" w:space="0" w:color="808080" w:themeColor="background1" w:themeShade="80"/>
          </w:tcBorders>
        </w:tcPr>
        <w:p w14:paraId="69601B24" w14:textId="50017B15" w:rsidR="00A4342D" w:rsidRPr="009A2D96" w:rsidRDefault="00A4342D"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26FE2632" w14:textId="77777777" w:rsidR="00A4342D" w:rsidRDefault="00A4342D" w:rsidP="009A2D96">
          <w:pPr>
            <w:pStyle w:val="Footer"/>
            <w:jc w:val="right"/>
          </w:pPr>
          <w:r>
            <w:rPr>
              <w:sz w:val="22"/>
            </w:rPr>
            <w:t>PART-1 BIDDING PROCEDURES</w:t>
          </w:r>
        </w:p>
      </w:tc>
    </w:tr>
  </w:tbl>
  <w:p w14:paraId="0E06FDF7" w14:textId="77777777" w:rsidR="00A4342D" w:rsidRDefault="00A4342D">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A4342D" w14:paraId="1E3CC882" w14:textId="77777777" w:rsidTr="000A2EAE">
      <w:tc>
        <w:tcPr>
          <w:tcW w:w="918" w:type="dxa"/>
          <w:tcBorders>
            <w:top w:val="single" w:sz="18" w:space="0" w:color="808080" w:themeColor="background1" w:themeShade="80"/>
          </w:tcBorders>
        </w:tcPr>
        <w:p w14:paraId="2607A5A4" w14:textId="77777777" w:rsidR="00A4342D" w:rsidRPr="00F97FBE" w:rsidRDefault="00A4342D"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B7217">
            <w:rPr>
              <w:b/>
              <w:noProof/>
              <w:color w:val="4F81BD" w:themeColor="accent1"/>
              <w:sz w:val="24"/>
              <w:szCs w:val="24"/>
            </w:rPr>
            <w:t>90</w:t>
          </w:r>
          <w:r w:rsidRPr="00F97FBE">
            <w:rPr>
              <w:sz w:val="24"/>
              <w:szCs w:val="24"/>
            </w:rPr>
            <w:fldChar w:fldCharType="end"/>
          </w:r>
        </w:p>
      </w:tc>
      <w:tc>
        <w:tcPr>
          <w:tcW w:w="7938" w:type="dxa"/>
          <w:tcBorders>
            <w:top w:val="single" w:sz="18" w:space="0" w:color="808080" w:themeColor="background1" w:themeShade="80"/>
          </w:tcBorders>
        </w:tcPr>
        <w:p w14:paraId="0E6A4745" w14:textId="77777777" w:rsidR="00A4342D" w:rsidRPr="00F97FBE" w:rsidRDefault="00A4342D" w:rsidP="00AC2C8D">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1CE4DDAC" w14:textId="77777777" w:rsidR="00A4342D" w:rsidRDefault="00A4342D" w:rsidP="00A81DAD">
    <w:pPr>
      <w:pStyle w:val="Footer"/>
      <w:ind w:right="360" w:firstLine="360"/>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A4342D" w14:paraId="1EAC0E31" w14:textId="77777777" w:rsidTr="000A2EAE">
      <w:tc>
        <w:tcPr>
          <w:tcW w:w="918" w:type="dxa"/>
          <w:tcBorders>
            <w:top w:val="single" w:sz="18" w:space="0" w:color="808080" w:themeColor="background1" w:themeShade="80"/>
          </w:tcBorders>
        </w:tcPr>
        <w:p w14:paraId="427840F8" w14:textId="3C1436B4" w:rsidR="00A4342D" w:rsidRPr="009A2D96" w:rsidRDefault="00A4342D"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89</w:t>
          </w:r>
          <w:r w:rsidRPr="009A2D96">
            <w:rPr>
              <w:sz w:val="22"/>
              <w:szCs w:val="22"/>
            </w:rPr>
            <w:fldChar w:fldCharType="end"/>
          </w:r>
        </w:p>
      </w:tc>
      <w:tc>
        <w:tcPr>
          <w:tcW w:w="7938" w:type="dxa"/>
          <w:tcBorders>
            <w:top w:val="single" w:sz="18" w:space="0" w:color="808080" w:themeColor="background1" w:themeShade="80"/>
          </w:tcBorders>
        </w:tcPr>
        <w:p w14:paraId="1A6137F2" w14:textId="77777777" w:rsidR="00A4342D" w:rsidRDefault="00A4342D" w:rsidP="009A2D96">
          <w:pPr>
            <w:pStyle w:val="Footer"/>
            <w:jc w:val="right"/>
          </w:pPr>
        </w:p>
      </w:tc>
    </w:tr>
  </w:tbl>
  <w:p w14:paraId="49A92805" w14:textId="77777777" w:rsidR="00A4342D" w:rsidRDefault="00A4342D">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A4342D" w14:paraId="793AA6DC" w14:textId="77777777">
      <w:tc>
        <w:tcPr>
          <w:tcW w:w="918" w:type="dxa"/>
          <w:tcBorders>
            <w:top w:val="single" w:sz="18" w:space="0" w:color="808080" w:themeColor="background1" w:themeShade="80"/>
          </w:tcBorders>
        </w:tcPr>
        <w:p w14:paraId="6EDBD648" w14:textId="77777777" w:rsidR="00A4342D" w:rsidRPr="00F97FBE" w:rsidRDefault="00A4342D">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106</w:t>
          </w:r>
          <w:r w:rsidRPr="00F97FBE">
            <w:rPr>
              <w:sz w:val="22"/>
              <w:szCs w:val="22"/>
            </w:rPr>
            <w:fldChar w:fldCharType="end"/>
          </w:r>
        </w:p>
      </w:tc>
      <w:tc>
        <w:tcPr>
          <w:tcW w:w="7938" w:type="dxa"/>
          <w:tcBorders>
            <w:top w:val="single" w:sz="18" w:space="0" w:color="808080" w:themeColor="background1" w:themeShade="80"/>
          </w:tcBorders>
        </w:tcPr>
        <w:p w14:paraId="02B873AF" w14:textId="77777777" w:rsidR="00A4342D" w:rsidRDefault="00A4342D"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5A203F28" w14:textId="77777777" w:rsidR="00A4342D" w:rsidRDefault="00A4342D" w:rsidP="00A81DAD">
    <w:pPr>
      <w:pStyle w:val="Footer"/>
      <w:ind w:right="360" w:firstLine="360"/>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A4342D" w14:paraId="1446AFF6" w14:textId="77777777" w:rsidTr="000A2EAE">
      <w:tc>
        <w:tcPr>
          <w:tcW w:w="918" w:type="dxa"/>
          <w:tcBorders>
            <w:top w:val="single" w:sz="18" w:space="0" w:color="808080" w:themeColor="background1" w:themeShade="80"/>
          </w:tcBorders>
        </w:tcPr>
        <w:p w14:paraId="52B21C55" w14:textId="1381EEBB" w:rsidR="00A4342D" w:rsidRPr="00F97FBE" w:rsidRDefault="00A4342D"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92</w:t>
          </w:r>
          <w:r w:rsidRPr="00F97FBE">
            <w:rPr>
              <w:sz w:val="24"/>
              <w:szCs w:val="24"/>
            </w:rPr>
            <w:fldChar w:fldCharType="end"/>
          </w:r>
        </w:p>
      </w:tc>
      <w:tc>
        <w:tcPr>
          <w:tcW w:w="7938" w:type="dxa"/>
          <w:tcBorders>
            <w:top w:val="single" w:sz="18" w:space="0" w:color="808080" w:themeColor="background1" w:themeShade="80"/>
          </w:tcBorders>
        </w:tcPr>
        <w:p w14:paraId="15F5DDB2" w14:textId="77777777" w:rsidR="00A4342D" w:rsidRPr="00F97FBE" w:rsidRDefault="00A4342D"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76D92FFA" w14:textId="77777777" w:rsidR="00A4342D" w:rsidRDefault="00A4342D" w:rsidP="00A81DAD">
    <w:pPr>
      <w:pStyle w:val="Footer"/>
      <w:ind w:right="360" w:firstLine="360"/>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A4342D" w14:paraId="5680A15C" w14:textId="77777777" w:rsidTr="000A2EAE">
      <w:tc>
        <w:tcPr>
          <w:tcW w:w="918" w:type="dxa"/>
          <w:tcBorders>
            <w:top w:val="single" w:sz="18" w:space="0" w:color="808080" w:themeColor="background1" w:themeShade="80"/>
          </w:tcBorders>
        </w:tcPr>
        <w:p w14:paraId="5DCEC3D1" w14:textId="4220472D" w:rsidR="00A4342D" w:rsidRPr="009A2D96" w:rsidRDefault="00A4342D"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91</w:t>
          </w:r>
          <w:r w:rsidRPr="009A2D96">
            <w:rPr>
              <w:sz w:val="22"/>
              <w:szCs w:val="22"/>
            </w:rPr>
            <w:fldChar w:fldCharType="end"/>
          </w:r>
        </w:p>
      </w:tc>
      <w:tc>
        <w:tcPr>
          <w:tcW w:w="7938" w:type="dxa"/>
          <w:tcBorders>
            <w:top w:val="single" w:sz="18" w:space="0" w:color="808080" w:themeColor="background1" w:themeShade="80"/>
          </w:tcBorders>
        </w:tcPr>
        <w:p w14:paraId="603B1AD1" w14:textId="77777777" w:rsidR="00A4342D" w:rsidRDefault="00A4342D" w:rsidP="009A2D96">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1FBB33AB" w14:textId="77777777" w:rsidR="00A4342D" w:rsidRDefault="00A4342D">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A4342D" w14:paraId="3C5F0EC7" w14:textId="77777777" w:rsidTr="000A2EAE">
      <w:tc>
        <w:tcPr>
          <w:tcW w:w="918" w:type="dxa"/>
          <w:tcBorders>
            <w:top w:val="single" w:sz="18" w:space="0" w:color="808080" w:themeColor="background1" w:themeShade="80"/>
          </w:tcBorders>
        </w:tcPr>
        <w:p w14:paraId="2E807E17" w14:textId="5730FD1F" w:rsidR="00A4342D" w:rsidRPr="009A2D96" w:rsidRDefault="00A4342D"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93</w:t>
          </w:r>
          <w:r w:rsidRPr="009A2D96">
            <w:rPr>
              <w:sz w:val="22"/>
              <w:szCs w:val="22"/>
            </w:rPr>
            <w:fldChar w:fldCharType="end"/>
          </w:r>
        </w:p>
      </w:tc>
      <w:tc>
        <w:tcPr>
          <w:tcW w:w="7938" w:type="dxa"/>
          <w:tcBorders>
            <w:top w:val="single" w:sz="18" w:space="0" w:color="808080" w:themeColor="background1" w:themeShade="80"/>
          </w:tcBorders>
        </w:tcPr>
        <w:p w14:paraId="12720CBB" w14:textId="77777777" w:rsidR="00A4342D" w:rsidRDefault="00A4342D" w:rsidP="009A2D96">
          <w:pPr>
            <w:pStyle w:val="Footer"/>
            <w:jc w:val="right"/>
          </w:pPr>
        </w:p>
      </w:tc>
    </w:tr>
  </w:tbl>
  <w:p w14:paraId="25C6CA43" w14:textId="77777777" w:rsidR="00A4342D" w:rsidRDefault="00A4342D">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A4342D" w14:paraId="7E354171" w14:textId="77777777">
      <w:tc>
        <w:tcPr>
          <w:tcW w:w="918" w:type="dxa"/>
          <w:tcBorders>
            <w:top w:val="single" w:sz="18" w:space="0" w:color="808080" w:themeColor="background1" w:themeShade="80"/>
          </w:tcBorders>
        </w:tcPr>
        <w:p w14:paraId="3046C0A8" w14:textId="77777777" w:rsidR="00A4342D" w:rsidRPr="00F97FBE" w:rsidRDefault="00A4342D">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114</w:t>
          </w:r>
          <w:r w:rsidRPr="00F97FBE">
            <w:rPr>
              <w:sz w:val="22"/>
              <w:szCs w:val="22"/>
            </w:rPr>
            <w:fldChar w:fldCharType="end"/>
          </w:r>
        </w:p>
      </w:tc>
      <w:tc>
        <w:tcPr>
          <w:tcW w:w="7938" w:type="dxa"/>
          <w:tcBorders>
            <w:top w:val="single" w:sz="18" w:space="0" w:color="808080" w:themeColor="background1" w:themeShade="80"/>
          </w:tcBorders>
        </w:tcPr>
        <w:p w14:paraId="2559B9AF" w14:textId="77777777" w:rsidR="00A4342D" w:rsidRDefault="00A4342D"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C1C8835" w14:textId="77777777" w:rsidR="00A4342D" w:rsidRDefault="00A4342D" w:rsidP="00A81DAD">
    <w:pPr>
      <w:pStyle w:val="Footer"/>
      <w:ind w:right="360" w:firstLine="360"/>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A4342D" w14:paraId="2E0FD90B" w14:textId="77777777" w:rsidTr="000A2EAE">
      <w:tc>
        <w:tcPr>
          <w:tcW w:w="918" w:type="dxa"/>
          <w:tcBorders>
            <w:top w:val="single" w:sz="18" w:space="0" w:color="808080" w:themeColor="background1" w:themeShade="80"/>
          </w:tcBorders>
        </w:tcPr>
        <w:p w14:paraId="627232AF" w14:textId="0D56DB58" w:rsidR="00A4342D" w:rsidRPr="00F97FBE" w:rsidRDefault="00A4342D"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96</w:t>
          </w:r>
          <w:r w:rsidRPr="00F97FBE">
            <w:rPr>
              <w:sz w:val="24"/>
              <w:szCs w:val="24"/>
            </w:rPr>
            <w:fldChar w:fldCharType="end"/>
          </w:r>
        </w:p>
      </w:tc>
      <w:tc>
        <w:tcPr>
          <w:tcW w:w="7938" w:type="dxa"/>
          <w:tcBorders>
            <w:top w:val="single" w:sz="18" w:space="0" w:color="808080" w:themeColor="background1" w:themeShade="80"/>
          </w:tcBorders>
        </w:tcPr>
        <w:p w14:paraId="520F3FCF" w14:textId="77777777" w:rsidR="00A4342D" w:rsidRPr="00F97FBE" w:rsidRDefault="00A4342D"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3106439A" w14:textId="77777777" w:rsidR="00A4342D" w:rsidRDefault="00A4342D" w:rsidP="00A81DAD">
    <w:pPr>
      <w:pStyle w:val="Footer"/>
      <w:ind w:right="360" w:firstLine="360"/>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A4342D" w14:paraId="20E88D9F" w14:textId="77777777" w:rsidTr="000A2EAE">
      <w:tc>
        <w:tcPr>
          <w:tcW w:w="918" w:type="dxa"/>
          <w:tcBorders>
            <w:top w:val="single" w:sz="18" w:space="0" w:color="808080" w:themeColor="background1" w:themeShade="80"/>
          </w:tcBorders>
        </w:tcPr>
        <w:p w14:paraId="53E02C8A" w14:textId="6E7F685A" w:rsidR="00A4342D" w:rsidRPr="009A2D96" w:rsidRDefault="00A4342D"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95</w:t>
          </w:r>
          <w:r w:rsidRPr="009A2D96">
            <w:rPr>
              <w:sz w:val="22"/>
              <w:szCs w:val="22"/>
            </w:rPr>
            <w:fldChar w:fldCharType="end"/>
          </w:r>
        </w:p>
      </w:tc>
      <w:tc>
        <w:tcPr>
          <w:tcW w:w="7938" w:type="dxa"/>
          <w:tcBorders>
            <w:top w:val="single" w:sz="18" w:space="0" w:color="808080" w:themeColor="background1" w:themeShade="80"/>
          </w:tcBorders>
        </w:tcPr>
        <w:p w14:paraId="5A198AA4" w14:textId="77777777" w:rsidR="00A4342D" w:rsidRDefault="00A4342D" w:rsidP="009A2D96">
          <w:pPr>
            <w:pStyle w:val="Footer"/>
            <w:jc w:val="right"/>
          </w:pPr>
        </w:p>
      </w:tc>
    </w:tr>
  </w:tbl>
  <w:p w14:paraId="148DD0A6" w14:textId="77777777" w:rsidR="00A4342D" w:rsidRDefault="00A4342D">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A4342D" w14:paraId="172CA6C8" w14:textId="77777777" w:rsidTr="000A2EAE">
      <w:tc>
        <w:tcPr>
          <w:tcW w:w="918" w:type="dxa"/>
          <w:tcBorders>
            <w:top w:val="single" w:sz="18" w:space="0" w:color="808080" w:themeColor="background1" w:themeShade="80"/>
          </w:tcBorders>
        </w:tcPr>
        <w:p w14:paraId="61CF9370" w14:textId="77777777" w:rsidR="00A4342D" w:rsidRPr="00F97FBE" w:rsidRDefault="00A4342D"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57505F">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3582266" w14:textId="77777777" w:rsidR="00A4342D" w:rsidRPr="00F97FBE" w:rsidRDefault="00A4342D" w:rsidP="0057505F">
          <w:pPr>
            <w:pStyle w:val="Footer"/>
            <w:tabs>
              <w:tab w:val="right" w:pos="8045"/>
            </w:tabs>
            <w:jc w:val="right"/>
          </w:pPr>
          <w:r w:rsidRPr="004261A8">
            <w:rPr>
              <w:sz w:val="22"/>
              <w:lang w:val="fr-FR"/>
            </w:rPr>
            <w:t xml:space="preserve">Section IX.  </w:t>
          </w:r>
          <w:proofErr w:type="spellStart"/>
          <w:r>
            <w:rPr>
              <w:sz w:val="22"/>
              <w:lang w:val="fr-FR"/>
            </w:rPr>
            <w:t>Particular</w:t>
          </w:r>
          <w:proofErr w:type="spellEnd"/>
          <w:r>
            <w:rPr>
              <w:sz w:val="22"/>
              <w:lang w:val="fr-FR"/>
            </w:rPr>
            <w:t xml:space="preserve"> </w:t>
          </w:r>
          <w:r w:rsidRPr="004261A8">
            <w:rPr>
              <w:sz w:val="22"/>
              <w:lang w:val="fr-FR"/>
            </w:rPr>
            <w:t>Conditions</w:t>
          </w:r>
        </w:p>
      </w:tc>
    </w:tr>
  </w:tbl>
  <w:p w14:paraId="270706B9" w14:textId="77777777" w:rsidR="00A4342D" w:rsidRDefault="00A4342D" w:rsidP="00A81DAD">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A4342D" w14:paraId="2AA16423" w14:textId="77777777">
      <w:tc>
        <w:tcPr>
          <w:tcW w:w="918" w:type="dxa"/>
          <w:tcBorders>
            <w:top w:val="single" w:sz="18" w:space="0" w:color="808080" w:themeColor="background1" w:themeShade="80"/>
          </w:tcBorders>
        </w:tcPr>
        <w:p w14:paraId="393BE69F" w14:textId="77777777" w:rsidR="00A4342D" w:rsidRPr="00F97FBE" w:rsidRDefault="00A4342D">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34</w:t>
          </w:r>
          <w:r w:rsidRPr="00F97FBE">
            <w:rPr>
              <w:sz w:val="22"/>
              <w:szCs w:val="22"/>
            </w:rPr>
            <w:fldChar w:fldCharType="end"/>
          </w:r>
        </w:p>
      </w:tc>
      <w:tc>
        <w:tcPr>
          <w:tcW w:w="7938" w:type="dxa"/>
          <w:tcBorders>
            <w:top w:val="single" w:sz="18" w:space="0" w:color="808080" w:themeColor="background1" w:themeShade="80"/>
          </w:tcBorders>
        </w:tcPr>
        <w:p w14:paraId="4A0B329C" w14:textId="77777777" w:rsidR="00A4342D" w:rsidRDefault="00A4342D" w:rsidP="00F97FBE">
          <w:pPr>
            <w:pStyle w:val="Footer"/>
            <w:jc w:val="right"/>
          </w:pPr>
          <w:r>
            <w:rPr>
              <w:sz w:val="22"/>
            </w:rPr>
            <w:t xml:space="preserve">Section </w:t>
          </w:r>
          <w:r w:rsidRPr="009A2D96">
            <w:rPr>
              <w:sz w:val="22"/>
            </w:rPr>
            <w:t xml:space="preserve">I. </w:t>
          </w:r>
          <w:r>
            <w:rPr>
              <w:sz w:val="22"/>
            </w:rPr>
            <w:t>Instruction To Bidders</w:t>
          </w:r>
        </w:p>
      </w:tc>
    </w:tr>
  </w:tbl>
  <w:p w14:paraId="0C8B67E9" w14:textId="77777777" w:rsidR="00A4342D" w:rsidRDefault="00A4342D" w:rsidP="00A81DAD">
    <w:pPr>
      <w:pStyle w:val="Footer"/>
      <w:ind w:right="360" w:firstLine="360"/>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A4342D" w14:paraId="2A778873" w14:textId="77777777" w:rsidTr="000A2EAE">
      <w:tc>
        <w:tcPr>
          <w:tcW w:w="918" w:type="dxa"/>
          <w:tcBorders>
            <w:top w:val="single" w:sz="18" w:space="0" w:color="808080" w:themeColor="background1" w:themeShade="80"/>
          </w:tcBorders>
        </w:tcPr>
        <w:p w14:paraId="488D8933" w14:textId="42CC4FDD" w:rsidR="00A4342D" w:rsidRPr="00F97FBE" w:rsidRDefault="00A4342D"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8D55053" w14:textId="77777777" w:rsidR="00A4342D" w:rsidRPr="00F97FBE" w:rsidRDefault="00A4342D" w:rsidP="0057505F">
          <w:pPr>
            <w:pStyle w:val="Footer"/>
            <w:tabs>
              <w:tab w:val="right" w:pos="8045"/>
            </w:tabs>
            <w:jc w:val="right"/>
          </w:pPr>
          <w:r>
            <w:rPr>
              <w:sz w:val="22"/>
              <w:lang w:val="fr-FR"/>
            </w:rPr>
            <w:t>Section VIII</w:t>
          </w:r>
          <w:r w:rsidRPr="004261A8">
            <w:rPr>
              <w:sz w:val="22"/>
              <w:lang w:val="fr-FR"/>
            </w:rPr>
            <w:t xml:space="preserve">.  </w:t>
          </w:r>
          <w:r>
            <w:rPr>
              <w:sz w:val="22"/>
              <w:lang w:val="fr-FR"/>
            </w:rPr>
            <w:t xml:space="preserve">General </w:t>
          </w:r>
          <w:r w:rsidRPr="004261A8">
            <w:rPr>
              <w:sz w:val="22"/>
              <w:lang w:val="fr-FR"/>
            </w:rPr>
            <w:t>Conditions</w:t>
          </w:r>
        </w:p>
      </w:tc>
    </w:tr>
  </w:tbl>
  <w:p w14:paraId="46BA66D7" w14:textId="77777777" w:rsidR="00A4342D" w:rsidRDefault="00A4342D" w:rsidP="00A81DAD">
    <w:pPr>
      <w:pStyle w:val="Footer"/>
      <w:ind w:right="360" w:firstLine="360"/>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A4342D" w14:paraId="5AE28E62" w14:textId="77777777" w:rsidTr="000A2EAE">
      <w:tc>
        <w:tcPr>
          <w:tcW w:w="918" w:type="dxa"/>
          <w:tcBorders>
            <w:top w:val="single" w:sz="18" w:space="0" w:color="808080" w:themeColor="background1" w:themeShade="80"/>
          </w:tcBorders>
        </w:tcPr>
        <w:p w14:paraId="6843152A" w14:textId="00474E98" w:rsidR="00A4342D" w:rsidRPr="00F97FBE" w:rsidRDefault="00A4342D"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513</w:t>
          </w:r>
          <w:r w:rsidRPr="00F97FBE">
            <w:rPr>
              <w:sz w:val="24"/>
              <w:szCs w:val="24"/>
            </w:rPr>
            <w:fldChar w:fldCharType="end"/>
          </w:r>
        </w:p>
      </w:tc>
      <w:tc>
        <w:tcPr>
          <w:tcW w:w="7938" w:type="dxa"/>
          <w:tcBorders>
            <w:top w:val="single" w:sz="18" w:space="0" w:color="808080" w:themeColor="background1" w:themeShade="80"/>
          </w:tcBorders>
        </w:tcPr>
        <w:p w14:paraId="708FE21E" w14:textId="77777777" w:rsidR="00A4342D" w:rsidRPr="00F97FBE" w:rsidRDefault="00A4342D" w:rsidP="0057505F">
          <w:pPr>
            <w:pStyle w:val="Footer"/>
            <w:tabs>
              <w:tab w:val="right" w:pos="8045"/>
            </w:tabs>
            <w:jc w:val="right"/>
          </w:pPr>
          <w:r>
            <w:rPr>
              <w:sz w:val="22"/>
              <w:lang w:val="fr-FR"/>
            </w:rPr>
            <w:t xml:space="preserve">Section IX- </w:t>
          </w:r>
          <w:proofErr w:type="spellStart"/>
          <w:r>
            <w:rPr>
              <w:sz w:val="22"/>
              <w:lang w:val="fr-FR"/>
            </w:rPr>
            <w:t>Particular</w:t>
          </w:r>
          <w:proofErr w:type="spellEnd"/>
          <w:r>
            <w:rPr>
              <w:sz w:val="22"/>
              <w:lang w:val="fr-FR"/>
            </w:rPr>
            <w:t xml:space="preserve"> </w:t>
          </w:r>
          <w:r w:rsidRPr="004261A8">
            <w:rPr>
              <w:sz w:val="22"/>
              <w:lang w:val="fr-FR"/>
            </w:rPr>
            <w:t>Conditions</w:t>
          </w:r>
        </w:p>
      </w:tc>
    </w:tr>
  </w:tbl>
  <w:p w14:paraId="407D3E9C" w14:textId="77777777" w:rsidR="00A4342D" w:rsidRDefault="00A4342D" w:rsidP="00A81DAD">
    <w:pPr>
      <w:pStyle w:val="Footer"/>
      <w:ind w:right="360" w:firstLine="360"/>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A4342D" w14:paraId="221F6A75" w14:textId="77777777" w:rsidTr="000A2EAE">
      <w:tc>
        <w:tcPr>
          <w:tcW w:w="918" w:type="dxa"/>
          <w:tcBorders>
            <w:top w:val="single" w:sz="18" w:space="0" w:color="808080" w:themeColor="background1" w:themeShade="80"/>
          </w:tcBorders>
        </w:tcPr>
        <w:p w14:paraId="3503BC1D" w14:textId="0999420C" w:rsidR="00A4342D" w:rsidRPr="009A2D96" w:rsidRDefault="00A4342D"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510</w:t>
          </w:r>
          <w:r w:rsidRPr="009A2D96">
            <w:rPr>
              <w:sz w:val="22"/>
              <w:szCs w:val="22"/>
            </w:rPr>
            <w:fldChar w:fldCharType="end"/>
          </w:r>
        </w:p>
      </w:tc>
      <w:tc>
        <w:tcPr>
          <w:tcW w:w="7938" w:type="dxa"/>
          <w:tcBorders>
            <w:top w:val="single" w:sz="18" w:space="0" w:color="808080" w:themeColor="background1" w:themeShade="80"/>
          </w:tcBorders>
        </w:tcPr>
        <w:p w14:paraId="6B547528" w14:textId="77777777" w:rsidR="00A4342D" w:rsidRDefault="00A4342D" w:rsidP="009A2D96">
          <w:pPr>
            <w:pStyle w:val="Footer"/>
            <w:jc w:val="right"/>
          </w:pPr>
          <w:r>
            <w:t>Section IX- Particular Conditions</w:t>
          </w:r>
        </w:p>
      </w:tc>
    </w:tr>
  </w:tbl>
  <w:p w14:paraId="2A43C5C6" w14:textId="77777777" w:rsidR="00A4342D" w:rsidRDefault="00A4342D">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15"/>
      <w:gridCol w:w="8272"/>
    </w:tblGrid>
    <w:tr w:rsidR="00A4342D" w14:paraId="01F17943" w14:textId="77777777" w:rsidTr="0066335D">
      <w:tc>
        <w:tcPr>
          <w:tcW w:w="731" w:type="dxa"/>
          <w:tcBorders>
            <w:top w:val="single" w:sz="18" w:space="0" w:color="808080" w:themeColor="background1" w:themeShade="80"/>
          </w:tcBorders>
        </w:tcPr>
        <w:p w14:paraId="0EA195D3" w14:textId="77777777" w:rsidR="00A4342D" w:rsidRPr="005D615B" w:rsidRDefault="00A4342D" w:rsidP="00D83606">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F81BD"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14:paraId="67FD7800" w14:textId="77777777" w:rsidR="00A4342D" w:rsidRDefault="00A4342D" w:rsidP="00201286">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14:paraId="27C5A9FA" w14:textId="77777777" w:rsidR="00A4342D" w:rsidRDefault="00A4342D" w:rsidP="00A81DAD">
    <w:pPr>
      <w:pStyle w:val="Footer"/>
      <w:ind w:right="360" w:firstLine="360"/>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689"/>
      <w:gridCol w:w="8298"/>
    </w:tblGrid>
    <w:tr w:rsidR="00A4342D" w14:paraId="2E9B1938" w14:textId="77777777" w:rsidTr="00CE71E0">
      <w:tc>
        <w:tcPr>
          <w:tcW w:w="731" w:type="dxa"/>
          <w:tcBorders>
            <w:top w:val="single" w:sz="18" w:space="0" w:color="808080" w:themeColor="background1" w:themeShade="80"/>
          </w:tcBorders>
        </w:tcPr>
        <w:p w14:paraId="2F8C87E1" w14:textId="287A07C1" w:rsidR="00A4342D" w:rsidRPr="005D615B" w:rsidRDefault="00A4342D" w:rsidP="00CE71E0">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642FE6">
            <w:rPr>
              <w:b/>
              <w:noProof/>
              <w:color w:val="4F81BD" w:themeColor="accent1"/>
              <w:sz w:val="22"/>
              <w:szCs w:val="22"/>
            </w:rPr>
            <w:t>519</w:t>
          </w:r>
          <w:r w:rsidRPr="005D615B">
            <w:rPr>
              <w:sz w:val="22"/>
              <w:szCs w:val="22"/>
            </w:rPr>
            <w:fldChar w:fldCharType="end"/>
          </w:r>
        </w:p>
      </w:tc>
      <w:tc>
        <w:tcPr>
          <w:tcW w:w="8472" w:type="dxa"/>
          <w:tcBorders>
            <w:top w:val="single" w:sz="18" w:space="0" w:color="808080" w:themeColor="background1" w:themeShade="80"/>
          </w:tcBorders>
        </w:tcPr>
        <w:p w14:paraId="3D45820E" w14:textId="77777777" w:rsidR="00A4342D" w:rsidRDefault="00A4342D" w:rsidP="00201286">
          <w:pPr>
            <w:pStyle w:val="Footer"/>
            <w:tabs>
              <w:tab w:val="right" w:pos="8263"/>
              <w:tab w:val="right" w:pos="11915"/>
            </w:tabs>
          </w:pPr>
          <w:r>
            <w:tab/>
          </w:r>
          <w:r w:rsidRPr="00201286">
            <w:rPr>
              <w:sz w:val="22"/>
            </w:rPr>
            <w:t xml:space="preserve">Section X. </w:t>
          </w:r>
          <w:r>
            <w:rPr>
              <w:sz w:val="22"/>
            </w:rPr>
            <w:t>Contract Forms</w:t>
          </w:r>
        </w:p>
      </w:tc>
    </w:tr>
  </w:tbl>
  <w:p w14:paraId="0F2353C9" w14:textId="77777777" w:rsidR="00A4342D" w:rsidRPr="00D83606" w:rsidRDefault="00A4342D" w:rsidP="00D83606">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A4342D" w14:paraId="5DED5912" w14:textId="77777777" w:rsidTr="000A2EAE">
      <w:tc>
        <w:tcPr>
          <w:tcW w:w="918" w:type="dxa"/>
          <w:tcBorders>
            <w:top w:val="single" w:sz="18" w:space="0" w:color="808080" w:themeColor="background1" w:themeShade="80"/>
          </w:tcBorders>
        </w:tcPr>
        <w:p w14:paraId="4D09DC05" w14:textId="77C5F24C" w:rsidR="00A4342D" w:rsidRPr="009A2D96" w:rsidRDefault="00A4342D"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517</w:t>
          </w:r>
          <w:r w:rsidRPr="009A2D96">
            <w:rPr>
              <w:sz w:val="22"/>
              <w:szCs w:val="22"/>
            </w:rPr>
            <w:fldChar w:fldCharType="end"/>
          </w:r>
        </w:p>
      </w:tc>
      <w:tc>
        <w:tcPr>
          <w:tcW w:w="7938" w:type="dxa"/>
          <w:tcBorders>
            <w:top w:val="single" w:sz="18" w:space="0" w:color="808080" w:themeColor="background1" w:themeShade="80"/>
          </w:tcBorders>
        </w:tcPr>
        <w:p w14:paraId="0E4A92C5" w14:textId="77777777" w:rsidR="00A4342D" w:rsidRDefault="00A4342D" w:rsidP="009A2D96">
          <w:pPr>
            <w:pStyle w:val="Footer"/>
            <w:jc w:val="right"/>
          </w:pPr>
        </w:p>
      </w:tc>
    </w:tr>
  </w:tbl>
  <w:p w14:paraId="757EE8A5" w14:textId="77777777" w:rsidR="00A4342D" w:rsidRDefault="00A4342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A4342D" w14:paraId="04A0E7C1" w14:textId="77777777" w:rsidTr="000A2EAE">
      <w:tc>
        <w:tcPr>
          <w:tcW w:w="918" w:type="dxa"/>
          <w:tcBorders>
            <w:top w:val="single" w:sz="18" w:space="0" w:color="808080" w:themeColor="background1" w:themeShade="80"/>
          </w:tcBorders>
        </w:tcPr>
        <w:p w14:paraId="2D55F925" w14:textId="7F12DDEE" w:rsidR="00A4342D" w:rsidRPr="00F97FBE" w:rsidRDefault="00A4342D"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20</w:t>
          </w:r>
          <w:r w:rsidRPr="00F97FBE">
            <w:rPr>
              <w:sz w:val="24"/>
              <w:szCs w:val="24"/>
            </w:rPr>
            <w:fldChar w:fldCharType="end"/>
          </w:r>
        </w:p>
      </w:tc>
      <w:tc>
        <w:tcPr>
          <w:tcW w:w="7938" w:type="dxa"/>
          <w:tcBorders>
            <w:top w:val="single" w:sz="18" w:space="0" w:color="808080" w:themeColor="background1" w:themeShade="80"/>
          </w:tcBorders>
        </w:tcPr>
        <w:p w14:paraId="5643DDCD" w14:textId="77777777" w:rsidR="00A4342D" w:rsidRPr="00F97FBE" w:rsidRDefault="00A4342D" w:rsidP="00163E60">
          <w:pPr>
            <w:pStyle w:val="Footer"/>
            <w:jc w:val="right"/>
          </w:pPr>
          <w:r>
            <w:rPr>
              <w:sz w:val="22"/>
            </w:rPr>
            <w:t xml:space="preserve">Section </w:t>
          </w:r>
          <w:r w:rsidRPr="009A2D96">
            <w:rPr>
              <w:sz w:val="22"/>
            </w:rPr>
            <w:t xml:space="preserve">I. </w:t>
          </w:r>
          <w:r>
            <w:rPr>
              <w:sz w:val="22"/>
            </w:rPr>
            <w:t>Instruction To Bidders</w:t>
          </w:r>
        </w:p>
      </w:tc>
    </w:tr>
  </w:tbl>
  <w:p w14:paraId="2BE78845" w14:textId="77777777" w:rsidR="00A4342D" w:rsidRDefault="00A4342D" w:rsidP="00A81DAD">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A4342D" w14:paraId="09985C5B" w14:textId="77777777" w:rsidTr="000A2EAE">
      <w:tc>
        <w:tcPr>
          <w:tcW w:w="918" w:type="dxa"/>
          <w:tcBorders>
            <w:top w:val="single" w:sz="18" w:space="0" w:color="808080" w:themeColor="background1" w:themeShade="80"/>
          </w:tcBorders>
        </w:tcPr>
        <w:p w14:paraId="1A0AE048" w14:textId="7E1CFF20" w:rsidR="00A4342D" w:rsidRPr="009A2D96" w:rsidRDefault="00A4342D"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3</w:t>
          </w:r>
          <w:r w:rsidRPr="009A2D96">
            <w:rPr>
              <w:sz w:val="22"/>
              <w:szCs w:val="22"/>
            </w:rPr>
            <w:fldChar w:fldCharType="end"/>
          </w:r>
        </w:p>
      </w:tc>
      <w:tc>
        <w:tcPr>
          <w:tcW w:w="7938" w:type="dxa"/>
          <w:tcBorders>
            <w:top w:val="single" w:sz="18" w:space="0" w:color="808080" w:themeColor="background1" w:themeShade="80"/>
          </w:tcBorders>
        </w:tcPr>
        <w:p w14:paraId="2E4AE0A1" w14:textId="77777777" w:rsidR="00A4342D" w:rsidRDefault="00A4342D" w:rsidP="00163E60">
          <w:pPr>
            <w:pStyle w:val="Footer"/>
            <w:jc w:val="right"/>
          </w:pPr>
          <w:r>
            <w:rPr>
              <w:sz w:val="22"/>
            </w:rPr>
            <w:t xml:space="preserve">Section </w:t>
          </w:r>
          <w:r w:rsidRPr="009A2D96">
            <w:rPr>
              <w:sz w:val="22"/>
            </w:rPr>
            <w:t xml:space="preserve">I. </w:t>
          </w:r>
          <w:r>
            <w:rPr>
              <w:sz w:val="22"/>
            </w:rPr>
            <w:t>Instruction To Bidders</w:t>
          </w:r>
        </w:p>
      </w:tc>
    </w:tr>
  </w:tbl>
  <w:p w14:paraId="351BB6B2" w14:textId="77777777" w:rsidR="00A4342D" w:rsidRDefault="00A4342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A4342D" w14:paraId="7D9E6A3E" w14:textId="77777777" w:rsidTr="000A2EAE">
      <w:tc>
        <w:tcPr>
          <w:tcW w:w="918" w:type="dxa"/>
          <w:tcBorders>
            <w:top w:val="single" w:sz="18" w:space="0" w:color="808080" w:themeColor="background1" w:themeShade="80"/>
          </w:tcBorders>
        </w:tcPr>
        <w:p w14:paraId="490114B7" w14:textId="3578BBD1" w:rsidR="00A4342D" w:rsidRPr="00F97FBE" w:rsidRDefault="00A4342D"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30</w:t>
          </w:r>
          <w:r w:rsidRPr="00F97FBE">
            <w:rPr>
              <w:sz w:val="24"/>
              <w:szCs w:val="24"/>
            </w:rPr>
            <w:fldChar w:fldCharType="end"/>
          </w:r>
        </w:p>
      </w:tc>
      <w:tc>
        <w:tcPr>
          <w:tcW w:w="7938" w:type="dxa"/>
          <w:tcBorders>
            <w:top w:val="single" w:sz="18" w:space="0" w:color="808080" w:themeColor="background1" w:themeShade="80"/>
          </w:tcBorders>
        </w:tcPr>
        <w:p w14:paraId="4984903E" w14:textId="77777777" w:rsidR="00A4342D" w:rsidRPr="00F97FBE" w:rsidRDefault="00A4342D" w:rsidP="00163E60">
          <w:pPr>
            <w:pStyle w:val="Footer"/>
            <w:jc w:val="right"/>
          </w:pPr>
          <w:r>
            <w:rPr>
              <w:sz w:val="22"/>
            </w:rPr>
            <w:t>Section I</w:t>
          </w:r>
          <w:r w:rsidRPr="009A2D96">
            <w:rPr>
              <w:sz w:val="22"/>
            </w:rPr>
            <w:t xml:space="preserve">I. </w:t>
          </w:r>
          <w:r>
            <w:rPr>
              <w:sz w:val="22"/>
            </w:rPr>
            <w:t>Bid Data Sheet</w:t>
          </w:r>
        </w:p>
      </w:tc>
    </w:tr>
  </w:tbl>
  <w:p w14:paraId="415ED6EB" w14:textId="77777777" w:rsidR="00A4342D" w:rsidRDefault="00A4342D" w:rsidP="00A81DAD">
    <w:pPr>
      <w:pStyle w:val="Footer"/>
      <w:ind w:right="360" w:firstLine="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A4342D" w14:paraId="101CC2AE" w14:textId="77777777" w:rsidTr="000A2EAE">
      <w:tc>
        <w:tcPr>
          <w:tcW w:w="918" w:type="dxa"/>
          <w:tcBorders>
            <w:top w:val="single" w:sz="18" w:space="0" w:color="808080" w:themeColor="background1" w:themeShade="80"/>
          </w:tcBorders>
        </w:tcPr>
        <w:p w14:paraId="1C99BDEB" w14:textId="351AEEBC" w:rsidR="00A4342D" w:rsidRPr="009A2D96" w:rsidRDefault="00A4342D"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28</w:t>
          </w:r>
          <w:r w:rsidRPr="009A2D96">
            <w:rPr>
              <w:sz w:val="22"/>
              <w:szCs w:val="22"/>
            </w:rPr>
            <w:fldChar w:fldCharType="end"/>
          </w:r>
        </w:p>
      </w:tc>
      <w:tc>
        <w:tcPr>
          <w:tcW w:w="7938" w:type="dxa"/>
          <w:tcBorders>
            <w:top w:val="single" w:sz="18" w:space="0" w:color="808080" w:themeColor="background1" w:themeShade="80"/>
          </w:tcBorders>
        </w:tcPr>
        <w:p w14:paraId="511790D9" w14:textId="77777777" w:rsidR="00A4342D" w:rsidRDefault="00A4342D" w:rsidP="00AC2C8D">
          <w:pPr>
            <w:pStyle w:val="Footer"/>
            <w:jc w:val="right"/>
          </w:pPr>
          <w:r>
            <w:rPr>
              <w:sz w:val="22"/>
            </w:rPr>
            <w:t>Section I</w:t>
          </w:r>
          <w:r w:rsidRPr="009A2D96">
            <w:rPr>
              <w:sz w:val="22"/>
            </w:rPr>
            <w:t xml:space="preserve">I. </w:t>
          </w:r>
          <w:r>
            <w:rPr>
              <w:sz w:val="22"/>
            </w:rPr>
            <w:t>Bid Data Sheet</w:t>
          </w:r>
        </w:p>
      </w:tc>
    </w:tr>
  </w:tbl>
  <w:p w14:paraId="3A654BA0" w14:textId="77777777" w:rsidR="00A4342D" w:rsidRDefault="00A4342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A4342D" w14:paraId="48780198" w14:textId="77777777">
      <w:tc>
        <w:tcPr>
          <w:tcW w:w="918" w:type="dxa"/>
          <w:tcBorders>
            <w:top w:val="single" w:sz="18" w:space="0" w:color="808080" w:themeColor="background1" w:themeShade="80"/>
          </w:tcBorders>
        </w:tcPr>
        <w:p w14:paraId="318AEFFC" w14:textId="77777777" w:rsidR="00A4342D" w:rsidRPr="00F97FBE" w:rsidRDefault="00A4342D">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38</w:t>
          </w:r>
          <w:r w:rsidRPr="00F97FBE">
            <w:rPr>
              <w:sz w:val="22"/>
              <w:szCs w:val="22"/>
            </w:rPr>
            <w:fldChar w:fldCharType="end"/>
          </w:r>
        </w:p>
      </w:tc>
      <w:tc>
        <w:tcPr>
          <w:tcW w:w="7938" w:type="dxa"/>
          <w:tcBorders>
            <w:top w:val="single" w:sz="18" w:space="0" w:color="808080" w:themeColor="background1" w:themeShade="80"/>
          </w:tcBorders>
        </w:tcPr>
        <w:p w14:paraId="3A256A9E" w14:textId="77777777" w:rsidR="00A4342D" w:rsidRDefault="00A4342D" w:rsidP="00F97FBE">
          <w:pPr>
            <w:pStyle w:val="Footer"/>
            <w:jc w:val="right"/>
          </w:pPr>
          <w:r w:rsidRPr="009A2D96">
            <w:rPr>
              <w:sz w:val="22"/>
            </w:rPr>
            <w:t>Section III. Evaluation and Qualification Criteria (without prequalification)</w:t>
          </w:r>
        </w:p>
      </w:tc>
    </w:tr>
  </w:tbl>
  <w:p w14:paraId="3EE20806" w14:textId="77777777" w:rsidR="00A4342D" w:rsidRDefault="00A4342D" w:rsidP="00A81DAD">
    <w:pPr>
      <w:pStyle w:val="Footer"/>
      <w:ind w:right="360" w:firstLine="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A4342D" w14:paraId="06FCB469" w14:textId="77777777" w:rsidTr="000A2EAE">
      <w:tc>
        <w:tcPr>
          <w:tcW w:w="918" w:type="dxa"/>
          <w:tcBorders>
            <w:top w:val="single" w:sz="18" w:space="0" w:color="808080" w:themeColor="background1" w:themeShade="80"/>
          </w:tcBorders>
        </w:tcPr>
        <w:p w14:paraId="309C1D1C" w14:textId="5E7A3504" w:rsidR="00A4342D" w:rsidRPr="00F97FBE" w:rsidRDefault="00A4342D"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35</w:t>
          </w:r>
          <w:r w:rsidRPr="00F97FBE">
            <w:rPr>
              <w:sz w:val="24"/>
              <w:szCs w:val="24"/>
            </w:rPr>
            <w:fldChar w:fldCharType="end"/>
          </w:r>
        </w:p>
      </w:tc>
      <w:tc>
        <w:tcPr>
          <w:tcW w:w="7938" w:type="dxa"/>
          <w:tcBorders>
            <w:top w:val="single" w:sz="18" w:space="0" w:color="808080" w:themeColor="background1" w:themeShade="80"/>
          </w:tcBorders>
        </w:tcPr>
        <w:p w14:paraId="701594DC" w14:textId="77777777" w:rsidR="00A4342D" w:rsidRPr="00F97FBE" w:rsidRDefault="00A4342D" w:rsidP="00F97FBE">
          <w:pPr>
            <w:pStyle w:val="Footer"/>
            <w:jc w:val="right"/>
          </w:pPr>
          <w:r w:rsidRPr="009A2D96">
            <w:rPr>
              <w:sz w:val="22"/>
            </w:rPr>
            <w:t>Section III. Evaluation and Qualification Criteria (without prequalification)</w:t>
          </w:r>
        </w:p>
      </w:tc>
    </w:tr>
  </w:tbl>
  <w:p w14:paraId="27A1D69F" w14:textId="77777777" w:rsidR="00A4342D" w:rsidRDefault="00A4342D" w:rsidP="00A81DAD">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C098D" w14:textId="77777777" w:rsidR="00A4342D" w:rsidRDefault="00A4342D">
      <w:r>
        <w:rPr>
          <w:rFonts w:ascii="Courier New" w:hAnsi="Courier New"/>
        </w:rPr>
        <w:separator/>
      </w:r>
    </w:p>
  </w:footnote>
  <w:footnote w:type="continuationSeparator" w:id="0">
    <w:p w14:paraId="63968F56" w14:textId="77777777" w:rsidR="00A4342D" w:rsidRDefault="00A4342D">
      <w:r>
        <w:continuationSeparator/>
      </w:r>
    </w:p>
  </w:footnote>
  <w:footnote w:id="1">
    <w:p w14:paraId="509BAE08" w14:textId="77777777" w:rsidR="00A4342D" w:rsidRDefault="00A4342D" w:rsidP="00F93BEF">
      <w:pPr>
        <w:pStyle w:val="FootnoteText"/>
      </w:pPr>
      <w:r>
        <w:rPr>
          <w:rStyle w:val="FootnoteReference"/>
        </w:rPr>
        <w:footnoteRef/>
      </w:r>
      <w:r w:rsidRPr="00842868">
        <w:rPr>
          <w:sz w:val="18"/>
        </w:rPr>
        <w:t>A</w:t>
      </w:r>
      <w:r>
        <w:rPr>
          <w:sz w:val="18"/>
        </w:rPr>
        <w:t>n individual firm is considered a</w:t>
      </w:r>
      <w:r w:rsidRPr="00842868">
        <w:rPr>
          <w:sz w:val="18"/>
        </w:rPr>
        <w:t xml:space="preserve"> domestic bidder</w:t>
      </w:r>
      <w:r>
        <w:rPr>
          <w:sz w:val="18"/>
        </w:rPr>
        <w:t xml:space="preserve"> for purposes of the margin of preference if it </w:t>
      </w:r>
      <w:r w:rsidRPr="00842868">
        <w:rPr>
          <w:sz w:val="18"/>
        </w:rPr>
        <w:t xml:space="preserve">is registered in the country of the </w:t>
      </w:r>
      <w:r>
        <w:rPr>
          <w:sz w:val="18"/>
        </w:rPr>
        <w:t xml:space="preserve">Employer or </w:t>
      </w:r>
      <w:r w:rsidRPr="00842868">
        <w:rPr>
          <w:sz w:val="18"/>
        </w:rPr>
        <w:t xml:space="preserve">has more than 50 percent ownership by nationals of the country of the </w:t>
      </w:r>
      <w:r>
        <w:rPr>
          <w:sz w:val="18"/>
        </w:rPr>
        <w:t xml:space="preserve">Employer, and if it </w:t>
      </w:r>
      <w:r w:rsidRPr="00842868">
        <w:rPr>
          <w:sz w:val="18"/>
        </w:rPr>
        <w:t>does not subcontract more than 10 percent of the contract price, excluding provisional sums, to foreign contractors.</w:t>
      </w:r>
      <w:r>
        <w:rPr>
          <w:sz w:val="18"/>
        </w:rPr>
        <w:t xml:space="preserve"> JVs are considered as domestic bidders and eligible for domestic preference only if the individual member firms are </w:t>
      </w:r>
      <w:r w:rsidRPr="00842868">
        <w:rPr>
          <w:sz w:val="18"/>
        </w:rPr>
        <w:t xml:space="preserve">registered in the country of the </w:t>
      </w:r>
      <w:r>
        <w:rPr>
          <w:sz w:val="18"/>
        </w:rPr>
        <w:t xml:space="preserve">Employer or </w:t>
      </w:r>
      <w:r w:rsidRPr="00842868">
        <w:rPr>
          <w:sz w:val="18"/>
        </w:rPr>
        <w:t>ha</w:t>
      </w:r>
      <w:r>
        <w:rPr>
          <w:sz w:val="18"/>
        </w:rPr>
        <w:t>ve</w:t>
      </w:r>
      <w:r w:rsidRPr="00842868">
        <w:rPr>
          <w:sz w:val="18"/>
        </w:rPr>
        <w:t xml:space="preserve"> more than 50 percent ownership by nationals of the country of the </w:t>
      </w:r>
      <w:r>
        <w:rPr>
          <w:sz w:val="18"/>
        </w:rPr>
        <w:t xml:space="preserve">Employer, and </w:t>
      </w:r>
      <w:r w:rsidRPr="00842868">
        <w:rPr>
          <w:sz w:val="18"/>
        </w:rPr>
        <w:t xml:space="preserve">the JV shall be registered in the country of </w:t>
      </w:r>
      <w:r w:rsidRPr="00FF22F7">
        <w:rPr>
          <w:sz w:val="18"/>
        </w:rPr>
        <w:t>the Beneficiary</w:t>
      </w:r>
      <w:r>
        <w:rPr>
          <w:sz w:val="18"/>
        </w:rPr>
        <w:t xml:space="preserve">. The JV shall </w:t>
      </w:r>
      <w:r w:rsidRPr="00842868">
        <w:rPr>
          <w:sz w:val="18"/>
        </w:rPr>
        <w:t>not subcontract more than 10 percent of the contract price, excluding provisional sums, to foreign firms.</w:t>
      </w:r>
      <w:r>
        <w:rPr>
          <w:sz w:val="18"/>
        </w:rPr>
        <w:t xml:space="preserve"> JVs between foreign and national firms will not be eligible for domestic preference.</w:t>
      </w:r>
    </w:p>
  </w:footnote>
  <w:footnote w:id="2">
    <w:p w14:paraId="7F705A92" w14:textId="77777777" w:rsidR="00A4342D" w:rsidRDefault="00A4342D" w:rsidP="00432552">
      <w:pPr>
        <w:pStyle w:val="FootnoteText"/>
      </w:pPr>
      <w:r>
        <w:rPr>
          <w:rStyle w:val="FootnoteReference"/>
        </w:rPr>
        <w:footnoteRef/>
      </w:r>
      <w:proofErr w:type="spellStart"/>
      <w:proofErr w:type="gramStart"/>
      <w:r>
        <w:t>Non performance</w:t>
      </w:r>
      <w:proofErr w:type="spellEnd"/>
      <w:proofErr w:type="gramEnd"/>
      <w:r>
        <w:t xml:space="preserve">, as decided by the Employer, shall include </w:t>
      </w:r>
      <w:r w:rsidRPr="00D95926">
        <w:t xml:space="preserve">all contracts where </w:t>
      </w:r>
      <w:r>
        <w:t xml:space="preserve">(a) </w:t>
      </w:r>
      <w:r w:rsidRPr="00D95926">
        <w:t xml:space="preserve">nonperformance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3">
    <w:p w14:paraId="144F81F0" w14:textId="77777777" w:rsidR="00A4342D" w:rsidRDefault="00A4342D" w:rsidP="00432552">
      <w:pPr>
        <w:pStyle w:val="FootnoteText"/>
      </w:pPr>
      <w:r>
        <w:rPr>
          <w:rStyle w:val="FootnoteReference"/>
        </w:rPr>
        <w:footnoteRef/>
      </w:r>
      <w:r>
        <w:t xml:space="preserve"> This requirement also applies to contracts executed by the Bidder as JV member.</w:t>
      </w:r>
    </w:p>
  </w:footnote>
  <w:footnote w:id="4">
    <w:p w14:paraId="49388112" w14:textId="77777777" w:rsidR="00A4342D" w:rsidRDefault="00A4342D" w:rsidP="00432552">
      <w:pPr>
        <w:pStyle w:val="FootnoteText"/>
      </w:pPr>
      <w:r>
        <w:rPr>
          <w:rStyle w:val="FootnoteReference"/>
        </w:rPr>
        <w:footnoteRef/>
      </w:r>
      <w:r>
        <w:tab/>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5">
    <w:p w14:paraId="17BC61D0" w14:textId="77777777" w:rsidR="00A4342D" w:rsidRDefault="00A4342D" w:rsidP="002B24DC">
      <w:pPr>
        <w:pStyle w:val="FootnoteText"/>
      </w:pPr>
      <w:r>
        <w:rPr>
          <w:rStyle w:val="FootnoteReference"/>
        </w:rPr>
        <w:footnoteRef/>
      </w:r>
      <w:r>
        <w:tab/>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6">
    <w:p w14:paraId="31012CF9" w14:textId="77777777" w:rsidR="00A4342D" w:rsidRDefault="00A4342D" w:rsidP="002B24DC">
      <w:pPr>
        <w:pStyle w:val="FootnoteText"/>
      </w:pPr>
      <w:r>
        <w:rPr>
          <w:rStyle w:val="FootnoteReference"/>
        </w:rPr>
        <w:footnoteRef/>
      </w:r>
      <w:r>
        <w:tab/>
        <w:t xml:space="preserve">Substantial completion shall be based on </w:t>
      </w:r>
      <w:r w:rsidRPr="00A80452">
        <w:rPr>
          <w:b/>
          <w:bCs/>
        </w:rPr>
        <w:t>80%</w:t>
      </w:r>
      <w:r>
        <w:t xml:space="preserve"> or more works completed under the contract.</w:t>
      </w:r>
    </w:p>
  </w:footnote>
  <w:footnote w:id="7">
    <w:p w14:paraId="15272014" w14:textId="77777777" w:rsidR="00A4342D" w:rsidRDefault="00A4342D" w:rsidP="002B24DC">
      <w:pPr>
        <w:pStyle w:val="FootnoteText"/>
      </w:pPr>
      <w:r>
        <w:rPr>
          <w:rStyle w:val="FootnoteReference"/>
        </w:rPr>
        <w:footnoteRef/>
      </w:r>
      <w:r>
        <w:tab/>
        <w:t>For contracts under which the Bidder participated as a joint venture member or sub-contractor, only the Bidder’s share, by value, shall be considered to meet this requirement.</w:t>
      </w:r>
    </w:p>
  </w:footnote>
  <w:footnote w:id="8">
    <w:p w14:paraId="19066E05" w14:textId="7A34220C" w:rsidR="00A4342D" w:rsidRDefault="00A4342D" w:rsidP="00432552">
      <w:pPr>
        <w:pStyle w:val="FootnoteText"/>
      </w:pPr>
      <w:r>
        <w:rPr>
          <w:rStyle w:val="FootnoteReference"/>
        </w:rPr>
        <w:footnoteRef/>
      </w:r>
      <w: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p w14:paraId="7737FC20" w14:textId="77777777" w:rsidR="00A4342D" w:rsidRPr="004A7179" w:rsidRDefault="00A4342D" w:rsidP="004A7179">
      <w:pPr>
        <w:shd w:val="clear" w:color="auto" w:fill="FFFFFF"/>
        <w:rPr>
          <w:sz w:val="20"/>
        </w:rPr>
      </w:pPr>
    </w:p>
    <w:p w14:paraId="3D0B1F5E" w14:textId="77777777" w:rsidR="00A4342D" w:rsidRDefault="00A4342D" w:rsidP="00432552">
      <w:pPr>
        <w:pStyle w:val="FootnoteText"/>
      </w:pPr>
    </w:p>
    <w:p w14:paraId="4C84E67B" w14:textId="77777777" w:rsidR="00A4342D" w:rsidRDefault="00A4342D" w:rsidP="00432552">
      <w:pPr>
        <w:pStyle w:val="FootnoteText"/>
      </w:pPr>
    </w:p>
  </w:footnote>
  <w:footnote w:id="9">
    <w:p w14:paraId="26B7659F" w14:textId="77777777" w:rsidR="00A4342D" w:rsidRDefault="00A4342D" w:rsidP="00432552">
      <w:pPr>
        <w:pStyle w:val="FootnoteText"/>
      </w:pPr>
      <w:r>
        <w:rPr>
          <w:rStyle w:val="FootnoteReference"/>
        </w:rPr>
        <w:footnoteRef/>
      </w:r>
      <w:r>
        <w:tab/>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0">
    <w:p w14:paraId="64C25A41" w14:textId="151FA618" w:rsidR="00A4342D" w:rsidRDefault="00A4342D" w:rsidP="00432552">
      <w:pPr>
        <w:pStyle w:val="FootnoteText"/>
      </w:pPr>
      <w:r>
        <w:rPr>
          <w:rStyle w:val="FootnoteReference"/>
        </w:rPr>
        <w:footnoteRef/>
      </w:r>
      <w:r>
        <w:tab/>
        <w:t>Volume, number or rate of production of any key activity can be demonstrated in one or more contracts combined if executed during same time period. The rate of production shall be the annual production rate for the key construction activity (or activities).</w:t>
      </w:r>
    </w:p>
    <w:p w14:paraId="2850661B" w14:textId="77777777" w:rsidR="00A4342D" w:rsidRDefault="00A4342D" w:rsidP="00153670">
      <w:pPr>
        <w:shd w:val="clear" w:color="auto" w:fill="FFFFFF"/>
        <w:rPr>
          <w:sz w:val="20"/>
          <w:highlight w:val="yellow"/>
        </w:rPr>
      </w:pPr>
      <w:bookmarkStart w:id="383" w:name="_Hlk95987032"/>
      <w:r w:rsidRPr="00153670">
        <w:rPr>
          <w:sz w:val="20"/>
          <w:highlight w:val="yellow"/>
        </w:rPr>
        <w:t>Note 1: All contracts submitted for experience requirements shall be subject to verification by the Employer, Government Authorities and Third Parties.</w:t>
      </w:r>
    </w:p>
    <w:p w14:paraId="2F69E1D1" w14:textId="77777777" w:rsidR="00A4342D" w:rsidRPr="00153670" w:rsidRDefault="00A4342D" w:rsidP="00153670">
      <w:pPr>
        <w:shd w:val="clear" w:color="auto" w:fill="FFFFFF"/>
        <w:rPr>
          <w:sz w:val="20"/>
        </w:rPr>
      </w:pPr>
      <w:r w:rsidRPr="00153670">
        <w:rPr>
          <w:sz w:val="20"/>
          <w:highlight w:val="yellow"/>
        </w:rPr>
        <w:t>Note 2: Subcontracts shall be considered only for First Tier Subcontracts (Works subcontracted through Primary Contractor), which are inline and in full adherence to the main contracts. Such contracts shall also be subject to verification by the Employer, Government Authorities and Third Parties.</w:t>
      </w:r>
    </w:p>
    <w:bookmarkEnd w:id="383"/>
    <w:p w14:paraId="7A3397B8" w14:textId="77777777" w:rsidR="00A4342D" w:rsidRDefault="00A4342D" w:rsidP="00432552">
      <w:pPr>
        <w:pStyle w:val="FootnoteText"/>
      </w:pPr>
    </w:p>
  </w:footnote>
  <w:footnote w:id="11">
    <w:p w14:paraId="0F0D531F" w14:textId="77777777" w:rsidR="00A4342D" w:rsidRDefault="00A4342D" w:rsidP="00432552">
      <w:pPr>
        <w:pStyle w:val="FootnoteText"/>
      </w:pPr>
      <w:r>
        <w:rPr>
          <w:rStyle w:val="FootnoteReference"/>
        </w:rPr>
        <w:footnoteRef/>
      </w:r>
      <w:r>
        <w:t xml:space="preserve"> R</w:t>
      </w:r>
      <w:r w:rsidRPr="002A5D19">
        <w:t xml:space="preserve">equirement </w:t>
      </w:r>
      <w:r>
        <w:t xml:space="preserve">can be met through </w:t>
      </w:r>
      <w:r w:rsidRPr="002A5D19">
        <w:t xml:space="preserve">a </w:t>
      </w:r>
      <w:r>
        <w:t>S</w:t>
      </w:r>
      <w:r w:rsidRPr="002A5D19">
        <w:t>peciali</w:t>
      </w:r>
      <w:r>
        <w:t>zed S</w:t>
      </w:r>
      <w:r w:rsidRPr="002A5D19">
        <w:t>ub</w:t>
      </w:r>
      <w:r>
        <w:t>-</w:t>
      </w:r>
      <w:r w:rsidRPr="002A5D19">
        <w:t>contractor</w:t>
      </w:r>
    </w:p>
  </w:footnote>
  <w:footnote w:id="12">
    <w:p w14:paraId="6966B240" w14:textId="77777777" w:rsidR="00A4342D" w:rsidRPr="0049153D" w:rsidRDefault="00A4342D" w:rsidP="007357E6">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3">
    <w:p w14:paraId="1D2A9302" w14:textId="77777777" w:rsidR="00A4342D" w:rsidRDefault="00A4342D" w:rsidP="00CB2172">
      <w:pPr>
        <w:pStyle w:val="FootnoteText"/>
      </w:pPr>
      <w:r>
        <w:rPr>
          <w:rStyle w:val="FootnoteReference"/>
        </w:rPr>
        <w:footnoteRef/>
      </w:r>
      <w:r>
        <w:rPr>
          <w:i/>
          <w:iCs/>
        </w:rPr>
        <w:t>Bidder to use as appropriate</w:t>
      </w:r>
    </w:p>
  </w:footnote>
  <w:footnote w:id="14">
    <w:p w14:paraId="198538DA" w14:textId="77777777" w:rsidR="00A4342D" w:rsidRDefault="00A4342D" w:rsidP="00DF039D">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5">
    <w:p w14:paraId="26E2B506" w14:textId="77777777" w:rsidR="00A4342D" w:rsidRDefault="00A4342D" w:rsidP="0097115F">
      <w:pPr>
        <w:pStyle w:val="FootnoteText"/>
      </w:pPr>
      <w:r>
        <w:rPr>
          <w:rStyle w:val="FootnoteReference"/>
        </w:rPr>
        <w:footnoteRef/>
      </w:r>
      <w:r>
        <w:t xml:space="preserve"> If applicable</w:t>
      </w:r>
    </w:p>
  </w:footnote>
  <w:footnote w:id="16">
    <w:p w14:paraId="62477900" w14:textId="77777777" w:rsidR="00A4342D" w:rsidRDefault="00A4342D" w:rsidP="00CF0A8A">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7">
    <w:p w14:paraId="6AF9DC53" w14:textId="77777777" w:rsidR="00A4342D" w:rsidRDefault="00A4342D" w:rsidP="00207387">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A72858">
        <w:rPr>
          <w:szCs w:val="18"/>
        </w:rPr>
        <w:t xml:space="preserve">includes </w:t>
      </w:r>
      <w:r>
        <w:rPr>
          <w:szCs w:val="18"/>
        </w:rPr>
        <w:t xml:space="preserve">OFID fund </w:t>
      </w:r>
      <w:r w:rsidRPr="00A72858">
        <w:rPr>
          <w:szCs w:val="18"/>
        </w:rPr>
        <w:t>staff and employees of other organizations taking or reviewing procurement decisions.</w:t>
      </w:r>
    </w:p>
  </w:footnote>
  <w:footnote w:id="18">
    <w:p w14:paraId="0E864881" w14:textId="77777777" w:rsidR="00A4342D" w:rsidRDefault="00A4342D" w:rsidP="00CF0A8A">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9">
    <w:p w14:paraId="50982327" w14:textId="77777777" w:rsidR="00A4342D" w:rsidRDefault="00A4342D" w:rsidP="00CF0A8A">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0">
    <w:p w14:paraId="77896209" w14:textId="77777777" w:rsidR="00A4342D" w:rsidRDefault="00A4342D" w:rsidP="00CF0A8A">
      <w:pPr>
        <w:pStyle w:val="FootnoteText"/>
      </w:pPr>
      <w:r>
        <w:rPr>
          <w:rStyle w:val="FootnoteReference"/>
        </w:rPr>
        <w:footnoteRef/>
      </w:r>
      <w:r>
        <w:tab/>
      </w:r>
      <w:r w:rsidRPr="007C06E7">
        <w:t>For the purpose of this sub-paragraph, “party” refers to a participant in the procurement process or contract execution.</w:t>
      </w:r>
    </w:p>
  </w:footnote>
  <w:footnote w:id="21">
    <w:p w14:paraId="6C82EF6C" w14:textId="77777777" w:rsidR="00A4342D" w:rsidRDefault="00A4342D" w:rsidP="007041F3">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(i)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and (ii) as a result of temporary suspension or early temporary suspension in connection with an ongoing sanctions proceeding. See footnote 14 and paragraph 8 of Appendix 1 of these Guidelines.</w:t>
      </w:r>
    </w:p>
  </w:footnote>
  <w:footnote w:id="22">
    <w:p w14:paraId="762801AF" w14:textId="77777777" w:rsidR="00A4342D" w:rsidRDefault="00A4342D" w:rsidP="00CF0A8A">
      <w:pPr>
        <w:pStyle w:val="FootnoteText"/>
      </w:pPr>
      <w:r>
        <w:rPr>
          <w:rStyle w:val="FootnoteReference"/>
        </w:rPr>
        <w:footnoteRef/>
      </w:r>
      <w:r>
        <w:tab/>
      </w:r>
      <w:r w:rsidRPr="005B07B6">
        <w:t xml:space="preserve">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3">
    <w:p w14:paraId="77D595B9" w14:textId="77777777" w:rsidR="00A4342D" w:rsidRDefault="00A4342D">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24">
    <w:p w14:paraId="57DDE3D9" w14:textId="77777777" w:rsidR="00A4342D" w:rsidRDefault="00A4342D" w:rsidP="00BC09A2">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25">
    <w:p w14:paraId="767AEF98" w14:textId="77777777" w:rsidR="00A4342D" w:rsidRDefault="00A4342D">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26">
    <w:p w14:paraId="65468C68" w14:textId="77777777" w:rsidR="00A4342D" w:rsidRDefault="00A4342D">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27">
    <w:p w14:paraId="5E856B17" w14:textId="77777777" w:rsidR="00A4342D" w:rsidRDefault="00A4342D">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28">
    <w:p w14:paraId="3F6A2E1E" w14:textId="77777777" w:rsidR="00A4342D" w:rsidRDefault="00A4342D" w:rsidP="00881FB4">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5FCFD" w14:textId="77777777" w:rsidR="00A4342D" w:rsidRDefault="00A4342D" w:rsidP="00551884">
    <w:pPr>
      <w:pStyle w:val="Header"/>
      <w:tabs>
        <w:tab w:val="right" w:pos="9720"/>
      </w:tabs>
      <w:ind w:right="-18"/>
      <w:jc w:val="lef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1A358" w14:textId="77777777" w:rsidR="00A4342D" w:rsidRPr="009A2D96" w:rsidRDefault="00A4342D" w:rsidP="009A2D9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6DBB2" w14:textId="77777777" w:rsidR="00A4342D" w:rsidRPr="009A2D96" w:rsidRDefault="00A4342D" w:rsidP="009A2D9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ABB54" w14:textId="77777777" w:rsidR="00A4342D" w:rsidRPr="00C70234" w:rsidRDefault="00A4342D" w:rsidP="00C7023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75803" w14:textId="77777777" w:rsidR="00A4342D" w:rsidRPr="009A2D96" w:rsidRDefault="00A4342D" w:rsidP="009A2D9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57592" w14:textId="77777777" w:rsidR="00A4342D" w:rsidRDefault="00A4342D">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647B9B" w14:textId="77777777" w:rsidR="00A4342D" w:rsidRDefault="00A4342D">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859B4" w14:textId="77777777" w:rsidR="00A4342D" w:rsidRPr="00961168" w:rsidRDefault="00A4342D" w:rsidP="00961168">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BE99A" w14:textId="77777777" w:rsidR="00A4342D" w:rsidRDefault="00A4342D" w:rsidP="00E04D65">
    <w:pPr>
      <w:pStyle w:val="Header"/>
      <w:pBdr>
        <w:bottom w:val="single" w:sz="4" w:space="1" w:color="auto"/>
      </w:pBdr>
      <w:tabs>
        <w:tab w:val="right" w:pos="900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Section IV. Bidding Forms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7E0B7" w14:textId="77777777" w:rsidR="00A4342D" w:rsidRPr="000A2EAE" w:rsidRDefault="00A4342D" w:rsidP="000A2EAE">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B5B4C" w14:textId="77777777" w:rsidR="00A4342D" w:rsidRDefault="00A4342D" w:rsidP="00E04D65">
    <w:pPr>
      <w:pStyle w:val="Header"/>
      <w:pBdr>
        <w:bottom w:val="single" w:sz="4" w:space="1" w:color="auto"/>
      </w:pBdr>
      <w:tabs>
        <w:tab w:val="right" w:pos="9000"/>
      </w:tabs>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954CF" w14:textId="77777777" w:rsidR="00A4342D" w:rsidRDefault="00A4342D">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2DC5C" w14:textId="77777777" w:rsidR="00A4342D" w:rsidRDefault="00A4342D">
    <w:pPr>
      <w:pStyle w:val="Header"/>
      <w:jc w:val="left"/>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B25F9" w14:textId="77777777" w:rsidR="00A4342D" w:rsidRDefault="00A4342D">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47C09" w14:textId="77777777" w:rsidR="00A4342D" w:rsidRPr="009367C2" w:rsidRDefault="00A4342D" w:rsidP="009367C2">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B52C9" w14:textId="77777777" w:rsidR="00A4342D" w:rsidRDefault="00A4342D">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BAA1BF" w14:textId="77777777" w:rsidR="00A4342D" w:rsidRDefault="00A4342D">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F2BC2" w14:textId="77777777" w:rsidR="00A4342D" w:rsidRDefault="00A4342D">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C7A29" w14:textId="77777777" w:rsidR="00A4342D" w:rsidRDefault="00A4342D">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E7EF7" w14:textId="77777777" w:rsidR="00A4342D" w:rsidRDefault="00A4342D">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D06DD" w14:textId="77777777" w:rsidR="00A4342D" w:rsidRPr="000A2EAE" w:rsidRDefault="00A4342D" w:rsidP="000A2EAE">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A84C4" w14:textId="77777777" w:rsidR="00A4342D" w:rsidRDefault="00A434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6AED8" w14:textId="77777777" w:rsidR="00A4342D" w:rsidRDefault="00A4342D">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99A0B" w14:textId="77777777" w:rsidR="00A4342D" w:rsidRPr="000A2EAE" w:rsidRDefault="00A4342D" w:rsidP="000A2EAE">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6040B" w14:textId="77777777" w:rsidR="00A4342D" w:rsidRPr="000A2EAE" w:rsidRDefault="00A4342D" w:rsidP="000A2EAE">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70A93" w14:textId="77777777" w:rsidR="00A4342D" w:rsidRPr="00972AE9" w:rsidRDefault="00A4342D">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9E3FD" w14:textId="77777777" w:rsidR="00A4342D" w:rsidRPr="00201286" w:rsidRDefault="00A4342D" w:rsidP="00201286">
    <w:pPr>
      <w:pStyle w:val="Header"/>
      <w:rPr>
        <w:rStyle w:val="PageNumber"/>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EDEE7" w14:textId="77777777" w:rsidR="00A4342D" w:rsidRPr="00201286" w:rsidRDefault="00A4342D" w:rsidP="0020128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A9E5F" w14:textId="77777777" w:rsidR="00A4342D" w:rsidRDefault="00A4342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AABFA" w14:textId="77777777" w:rsidR="00A4342D" w:rsidRPr="009A2D96" w:rsidRDefault="00A4342D" w:rsidP="009A2D9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7D671" w14:textId="77777777" w:rsidR="00A4342D" w:rsidRPr="009A2D96" w:rsidRDefault="00A4342D" w:rsidP="009A2D9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405D2" w14:textId="77777777" w:rsidR="00A4342D" w:rsidRPr="009A2D96" w:rsidRDefault="00A4342D" w:rsidP="009A2D9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EAB1A" w14:textId="77777777" w:rsidR="00A4342D" w:rsidRPr="009A2D96" w:rsidRDefault="00A4342D" w:rsidP="009A2D9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FC242" w14:textId="77777777" w:rsidR="00A4342D" w:rsidRPr="009A2D96" w:rsidRDefault="00A4342D" w:rsidP="009A2D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2"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0C5AEA"/>
    <w:multiLevelType w:val="multilevel"/>
    <w:tmpl w:val="AECA23BC"/>
    <w:lvl w:ilvl="0">
      <w:start w:val="1"/>
      <w:numFmt w:val="decimal"/>
      <w:isLgl/>
      <w:lvlText w:val="%1."/>
      <w:lvlJc w:val="left"/>
      <w:pPr>
        <w:tabs>
          <w:tab w:val="num" w:pos="432"/>
        </w:tabs>
        <w:ind w:left="432" w:hanging="432"/>
      </w:pPr>
      <w:rPr>
        <w:rFonts w:hint="default"/>
        <w:b/>
        <w:i w:val="0"/>
        <w:sz w:val="22"/>
        <w:szCs w:val="22"/>
      </w:rPr>
    </w:lvl>
    <w:lvl w:ilvl="1">
      <w:start w:val="1"/>
      <w:numFmt w:val="decimal"/>
      <w:lvlText w:val="%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CF38B9"/>
    <w:multiLevelType w:val="hybridMultilevel"/>
    <w:tmpl w:val="95EE510A"/>
    <w:lvl w:ilvl="0" w:tplc="41A8194A">
      <w:start w:val="1"/>
      <w:numFmt w:val="lowerLetter"/>
      <w:lvlText w:val="(%1)"/>
      <w:lvlJc w:val="left"/>
      <w:pPr>
        <w:tabs>
          <w:tab w:val="num" w:pos="576"/>
        </w:tabs>
        <w:ind w:left="576"/>
      </w:pPr>
      <w:rPr>
        <w:rFonts w:cs="Times New Roman" w:hint="default"/>
      </w:rPr>
    </w:lvl>
    <w:lvl w:ilvl="1" w:tplc="04090019" w:tentative="1">
      <w:start w:val="1"/>
      <w:numFmt w:val="lowerLetter"/>
      <w:lvlText w:val="%2."/>
      <w:lvlJc w:val="left"/>
      <w:pPr>
        <w:tabs>
          <w:tab w:val="num" w:pos="1296"/>
        </w:tabs>
        <w:ind w:left="1296" w:hanging="360"/>
      </w:pPr>
      <w:rPr>
        <w:rFonts w:cs="Times New Roman"/>
      </w:rPr>
    </w:lvl>
    <w:lvl w:ilvl="2" w:tplc="0409001B" w:tentative="1">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6"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324733"/>
    <w:multiLevelType w:val="hybridMultilevel"/>
    <w:tmpl w:val="4C3AD752"/>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0DAEAC6">
      <w:start w:val="3"/>
      <w:numFmt w:val="decimal"/>
      <w:lvlText w:val="%4."/>
      <w:lvlJc w:val="left"/>
      <w:pPr>
        <w:ind w:left="2736" w:hanging="360"/>
      </w:pPr>
      <w:rPr>
        <w:rFonts w:hint="default"/>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9" w15:restartNumberingAfterBreak="0">
    <w:nsid w:val="3E143EB2"/>
    <w:multiLevelType w:val="multilevel"/>
    <w:tmpl w:val="1C729E7C"/>
    <w:lvl w:ilvl="0">
      <w:start w:val="18"/>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404C5CF7"/>
    <w:multiLevelType w:val="hybridMultilevel"/>
    <w:tmpl w:val="82349C96"/>
    <w:lvl w:ilvl="0" w:tplc="8C0AFBEC">
      <w:start w:val="2"/>
      <w:numFmt w:val="lowerLetter"/>
      <w:lvlText w:val="(%1)"/>
      <w:lvlJc w:val="left"/>
      <w:pPr>
        <w:ind w:left="540" w:hanging="360"/>
      </w:pPr>
      <w:rPr>
        <w:rFonts w:hint="default"/>
      </w:rPr>
    </w:lvl>
    <w:lvl w:ilvl="1" w:tplc="2860589E" w:tentative="1">
      <w:start w:val="1"/>
      <w:numFmt w:val="lowerLetter"/>
      <w:lvlText w:val="%2."/>
      <w:lvlJc w:val="left"/>
      <w:pPr>
        <w:ind w:left="1440" w:hanging="360"/>
      </w:pPr>
    </w:lvl>
    <w:lvl w:ilvl="2" w:tplc="1CBCA9C2" w:tentative="1">
      <w:start w:val="1"/>
      <w:numFmt w:val="lowerRoman"/>
      <w:lvlText w:val="%3."/>
      <w:lvlJc w:val="right"/>
      <w:pPr>
        <w:ind w:left="2160" w:hanging="180"/>
      </w:pPr>
    </w:lvl>
    <w:lvl w:ilvl="3" w:tplc="1230114C" w:tentative="1">
      <w:start w:val="1"/>
      <w:numFmt w:val="decimal"/>
      <w:lvlText w:val="%4."/>
      <w:lvlJc w:val="left"/>
      <w:pPr>
        <w:ind w:left="2880" w:hanging="360"/>
      </w:pPr>
    </w:lvl>
    <w:lvl w:ilvl="4" w:tplc="F9026F88" w:tentative="1">
      <w:start w:val="1"/>
      <w:numFmt w:val="lowerLetter"/>
      <w:lvlText w:val="%5."/>
      <w:lvlJc w:val="left"/>
      <w:pPr>
        <w:ind w:left="3600" w:hanging="360"/>
      </w:pPr>
    </w:lvl>
    <w:lvl w:ilvl="5" w:tplc="2ABCC84E" w:tentative="1">
      <w:start w:val="1"/>
      <w:numFmt w:val="lowerRoman"/>
      <w:lvlText w:val="%6."/>
      <w:lvlJc w:val="right"/>
      <w:pPr>
        <w:ind w:left="4320" w:hanging="180"/>
      </w:pPr>
    </w:lvl>
    <w:lvl w:ilvl="6" w:tplc="D34A682A" w:tentative="1">
      <w:start w:val="1"/>
      <w:numFmt w:val="decimal"/>
      <w:lvlText w:val="%7."/>
      <w:lvlJc w:val="left"/>
      <w:pPr>
        <w:ind w:left="5040" w:hanging="360"/>
      </w:pPr>
    </w:lvl>
    <w:lvl w:ilvl="7" w:tplc="9A1A7892" w:tentative="1">
      <w:start w:val="1"/>
      <w:numFmt w:val="lowerLetter"/>
      <w:lvlText w:val="%8."/>
      <w:lvlJc w:val="left"/>
      <w:pPr>
        <w:ind w:left="5760" w:hanging="360"/>
      </w:pPr>
    </w:lvl>
    <w:lvl w:ilvl="8" w:tplc="FF34F2C4" w:tentative="1">
      <w:start w:val="1"/>
      <w:numFmt w:val="lowerRoman"/>
      <w:lvlText w:val="%9."/>
      <w:lvlJc w:val="right"/>
      <w:pPr>
        <w:ind w:left="6480" w:hanging="180"/>
      </w:pPr>
    </w:lvl>
  </w:abstractNum>
  <w:abstractNum w:abstractNumId="12" w15:restartNumberingAfterBreak="0">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13" w15:restartNumberingAfterBreak="0">
    <w:nsid w:val="488F48E9"/>
    <w:multiLevelType w:val="multilevel"/>
    <w:tmpl w:val="6040032C"/>
    <w:lvl w:ilvl="0">
      <w:start w:val="1"/>
      <w:numFmt w:val="lowerLetter"/>
      <w:lvlText w:val="(%1)"/>
      <w:lvlJc w:val="left"/>
      <w:pPr>
        <w:tabs>
          <w:tab w:val="num" w:pos="420"/>
        </w:tabs>
        <w:ind w:left="420" w:hanging="420"/>
      </w:pPr>
      <w:rPr>
        <w:rFonts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 w15:restartNumberingAfterBreak="0">
    <w:nsid w:val="57231190"/>
    <w:multiLevelType w:val="multilevel"/>
    <w:tmpl w:val="903860CA"/>
    <w:lvl w:ilvl="0">
      <w:start w:val="1"/>
      <w:numFmt w:val="decimal"/>
      <w:pStyle w:val="StyleHeader1-ClausesLeft0Hanging03After0pt"/>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6" w15:restartNumberingAfterBreak="0">
    <w:nsid w:val="5BF87D92"/>
    <w:multiLevelType w:val="hybridMultilevel"/>
    <w:tmpl w:val="352088F2"/>
    <w:lvl w:ilvl="0" w:tplc="11C6257A">
      <w:start w:val="7"/>
      <w:numFmt w:val="low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18" w15:restartNumberingAfterBreak="0">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184492A"/>
    <w:multiLevelType w:val="hybridMultilevel"/>
    <w:tmpl w:val="BD5C250C"/>
    <w:lvl w:ilvl="0" w:tplc="FFFFFFFF">
      <w:start w:val="1"/>
      <w:numFmt w:val="lowerLetter"/>
      <w:lvlText w:val="(%1)"/>
      <w:lvlJc w:val="left"/>
      <w:pPr>
        <w:tabs>
          <w:tab w:val="num" w:pos="513"/>
        </w:tabs>
        <w:ind w:left="513" w:hanging="360"/>
      </w:pPr>
      <w:rPr>
        <w:rFonts w:hint="default"/>
      </w:rPr>
    </w:lvl>
    <w:lvl w:ilvl="1" w:tplc="FFFFFFFF" w:tentative="1">
      <w:start w:val="1"/>
      <w:numFmt w:val="lowerLetter"/>
      <w:lvlText w:val="%2."/>
      <w:lvlJc w:val="left"/>
      <w:pPr>
        <w:tabs>
          <w:tab w:val="num" w:pos="1233"/>
        </w:tabs>
        <w:ind w:left="1233" w:hanging="360"/>
      </w:pPr>
    </w:lvl>
    <w:lvl w:ilvl="2" w:tplc="FFFFFFFF" w:tentative="1">
      <w:start w:val="1"/>
      <w:numFmt w:val="lowerRoman"/>
      <w:lvlText w:val="%3."/>
      <w:lvlJc w:val="right"/>
      <w:pPr>
        <w:tabs>
          <w:tab w:val="num" w:pos="1953"/>
        </w:tabs>
        <w:ind w:left="1953" w:hanging="180"/>
      </w:pPr>
    </w:lvl>
    <w:lvl w:ilvl="3" w:tplc="FFFFFFFF" w:tentative="1">
      <w:start w:val="1"/>
      <w:numFmt w:val="decimal"/>
      <w:lvlText w:val="%4."/>
      <w:lvlJc w:val="left"/>
      <w:pPr>
        <w:tabs>
          <w:tab w:val="num" w:pos="2673"/>
        </w:tabs>
        <w:ind w:left="2673" w:hanging="360"/>
      </w:pPr>
    </w:lvl>
    <w:lvl w:ilvl="4" w:tplc="FFFFFFFF" w:tentative="1">
      <w:start w:val="1"/>
      <w:numFmt w:val="lowerLetter"/>
      <w:lvlText w:val="%5."/>
      <w:lvlJc w:val="left"/>
      <w:pPr>
        <w:tabs>
          <w:tab w:val="num" w:pos="3393"/>
        </w:tabs>
        <w:ind w:left="3393" w:hanging="360"/>
      </w:pPr>
    </w:lvl>
    <w:lvl w:ilvl="5" w:tplc="FFFFFFFF" w:tentative="1">
      <w:start w:val="1"/>
      <w:numFmt w:val="lowerRoman"/>
      <w:lvlText w:val="%6."/>
      <w:lvlJc w:val="right"/>
      <w:pPr>
        <w:tabs>
          <w:tab w:val="num" w:pos="4113"/>
        </w:tabs>
        <w:ind w:left="4113" w:hanging="180"/>
      </w:pPr>
    </w:lvl>
    <w:lvl w:ilvl="6" w:tplc="FFFFFFFF" w:tentative="1">
      <w:start w:val="1"/>
      <w:numFmt w:val="decimal"/>
      <w:lvlText w:val="%7."/>
      <w:lvlJc w:val="left"/>
      <w:pPr>
        <w:tabs>
          <w:tab w:val="num" w:pos="4833"/>
        </w:tabs>
        <w:ind w:left="4833" w:hanging="360"/>
      </w:pPr>
    </w:lvl>
    <w:lvl w:ilvl="7" w:tplc="FFFFFFFF" w:tentative="1">
      <w:start w:val="1"/>
      <w:numFmt w:val="lowerLetter"/>
      <w:lvlText w:val="%8."/>
      <w:lvlJc w:val="left"/>
      <w:pPr>
        <w:tabs>
          <w:tab w:val="num" w:pos="5553"/>
        </w:tabs>
        <w:ind w:left="5553" w:hanging="360"/>
      </w:pPr>
    </w:lvl>
    <w:lvl w:ilvl="8" w:tplc="FFFFFFFF" w:tentative="1">
      <w:start w:val="1"/>
      <w:numFmt w:val="lowerRoman"/>
      <w:lvlText w:val="%9."/>
      <w:lvlJc w:val="right"/>
      <w:pPr>
        <w:tabs>
          <w:tab w:val="num" w:pos="6273"/>
        </w:tabs>
        <w:ind w:left="6273" w:hanging="180"/>
      </w:pPr>
    </w:lvl>
  </w:abstractNum>
  <w:abstractNum w:abstractNumId="20" w15:restartNumberingAfterBreak="0">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D0D680F"/>
    <w:multiLevelType w:val="hybridMultilevel"/>
    <w:tmpl w:val="D4D6BD0E"/>
    <w:lvl w:ilvl="0" w:tplc="416AF450">
      <w:start w:val="1"/>
      <w:numFmt w:val="decimal"/>
      <w:lvlText w:val="%1."/>
      <w:lvlJc w:val="left"/>
      <w:pPr>
        <w:ind w:left="720" w:hanging="360"/>
      </w:pPr>
      <w:rPr>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5A01C2"/>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7571EF1"/>
    <w:multiLevelType w:val="hybridMultilevel"/>
    <w:tmpl w:val="6C0EAE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F1074B"/>
    <w:multiLevelType w:val="hybridMultilevel"/>
    <w:tmpl w:val="6256ECAE"/>
    <w:lvl w:ilvl="0" w:tplc="DF9274B0">
      <w:start w:val="1"/>
      <w:numFmt w:val="lowerLetter"/>
      <w:lvlText w:val="(%1)"/>
      <w:lvlJc w:val="left"/>
      <w:pPr>
        <w:tabs>
          <w:tab w:val="num" w:pos="576"/>
        </w:tabs>
        <w:ind w:left="576"/>
      </w:pPr>
      <w:rPr>
        <w:rFonts w:cs="Times New Roman" w:hint="default"/>
      </w:rPr>
    </w:lvl>
    <w:lvl w:ilvl="1" w:tplc="04090019">
      <w:start w:val="1"/>
      <w:numFmt w:val="lowerLetter"/>
      <w:lvlText w:val="%2."/>
      <w:lvlJc w:val="left"/>
      <w:pPr>
        <w:tabs>
          <w:tab w:val="num" w:pos="1296"/>
        </w:tabs>
        <w:ind w:left="1296" w:hanging="360"/>
      </w:pPr>
      <w:rPr>
        <w:rFonts w:cs="Times New Roman"/>
      </w:rPr>
    </w:lvl>
    <w:lvl w:ilvl="2" w:tplc="0409001B">
      <w:start w:val="1"/>
      <w:numFmt w:val="lowerRoman"/>
      <w:lvlText w:val="(%3)"/>
      <w:lvlJc w:val="right"/>
      <w:pPr>
        <w:tabs>
          <w:tab w:val="num" w:pos="2016"/>
        </w:tabs>
        <w:ind w:left="2016" w:hanging="180"/>
      </w:pPr>
      <w:rPr>
        <w:rFonts w:cs="Times New Roman" w:hint="default"/>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num w:numId="1">
    <w:abstractNumId w:val="13"/>
  </w:num>
  <w:num w:numId="2">
    <w:abstractNumId w:val="0"/>
  </w:num>
  <w:num w:numId="3">
    <w:abstractNumId w:val="1"/>
  </w:num>
  <w:num w:numId="4">
    <w:abstractNumId w:val="15"/>
  </w:num>
  <w:num w:numId="5">
    <w:abstractNumId w:val="10"/>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27"/>
  </w:num>
  <w:num w:numId="9">
    <w:abstractNumId w:val="5"/>
  </w:num>
  <w:num w:numId="10">
    <w:abstractNumId w:val="12"/>
  </w:num>
  <w:num w:numId="11">
    <w:abstractNumId w:val="17"/>
  </w:num>
  <w:num w:numId="12">
    <w:abstractNumId w:val="18"/>
  </w:num>
  <w:num w:numId="13">
    <w:abstractNumId w:val="9"/>
  </w:num>
  <w:num w:numId="14">
    <w:abstractNumId w:val="7"/>
  </w:num>
  <w:num w:numId="15">
    <w:abstractNumId w:val="25"/>
  </w:num>
  <w:num w:numId="16">
    <w:abstractNumId w:val="23"/>
  </w:num>
  <w:num w:numId="17">
    <w:abstractNumId w:val="22"/>
  </w:num>
  <w:num w:numId="18">
    <w:abstractNumId w:val="24"/>
  </w:num>
  <w:num w:numId="19">
    <w:abstractNumId w:val="16"/>
  </w:num>
  <w:num w:numId="20">
    <w:abstractNumId w:val="20"/>
  </w:num>
  <w:num w:numId="21">
    <w:abstractNumId w:val="6"/>
  </w:num>
  <w:num w:numId="22">
    <w:abstractNumId w:val="26"/>
  </w:num>
  <w:num w:numId="23">
    <w:abstractNumId w:val="4"/>
  </w:num>
  <w:num w:numId="24">
    <w:abstractNumId w:val="21"/>
  </w:num>
  <w:num w:numId="25">
    <w:abstractNumId w:val="11"/>
  </w:num>
  <w:num w:numId="26">
    <w:abstractNumId w:val="19"/>
  </w:num>
  <w:num w:numId="27">
    <w:abstractNumId w:val="2"/>
  </w:num>
  <w:num w:numId="28">
    <w:abstractNumId w:val="14"/>
  </w:num>
  <w:num w:numId="29">
    <w:abstractNumId w:val="3"/>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ishath Nadheema">
    <w15:presenceInfo w15:providerId="AD" w15:userId="S-1-5-21-691241595-883763465-490916854-16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mirrorMargins/>
  <w:hideSpellingErrors/>
  <w:hideGrammaticalErrors/>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trackRevisions/>
  <w:defaultTabStop w:val="720"/>
  <w:hyphenationZone w:val="994"/>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D2E"/>
    <w:rsid w:val="00001787"/>
    <w:rsid w:val="00001C0B"/>
    <w:rsid w:val="00001C23"/>
    <w:rsid w:val="000062E2"/>
    <w:rsid w:val="000064FE"/>
    <w:rsid w:val="00007054"/>
    <w:rsid w:val="00010DFD"/>
    <w:rsid w:val="00011A85"/>
    <w:rsid w:val="00011DB4"/>
    <w:rsid w:val="0001231C"/>
    <w:rsid w:val="00014C49"/>
    <w:rsid w:val="00014F2F"/>
    <w:rsid w:val="000150A0"/>
    <w:rsid w:val="000158D5"/>
    <w:rsid w:val="000159A6"/>
    <w:rsid w:val="00016747"/>
    <w:rsid w:val="000174C5"/>
    <w:rsid w:val="000178DA"/>
    <w:rsid w:val="00022AEE"/>
    <w:rsid w:val="00022D42"/>
    <w:rsid w:val="0002312A"/>
    <w:rsid w:val="00024303"/>
    <w:rsid w:val="0002440D"/>
    <w:rsid w:val="00024F5A"/>
    <w:rsid w:val="0002665C"/>
    <w:rsid w:val="00026DCD"/>
    <w:rsid w:val="00030045"/>
    <w:rsid w:val="000310AB"/>
    <w:rsid w:val="00031407"/>
    <w:rsid w:val="0003148E"/>
    <w:rsid w:val="00033945"/>
    <w:rsid w:val="00033E6B"/>
    <w:rsid w:val="0003424D"/>
    <w:rsid w:val="000344C8"/>
    <w:rsid w:val="00034EE0"/>
    <w:rsid w:val="0003793D"/>
    <w:rsid w:val="00037F34"/>
    <w:rsid w:val="00040A8A"/>
    <w:rsid w:val="00040FA3"/>
    <w:rsid w:val="0004294F"/>
    <w:rsid w:val="0004491A"/>
    <w:rsid w:val="00044E80"/>
    <w:rsid w:val="0004500C"/>
    <w:rsid w:val="000464E8"/>
    <w:rsid w:val="00046A3F"/>
    <w:rsid w:val="00047E3E"/>
    <w:rsid w:val="00051604"/>
    <w:rsid w:val="00055657"/>
    <w:rsid w:val="00061338"/>
    <w:rsid w:val="0006144C"/>
    <w:rsid w:val="0006309C"/>
    <w:rsid w:val="000630F7"/>
    <w:rsid w:val="0006384D"/>
    <w:rsid w:val="00063AF3"/>
    <w:rsid w:val="00067CC2"/>
    <w:rsid w:val="00072D8B"/>
    <w:rsid w:val="00075FBC"/>
    <w:rsid w:val="000767FF"/>
    <w:rsid w:val="00076EA9"/>
    <w:rsid w:val="00077307"/>
    <w:rsid w:val="00077B4C"/>
    <w:rsid w:val="00080B40"/>
    <w:rsid w:val="00083518"/>
    <w:rsid w:val="00084294"/>
    <w:rsid w:val="000858F7"/>
    <w:rsid w:val="000925F5"/>
    <w:rsid w:val="00092767"/>
    <w:rsid w:val="00092C30"/>
    <w:rsid w:val="00093B4B"/>
    <w:rsid w:val="00093DCD"/>
    <w:rsid w:val="000949D0"/>
    <w:rsid w:val="00094BCD"/>
    <w:rsid w:val="00094C6B"/>
    <w:rsid w:val="000952B8"/>
    <w:rsid w:val="000965A8"/>
    <w:rsid w:val="0009710D"/>
    <w:rsid w:val="0009717F"/>
    <w:rsid w:val="000A0654"/>
    <w:rsid w:val="000A177A"/>
    <w:rsid w:val="000A2EAE"/>
    <w:rsid w:val="000A2FE4"/>
    <w:rsid w:val="000A3B38"/>
    <w:rsid w:val="000A4709"/>
    <w:rsid w:val="000A530E"/>
    <w:rsid w:val="000B0E8D"/>
    <w:rsid w:val="000B13EB"/>
    <w:rsid w:val="000B2A38"/>
    <w:rsid w:val="000B2B04"/>
    <w:rsid w:val="000B392B"/>
    <w:rsid w:val="000B4079"/>
    <w:rsid w:val="000B4849"/>
    <w:rsid w:val="000B55CD"/>
    <w:rsid w:val="000B68DE"/>
    <w:rsid w:val="000B6EBF"/>
    <w:rsid w:val="000B7217"/>
    <w:rsid w:val="000C01B2"/>
    <w:rsid w:val="000C0940"/>
    <w:rsid w:val="000C554A"/>
    <w:rsid w:val="000C626D"/>
    <w:rsid w:val="000D203F"/>
    <w:rsid w:val="000D43CA"/>
    <w:rsid w:val="000D4EC3"/>
    <w:rsid w:val="000D56F0"/>
    <w:rsid w:val="000D5FAC"/>
    <w:rsid w:val="000D67AD"/>
    <w:rsid w:val="000D7DB0"/>
    <w:rsid w:val="000E160D"/>
    <w:rsid w:val="000E1BB1"/>
    <w:rsid w:val="000E3729"/>
    <w:rsid w:val="000E4BCC"/>
    <w:rsid w:val="000E618B"/>
    <w:rsid w:val="000E6715"/>
    <w:rsid w:val="000E754D"/>
    <w:rsid w:val="000E7604"/>
    <w:rsid w:val="000F0EF2"/>
    <w:rsid w:val="000F1168"/>
    <w:rsid w:val="000F2C4B"/>
    <w:rsid w:val="000F2D1F"/>
    <w:rsid w:val="000F33AA"/>
    <w:rsid w:val="000F36E1"/>
    <w:rsid w:val="000F670D"/>
    <w:rsid w:val="000F6B0B"/>
    <w:rsid w:val="000F778D"/>
    <w:rsid w:val="00100248"/>
    <w:rsid w:val="0010103B"/>
    <w:rsid w:val="001010D3"/>
    <w:rsid w:val="00101CAC"/>
    <w:rsid w:val="00102FE3"/>
    <w:rsid w:val="00103A6E"/>
    <w:rsid w:val="00104414"/>
    <w:rsid w:val="001048C3"/>
    <w:rsid w:val="00106C03"/>
    <w:rsid w:val="00107E17"/>
    <w:rsid w:val="001111BC"/>
    <w:rsid w:val="00111D4D"/>
    <w:rsid w:val="001132DD"/>
    <w:rsid w:val="001151C9"/>
    <w:rsid w:val="00120205"/>
    <w:rsid w:val="0012177D"/>
    <w:rsid w:val="0012328C"/>
    <w:rsid w:val="0012397D"/>
    <w:rsid w:val="001250A7"/>
    <w:rsid w:val="00126031"/>
    <w:rsid w:val="00127DAF"/>
    <w:rsid w:val="0013189C"/>
    <w:rsid w:val="00131B4C"/>
    <w:rsid w:val="00131DC3"/>
    <w:rsid w:val="00134C46"/>
    <w:rsid w:val="0013631E"/>
    <w:rsid w:val="0013784A"/>
    <w:rsid w:val="00137CE0"/>
    <w:rsid w:val="00141D70"/>
    <w:rsid w:val="001424F1"/>
    <w:rsid w:val="00142BE4"/>
    <w:rsid w:val="00144EE0"/>
    <w:rsid w:val="00147407"/>
    <w:rsid w:val="001502C9"/>
    <w:rsid w:val="001518A8"/>
    <w:rsid w:val="00153670"/>
    <w:rsid w:val="001540A8"/>
    <w:rsid w:val="001556EA"/>
    <w:rsid w:val="00156398"/>
    <w:rsid w:val="001565CE"/>
    <w:rsid w:val="00157336"/>
    <w:rsid w:val="00157674"/>
    <w:rsid w:val="00162ECB"/>
    <w:rsid w:val="00163E60"/>
    <w:rsid w:val="00163F7E"/>
    <w:rsid w:val="00164B48"/>
    <w:rsid w:val="00166449"/>
    <w:rsid w:val="00167753"/>
    <w:rsid w:val="00167B2E"/>
    <w:rsid w:val="0017034A"/>
    <w:rsid w:val="00170F4E"/>
    <w:rsid w:val="00171145"/>
    <w:rsid w:val="00171C0C"/>
    <w:rsid w:val="00171E6B"/>
    <w:rsid w:val="00174E6F"/>
    <w:rsid w:val="001770E2"/>
    <w:rsid w:val="00180B91"/>
    <w:rsid w:val="00180E36"/>
    <w:rsid w:val="001817B4"/>
    <w:rsid w:val="001837A4"/>
    <w:rsid w:val="0018589F"/>
    <w:rsid w:val="00185FAE"/>
    <w:rsid w:val="0018660E"/>
    <w:rsid w:val="001869C6"/>
    <w:rsid w:val="00186AB6"/>
    <w:rsid w:val="00186B6F"/>
    <w:rsid w:val="0018744C"/>
    <w:rsid w:val="00187ED4"/>
    <w:rsid w:val="00191148"/>
    <w:rsid w:val="00192DB8"/>
    <w:rsid w:val="00192FA7"/>
    <w:rsid w:val="00193DB1"/>
    <w:rsid w:val="00193FFF"/>
    <w:rsid w:val="00195150"/>
    <w:rsid w:val="00195DDF"/>
    <w:rsid w:val="00197C03"/>
    <w:rsid w:val="00197E1A"/>
    <w:rsid w:val="001A0DA5"/>
    <w:rsid w:val="001A1293"/>
    <w:rsid w:val="001A3CA9"/>
    <w:rsid w:val="001A5639"/>
    <w:rsid w:val="001A68E7"/>
    <w:rsid w:val="001A69B2"/>
    <w:rsid w:val="001A6A9C"/>
    <w:rsid w:val="001A6B7A"/>
    <w:rsid w:val="001A6E77"/>
    <w:rsid w:val="001B1914"/>
    <w:rsid w:val="001B2718"/>
    <w:rsid w:val="001B32DB"/>
    <w:rsid w:val="001B6988"/>
    <w:rsid w:val="001B6996"/>
    <w:rsid w:val="001B6BCB"/>
    <w:rsid w:val="001B77D2"/>
    <w:rsid w:val="001C1C5F"/>
    <w:rsid w:val="001C1C6B"/>
    <w:rsid w:val="001D03A7"/>
    <w:rsid w:val="001D10D8"/>
    <w:rsid w:val="001D3A10"/>
    <w:rsid w:val="001D4760"/>
    <w:rsid w:val="001D6BC5"/>
    <w:rsid w:val="001D6FF6"/>
    <w:rsid w:val="001D7519"/>
    <w:rsid w:val="001E0EDC"/>
    <w:rsid w:val="001E4475"/>
    <w:rsid w:val="001E5AB6"/>
    <w:rsid w:val="001E5C51"/>
    <w:rsid w:val="001E5F9E"/>
    <w:rsid w:val="001E6453"/>
    <w:rsid w:val="001E655B"/>
    <w:rsid w:val="001E693B"/>
    <w:rsid w:val="001E7465"/>
    <w:rsid w:val="001F07DB"/>
    <w:rsid w:val="00200A2E"/>
    <w:rsid w:val="00201286"/>
    <w:rsid w:val="0020194A"/>
    <w:rsid w:val="002021CD"/>
    <w:rsid w:val="00203283"/>
    <w:rsid w:val="00203320"/>
    <w:rsid w:val="002064B3"/>
    <w:rsid w:val="00206583"/>
    <w:rsid w:val="00207387"/>
    <w:rsid w:val="00207466"/>
    <w:rsid w:val="00207E7D"/>
    <w:rsid w:val="00210935"/>
    <w:rsid w:val="00210D9D"/>
    <w:rsid w:val="002110C1"/>
    <w:rsid w:val="0021215B"/>
    <w:rsid w:val="00212D83"/>
    <w:rsid w:val="00213846"/>
    <w:rsid w:val="00213C98"/>
    <w:rsid w:val="002143A2"/>
    <w:rsid w:val="002169C4"/>
    <w:rsid w:val="0021736B"/>
    <w:rsid w:val="00222855"/>
    <w:rsid w:val="00222E5A"/>
    <w:rsid w:val="002233EA"/>
    <w:rsid w:val="00227F84"/>
    <w:rsid w:val="00231ED1"/>
    <w:rsid w:val="00232988"/>
    <w:rsid w:val="00232B37"/>
    <w:rsid w:val="00233AD2"/>
    <w:rsid w:val="00234000"/>
    <w:rsid w:val="002343E8"/>
    <w:rsid w:val="00234EB9"/>
    <w:rsid w:val="0023595E"/>
    <w:rsid w:val="00237DB1"/>
    <w:rsid w:val="00241C4D"/>
    <w:rsid w:val="00241FD8"/>
    <w:rsid w:val="00244436"/>
    <w:rsid w:val="00244534"/>
    <w:rsid w:val="00245558"/>
    <w:rsid w:val="00245F53"/>
    <w:rsid w:val="0025068D"/>
    <w:rsid w:val="002514E1"/>
    <w:rsid w:val="002516ED"/>
    <w:rsid w:val="00253CB9"/>
    <w:rsid w:val="00254035"/>
    <w:rsid w:val="00255B06"/>
    <w:rsid w:val="00257005"/>
    <w:rsid w:val="0025716C"/>
    <w:rsid w:val="00262B2E"/>
    <w:rsid w:val="00262D5B"/>
    <w:rsid w:val="002640CF"/>
    <w:rsid w:val="00265A41"/>
    <w:rsid w:val="0026664C"/>
    <w:rsid w:val="00266D01"/>
    <w:rsid w:val="002671EF"/>
    <w:rsid w:val="00267684"/>
    <w:rsid w:val="00267FDD"/>
    <w:rsid w:val="0027169F"/>
    <w:rsid w:val="0027253B"/>
    <w:rsid w:val="0027271B"/>
    <w:rsid w:val="0027312B"/>
    <w:rsid w:val="00274085"/>
    <w:rsid w:val="00274CC8"/>
    <w:rsid w:val="002778A8"/>
    <w:rsid w:val="00281C09"/>
    <w:rsid w:val="00281C2C"/>
    <w:rsid w:val="00282274"/>
    <w:rsid w:val="0028315E"/>
    <w:rsid w:val="00284E7A"/>
    <w:rsid w:val="00285386"/>
    <w:rsid w:val="00285C49"/>
    <w:rsid w:val="0029247B"/>
    <w:rsid w:val="00292D9D"/>
    <w:rsid w:val="00294BF2"/>
    <w:rsid w:val="002A2168"/>
    <w:rsid w:val="002A243F"/>
    <w:rsid w:val="002A3A6E"/>
    <w:rsid w:val="002A41C0"/>
    <w:rsid w:val="002A445E"/>
    <w:rsid w:val="002A5D19"/>
    <w:rsid w:val="002A6ACD"/>
    <w:rsid w:val="002A7EAA"/>
    <w:rsid w:val="002B07BE"/>
    <w:rsid w:val="002B24DC"/>
    <w:rsid w:val="002B47FE"/>
    <w:rsid w:val="002B6BEB"/>
    <w:rsid w:val="002B6D2C"/>
    <w:rsid w:val="002C0F21"/>
    <w:rsid w:val="002C1BFF"/>
    <w:rsid w:val="002C1C88"/>
    <w:rsid w:val="002C30C7"/>
    <w:rsid w:val="002C3DD8"/>
    <w:rsid w:val="002C49E3"/>
    <w:rsid w:val="002D0210"/>
    <w:rsid w:val="002D0CAC"/>
    <w:rsid w:val="002D4012"/>
    <w:rsid w:val="002D4527"/>
    <w:rsid w:val="002D5266"/>
    <w:rsid w:val="002D5F69"/>
    <w:rsid w:val="002D6D14"/>
    <w:rsid w:val="002E02BF"/>
    <w:rsid w:val="002E094D"/>
    <w:rsid w:val="002E0B45"/>
    <w:rsid w:val="002E162C"/>
    <w:rsid w:val="002E1792"/>
    <w:rsid w:val="002E2239"/>
    <w:rsid w:val="002E3837"/>
    <w:rsid w:val="002E3F03"/>
    <w:rsid w:val="002E4415"/>
    <w:rsid w:val="002E4A68"/>
    <w:rsid w:val="002E602D"/>
    <w:rsid w:val="002F1F89"/>
    <w:rsid w:val="002F2153"/>
    <w:rsid w:val="002F2FEC"/>
    <w:rsid w:val="002F642F"/>
    <w:rsid w:val="002F6C42"/>
    <w:rsid w:val="002F73CF"/>
    <w:rsid w:val="00305355"/>
    <w:rsid w:val="00310AA6"/>
    <w:rsid w:val="00311FDA"/>
    <w:rsid w:val="0031363A"/>
    <w:rsid w:val="003139D8"/>
    <w:rsid w:val="00314F66"/>
    <w:rsid w:val="0031599C"/>
    <w:rsid w:val="003162B6"/>
    <w:rsid w:val="003167EA"/>
    <w:rsid w:val="0031766B"/>
    <w:rsid w:val="00317CE9"/>
    <w:rsid w:val="00320892"/>
    <w:rsid w:val="00320BDC"/>
    <w:rsid w:val="00321190"/>
    <w:rsid w:val="0032132C"/>
    <w:rsid w:val="003230A9"/>
    <w:rsid w:val="0032719F"/>
    <w:rsid w:val="00327BF9"/>
    <w:rsid w:val="00332037"/>
    <w:rsid w:val="00336E4A"/>
    <w:rsid w:val="0033747D"/>
    <w:rsid w:val="00340C22"/>
    <w:rsid w:val="00341216"/>
    <w:rsid w:val="00341996"/>
    <w:rsid w:val="00345DAD"/>
    <w:rsid w:val="00347FD9"/>
    <w:rsid w:val="0035087B"/>
    <w:rsid w:val="00352017"/>
    <w:rsid w:val="00356574"/>
    <w:rsid w:val="0035765D"/>
    <w:rsid w:val="003576AE"/>
    <w:rsid w:val="00357DFE"/>
    <w:rsid w:val="00361204"/>
    <w:rsid w:val="00361C2A"/>
    <w:rsid w:val="00362697"/>
    <w:rsid w:val="003642FF"/>
    <w:rsid w:val="003652A8"/>
    <w:rsid w:val="00371601"/>
    <w:rsid w:val="003725FE"/>
    <w:rsid w:val="0037290B"/>
    <w:rsid w:val="00373216"/>
    <w:rsid w:val="00373298"/>
    <w:rsid w:val="00373B1B"/>
    <w:rsid w:val="00373DDA"/>
    <w:rsid w:val="00374C09"/>
    <w:rsid w:val="00374D31"/>
    <w:rsid w:val="00376055"/>
    <w:rsid w:val="00377D13"/>
    <w:rsid w:val="00380779"/>
    <w:rsid w:val="00380F8B"/>
    <w:rsid w:val="003810A7"/>
    <w:rsid w:val="00381BBB"/>
    <w:rsid w:val="00381F0B"/>
    <w:rsid w:val="00382D18"/>
    <w:rsid w:val="003833E7"/>
    <w:rsid w:val="003838AA"/>
    <w:rsid w:val="003854E9"/>
    <w:rsid w:val="00385866"/>
    <w:rsid w:val="0038689C"/>
    <w:rsid w:val="00386DD3"/>
    <w:rsid w:val="00386ECA"/>
    <w:rsid w:val="00390835"/>
    <w:rsid w:val="00391536"/>
    <w:rsid w:val="00391719"/>
    <w:rsid w:val="0039180C"/>
    <w:rsid w:val="003933C2"/>
    <w:rsid w:val="003979A7"/>
    <w:rsid w:val="003A0051"/>
    <w:rsid w:val="003A2A90"/>
    <w:rsid w:val="003A31DB"/>
    <w:rsid w:val="003A3C6D"/>
    <w:rsid w:val="003A57BD"/>
    <w:rsid w:val="003A6C24"/>
    <w:rsid w:val="003B0DCB"/>
    <w:rsid w:val="003B2B42"/>
    <w:rsid w:val="003B6615"/>
    <w:rsid w:val="003B71A1"/>
    <w:rsid w:val="003B74C9"/>
    <w:rsid w:val="003C0124"/>
    <w:rsid w:val="003C0E27"/>
    <w:rsid w:val="003C5E12"/>
    <w:rsid w:val="003C6CB8"/>
    <w:rsid w:val="003C720A"/>
    <w:rsid w:val="003C7E5B"/>
    <w:rsid w:val="003D0964"/>
    <w:rsid w:val="003D0FD2"/>
    <w:rsid w:val="003D5175"/>
    <w:rsid w:val="003D69A0"/>
    <w:rsid w:val="003D731A"/>
    <w:rsid w:val="003E01C2"/>
    <w:rsid w:val="003E0DC4"/>
    <w:rsid w:val="003E125A"/>
    <w:rsid w:val="003E14F0"/>
    <w:rsid w:val="003E2C71"/>
    <w:rsid w:val="003E3759"/>
    <w:rsid w:val="003E5026"/>
    <w:rsid w:val="003E542E"/>
    <w:rsid w:val="003E5F56"/>
    <w:rsid w:val="003E7B33"/>
    <w:rsid w:val="003F0E84"/>
    <w:rsid w:val="003F115F"/>
    <w:rsid w:val="003F32F3"/>
    <w:rsid w:val="003F34DA"/>
    <w:rsid w:val="003F378E"/>
    <w:rsid w:val="003F4862"/>
    <w:rsid w:val="003F56A8"/>
    <w:rsid w:val="003F5CEA"/>
    <w:rsid w:val="003F7D73"/>
    <w:rsid w:val="00401DED"/>
    <w:rsid w:val="00403EAE"/>
    <w:rsid w:val="004051A0"/>
    <w:rsid w:val="004052F9"/>
    <w:rsid w:val="004058EC"/>
    <w:rsid w:val="00405A35"/>
    <w:rsid w:val="00407080"/>
    <w:rsid w:val="004106C9"/>
    <w:rsid w:val="0041583E"/>
    <w:rsid w:val="00415B37"/>
    <w:rsid w:val="004165A6"/>
    <w:rsid w:val="00416BB6"/>
    <w:rsid w:val="00420098"/>
    <w:rsid w:val="00420473"/>
    <w:rsid w:val="0042047B"/>
    <w:rsid w:val="00420BDB"/>
    <w:rsid w:val="004235F2"/>
    <w:rsid w:val="00424C2A"/>
    <w:rsid w:val="004258D8"/>
    <w:rsid w:val="004261A8"/>
    <w:rsid w:val="00426501"/>
    <w:rsid w:val="004271B3"/>
    <w:rsid w:val="00430118"/>
    <w:rsid w:val="00430910"/>
    <w:rsid w:val="0043146C"/>
    <w:rsid w:val="004318D5"/>
    <w:rsid w:val="00432552"/>
    <w:rsid w:val="00433F86"/>
    <w:rsid w:val="0043460E"/>
    <w:rsid w:val="00434F50"/>
    <w:rsid w:val="004355FF"/>
    <w:rsid w:val="00436064"/>
    <w:rsid w:val="004371CA"/>
    <w:rsid w:val="0043761A"/>
    <w:rsid w:val="00440516"/>
    <w:rsid w:val="00440B6B"/>
    <w:rsid w:val="00441569"/>
    <w:rsid w:val="00442F88"/>
    <w:rsid w:val="0044550D"/>
    <w:rsid w:val="0045017F"/>
    <w:rsid w:val="00450462"/>
    <w:rsid w:val="004518C9"/>
    <w:rsid w:val="004572AE"/>
    <w:rsid w:val="004579AB"/>
    <w:rsid w:val="00457F4D"/>
    <w:rsid w:val="00460814"/>
    <w:rsid w:val="00462A52"/>
    <w:rsid w:val="0046305B"/>
    <w:rsid w:val="004656A1"/>
    <w:rsid w:val="004707BD"/>
    <w:rsid w:val="004724BE"/>
    <w:rsid w:val="00476064"/>
    <w:rsid w:val="00476A38"/>
    <w:rsid w:val="00476F9B"/>
    <w:rsid w:val="004813DB"/>
    <w:rsid w:val="00481457"/>
    <w:rsid w:val="00481D30"/>
    <w:rsid w:val="004827EC"/>
    <w:rsid w:val="004850E4"/>
    <w:rsid w:val="00485357"/>
    <w:rsid w:val="00490768"/>
    <w:rsid w:val="004913C1"/>
    <w:rsid w:val="00492429"/>
    <w:rsid w:val="00492A77"/>
    <w:rsid w:val="004938D3"/>
    <w:rsid w:val="00495DBC"/>
    <w:rsid w:val="00497CF9"/>
    <w:rsid w:val="004A040D"/>
    <w:rsid w:val="004A216F"/>
    <w:rsid w:val="004A31AB"/>
    <w:rsid w:val="004A3F06"/>
    <w:rsid w:val="004A53BF"/>
    <w:rsid w:val="004A648B"/>
    <w:rsid w:val="004A6CA5"/>
    <w:rsid w:val="004A7179"/>
    <w:rsid w:val="004A780B"/>
    <w:rsid w:val="004B45AD"/>
    <w:rsid w:val="004B4C26"/>
    <w:rsid w:val="004B66C4"/>
    <w:rsid w:val="004C00F1"/>
    <w:rsid w:val="004C616F"/>
    <w:rsid w:val="004C6B3E"/>
    <w:rsid w:val="004C6F18"/>
    <w:rsid w:val="004C70D7"/>
    <w:rsid w:val="004D09C2"/>
    <w:rsid w:val="004D28D8"/>
    <w:rsid w:val="004D2C2C"/>
    <w:rsid w:val="004D34DE"/>
    <w:rsid w:val="004D4390"/>
    <w:rsid w:val="004D4559"/>
    <w:rsid w:val="004D55CC"/>
    <w:rsid w:val="004D658E"/>
    <w:rsid w:val="004D717B"/>
    <w:rsid w:val="004D77FC"/>
    <w:rsid w:val="004D7DE3"/>
    <w:rsid w:val="004E08B8"/>
    <w:rsid w:val="004E16AD"/>
    <w:rsid w:val="004E175F"/>
    <w:rsid w:val="004E27D8"/>
    <w:rsid w:val="004E29C7"/>
    <w:rsid w:val="004E34FB"/>
    <w:rsid w:val="004E3D99"/>
    <w:rsid w:val="004E4094"/>
    <w:rsid w:val="004E4798"/>
    <w:rsid w:val="004E4CB7"/>
    <w:rsid w:val="004F1211"/>
    <w:rsid w:val="004F2715"/>
    <w:rsid w:val="004F5A2F"/>
    <w:rsid w:val="004F5F7C"/>
    <w:rsid w:val="004F69A9"/>
    <w:rsid w:val="004F7566"/>
    <w:rsid w:val="00500489"/>
    <w:rsid w:val="00500607"/>
    <w:rsid w:val="00500709"/>
    <w:rsid w:val="00500ED0"/>
    <w:rsid w:val="0050230E"/>
    <w:rsid w:val="0050239B"/>
    <w:rsid w:val="0050309F"/>
    <w:rsid w:val="00504C44"/>
    <w:rsid w:val="00505E7B"/>
    <w:rsid w:val="0050624F"/>
    <w:rsid w:val="005065F4"/>
    <w:rsid w:val="00506E71"/>
    <w:rsid w:val="00511294"/>
    <w:rsid w:val="005120A9"/>
    <w:rsid w:val="00514357"/>
    <w:rsid w:val="00515753"/>
    <w:rsid w:val="005175C9"/>
    <w:rsid w:val="005221A2"/>
    <w:rsid w:val="00522453"/>
    <w:rsid w:val="00524246"/>
    <w:rsid w:val="005247C0"/>
    <w:rsid w:val="00524AFF"/>
    <w:rsid w:val="00526938"/>
    <w:rsid w:val="005273D8"/>
    <w:rsid w:val="005310D1"/>
    <w:rsid w:val="005319F5"/>
    <w:rsid w:val="00534ED0"/>
    <w:rsid w:val="00535695"/>
    <w:rsid w:val="00536AC2"/>
    <w:rsid w:val="0053716D"/>
    <w:rsid w:val="00540020"/>
    <w:rsid w:val="00540097"/>
    <w:rsid w:val="00542A3F"/>
    <w:rsid w:val="0054309B"/>
    <w:rsid w:val="00551884"/>
    <w:rsid w:val="00553E59"/>
    <w:rsid w:val="00553F1E"/>
    <w:rsid w:val="00554A1C"/>
    <w:rsid w:val="00554AB1"/>
    <w:rsid w:val="00554B03"/>
    <w:rsid w:val="00554B46"/>
    <w:rsid w:val="0055556A"/>
    <w:rsid w:val="0055792A"/>
    <w:rsid w:val="00563D80"/>
    <w:rsid w:val="0056558F"/>
    <w:rsid w:val="005675C5"/>
    <w:rsid w:val="00567954"/>
    <w:rsid w:val="00567CDB"/>
    <w:rsid w:val="00572891"/>
    <w:rsid w:val="00572FA4"/>
    <w:rsid w:val="00573292"/>
    <w:rsid w:val="00574C59"/>
    <w:rsid w:val="00575040"/>
    <w:rsid w:val="0057505F"/>
    <w:rsid w:val="0057542B"/>
    <w:rsid w:val="00575B75"/>
    <w:rsid w:val="00575D80"/>
    <w:rsid w:val="00575E80"/>
    <w:rsid w:val="0057609A"/>
    <w:rsid w:val="00576E7C"/>
    <w:rsid w:val="00583646"/>
    <w:rsid w:val="00584E1B"/>
    <w:rsid w:val="0058650A"/>
    <w:rsid w:val="00586D91"/>
    <w:rsid w:val="0059147D"/>
    <w:rsid w:val="00592C56"/>
    <w:rsid w:val="00593DD4"/>
    <w:rsid w:val="0059412E"/>
    <w:rsid w:val="00594DC0"/>
    <w:rsid w:val="00595795"/>
    <w:rsid w:val="005965EB"/>
    <w:rsid w:val="005A0BBE"/>
    <w:rsid w:val="005A402A"/>
    <w:rsid w:val="005A5056"/>
    <w:rsid w:val="005A585C"/>
    <w:rsid w:val="005A683E"/>
    <w:rsid w:val="005A6DE0"/>
    <w:rsid w:val="005B0046"/>
    <w:rsid w:val="005B0273"/>
    <w:rsid w:val="005B07B6"/>
    <w:rsid w:val="005B0FB7"/>
    <w:rsid w:val="005B1D45"/>
    <w:rsid w:val="005B3B2F"/>
    <w:rsid w:val="005B495B"/>
    <w:rsid w:val="005B64A6"/>
    <w:rsid w:val="005C148B"/>
    <w:rsid w:val="005C22FD"/>
    <w:rsid w:val="005C393F"/>
    <w:rsid w:val="005C5267"/>
    <w:rsid w:val="005C5495"/>
    <w:rsid w:val="005C62BE"/>
    <w:rsid w:val="005C63E6"/>
    <w:rsid w:val="005C68C6"/>
    <w:rsid w:val="005D0DC8"/>
    <w:rsid w:val="005D4206"/>
    <w:rsid w:val="005D5BFC"/>
    <w:rsid w:val="005D6053"/>
    <w:rsid w:val="005D615B"/>
    <w:rsid w:val="005D6551"/>
    <w:rsid w:val="005D779A"/>
    <w:rsid w:val="005D7BB5"/>
    <w:rsid w:val="005E060A"/>
    <w:rsid w:val="005E0A12"/>
    <w:rsid w:val="005E13B8"/>
    <w:rsid w:val="005E3AD7"/>
    <w:rsid w:val="005E3BF3"/>
    <w:rsid w:val="005E3D92"/>
    <w:rsid w:val="005E5844"/>
    <w:rsid w:val="005E6324"/>
    <w:rsid w:val="005E64C4"/>
    <w:rsid w:val="005E6C3A"/>
    <w:rsid w:val="005E75F8"/>
    <w:rsid w:val="005F0280"/>
    <w:rsid w:val="005F09B4"/>
    <w:rsid w:val="005F21ED"/>
    <w:rsid w:val="005F28B8"/>
    <w:rsid w:val="005F34B7"/>
    <w:rsid w:val="005F5BB7"/>
    <w:rsid w:val="00602002"/>
    <w:rsid w:val="00605031"/>
    <w:rsid w:val="00607F08"/>
    <w:rsid w:val="006116B5"/>
    <w:rsid w:val="00611770"/>
    <w:rsid w:val="00611AF4"/>
    <w:rsid w:val="00613C83"/>
    <w:rsid w:val="0061446A"/>
    <w:rsid w:val="006150FD"/>
    <w:rsid w:val="006155F5"/>
    <w:rsid w:val="00620403"/>
    <w:rsid w:val="00620427"/>
    <w:rsid w:val="00620825"/>
    <w:rsid w:val="00620E50"/>
    <w:rsid w:val="006218C8"/>
    <w:rsid w:val="00621EF0"/>
    <w:rsid w:val="00627B23"/>
    <w:rsid w:val="006305D5"/>
    <w:rsid w:val="006309F7"/>
    <w:rsid w:val="00632E58"/>
    <w:rsid w:val="00633A8E"/>
    <w:rsid w:val="006357D0"/>
    <w:rsid w:val="00635C9F"/>
    <w:rsid w:val="00636FBC"/>
    <w:rsid w:val="00637570"/>
    <w:rsid w:val="00637903"/>
    <w:rsid w:val="00637AFC"/>
    <w:rsid w:val="00637EE2"/>
    <w:rsid w:val="00641B6B"/>
    <w:rsid w:val="00641FB2"/>
    <w:rsid w:val="006426B5"/>
    <w:rsid w:val="006428D4"/>
    <w:rsid w:val="00642FE6"/>
    <w:rsid w:val="00643DC8"/>
    <w:rsid w:val="00643FD2"/>
    <w:rsid w:val="00645FAD"/>
    <w:rsid w:val="0065026C"/>
    <w:rsid w:val="00652063"/>
    <w:rsid w:val="00652421"/>
    <w:rsid w:val="0065461D"/>
    <w:rsid w:val="006550A2"/>
    <w:rsid w:val="00655146"/>
    <w:rsid w:val="00656254"/>
    <w:rsid w:val="00656D40"/>
    <w:rsid w:val="006578AC"/>
    <w:rsid w:val="00657CAB"/>
    <w:rsid w:val="00660111"/>
    <w:rsid w:val="006609D0"/>
    <w:rsid w:val="00661F38"/>
    <w:rsid w:val="0066335D"/>
    <w:rsid w:val="00663BE1"/>
    <w:rsid w:val="0066567F"/>
    <w:rsid w:val="00667692"/>
    <w:rsid w:val="00667B04"/>
    <w:rsid w:val="00670376"/>
    <w:rsid w:val="00672998"/>
    <w:rsid w:val="00674137"/>
    <w:rsid w:val="006743D7"/>
    <w:rsid w:val="00676225"/>
    <w:rsid w:val="0067639B"/>
    <w:rsid w:val="00677D92"/>
    <w:rsid w:val="00677FD8"/>
    <w:rsid w:val="00681131"/>
    <w:rsid w:val="00681953"/>
    <w:rsid w:val="006830A7"/>
    <w:rsid w:val="0068538B"/>
    <w:rsid w:val="0068666B"/>
    <w:rsid w:val="00686A79"/>
    <w:rsid w:val="00687567"/>
    <w:rsid w:val="0069221D"/>
    <w:rsid w:val="006944D1"/>
    <w:rsid w:val="00695F49"/>
    <w:rsid w:val="006961DA"/>
    <w:rsid w:val="006A0556"/>
    <w:rsid w:val="006A080F"/>
    <w:rsid w:val="006A0E41"/>
    <w:rsid w:val="006A3575"/>
    <w:rsid w:val="006A39AA"/>
    <w:rsid w:val="006A3D71"/>
    <w:rsid w:val="006A5ED5"/>
    <w:rsid w:val="006A6FAD"/>
    <w:rsid w:val="006B0386"/>
    <w:rsid w:val="006B2C78"/>
    <w:rsid w:val="006B3D71"/>
    <w:rsid w:val="006B3F3E"/>
    <w:rsid w:val="006B5FEB"/>
    <w:rsid w:val="006B6046"/>
    <w:rsid w:val="006B6553"/>
    <w:rsid w:val="006B6F66"/>
    <w:rsid w:val="006C2F82"/>
    <w:rsid w:val="006C3D0F"/>
    <w:rsid w:val="006C5E84"/>
    <w:rsid w:val="006C6BA6"/>
    <w:rsid w:val="006C730C"/>
    <w:rsid w:val="006C7C27"/>
    <w:rsid w:val="006D02FA"/>
    <w:rsid w:val="006D0490"/>
    <w:rsid w:val="006D0E5E"/>
    <w:rsid w:val="006D1DC9"/>
    <w:rsid w:val="006D253A"/>
    <w:rsid w:val="006D2DE1"/>
    <w:rsid w:val="006D3397"/>
    <w:rsid w:val="006D3807"/>
    <w:rsid w:val="006D3EC1"/>
    <w:rsid w:val="006D4020"/>
    <w:rsid w:val="006D52D4"/>
    <w:rsid w:val="006D5A00"/>
    <w:rsid w:val="006D5D46"/>
    <w:rsid w:val="006D5DBC"/>
    <w:rsid w:val="006D66B1"/>
    <w:rsid w:val="006E0A91"/>
    <w:rsid w:val="006E30D7"/>
    <w:rsid w:val="006E3E1F"/>
    <w:rsid w:val="006E3F7B"/>
    <w:rsid w:val="006E6B50"/>
    <w:rsid w:val="006E735D"/>
    <w:rsid w:val="006F05C9"/>
    <w:rsid w:val="006F0897"/>
    <w:rsid w:val="006F260E"/>
    <w:rsid w:val="006F2C0C"/>
    <w:rsid w:val="006F6356"/>
    <w:rsid w:val="006F7CCB"/>
    <w:rsid w:val="00700433"/>
    <w:rsid w:val="00700ACD"/>
    <w:rsid w:val="00702856"/>
    <w:rsid w:val="00702ED9"/>
    <w:rsid w:val="00703064"/>
    <w:rsid w:val="00703D74"/>
    <w:rsid w:val="007041F3"/>
    <w:rsid w:val="00705D07"/>
    <w:rsid w:val="007078AD"/>
    <w:rsid w:val="00711009"/>
    <w:rsid w:val="007114A5"/>
    <w:rsid w:val="00712DE3"/>
    <w:rsid w:val="0071426B"/>
    <w:rsid w:val="007144E9"/>
    <w:rsid w:val="00714FE4"/>
    <w:rsid w:val="0071539C"/>
    <w:rsid w:val="00715FB1"/>
    <w:rsid w:val="00716423"/>
    <w:rsid w:val="00716A40"/>
    <w:rsid w:val="00717CCA"/>
    <w:rsid w:val="0072131E"/>
    <w:rsid w:val="007221E5"/>
    <w:rsid w:val="007225E1"/>
    <w:rsid w:val="00722EEF"/>
    <w:rsid w:val="00723515"/>
    <w:rsid w:val="00724C8B"/>
    <w:rsid w:val="00725080"/>
    <w:rsid w:val="007253EC"/>
    <w:rsid w:val="00725B2C"/>
    <w:rsid w:val="00725B6E"/>
    <w:rsid w:val="007267DB"/>
    <w:rsid w:val="00727356"/>
    <w:rsid w:val="00730707"/>
    <w:rsid w:val="00731EB3"/>
    <w:rsid w:val="00732E98"/>
    <w:rsid w:val="00732FEF"/>
    <w:rsid w:val="00733B6F"/>
    <w:rsid w:val="007356CB"/>
    <w:rsid w:val="007357E6"/>
    <w:rsid w:val="007363C6"/>
    <w:rsid w:val="00740639"/>
    <w:rsid w:val="00742E82"/>
    <w:rsid w:val="00743A81"/>
    <w:rsid w:val="00744FED"/>
    <w:rsid w:val="007452FF"/>
    <w:rsid w:val="007460DD"/>
    <w:rsid w:val="00746AEC"/>
    <w:rsid w:val="00746D6C"/>
    <w:rsid w:val="00747546"/>
    <w:rsid w:val="00747918"/>
    <w:rsid w:val="00747A73"/>
    <w:rsid w:val="00747B16"/>
    <w:rsid w:val="00747D26"/>
    <w:rsid w:val="007524BF"/>
    <w:rsid w:val="00753054"/>
    <w:rsid w:val="00754AD9"/>
    <w:rsid w:val="00754DD3"/>
    <w:rsid w:val="00756D1F"/>
    <w:rsid w:val="007626C5"/>
    <w:rsid w:val="00764139"/>
    <w:rsid w:val="00764B7E"/>
    <w:rsid w:val="007650E4"/>
    <w:rsid w:val="00765B46"/>
    <w:rsid w:val="00767987"/>
    <w:rsid w:val="00770BEB"/>
    <w:rsid w:val="00772488"/>
    <w:rsid w:val="0077322D"/>
    <w:rsid w:val="0077348B"/>
    <w:rsid w:val="00774B26"/>
    <w:rsid w:val="00775454"/>
    <w:rsid w:val="00776C9E"/>
    <w:rsid w:val="00776E77"/>
    <w:rsid w:val="007779E8"/>
    <w:rsid w:val="00780A77"/>
    <w:rsid w:val="00780C63"/>
    <w:rsid w:val="00781355"/>
    <w:rsid w:val="007814EB"/>
    <w:rsid w:val="00781A1D"/>
    <w:rsid w:val="007829CC"/>
    <w:rsid w:val="00782E3B"/>
    <w:rsid w:val="00783E3A"/>
    <w:rsid w:val="0078487D"/>
    <w:rsid w:val="007853A7"/>
    <w:rsid w:val="00785A52"/>
    <w:rsid w:val="007864CC"/>
    <w:rsid w:val="007866D6"/>
    <w:rsid w:val="00790E8C"/>
    <w:rsid w:val="00791737"/>
    <w:rsid w:val="00791945"/>
    <w:rsid w:val="00791BDB"/>
    <w:rsid w:val="00792137"/>
    <w:rsid w:val="0079291E"/>
    <w:rsid w:val="00793B2E"/>
    <w:rsid w:val="00795D6D"/>
    <w:rsid w:val="007A0D00"/>
    <w:rsid w:val="007A1ACC"/>
    <w:rsid w:val="007A2E8A"/>
    <w:rsid w:val="007A35FF"/>
    <w:rsid w:val="007A38B5"/>
    <w:rsid w:val="007A3C11"/>
    <w:rsid w:val="007A7CA8"/>
    <w:rsid w:val="007B088C"/>
    <w:rsid w:val="007B08A8"/>
    <w:rsid w:val="007B0CC7"/>
    <w:rsid w:val="007B1FE4"/>
    <w:rsid w:val="007B42BF"/>
    <w:rsid w:val="007B475F"/>
    <w:rsid w:val="007B56C3"/>
    <w:rsid w:val="007B5C40"/>
    <w:rsid w:val="007C06E7"/>
    <w:rsid w:val="007C0AAE"/>
    <w:rsid w:val="007C1192"/>
    <w:rsid w:val="007C488A"/>
    <w:rsid w:val="007C4CDB"/>
    <w:rsid w:val="007C6014"/>
    <w:rsid w:val="007D0683"/>
    <w:rsid w:val="007D0794"/>
    <w:rsid w:val="007D0D3E"/>
    <w:rsid w:val="007D12A4"/>
    <w:rsid w:val="007D2716"/>
    <w:rsid w:val="007D2AE7"/>
    <w:rsid w:val="007D2EA4"/>
    <w:rsid w:val="007D2EC3"/>
    <w:rsid w:val="007D3CDC"/>
    <w:rsid w:val="007D6024"/>
    <w:rsid w:val="007D6CF8"/>
    <w:rsid w:val="007D7160"/>
    <w:rsid w:val="007E0139"/>
    <w:rsid w:val="007E0AD8"/>
    <w:rsid w:val="007E31AB"/>
    <w:rsid w:val="007E345C"/>
    <w:rsid w:val="007E4869"/>
    <w:rsid w:val="007E538D"/>
    <w:rsid w:val="007E5AD0"/>
    <w:rsid w:val="007E6249"/>
    <w:rsid w:val="007F003E"/>
    <w:rsid w:val="007F0320"/>
    <w:rsid w:val="007F0B75"/>
    <w:rsid w:val="007F5A3D"/>
    <w:rsid w:val="007F731C"/>
    <w:rsid w:val="00800BA9"/>
    <w:rsid w:val="00802EED"/>
    <w:rsid w:val="008031E0"/>
    <w:rsid w:val="0080436D"/>
    <w:rsid w:val="00804E36"/>
    <w:rsid w:val="0080505F"/>
    <w:rsid w:val="0080700F"/>
    <w:rsid w:val="008107F9"/>
    <w:rsid w:val="0081449B"/>
    <w:rsid w:val="008155A6"/>
    <w:rsid w:val="00820BBE"/>
    <w:rsid w:val="0082153D"/>
    <w:rsid w:val="00822070"/>
    <w:rsid w:val="00822C1E"/>
    <w:rsid w:val="00824E02"/>
    <w:rsid w:val="00826F90"/>
    <w:rsid w:val="00827406"/>
    <w:rsid w:val="00827F56"/>
    <w:rsid w:val="00830C39"/>
    <w:rsid w:val="00831200"/>
    <w:rsid w:val="0083156E"/>
    <w:rsid w:val="00833741"/>
    <w:rsid w:val="00833992"/>
    <w:rsid w:val="00835EE3"/>
    <w:rsid w:val="00835F7A"/>
    <w:rsid w:val="00836485"/>
    <w:rsid w:val="0083656D"/>
    <w:rsid w:val="008368F5"/>
    <w:rsid w:val="00840102"/>
    <w:rsid w:val="0084191B"/>
    <w:rsid w:val="00842868"/>
    <w:rsid w:val="00842F49"/>
    <w:rsid w:val="0084304E"/>
    <w:rsid w:val="00844764"/>
    <w:rsid w:val="00850252"/>
    <w:rsid w:val="0085113C"/>
    <w:rsid w:val="00851BB4"/>
    <w:rsid w:val="008531A8"/>
    <w:rsid w:val="00853B7E"/>
    <w:rsid w:val="008544B6"/>
    <w:rsid w:val="008556F0"/>
    <w:rsid w:val="00856310"/>
    <w:rsid w:val="0085688F"/>
    <w:rsid w:val="00856B4B"/>
    <w:rsid w:val="00856C3B"/>
    <w:rsid w:val="008647C6"/>
    <w:rsid w:val="008647EA"/>
    <w:rsid w:val="00864A6C"/>
    <w:rsid w:val="008672FE"/>
    <w:rsid w:val="008704E8"/>
    <w:rsid w:val="00871804"/>
    <w:rsid w:val="00871CAF"/>
    <w:rsid w:val="00872990"/>
    <w:rsid w:val="00872F55"/>
    <w:rsid w:val="00874666"/>
    <w:rsid w:val="008749FE"/>
    <w:rsid w:val="00874B97"/>
    <w:rsid w:val="0087563A"/>
    <w:rsid w:val="00876672"/>
    <w:rsid w:val="008809A6"/>
    <w:rsid w:val="008815BD"/>
    <w:rsid w:val="00881FB4"/>
    <w:rsid w:val="00882061"/>
    <w:rsid w:val="008832C2"/>
    <w:rsid w:val="008838C1"/>
    <w:rsid w:val="00883ACF"/>
    <w:rsid w:val="00885141"/>
    <w:rsid w:val="008851C5"/>
    <w:rsid w:val="0088578A"/>
    <w:rsid w:val="008859D5"/>
    <w:rsid w:val="00886C03"/>
    <w:rsid w:val="008878E8"/>
    <w:rsid w:val="00890AB9"/>
    <w:rsid w:val="008922FC"/>
    <w:rsid w:val="00892656"/>
    <w:rsid w:val="00896B51"/>
    <w:rsid w:val="008970DA"/>
    <w:rsid w:val="00897605"/>
    <w:rsid w:val="0089797F"/>
    <w:rsid w:val="00897989"/>
    <w:rsid w:val="008A05D2"/>
    <w:rsid w:val="008A0BFF"/>
    <w:rsid w:val="008A0EF0"/>
    <w:rsid w:val="008A10FE"/>
    <w:rsid w:val="008A1D28"/>
    <w:rsid w:val="008A3739"/>
    <w:rsid w:val="008A76A6"/>
    <w:rsid w:val="008A7DA2"/>
    <w:rsid w:val="008B066E"/>
    <w:rsid w:val="008B187A"/>
    <w:rsid w:val="008B20E9"/>
    <w:rsid w:val="008B2C21"/>
    <w:rsid w:val="008B47CF"/>
    <w:rsid w:val="008B5946"/>
    <w:rsid w:val="008B7358"/>
    <w:rsid w:val="008B7D44"/>
    <w:rsid w:val="008B7FD3"/>
    <w:rsid w:val="008C036B"/>
    <w:rsid w:val="008C0376"/>
    <w:rsid w:val="008C2FB9"/>
    <w:rsid w:val="008C3066"/>
    <w:rsid w:val="008C34A7"/>
    <w:rsid w:val="008C79C0"/>
    <w:rsid w:val="008D126D"/>
    <w:rsid w:val="008D525C"/>
    <w:rsid w:val="008E085A"/>
    <w:rsid w:val="008E13BB"/>
    <w:rsid w:val="008E2812"/>
    <w:rsid w:val="008E6643"/>
    <w:rsid w:val="008E68C9"/>
    <w:rsid w:val="008E68D3"/>
    <w:rsid w:val="008E6D4B"/>
    <w:rsid w:val="008E7A06"/>
    <w:rsid w:val="008E7FBE"/>
    <w:rsid w:val="008F0925"/>
    <w:rsid w:val="008F15B9"/>
    <w:rsid w:val="008F1D15"/>
    <w:rsid w:val="008F3960"/>
    <w:rsid w:val="008F45C6"/>
    <w:rsid w:val="008F4A0C"/>
    <w:rsid w:val="008F5538"/>
    <w:rsid w:val="008F582C"/>
    <w:rsid w:val="008F6037"/>
    <w:rsid w:val="008F708E"/>
    <w:rsid w:val="00900BF8"/>
    <w:rsid w:val="00900E13"/>
    <w:rsid w:val="00904153"/>
    <w:rsid w:val="00905473"/>
    <w:rsid w:val="00905CD6"/>
    <w:rsid w:val="00906B4B"/>
    <w:rsid w:val="009073BE"/>
    <w:rsid w:val="009107FE"/>
    <w:rsid w:val="009113B9"/>
    <w:rsid w:val="00912948"/>
    <w:rsid w:val="00912B54"/>
    <w:rsid w:val="009140B3"/>
    <w:rsid w:val="0091628B"/>
    <w:rsid w:val="00917E70"/>
    <w:rsid w:val="00920C38"/>
    <w:rsid w:val="00921083"/>
    <w:rsid w:val="009216CD"/>
    <w:rsid w:val="009249E4"/>
    <w:rsid w:val="00925354"/>
    <w:rsid w:val="00925D60"/>
    <w:rsid w:val="00925DF5"/>
    <w:rsid w:val="009271CF"/>
    <w:rsid w:val="009311F2"/>
    <w:rsid w:val="009314E8"/>
    <w:rsid w:val="00931B60"/>
    <w:rsid w:val="00931CC5"/>
    <w:rsid w:val="009327B7"/>
    <w:rsid w:val="00933359"/>
    <w:rsid w:val="00933929"/>
    <w:rsid w:val="009367C2"/>
    <w:rsid w:val="00937249"/>
    <w:rsid w:val="00937790"/>
    <w:rsid w:val="00937E51"/>
    <w:rsid w:val="009418A7"/>
    <w:rsid w:val="00941B90"/>
    <w:rsid w:val="00944861"/>
    <w:rsid w:val="009458E3"/>
    <w:rsid w:val="00945ACF"/>
    <w:rsid w:val="00945B3C"/>
    <w:rsid w:val="00946369"/>
    <w:rsid w:val="00947CEF"/>
    <w:rsid w:val="00947DE8"/>
    <w:rsid w:val="009516E8"/>
    <w:rsid w:val="00951EE5"/>
    <w:rsid w:val="009537D8"/>
    <w:rsid w:val="0095470F"/>
    <w:rsid w:val="0095480A"/>
    <w:rsid w:val="0095719A"/>
    <w:rsid w:val="009578D4"/>
    <w:rsid w:val="00957E40"/>
    <w:rsid w:val="00961168"/>
    <w:rsid w:val="00962480"/>
    <w:rsid w:val="0096501D"/>
    <w:rsid w:val="0097115F"/>
    <w:rsid w:val="0097266E"/>
    <w:rsid w:val="00972AE9"/>
    <w:rsid w:val="00972C7E"/>
    <w:rsid w:val="00973178"/>
    <w:rsid w:val="009731C0"/>
    <w:rsid w:val="00973234"/>
    <w:rsid w:val="00976D27"/>
    <w:rsid w:val="0098100B"/>
    <w:rsid w:val="00981E23"/>
    <w:rsid w:val="00982B71"/>
    <w:rsid w:val="00982DB1"/>
    <w:rsid w:val="0098419C"/>
    <w:rsid w:val="00984311"/>
    <w:rsid w:val="00986218"/>
    <w:rsid w:val="0098754A"/>
    <w:rsid w:val="00987C5B"/>
    <w:rsid w:val="009904C8"/>
    <w:rsid w:val="00990C2A"/>
    <w:rsid w:val="0099222D"/>
    <w:rsid w:val="0099229E"/>
    <w:rsid w:val="00992FCA"/>
    <w:rsid w:val="00997AF4"/>
    <w:rsid w:val="00997D0B"/>
    <w:rsid w:val="009A2D96"/>
    <w:rsid w:val="009A2F12"/>
    <w:rsid w:val="009A301D"/>
    <w:rsid w:val="009A3D10"/>
    <w:rsid w:val="009A60B0"/>
    <w:rsid w:val="009A63C8"/>
    <w:rsid w:val="009A6895"/>
    <w:rsid w:val="009A7182"/>
    <w:rsid w:val="009A78B7"/>
    <w:rsid w:val="009B0C38"/>
    <w:rsid w:val="009B13DF"/>
    <w:rsid w:val="009B4EF0"/>
    <w:rsid w:val="009B4FB1"/>
    <w:rsid w:val="009B5064"/>
    <w:rsid w:val="009B5F48"/>
    <w:rsid w:val="009C06CC"/>
    <w:rsid w:val="009C13BA"/>
    <w:rsid w:val="009C2066"/>
    <w:rsid w:val="009C4252"/>
    <w:rsid w:val="009C4B88"/>
    <w:rsid w:val="009C5B97"/>
    <w:rsid w:val="009C614A"/>
    <w:rsid w:val="009C6467"/>
    <w:rsid w:val="009C7D30"/>
    <w:rsid w:val="009D0E48"/>
    <w:rsid w:val="009D282C"/>
    <w:rsid w:val="009D5A7D"/>
    <w:rsid w:val="009D6C75"/>
    <w:rsid w:val="009E00BE"/>
    <w:rsid w:val="009E0F28"/>
    <w:rsid w:val="009E1404"/>
    <w:rsid w:val="009E1AC2"/>
    <w:rsid w:val="009E4D28"/>
    <w:rsid w:val="009E4F7F"/>
    <w:rsid w:val="009F0A3F"/>
    <w:rsid w:val="009F1113"/>
    <w:rsid w:val="009F141C"/>
    <w:rsid w:val="009F2336"/>
    <w:rsid w:val="009F24B2"/>
    <w:rsid w:val="009F2B7E"/>
    <w:rsid w:val="009F30BF"/>
    <w:rsid w:val="009F30E4"/>
    <w:rsid w:val="009F4218"/>
    <w:rsid w:val="009F52A7"/>
    <w:rsid w:val="009F5EA5"/>
    <w:rsid w:val="009F65EE"/>
    <w:rsid w:val="009F6D5B"/>
    <w:rsid w:val="00A0225C"/>
    <w:rsid w:val="00A036D6"/>
    <w:rsid w:val="00A049C9"/>
    <w:rsid w:val="00A057E8"/>
    <w:rsid w:val="00A06169"/>
    <w:rsid w:val="00A06432"/>
    <w:rsid w:val="00A1452C"/>
    <w:rsid w:val="00A147B3"/>
    <w:rsid w:val="00A14E06"/>
    <w:rsid w:val="00A171BD"/>
    <w:rsid w:val="00A21CD2"/>
    <w:rsid w:val="00A227C4"/>
    <w:rsid w:val="00A23827"/>
    <w:rsid w:val="00A24644"/>
    <w:rsid w:val="00A24D5E"/>
    <w:rsid w:val="00A25753"/>
    <w:rsid w:val="00A263D0"/>
    <w:rsid w:val="00A30EAD"/>
    <w:rsid w:val="00A31130"/>
    <w:rsid w:val="00A3291A"/>
    <w:rsid w:val="00A32D1C"/>
    <w:rsid w:val="00A33C87"/>
    <w:rsid w:val="00A34093"/>
    <w:rsid w:val="00A36B86"/>
    <w:rsid w:val="00A374F6"/>
    <w:rsid w:val="00A37D72"/>
    <w:rsid w:val="00A40191"/>
    <w:rsid w:val="00A40418"/>
    <w:rsid w:val="00A40E0D"/>
    <w:rsid w:val="00A42F42"/>
    <w:rsid w:val="00A4342D"/>
    <w:rsid w:val="00A43B14"/>
    <w:rsid w:val="00A43C65"/>
    <w:rsid w:val="00A465F8"/>
    <w:rsid w:val="00A46D87"/>
    <w:rsid w:val="00A47EDD"/>
    <w:rsid w:val="00A502E9"/>
    <w:rsid w:val="00A506B8"/>
    <w:rsid w:val="00A51118"/>
    <w:rsid w:val="00A53D20"/>
    <w:rsid w:val="00A542F0"/>
    <w:rsid w:val="00A544A7"/>
    <w:rsid w:val="00A557BD"/>
    <w:rsid w:val="00A5598D"/>
    <w:rsid w:val="00A55C85"/>
    <w:rsid w:val="00A56D25"/>
    <w:rsid w:val="00A57D3C"/>
    <w:rsid w:val="00A63356"/>
    <w:rsid w:val="00A64829"/>
    <w:rsid w:val="00A64EB7"/>
    <w:rsid w:val="00A67C2F"/>
    <w:rsid w:val="00A7061B"/>
    <w:rsid w:val="00A70731"/>
    <w:rsid w:val="00A7120F"/>
    <w:rsid w:val="00A72858"/>
    <w:rsid w:val="00A72D42"/>
    <w:rsid w:val="00A731DB"/>
    <w:rsid w:val="00A73A57"/>
    <w:rsid w:val="00A73D05"/>
    <w:rsid w:val="00A73ECC"/>
    <w:rsid w:val="00A75C3F"/>
    <w:rsid w:val="00A76F56"/>
    <w:rsid w:val="00A772B7"/>
    <w:rsid w:val="00A80063"/>
    <w:rsid w:val="00A80452"/>
    <w:rsid w:val="00A81DAD"/>
    <w:rsid w:val="00A8210E"/>
    <w:rsid w:val="00A82305"/>
    <w:rsid w:val="00A83963"/>
    <w:rsid w:val="00A878D2"/>
    <w:rsid w:val="00A903B6"/>
    <w:rsid w:val="00A91939"/>
    <w:rsid w:val="00A924B6"/>
    <w:rsid w:val="00A9257E"/>
    <w:rsid w:val="00A92A2C"/>
    <w:rsid w:val="00A92E2D"/>
    <w:rsid w:val="00A938A3"/>
    <w:rsid w:val="00A93B88"/>
    <w:rsid w:val="00A948BE"/>
    <w:rsid w:val="00A95FB7"/>
    <w:rsid w:val="00A96E46"/>
    <w:rsid w:val="00A9700E"/>
    <w:rsid w:val="00A97AA0"/>
    <w:rsid w:val="00AA07D1"/>
    <w:rsid w:val="00AA0BA7"/>
    <w:rsid w:val="00AA0CD9"/>
    <w:rsid w:val="00AA0E94"/>
    <w:rsid w:val="00AA0F77"/>
    <w:rsid w:val="00AA16FC"/>
    <w:rsid w:val="00AA2E41"/>
    <w:rsid w:val="00AA316E"/>
    <w:rsid w:val="00AA39B4"/>
    <w:rsid w:val="00AA3B7F"/>
    <w:rsid w:val="00AA3E7E"/>
    <w:rsid w:val="00AA41FB"/>
    <w:rsid w:val="00AA4517"/>
    <w:rsid w:val="00AA668B"/>
    <w:rsid w:val="00AA7407"/>
    <w:rsid w:val="00AA7883"/>
    <w:rsid w:val="00AA7CD4"/>
    <w:rsid w:val="00AB1416"/>
    <w:rsid w:val="00AB1922"/>
    <w:rsid w:val="00AB1E3B"/>
    <w:rsid w:val="00AB254D"/>
    <w:rsid w:val="00AB2E31"/>
    <w:rsid w:val="00AB38CC"/>
    <w:rsid w:val="00AB4818"/>
    <w:rsid w:val="00AB5A22"/>
    <w:rsid w:val="00AC04E6"/>
    <w:rsid w:val="00AC16FA"/>
    <w:rsid w:val="00AC2073"/>
    <w:rsid w:val="00AC20B8"/>
    <w:rsid w:val="00AC2C8D"/>
    <w:rsid w:val="00AC5097"/>
    <w:rsid w:val="00AC6969"/>
    <w:rsid w:val="00AC71B2"/>
    <w:rsid w:val="00AD0349"/>
    <w:rsid w:val="00AD0676"/>
    <w:rsid w:val="00AD0B7B"/>
    <w:rsid w:val="00AD16D4"/>
    <w:rsid w:val="00AD1FEC"/>
    <w:rsid w:val="00AD21D8"/>
    <w:rsid w:val="00AD445D"/>
    <w:rsid w:val="00AD50D6"/>
    <w:rsid w:val="00AD52D7"/>
    <w:rsid w:val="00AD5A3C"/>
    <w:rsid w:val="00AD5C35"/>
    <w:rsid w:val="00AD5DDC"/>
    <w:rsid w:val="00AD5F86"/>
    <w:rsid w:val="00AD60A1"/>
    <w:rsid w:val="00AD62F4"/>
    <w:rsid w:val="00AD7188"/>
    <w:rsid w:val="00AE0C3A"/>
    <w:rsid w:val="00AE0F9E"/>
    <w:rsid w:val="00AE20EA"/>
    <w:rsid w:val="00AE2916"/>
    <w:rsid w:val="00AE50D5"/>
    <w:rsid w:val="00AE6FD5"/>
    <w:rsid w:val="00AE74E6"/>
    <w:rsid w:val="00AF0FC7"/>
    <w:rsid w:val="00AF21B8"/>
    <w:rsid w:val="00AF2955"/>
    <w:rsid w:val="00AF40AD"/>
    <w:rsid w:val="00AF51B1"/>
    <w:rsid w:val="00AF58CA"/>
    <w:rsid w:val="00AF59A8"/>
    <w:rsid w:val="00AF61A2"/>
    <w:rsid w:val="00AF68FC"/>
    <w:rsid w:val="00AF7746"/>
    <w:rsid w:val="00AF7E7E"/>
    <w:rsid w:val="00B027BE"/>
    <w:rsid w:val="00B03A87"/>
    <w:rsid w:val="00B043B2"/>
    <w:rsid w:val="00B0486F"/>
    <w:rsid w:val="00B048B9"/>
    <w:rsid w:val="00B04EC6"/>
    <w:rsid w:val="00B04F50"/>
    <w:rsid w:val="00B050E3"/>
    <w:rsid w:val="00B05A61"/>
    <w:rsid w:val="00B06E62"/>
    <w:rsid w:val="00B070DD"/>
    <w:rsid w:val="00B10B7C"/>
    <w:rsid w:val="00B118CA"/>
    <w:rsid w:val="00B12780"/>
    <w:rsid w:val="00B127B8"/>
    <w:rsid w:val="00B13553"/>
    <w:rsid w:val="00B13D6B"/>
    <w:rsid w:val="00B14AC6"/>
    <w:rsid w:val="00B17501"/>
    <w:rsid w:val="00B2044E"/>
    <w:rsid w:val="00B20607"/>
    <w:rsid w:val="00B21221"/>
    <w:rsid w:val="00B2654F"/>
    <w:rsid w:val="00B27B7F"/>
    <w:rsid w:val="00B303FC"/>
    <w:rsid w:val="00B30B7F"/>
    <w:rsid w:val="00B32C3F"/>
    <w:rsid w:val="00B332E2"/>
    <w:rsid w:val="00B33E04"/>
    <w:rsid w:val="00B3482D"/>
    <w:rsid w:val="00B34949"/>
    <w:rsid w:val="00B365BE"/>
    <w:rsid w:val="00B365C4"/>
    <w:rsid w:val="00B37568"/>
    <w:rsid w:val="00B4079E"/>
    <w:rsid w:val="00B41401"/>
    <w:rsid w:val="00B4522F"/>
    <w:rsid w:val="00B4548C"/>
    <w:rsid w:val="00B4604D"/>
    <w:rsid w:val="00B46FD5"/>
    <w:rsid w:val="00B503D0"/>
    <w:rsid w:val="00B51845"/>
    <w:rsid w:val="00B52664"/>
    <w:rsid w:val="00B54624"/>
    <w:rsid w:val="00B554CE"/>
    <w:rsid w:val="00B55818"/>
    <w:rsid w:val="00B5782D"/>
    <w:rsid w:val="00B60725"/>
    <w:rsid w:val="00B60D22"/>
    <w:rsid w:val="00B622D5"/>
    <w:rsid w:val="00B62EAA"/>
    <w:rsid w:val="00B640B8"/>
    <w:rsid w:val="00B649FD"/>
    <w:rsid w:val="00B65409"/>
    <w:rsid w:val="00B6693E"/>
    <w:rsid w:val="00B670D4"/>
    <w:rsid w:val="00B70BD4"/>
    <w:rsid w:val="00B71009"/>
    <w:rsid w:val="00B71955"/>
    <w:rsid w:val="00B72125"/>
    <w:rsid w:val="00B74403"/>
    <w:rsid w:val="00B74BE6"/>
    <w:rsid w:val="00B75B8A"/>
    <w:rsid w:val="00B768F2"/>
    <w:rsid w:val="00B76D30"/>
    <w:rsid w:val="00B82100"/>
    <w:rsid w:val="00B83803"/>
    <w:rsid w:val="00B83864"/>
    <w:rsid w:val="00B83E44"/>
    <w:rsid w:val="00B85487"/>
    <w:rsid w:val="00B85FFD"/>
    <w:rsid w:val="00B868B0"/>
    <w:rsid w:val="00B9285E"/>
    <w:rsid w:val="00B93C3A"/>
    <w:rsid w:val="00B93F86"/>
    <w:rsid w:val="00B94FBF"/>
    <w:rsid w:val="00B97050"/>
    <w:rsid w:val="00B97305"/>
    <w:rsid w:val="00BA0CF6"/>
    <w:rsid w:val="00BA10EF"/>
    <w:rsid w:val="00BA1FB0"/>
    <w:rsid w:val="00BA5302"/>
    <w:rsid w:val="00BA71B4"/>
    <w:rsid w:val="00BB0E24"/>
    <w:rsid w:val="00BB133A"/>
    <w:rsid w:val="00BB2AB4"/>
    <w:rsid w:val="00BB372F"/>
    <w:rsid w:val="00BB3D33"/>
    <w:rsid w:val="00BB4320"/>
    <w:rsid w:val="00BB579F"/>
    <w:rsid w:val="00BB639A"/>
    <w:rsid w:val="00BB6A9A"/>
    <w:rsid w:val="00BC063B"/>
    <w:rsid w:val="00BC09A2"/>
    <w:rsid w:val="00BC12E6"/>
    <w:rsid w:val="00BC1576"/>
    <w:rsid w:val="00BC2FF8"/>
    <w:rsid w:val="00BC3A3A"/>
    <w:rsid w:val="00BC56B7"/>
    <w:rsid w:val="00BC5AEB"/>
    <w:rsid w:val="00BC75ED"/>
    <w:rsid w:val="00BC7D73"/>
    <w:rsid w:val="00BD2A1B"/>
    <w:rsid w:val="00BD3F95"/>
    <w:rsid w:val="00BD4998"/>
    <w:rsid w:val="00BD642D"/>
    <w:rsid w:val="00BD6F95"/>
    <w:rsid w:val="00BD7101"/>
    <w:rsid w:val="00BE1372"/>
    <w:rsid w:val="00BE1D4C"/>
    <w:rsid w:val="00BE3FB4"/>
    <w:rsid w:val="00BE4CA8"/>
    <w:rsid w:val="00BE5453"/>
    <w:rsid w:val="00BE5E8F"/>
    <w:rsid w:val="00BE6D06"/>
    <w:rsid w:val="00BE7040"/>
    <w:rsid w:val="00BE751E"/>
    <w:rsid w:val="00BE7E75"/>
    <w:rsid w:val="00BF0DE5"/>
    <w:rsid w:val="00BF24C1"/>
    <w:rsid w:val="00BF2A24"/>
    <w:rsid w:val="00BF439E"/>
    <w:rsid w:val="00BF4C32"/>
    <w:rsid w:val="00BF5B69"/>
    <w:rsid w:val="00C005E2"/>
    <w:rsid w:val="00C007F8"/>
    <w:rsid w:val="00C0190C"/>
    <w:rsid w:val="00C04DE0"/>
    <w:rsid w:val="00C06413"/>
    <w:rsid w:val="00C07B53"/>
    <w:rsid w:val="00C101AE"/>
    <w:rsid w:val="00C10EC0"/>
    <w:rsid w:val="00C12230"/>
    <w:rsid w:val="00C13808"/>
    <w:rsid w:val="00C139C6"/>
    <w:rsid w:val="00C13C90"/>
    <w:rsid w:val="00C15B6A"/>
    <w:rsid w:val="00C16965"/>
    <w:rsid w:val="00C16CB6"/>
    <w:rsid w:val="00C203BE"/>
    <w:rsid w:val="00C2041D"/>
    <w:rsid w:val="00C23FAA"/>
    <w:rsid w:val="00C24D16"/>
    <w:rsid w:val="00C263E9"/>
    <w:rsid w:val="00C26452"/>
    <w:rsid w:val="00C279FB"/>
    <w:rsid w:val="00C27F61"/>
    <w:rsid w:val="00C31A99"/>
    <w:rsid w:val="00C32F58"/>
    <w:rsid w:val="00C34D0B"/>
    <w:rsid w:val="00C35FA5"/>
    <w:rsid w:val="00C36D8D"/>
    <w:rsid w:val="00C433F4"/>
    <w:rsid w:val="00C44229"/>
    <w:rsid w:val="00C4470C"/>
    <w:rsid w:val="00C46A59"/>
    <w:rsid w:val="00C46CA1"/>
    <w:rsid w:val="00C5082A"/>
    <w:rsid w:val="00C511A6"/>
    <w:rsid w:val="00C535D3"/>
    <w:rsid w:val="00C5443C"/>
    <w:rsid w:val="00C54476"/>
    <w:rsid w:val="00C556F0"/>
    <w:rsid w:val="00C5583E"/>
    <w:rsid w:val="00C55DD7"/>
    <w:rsid w:val="00C567A5"/>
    <w:rsid w:val="00C56CDA"/>
    <w:rsid w:val="00C5700C"/>
    <w:rsid w:val="00C61EE1"/>
    <w:rsid w:val="00C62CF8"/>
    <w:rsid w:val="00C65AEB"/>
    <w:rsid w:val="00C65CB4"/>
    <w:rsid w:val="00C671FA"/>
    <w:rsid w:val="00C67481"/>
    <w:rsid w:val="00C70176"/>
    <w:rsid w:val="00C70234"/>
    <w:rsid w:val="00C71240"/>
    <w:rsid w:val="00C71CA8"/>
    <w:rsid w:val="00C7527A"/>
    <w:rsid w:val="00C757E7"/>
    <w:rsid w:val="00C81837"/>
    <w:rsid w:val="00C81FD1"/>
    <w:rsid w:val="00C82ADF"/>
    <w:rsid w:val="00C83D65"/>
    <w:rsid w:val="00C83FFE"/>
    <w:rsid w:val="00C84D92"/>
    <w:rsid w:val="00C8590F"/>
    <w:rsid w:val="00C8702B"/>
    <w:rsid w:val="00C871AD"/>
    <w:rsid w:val="00C93575"/>
    <w:rsid w:val="00CA00D0"/>
    <w:rsid w:val="00CA3EE2"/>
    <w:rsid w:val="00CA6F3F"/>
    <w:rsid w:val="00CA7E43"/>
    <w:rsid w:val="00CB10C7"/>
    <w:rsid w:val="00CB1131"/>
    <w:rsid w:val="00CB20FA"/>
    <w:rsid w:val="00CB2172"/>
    <w:rsid w:val="00CB3091"/>
    <w:rsid w:val="00CB33B7"/>
    <w:rsid w:val="00CB3F44"/>
    <w:rsid w:val="00CB580B"/>
    <w:rsid w:val="00CB5CD3"/>
    <w:rsid w:val="00CB76E7"/>
    <w:rsid w:val="00CC055E"/>
    <w:rsid w:val="00CC06FF"/>
    <w:rsid w:val="00CC26CA"/>
    <w:rsid w:val="00CC3D9A"/>
    <w:rsid w:val="00CC41DE"/>
    <w:rsid w:val="00CC46FC"/>
    <w:rsid w:val="00CC4D51"/>
    <w:rsid w:val="00CC4ED3"/>
    <w:rsid w:val="00CC66CA"/>
    <w:rsid w:val="00CD07D0"/>
    <w:rsid w:val="00CD0916"/>
    <w:rsid w:val="00CD1454"/>
    <w:rsid w:val="00CD2821"/>
    <w:rsid w:val="00CD2CE7"/>
    <w:rsid w:val="00CD35F0"/>
    <w:rsid w:val="00CD64B8"/>
    <w:rsid w:val="00CD7902"/>
    <w:rsid w:val="00CD7B02"/>
    <w:rsid w:val="00CE0439"/>
    <w:rsid w:val="00CE1603"/>
    <w:rsid w:val="00CE374C"/>
    <w:rsid w:val="00CE4BC4"/>
    <w:rsid w:val="00CE6F46"/>
    <w:rsid w:val="00CE71E0"/>
    <w:rsid w:val="00CE7784"/>
    <w:rsid w:val="00CE789A"/>
    <w:rsid w:val="00CE7DBB"/>
    <w:rsid w:val="00CF0451"/>
    <w:rsid w:val="00CF0A8A"/>
    <w:rsid w:val="00CF261F"/>
    <w:rsid w:val="00CF4965"/>
    <w:rsid w:val="00CF5203"/>
    <w:rsid w:val="00CF543A"/>
    <w:rsid w:val="00CF5653"/>
    <w:rsid w:val="00CF6FD5"/>
    <w:rsid w:val="00D003DD"/>
    <w:rsid w:val="00D0121E"/>
    <w:rsid w:val="00D054E2"/>
    <w:rsid w:val="00D06669"/>
    <w:rsid w:val="00D10A00"/>
    <w:rsid w:val="00D10A41"/>
    <w:rsid w:val="00D12A12"/>
    <w:rsid w:val="00D14B64"/>
    <w:rsid w:val="00D15579"/>
    <w:rsid w:val="00D20367"/>
    <w:rsid w:val="00D211BC"/>
    <w:rsid w:val="00D21247"/>
    <w:rsid w:val="00D21A1F"/>
    <w:rsid w:val="00D242FB"/>
    <w:rsid w:val="00D2590F"/>
    <w:rsid w:val="00D2666B"/>
    <w:rsid w:val="00D269F7"/>
    <w:rsid w:val="00D26B42"/>
    <w:rsid w:val="00D33CBE"/>
    <w:rsid w:val="00D33D92"/>
    <w:rsid w:val="00D3529C"/>
    <w:rsid w:val="00D37AD3"/>
    <w:rsid w:val="00D43D82"/>
    <w:rsid w:val="00D44A81"/>
    <w:rsid w:val="00D455E6"/>
    <w:rsid w:val="00D463B6"/>
    <w:rsid w:val="00D46D53"/>
    <w:rsid w:val="00D5005D"/>
    <w:rsid w:val="00D507B1"/>
    <w:rsid w:val="00D54EF0"/>
    <w:rsid w:val="00D55207"/>
    <w:rsid w:val="00D5571D"/>
    <w:rsid w:val="00D56585"/>
    <w:rsid w:val="00D57700"/>
    <w:rsid w:val="00D57B61"/>
    <w:rsid w:val="00D6023D"/>
    <w:rsid w:val="00D6029D"/>
    <w:rsid w:val="00D60465"/>
    <w:rsid w:val="00D623A4"/>
    <w:rsid w:val="00D62591"/>
    <w:rsid w:val="00D63444"/>
    <w:rsid w:val="00D6600F"/>
    <w:rsid w:val="00D67056"/>
    <w:rsid w:val="00D72025"/>
    <w:rsid w:val="00D723AA"/>
    <w:rsid w:val="00D72660"/>
    <w:rsid w:val="00D73F57"/>
    <w:rsid w:val="00D74095"/>
    <w:rsid w:val="00D74DB7"/>
    <w:rsid w:val="00D761D1"/>
    <w:rsid w:val="00D76D95"/>
    <w:rsid w:val="00D775F4"/>
    <w:rsid w:val="00D80E7D"/>
    <w:rsid w:val="00D83606"/>
    <w:rsid w:val="00D85919"/>
    <w:rsid w:val="00D85ACB"/>
    <w:rsid w:val="00D8770A"/>
    <w:rsid w:val="00D90727"/>
    <w:rsid w:val="00D90FB1"/>
    <w:rsid w:val="00D926A2"/>
    <w:rsid w:val="00D92ED3"/>
    <w:rsid w:val="00D94404"/>
    <w:rsid w:val="00D9572E"/>
    <w:rsid w:val="00D95926"/>
    <w:rsid w:val="00D95F8E"/>
    <w:rsid w:val="00D96AB9"/>
    <w:rsid w:val="00D96F2B"/>
    <w:rsid w:val="00DA3752"/>
    <w:rsid w:val="00DA59B8"/>
    <w:rsid w:val="00DA63D8"/>
    <w:rsid w:val="00DA65DF"/>
    <w:rsid w:val="00DB0A10"/>
    <w:rsid w:val="00DB1676"/>
    <w:rsid w:val="00DB623B"/>
    <w:rsid w:val="00DB6D7B"/>
    <w:rsid w:val="00DB7158"/>
    <w:rsid w:val="00DB7476"/>
    <w:rsid w:val="00DC0918"/>
    <w:rsid w:val="00DC12A9"/>
    <w:rsid w:val="00DC1607"/>
    <w:rsid w:val="00DC2279"/>
    <w:rsid w:val="00DC22A5"/>
    <w:rsid w:val="00DC274C"/>
    <w:rsid w:val="00DC3361"/>
    <w:rsid w:val="00DC3B45"/>
    <w:rsid w:val="00DC61E6"/>
    <w:rsid w:val="00DC658F"/>
    <w:rsid w:val="00DC67BD"/>
    <w:rsid w:val="00DC67FC"/>
    <w:rsid w:val="00DC6C7B"/>
    <w:rsid w:val="00DD08C9"/>
    <w:rsid w:val="00DD0BE6"/>
    <w:rsid w:val="00DD0FB8"/>
    <w:rsid w:val="00DD16BF"/>
    <w:rsid w:val="00DD1860"/>
    <w:rsid w:val="00DD2278"/>
    <w:rsid w:val="00DD2C97"/>
    <w:rsid w:val="00DD2FFD"/>
    <w:rsid w:val="00DD32A7"/>
    <w:rsid w:val="00DD32C3"/>
    <w:rsid w:val="00DD5805"/>
    <w:rsid w:val="00DD783F"/>
    <w:rsid w:val="00DD7E8D"/>
    <w:rsid w:val="00DE21E1"/>
    <w:rsid w:val="00DE2AC1"/>
    <w:rsid w:val="00DE3D19"/>
    <w:rsid w:val="00DE4F5B"/>
    <w:rsid w:val="00DE6B90"/>
    <w:rsid w:val="00DE7289"/>
    <w:rsid w:val="00DE783B"/>
    <w:rsid w:val="00DE7DC9"/>
    <w:rsid w:val="00DE7EDC"/>
    <w:rsid w:val="00DF039D"/>
    <w:rsid w:val="00DF07BA"/>
    <w:rsid w:val="00DF1AF8"/>
    <w:rsid w:val="00DF320B"/>
    <w:rsid w:val="00DF335F"/>
    <w:rsid w:val="00DF3B4D"/>
    <w:rsid w:val="00DF6956"/>
    <w:rsid w:val="00DF724F"/>
    <w:rsid w:val="00DF7AA7"/>
    <w:rsid w:val="00E02A68"/>
    <w:rsid w:val="00E0377E"/>
    <w:rsid w:val="00E038F0"/>
    <w:rsid w:val="00E03C1B"/>
    <w:rsid w:val="00E04D65"/>
    <w:rsid w:val="00E059BF"/>
    <w:rsid w:val="00E06532"/>
    <w:rsid w:val="00E07991"/>
    <w:rsid w:val="00E11E42"/>
    <w:rsid w:val="00E126AA"/>
    <w:rsid w:val="00E126B3"/>
    <w:rsid w:val="00E12840"/>
    <w:rsid w:val="00E15B00"/>
    <w:rsid w:val="00E15BF3"/>
    <w:rsid w:val="00E15F2D"/>
    <w:rsid w:val="00E16B4A"/>
    <w:rsid w:val="00E202CB"/>
    <w:rsid w:val="00E22FAC"/>
    <w:rsid w:val="00E232ED"/>
    <w:rsid w:val="00E233B2"/>
    <w:rsid w:val="00E24461"/>
    <w:rsid w:val="00E24503"/>
    <w:rsid w:val="00E24C79"/>
    <w:rsid w:val="00E26A59"/>
    <w:rsid w:val="00E27896"/>
    <w:rsid w:val="00E27EB2"/>
    <w:rsid w:val="00E30B3E"/>
    <w:rsid w:val="00E322F9"/>
    <w:rsid w:val="00E33BF8"/>
    <w:rsid w:val="00E35054"/>
    <w:rsid w:val="00E36E84"/>
    <w:rsid w:val="00E37301"/>
    <w:rsid w:val="00E40A8C"/>
    <w:rsid w:val="00E41E23"/>
    <w:rsid w:val="00E42577"/>
    <w:rsid w:val="00E44D4C"/>
    <w:rsid w:val="00E46E58"/>
    <w:rsid w:val="00E502C5"/>
    <w:rsid w:val="00E5192D"/>
    <w:rsid w:val="00E51AB0"/>
    <w:rsid w:val="00E52F0E"/>
    <w:rsid w:val="00E542C0"/>
    <w:rsid w:val="00E54552"/>
    <w:rsid w:val="00E56BB9"/>
    <w:rsid w:val="00E56F5F"/>
    <w:rsid w:val="00E57CCF"/>
    <w:rsid w:val="00E61199"/>
    <w:rsid w:val="00E61916"/>
    <w:rsid w:val="00E634FD"/>
    <w:rsid w:val="00E63AD3"/>
    <w:rsid w:val="00E654F0"/>
    <w:rsid w:val="00E66EF5"/>
    <w:rsid w:val="00E703D5"/>
    <w:rsid w:val="00E7112A"/>
    <w:rsid w:val="00E71FD2"/>
    <w:rsid w:val="00E77CDE"/>
    <w:rsid w:val="00E803A9"/>
    <w:rsid w:val="00E8161E"/>
    <w:rsid w:val="00E8175D"/>
    <w:rsid w:val="00E8261A"/>
    <w:rsid w:val="00E83451"/>
    <w:rsid w:val="00E835FA"/>
    <w:rsid w:val="00E83922"/>
    <w:rsid w:val="00E84489"/>
    <w:rsid w:val="00E904A4"/>
    <w:rsid w:val="00E915D6"/>
    <w:rsid w:val="00E91D78"/>
    <w:rsid w:val="00E9236D"/>
    <w:rsid w:val="00E93657"/>
    <w:rsid w:val="00E938E3"/>
    <w:rsid w:val="00E946B9"/>
    <w:rsid w:val="00E95227"/>
    <w:rsid w:val="00E962E3"/>
    <w:rsid w:val="00E96CC1"/>
    <w:rsid w:val="00E96EE4"/>
    <w:rsid w:val="00E96FEB"/>
    <w:rsid w:val="00EA0776"/>
    <w:rsid w:val="00EA15CB"/>
    <w:rsid w:val="00EA1C92"/>
    <w:rsid w:val="00EA7F06"/>
    <w:rsid w:val="00EB100B"/>
    <w:rsid w:val="00EB22B6"/>
    <w:rsid w:val="00EB55A8"/>
    <w:rsid w:val="00EB5B52"/>
    <w:rsid w:val="00EB5EC5"/>
    <w:rsid w:val="00EB697D"/>
    <w:rsid w:val="00EB6DA5"/>
    <w:rsid w:val="00EB7E5F"/>
    <w:rsid w:val="00EC062B"/>
    <w:rsid w:val="00EC0E95"/>
    <w:rsid w:val="00EC1A52"/>
    <w:rsid w:val="00EC27AB"/>
    <w:rsid w:val="00EC4AC9"/>
    <w:rsid w:val="00EC5D2E"/>
    <w:rsid w:val="00EC655B"/>
    <w:rsid w:val="00EC7698"/>
    <w:rsid w:val="00EC7D62"/>
    <w:rsid w:val="00EC7F21"/>
    <w:rsid w:val="00ED0077"/>
    <w:rsid w:val="00ED0C65"/>
    <w:rsid w:val="00ED22D6"/>
    <w:rsid w:val="00ED3332"/>
    <w:rsid w:val="00ED40DC"/>
    <w:rsid w:val="00ED4A71"/>
    <w:rsid w:val="00ED50ED"/>
    <w:rsid w:val="00ED7A6E"/>
    <w:rsid w:val="00EE154D"/>
    <w:rsid w:val="00EE1A78"/>
    <w:rsid w:val="00EE45C1"/>
    <w:rsid w:val="00EE47AD"/>
    <w:rsid w:val="00EE48E3"/>
    <w:rsid w:val="00EF0D03"/>
    <w:rsid w:val="00EF1CC3"/>
    <w:rsid w:val="00EF2FDD"/>
    <w:rsid w:val="00EF3144"/>
    <w:rsid w:val="00EF3559"/>
    <w:rsid w:val="00EF479A"/>
    <w:rsid w:val="00EF51E2"/>
    <w:rsid w:val="00EF5399"/>
    <w:rsid w:val="00EF5808"/>
    <w:rsid w:val="00EF5D85"/>
    <w:rsid w:val="00EF69F6"/>
    <w:rsid w:val="00EF7062"/>
    <w:rsid w:val="00EF70B9"/>
    <w:rsid w:val="00EF7569"/>
    <w:rsid w:val="00EF7F60"/>
    <w:rsid w:val="00F00BA8"/>
    <w:rsid w:val="00F016CC"/>
    <w:rsid w:val="00F02812"/>
    <w:rsid w:val="00F034D9"/>
    <w:rsid w:val="00F04B2F"/>
    <w:rsid w:val="00F070DB"/>
    <w:rsid w:val="00F07D62"/>
    <w:rsid w:val="00F11354"/>
    <w:rsid w:val="00F113C2"/>
    <w:rsid w:val="00F11BC1"/>
    <w:rsid w:val="00F1337A"/>
    <w:rsid w:val="00F15117"/>
    <w:rsid w:val="00F15298"/>
    <w:rsid w:val="00F15AB0"/>
    <w:rsid w:val="00F1646C"/>
    <w:rsid w:val="00F166B4"/>
    <w:rsid w:val="00F17570"/>
    <w:rsid w:val="00F177A7"/>
    <w:rsid w:val="00F17C55"/>
    <w:rsid w:val="00F222E1"/>
    <w:rsid w:val="00F2623B"/>
    <w:rsid w:val="00F2675C"/>
    <w:rsid w:val="00F304BE"/>
    <w:rsid w:val="00F33266"/>
    <w:rsid w:val="00F33A7F"/>
    <w:rsid w:val="00F34B00"/>
    <w:rsid w:val="00F36759"/>
    <w:rsid w:val="00F369CA"/>
    <w:rsid w:val="00F36EEA"/>
    <w:rsid w:val="00F4022B"/>
    <w:rsid w:val="00F404C2"/>
    <w:rsid w:val="00F40D92"/>
    <w:rsid w:val="00F40DD6"/>
    <w:rsid w:val="00F428CD"/>
    <w:rsid w:val="00F47CC9"/>
    <w:rsid w:val="00F50750"/>
    <w:rsid w:val="00F50A44"/>
    <w:rsid w:val="00F50D1E"/>
    <w:rsid w:val="00F5350A"/>
    <w:rsid w:val="00F54493"/>
    <w:rsid w:val="00F55480"/>
    <w:rsid w:val="00F56148"/>
    <w:rsid w:val="00F568BC"/>
    <w:rsid w:val="00F56B69"/>
    <w:rsid w:val="00F620C9"/>
    <w:rsid w:val="00F621C6"/>
    <w:rsid w:val="00F62DF3"/>
    <w:rsid w:val="00F63CA4"/>
    <w:rsid w:val="00F64BA2"/>
    <w:rsid w:val="00F65112"/>
    <w:rsid w:val="00F65404"/>
    <w:rsid w:val="00F6699F"/>
    <w:rsid w:val="00F66A21"/>
    <w:rsid w:val="00F71027"/>
    <w:rsid w:val="00F713BB"/>
    <w:rsid w:val="00F732BF"/>
    <w:rsid w:val="00F734CE"/>
    <w:rsid w:val="00F760B8"/>
    <w:rsid w:val="00F77896"/>
    <w:rsid w:val="00F803E9"/>
    <w:rsid w:val="00F81436"/>
    <w:rsid w:val="00F816D9"/>
    <w:rsid w:val="00F817B9"/>
    <w:rsid w:val="00F83A81"/>
    <w:rsid w:val="00F84953"/>
    <w:rsid w:val="00F87D33"/>
    <w:rsid w:val="00F91BAA"/>
    <w:rsid w:val="00F92AFD"/>
    <w:rsid w:val="00F93ABB"/>
    <w:rsid w:val="00F93BEF"/>
    <w:rsid w:val="00F93C91"/>
    <w:rsid w:val="00F95188"/>
    <w:rsid w:val="00F9708D"/>
    <w:rsid w:val="00F97166"/>
    <w:rsid w:val="00F97FBE"/>
    <w:rsid w:val="00FA0407"/>
    <w:rsid w:val="00FA1456"/>
    <w:rsid w:val="00FA1D94"/>
    <w:rsid w:val="00FA4115"/>
    <w:rsid w:val="00FA44C7"/>
    <w:rsid w:val="00FA5B5B"/>
    <w:rsid w:val="00FA64DA"/>
    <w:rsid w:val="00FB0CF6"/>
    <w:rsid w:val="00FB126B"/>
    <w:rsid w:val="00FB25A7"/>
    <w:rsid w:val="00FB2DDA"/>
    <w:rsid w:val="00FB2E80"/>
    <w:rsid w:val="00FB5BAA"/>
    <w:rsid w:val="00FB68BE"/>
    <w:rsid w:val="00FB7204"/>
    <w:rsid w:val="00FB76E3"/>
    <w:rsid w:val="00FC00BD"/>
    <w:rsid w:val="00FC00ED"/>
    <w:rsid w:val="00FC42A0"/>
    <w:rsid w:val="00FC49EE"/>
    <w:rsid w:val="00FC5BA7"/>
    <w:rsid w:val="00FC5C12"/>
    <w:rsid w:val="00FC6294"/>
    <w:rsid w:val="00FC70EF"/>
    <w:rsid w:val="00FD0B0D"/>
    <w:rsid w:val="00FD0C3C"/>
    <w:rsid w:val="00FD1237"/>
    <w:rsid w:val="00FD235D"/>
    <w:rsid w:val="00FD2F94"/>
    <w:rsid w:val="00FD4C5D"/>
    <w:rsid w:val="00FD5599"/>
    <w:rsid w:val="00FD5E60"/>
    <w:rsid w:val="00FD643F"/>
    <w:rsid w:val="00FD66D9"/>
    <w:rsid w:val="00FD6E06"/>
    <w:rsid w:val="00FD6EA8"/>
    <w:rsid w:val="00FD749C"/>
    <w:rsid w:val="00FE03C1"/>
    <w:rsid w:val="00FE182F"/>
    <w:rsid w:val="00FE394D"/>
    <w:rsid w:val="00FE3EF6"/>
    <w:rsid w:val="00FE4239"/>
    <w:rsid w:val="00FE4838"/>
    <w:rsid w:val="00FE497F"/>
    <w:rsid w:val="00FE6C21"/>
    <w:rsid w:val="00FE7349"/>
    <w:rsid w:val="00FE743A"/>
    <w:rsid w:val="00FE7688"/>
    <w:rsid w:val="00FE7710"/>
    <w:rsid w:val="00FF0412"/>
    <w:rsid w:val="00FF078A"/>
    <w:rsid w:val="00FF0892"/>
    <w:rsid w:val="00FF0EFD"/>
    <w:rsid w:val="00FF22F7"/>
    <w:rsid w:val="00FF2AFA"/>
    <w:rsid w:val="00FF47D3"/>
    <w:rsid w:val="00FF5CA5"/>
    <w:rsid w:val="00FF6E5F"/>
    <w:rsid w:val="00FF759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59FC5D"/>
  <w14:defaultImageDpi w14:val="0"/>
  <w15:docId w15:val="{CA557ED1-33EC-46E3-AC54-F44F9DE8A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uiPriority w:val="9"/>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uiPriority w:val="9"/>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uiPriority w:val="9"/>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9"/>
    <w:qFormat/>
    <w:rsid w:val="009F52A7"/>
    <w:pPr>
      <w:keepNext/>
      <w:jc w:val="center"/>
      <w:outlineLvl w:val="4"/>
    </w:pPr>
    <w:rPr>
      <w:rFonts w:ascii="Arial" w:hAnsi="Arial"/>
      <w:u w:val="single"/>
    </w:rPr>
  </w:style>
  <w:style w:type="paragraph" w:styleId="Heading6">
    <w:name w:val="heading 6"/>
    <w:basedOn w:val="Normal"/>
    <w:next w:val="Normal"/>
    <w:link w:val="Heading6Char"/>
    <w:qFormat/>
    <w:rsid w:val="009F52A7"/>
    <w:pPr>
      <w:keepNext/>
      <w:keepLines/>
      <w:suppressAutoHyphens/>
      <w:ind w:right="-72"/>
      <w:jc w:val="center"/>
      <w:outlineLvl w:val="5"/>
    </w:pPr>
    <w:rPr>
      <w:b/>
      <w:sz w:val="28"/>
    </w:rPr>
  </w:style>
  <w:style w:type="paragraph" w:styleId="Heading7">
    <w:name w:val="heading 7"/>
    <w:basedOn w:val="Normal"/>
    <w:next w:val="Normal"/>
    <w:link w:val="Heading7Char"/>
    <w:qFormat/>
    <w:rsid w:val="009F52A7"/>
    <w:pPr>
      <w:keepNext/>
      <w:jc w:val="center"/>
      <w:outlineLvl w:val="6"/>
    </w:pPr>
    <w:rPr>
      <w:b/>
      <w:sz w:val="72"/>
    </w:rPr>
  </w:style>
  <w:style w:type="paragraph" w:styleId="Heading8">
    <w:name w:val="heading 8"/>
    <w:basedOn w:val="Normal"/>
    <w:next w:val="Normal"/>
    <w:link w:val="Heading8Char"/>
    <w:qFormat/>
    <w:rsid w:val="009F52A7"/>
    <w:pPr>
      <w:keepNext/>
      <w:jc w:val="center"/>
      <w:outlineLvl w:val="7"/>
    </w:pPr>
    <w:rPr>
      <w:b/>
      <w:sz w:val="56"/>
    </w:rPr>
  </w:style>
  <w:style w:type="paragraph" w:styleId="Heading9">
    <w:name w:val="heading 9"/>
    <w:basedOn w:val="Normal"/>
    <w:next w:val="Normal"/>
    <w:link w:val="Heading9Char"/>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uiPriority w:val="9"/>
    <w:semiHidden/>
    <w:locked/>
    <w:rPr>
      <w:rFonts w:asciiTheme="majorHAnsi" w:eastAsiaTheme="majorEastAsia" w:hAnsiTheme="majorHAnsi" w:cs="Times New Roman"/>
      <w:b/>
      <w:bCs/>
      <w:i/>
      <w:iCs/>
      <w:sz w:val="28"/>
      <w:szCs w:val="28"/>
    </w:rPr>
  </w:style>
  <w:style w:type="paragraph" w:customStyle="1" w:styleId="a11">
    <w:name w:val="a1 1"/>
    <w:rsid w:val="00E96FEB"/>
    <w:pPr>
      <w:widowControl w:val="0"/>
      <w:tabs>
        <w:tab w:val="left" w:pos="-720"/>
      </w:tabs>
      <w:suppressAutoHyphens/>
    </w:pPr>
    <w:rPr>
      <w:rFonts w:ascii="CG Times" w:hAnsi="CG Times"/>
      <w:sz w:val="24"/>
    </w:rPr>
  </w:style>
  <w:style w:type="character" w:customStyle="1" w:styleId="Heading4Char">
    <w:name w:val="Heading 4 Char"/>
    <w:aliases w:val="Sub-Clause Sub-paragraph Char,ClauseSubSub_No&amp;Name Char, Sub-Clause Sub-paragraph Char"/>
    <w:basedOn w:val="DefaultParagraphFont"/>
    <w:link w:val="Heading4"/>
    <w:uiPriority w:val="9"/>
    <w:semiHidden/>
    <w:locked/>
    <w:rPr>
      <w:rFonts w:asciiTheme="minorHAnsi" w:eastAsiaTheme="minorEastAsia" w:hAnsiTheme="minorHAnsi" w:cs="Arial"/>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Arial"/>
      <w:b/>
      <w:bCs/>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Arial"/>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Arial"/>
      <w:i/>
      <w:iCs/>
      <w:sz w:val="24"/>
      <w:szCs w:val="24"/>
    </w:rPr>
  </w:style>
  <w:style w:type="character" w:customStyle="1" w:styleId="Heading9Char">
    <w:name w:val="Heading 9 Char"/>
    <w:basedOn w:val="DefaultParagraphFont"/>
    <w:link w:val="Heading9"/>
    <w:uiPriority w:val="9"/>
    <w:locked/>
    <w:rPr>
      <w:rFonts w:ascii="Arial" w:hAnsi="Arial"/>
      <w:b/>
      <w:i/>
      <w:sz w:val="18"/>
      <w:lang w:val="es-ES_tradnl"/>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uiPriority w:val="99"/>
    <w:semiHidden/>
    <w:rsid w:val="00D73F57"/>
    <w:pPr>
      <w:jc w:val="both"/>
    </w:pPr>
    <w:rPr>
      <w:b/>
      <w:bCs/>
    </w:rPr>
  </w:style>
  <w:style w:type="character" w:customStyle="1" w:styleId="CommentSubjectChar">
    <w:name w:val="Comment Subject Char"/>
    <w:basedOn w:val="CommentTextChar"/>
    <w:link w:val="CommentSubject"/>
    <w:uiPriority w:val="99"/>
    <w:semiHidden/>
    <w:locked/>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eastAsia="x-none"/>
    </w:rPr>
  </w:style>
  <w:style w:type="character" w:customStyle="1" w:styleId="Document3">
    <w:name w:val="Document 3"/>
    <w:basedOn w:val="DefaultParagraphFont"/>
    <w:rsid w:val="009F52A7"/>
    <w:rPr>
      <w:rFonts w:ascii="Times" w:hAnsi="Times" w:cs="Times New Roman"/>
      <w:sz w:val="24"/>
      <w:lang w:val="en-US" w:eastAsia="x-none"/>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eastAsia="x-none"/>
    </w:rPr>
  </w:style>
  <w:style w:type="character" w:customStyle="1" w:styleId="Technical1">
    <w:name w:val="Technical 1"/>
    <w:basedOn w:val="DefaultParagraphFont"/>
    <w:rsid w:val="009F52A7"/>
    <w:rPr>
      <w:rFonts w:ascii="Times" w:hAnsi="Times" w:cs="Times New Roman"/>
      <w:sz w:val="24"/>
      <w:lang w:val="en-US" w:eastAsia="x-none"/>
    </w:rPr>
  </w:style>
  <w:style w:type="character" w:customStyle="1" w:styleId="Technical2">
    <w:name w:val="Technical 2"/>
    <w:basedOn w:val="DefaultParagraphFont"/>
    <w:rsid w:val="009F52A7"/>
    <w:rPr>
      <w:rFonts w:ascii="Times" w:hAnsi="Times" w:cs="Times New Roman"/>
      <w:sz w:val="24"/>
      <w:lang w:val="en-US" w:eastAsia="x-none"/>
    </w:rPr>
  </w:style>
  <w:style w:type="character" w:customStyle="1" w:styleId="Technical3">
    <w:name w:val="Technical 3"/>
    <w:basedOn w:val="DefaultParagraphFont"/>
    <w:rsid w:val="009F52A7"/>
    <w:rPr>
      <w:rFonts w:ascii="Times" w:hAnsi="Times" w:cs="Times New Roman"/>
      <w:sz w:val="24"/>
      <w:lang w:val="en-US" w:eastAsia="x-none"/>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eastAsia="x-none"/>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locked/>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eastAsia="x-none"/>
    </w:rPr>
  </w:style>
  <w:style w:type="paragraph" w:styleId="Header">
    <w:name w:val="header"/>
    <w:basedOn w:val="Normal"/>
    <w:link w:val="HeaderChar"/>
    <w:uiPriority w:val="99"/>
    <w:rsid w:val="009F52A7"/>
    <w:rPr>
      <w:sz w:val="20"/>
    </w:rPr>
  </w:style>
  <w:style w:type="character" w:customStyle="1" w:styleId="HeaderChar">
    <w:name w:val="Header Char"/>
    <w:basedOn w:val="DefaultParagraphFont"/>
    <w:link w:val="Header"/>
    <w:uiPriority w:val="99"/>
    <w:locked/>
    <w:rsid w:val="00B30B7F"/>
    <w:rPr>
      <w:rFonts w:cs="Times New Roman"/>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uiPriority w:val="99"/>
    <w:rsid w:val="009F52A7"/>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E96FEB"/>
    <w:pPr>
      <w:tabs>
        <w:tab w:val="left" w:pos="360"/>
      </w:tabs>
      <w:ind w:left="360" w:hanging="360"/>
    </w:pPr>
    <w:rPr>
      <w:sz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uiPriority w:val="99"/>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eastAsia="x-none"/>
    </w:rPr>
  </w:style>
  <w:style w:type="character" w:customStyle="1" w:styleId="reference">
    <w:name w:val="reference"/>
    <w:basedOn w:val="DefaultParagraphFont"/>
    <w:rsid w:val="009F52A7"/>
    <w:rPr>
      <w:rFonts w:ascii="Book Antiqua" w:hAnsi="Book Antiqua" w:cs="Times New Roman"/>
      <w:i/>
      <w:sz w:val="24"/>
      <w:lang w:val="en-US" w:eastAsia="x-none"/>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uiPriority w:val="99"/>
    <w:rsid w:val="009F52A7"/>
    <w:pPr>
      <w:suppressAutoHyphens/>
      <w:ind w:right="-72"/>
    </w:pPr>
    <w:rPr>
      <w:spacing w:val="-4"/>
    </w:rPr>
  </w:style>
  <w:style w:type="character" w:customStyle="1" w:styleId="BodyTextChar">
    <w:name w:val="Body Text Char"/>
    <w:basedOn w:val="DefaultParagraphFont"/>
    <w:link w:val="BodyText"/>
    <w:uiPriority w:val="99"/>
    <w:semiHidden/>
    <w:locked/>
    <w:rPr>
      <w:rFonts w:cs="Times New Roman"/>
      <w:sz w:val="24"/>
    </w:rPr>
  </w:style>
  <w:style w:type="paragraph" w:styleId="BodyTextIndent">
    <w:name w:val="Body Text Indent"/>
    <w:basedOn w:val="Normal"/>
    <w:link w:val="BodyTextIndentChar"/>
    <w:uiPriority w:val="99"/>
    <w:rsid w:val="009F52A7"/>
    <w:pPr>
      <w:tabs>
        <w:tab w:val="left" w:pos="1080"/>
      </w:tabs>
      <w:ind w:left="1080" w:hanging="540"/>
    </w:pPr>
  </w:style>
  <w:style w:type="character" w:customStyle="1" w:styleId="BodyTextIndentChar">
    <w:name w:val="Body Text Indent Char"/>
    <w:basedOn w:val="DefaultParagraphFont"/>
    <w:link w:val="BodyTextIndent"/>
    <w:uiPriority w:val="99"/>
    <w:semiHidden/>
    <w:locked/>
    <w:rPr>
      <w:rFonts w:cs="Times New Roman"/>
      <w:sz w:val="24"/>
    </w:rPr>
  </w:style>
  <w:style w:type="paragraph" w:styleId="BlockText">
    <w:name w:val="Block Text"/>
    <w:basedOn w:val="Normal"/>
    <w:uiPriority w:val="99"/>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eastAsia="x-none"/>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Pr>
      <w:rFonts w:cs="Times New Roman"/>
      <w:sz w:val="24"/>
    </w:rPr>
  </w:style>
  <w:style w:type="paragraph" w:styleId="BodyTextIndent2">
    <w:name w:val="Body Text Indent 2"/>
    <w:basedOn w:val="Normal"/>
    <w:link w:val="BodyTextIndent2Char"/>
    <w:uiPriority w:val="99"/>
    <w:rsid w:val="009F52A7"/>
    <w:pPr>
      <w:tabs>
        <w:tab w:val="num" w:pos="720"/>
      </w:tabs>
      <w:ind w:left="720" w:hanging="720"/>
      <w:jc w:val="left"/>
    </w:pPr>
  </w:style>
  <w:style w:type="character" w:customStyle="1" w:styleId="BodyTextIndent2Char">
    <w:name w:val="Body Text Indent 2 Char"/>
    <w:basedOn w:val="DefaultParagraphFont"/>
    <w:link w:val="BodyTextIndent2"/>
    <w:uiPriority w:val="99"/>
    <w:semiHidden/>
    <w:locked/>
    <w:rPr>
      <w:rFonts w:cs="Times New Roman"/>
      <w:sz w:val="24"/>
    </w:rPr>
  </w:style>
  <w:style w:type="paragraph" w:styleId="Subtitle">
    <w:name w:val="Subtitle"/>
    <w:basedOn w:val="Normal"/>
    <w:link w:val="SubtitleChar"/>
    <w:uiPriority w:val="11"/>
    <w:qFormat/>
    <w:rsid w:val="009F52A7"/>
    <w:pPr>
      <w:jc w:val="center"/>
    </w:pPr>
    <w:rPr>
      <w:b/>
      <w:sz w:val="44"/>
    </w:rPr>
  </w:style>
  <w:style w:type="character" w:customStyle="1" w:styleId="SubtitleChar">
    <w:name w:val="Subtitle Char"/>
    <w:basedOn w:val="DefaultParagraphFont"/>
    <w:link w:val="Subtitle"/>
    <w:uiPriority w:val="11"/>
    <w:locked/>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0103B"/>
    <w:pPr>
      <w:tabs>
        <w:tab w:val="left" w:pos="576"/>
      </w:tabs>
      <w:spacing w:after="200"/>
      <w:ind w:left="612"/>
    </w:pPr>
    <w:rPr>
      <w:lang w:val="es-ES_tradnl"/>
    </w:rPr>
  </w:style>
  <w:style w:type="paragraph" w:customStyle="1" w:styleId="P3Header1-Clauses">
    <w:name w:val="P3 Header1-Clauses"/>
    <w:basedOn w:val="Header1-Clauses"/>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4"/>
      </w:numPr>
      <w:tabs>
        <w:tab w:val="clear" w:pos="72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locked/>
    <w:rsid w:val="0010103B"/>
    <w:rPr>
      <w:rFonts w:cs="Times New Roman"/>
      <w:sz w:val="24"/>
      <w:lang w:val="es-ES_tradnl" w:eastAsia="en-US" w:bidi="ar-SA"/>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
    <w:basedOn w:val="DefaultParagraphFont"/>
    <w:link w:val="Heading3"/>
    <w:locked/>
    <w:rsid w:val="00AD0676"/>
    <w:rPr>
      <w:rFonts w:cs="Times New Roman"/>
      <w:b/>
      <w:sz w:val="28"/>
      <w:lang w:val="en-US" w:eastAsia="en-US" w:bidi="ar-SA"/>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aliases w:val="Citation List,본문(내용),List Paragraph (numbered (a))"/>
    <w:basedOn w:val="Normal"/>
    <w:link w:val="ListParagraphChar"/>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 w:type="character" w:customStyle="1" w:styleId="ListParagraphChar">
    <w:name w:val="List Paragraph Char"/>
    <w:aliases w:val="Citation List Char,본문(내용) Char,List Paragraph (numbered (a)) Char"/>
    <w:link w:val="ListParagraph"/>
    <w:uiPriority w:val="34"/>
    <w:rsid w:val="00CB2172"/>
    <w:rPr>
      <w:sz w:val="24"/>
    </w:rPr>
  </w:style>
  <w:style w:type="character" w:styleId="UnresolvedMention">
    <w:name w:val="Unresolved Mention"/>
    <w:basedOn w:val="DefaultParagraphFont"/>
    <w:uiPriority w:val="99"/>
    <w:semiHidden/>
    <w:unhideWhenUsed/>
    <w:rsid w:val="009C4B88"/>
    <w:rPr>
      <w:color w:val="605E5C"/>
      <w:shd w:val="clear" w:color="auto" w:fill="E1DFDD"/>
    </w:rPr>
  </w:style>
  <w:style w:type="paragraph" w:customStyle="1" w:styleId="S4-Header2">
    <w:name w:val="S4-Header 2"/>
    <w:basedOn w:val="Normal"/>
    <w:rsid w:val="004165A6"/>
    <w:pPr>
      <w:spacing w:before="120" w:after="240"/>
      <w:jc w:val="center"/>
    </w:pPr>
    <w:rPr>
      <w:b/>
      <w:sz w:val="32"/>
      <w:szCs w:val="24"/>
      <w:lang w:val="en-GB"/>
    </w:rPr>
  </w:style>
  <w:style w:type="paragraph" w:customStyle="1" w:styleId="S1-Header2">
    <w:name w:val="S1-Header2"/>
    <w:basedOn w:val="Normal"/>
    <w:rsid w:val="001F07DB"/>
    <w:pPr>
      <w:tabs>
        <w:tab w:val="num" w:pos="432"/>
      </w:tabs>
      <w:spacing w:after="200"/>
      <w:ind w:left="432" w:hanging="432"/>
      <w:jc w:val="left"/>
    </w:pPr>
    <w:rPr>
      <w:b/>
      <w:szCs w:val="24"/>
      <w:lang w:val="en-GB"/>
    </w:rPr>
  </w:style>
  <w:style w:type="paragraph" w:customStyle="1" w:styleId="S4-Header10">
    <w:name w:val="S4-Header 1"/>
    <w:basedOn w:val="Normal"/>
    <w:next w:val="Normal"/>
    <w:rsid w:val="001F07DB"/>
    <w:pPr>
      <w:spacing w:before="120" w:after="240"/>
      <w:jc w:val="center"/>
    </w:pPr>
    <w:rPr>
      <w:rFonts w:cs="Arial"/>
      <w:b/>
      <w:sz w:val="36"/>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7648788">
      <w:marLeft w:val="0"/>
      <w:marRight w:val="0"/>
      <w:marTop w:val="0"/>
      <w:marBottom w:val="0"/>
      <w:divBdr>
        <w:top w:val="none" w:sz="0" w:space="0" w:color="auto"/>
        <w:left w:val="none" w:sz="0" w:space="0" w:color="auto"/>
        <w:bottom w:val="none" w:sz="0" w:space="0" w:color="auto"/>
        <w:right w:val="none" w:sz="0" w:space="0" w:color="auto"/>
      </w:divBdr>
    </w:div>
    <w:div w:id="527648789">
      <w:marLeft w:val="0"/>
      <w:marRight w:val="0"/>
      <w:marTop w:val="0"/>
      <w:marBottom w:val="0"/>
      <w:divBdr>
        <w:top w:val="none" w:sz="0" w:space="0" w:color="auto"/>
        <w:left w:val="none" w:sz="0" w:space="0" w:color="auto"/>
        <w:bottom w:val="none" w:sz="0" w:space="0" w:color="auto"/>
        <w:right w:val="none" w:sz="0" w:space="0" w:color="auto"/>
      </w:divBdr>
    </w:div>
    <w:div w:id="527648790">
      <w:marLeft w:val="0"/>
      <w:marRight w:val="0"/>
      <w:marTop w:val="0"/>
      <w:marBottom w:val="0"/>
      <w:divBdr>
        <w:top w:val="none" w:sz="0" w:space="0" w:color="auto"/>
        <w:left w:val="none" w:sz="0" w:space="0" w:color="auto"/>
        <w:bottom w:val="none" w:sz="0" w:space="0" w:color="auto"/>
        <w:right w:val="none" w:sz="0" w:space="0" w:color="auto"/>
      </w:divBdr>
    </w:div>
    <w:div w:id="527648791">
      <w:marLeft w:val="0"/>
      <w:marRight w:val="0"/>
      <w:marTop w:val="0"/>
      <w:marBottom w:val="0"/>
      <w:divBdr>
        <w:top w:val="none" w:sz="0" w:space="0" w:color="auto"/>
        <w:left w:val="none" w:sz="0" w:space="0" w:color="auto"/>
        <w:bottom w:val="none" w:sz="0" w:space="0" w:color="auto"/>
        <w:right w:val="none" w:sz="0" w:space="0" w:color="auto"/>
      </w:divBdr>
    </w:div>
    <w:div w:id="527648792">
      <w:marLeft w:val="0"/>
      <w:marRight w:val="0"/>
      <w:marTop w:val="0"/>
      <w:marBottom w:val="0"/>
      <w:divBdr>
        <w:top w:val="none" w:sz="0" w:space="0" w:color="auto"/>
        <w:left w:val="none" w:sz="0" w:space="0" w:color="auto"/>
        <w:bottom w:val="none" w:sz="0" w:space="0" w:color="auto"/>
        <w:right w:val="none" w:sz="0" w:space="0" w:color="auto"/>
      </w:divBdr>
    </w:div>
    <w:div w:id="5276487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lanning.gov.mv/" TargetMode="External"/><Relationship Id="rId21" Type="http://schemas.openxmlformats.org/officeDocument/2006/relationships/hyperlink" Target="http://www.ofid.org" TargetMode="External"/><Relationship Id="rId42" Type="http://schemas.openxmlformats.org/officeDocument/2006/relationships/footer" Target="footer13.xml"/><Relationship Id="rId47" Type="http://schemas.openxmlformats.org/officeDocument/2006/relationships/footer" Target="footer15.xml"/><Relationship Id="rId63" Type="http://schemas.openxmlformats.org/officeDocument/2006/relationships/footer" Target="footer23.xml"/><Relationship Id="rId68" Type="http://schemas.openxmlformats.org/officeDocument/2006/relationships/header" Target="header28.xml"/><Relationship Id="rId84" Type="http://schemas.openxmlformats.org/officeDocument/2006/relationships/footer" Target="footer34.xml"/><Relationship Id="rId89" Type="http://schemas.openxmlformats.org/officeDocument/2006/relationships/theme" Target="theme/theme1.xml"/><Relationship Id="rId16" Type="http://schemas.openxmlformats.org/officeDocument/2006/relationships/header" Target="header6.xml"/><Relationship Id="rId11" Type="http://schemas.openxmlformats.org/officeDocument/2006/relationships/header" Target="header2.xml"/><Relationship Id="rId32" Type="http://schemas.openxmlformats.org/officeDocument/2006/relationships/header" Target="header9.xml"/><Relationship Id="rId37" Type="http://schemas.openxmlformats.org/officeDocument/2006/relationships/header" Target="header11.xml"/><Relationship Id="rId53" Type="http://schemas.openxmlformats.org/officeDocument/2006/relationships/footer" Target="footer18.xml"/><Relationship Id="rId58" Type="http://schemas.openxmlformats.org/officeDocument/2006/relationships/header" Target="header22.xml"/><Relationship Id="rId74" Type="http://schemas.openxmlformats.org/officeDocument/2006/relationships/header" Target="header31.xml"/><Relationship Id="rId79" Type="http://schemas.openxmlformats.org/officeDocument/2006/relationships/footer" Target="footer31.xml"/><Relationship Id="rId5"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mailto:tender@finance.gov.mv" TargetMode="External"/><Relationship Id="rId27" Type="http://schemas.openxmlformats.org/officeDocument/2006/relationships/hyperlink" Target="mailto:tender@finance.gov.mv" TargetMode="External"/><Relationship Id="rId30" Type="http://schemas.openxmlformats.org/officeDocument/2006/relationships/footer" Target="footer7.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header" Target="header17.xml"/><Relationship Id="rId56" Type="http://schemas.openxmlformats.org/officeDocument/2006/relationships/footer" Target="footer19.xml"/><Relationship Id="rId64" Type="http://schemas.openxmlformats.org/officeDocument/2006/relationships/header" Target="header25.xml"/><Relationship Id="rId69" Type="http://schemas.openxmlformats.org/officeDocument/2006/relationships/footer" Target="footer25.xml"/><Relationship Id="rId77" Type="http://schemas.openxmlformats.org/officeDocument/2006/relationships/hyperlink" Target="http://www.fidic.org" TargetMode="External"/><Relationship Id="rId8" Type="http://schemas.openxmlformats.org/officeDocument/2006/relationships/image" Target="media/image1.wmf"/><Relationship Id="rId51" Type="http://schemas.openxmlformats.org/officeDocument/2006/relationships/footer" Target="footer17.xml"/><Relationship Id="rId72" Type="http://schemas.openxmlformats.org/officeDocument/2006/relationships/footer" Target="footer26.xml"/><Relationship Id="rId80" Type="http://schemas.openxmlformats.org/officeDocument/2006/relationships/footer" Target="footer32.xml"/><Relationship Id="rId85" Type="http://schemas.openxmlformats.org/officeDocument/2006/relationships/header" Target="header34.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https://www.mira.gov.mv/" TargetMode="External"/><Relationship Id="rId33" Type="http://schemas.openxmlformats.org/officeDocument/2006/relationships/footer" Target="footer8.xml"/><Relationship Id="rId38" Type="http://schemas.openxmlformats.org/officeDocument/2006/relationships/header" Target="header12.xml"/><Relationship Id="rId46" Type="http://schemas.openxmlformats.org/officeDocument/2006/relationships/header" Target="header16.xml"/><Relationship Id="rId59" Type="http://schemas.openxmlformats.org/officeDocument/2006/relationships/footer" Target="footer21.xml"/><Relationship Id="rId67" Type="http://schemas.openxmlformats.org/officeDocument/2006/relationships/header" Target="header27.xml"/><Relationship Id="rId20" Type="http://schemas.openxmlformats.org/officeDocument/2006/relationships/footer" Target="footer5.xml"/><Relationship Id="rId41" Type="http://schemas.openxmlformats.org/officeDocument/2006/relationships/header" Target="header13.xml"/><Relationship Id="rId54" Type="http://schemas.openxmlformats.org/officeDocument/2006/relationships/header" Target="header20.xml"/><Relationship Id="rId62" Type="http://schemas.openxmlformats.org/officeDocument/2006/relationships/footer" Target="footer22.xml"/><Relationship Id="rId70" Type="http://schemas.openxmlformats.org/officeDocument/2006/relationships/header" Target="header29.xml"/><Relationship Id="rId75" Type="http://schemas.openxmlformats.org/officeDocument/2006/relationships/footer" Target="footer28.xml"/><Relationship Id="rId83" Type="http://schemas.openxmlformats.org/officeDocument/2006/relationships/footer" Target="footer33.xml"/><Relationship Id="rId88"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yperlink" Target="http://www.finance.gov.mv/" TargetMode="External"/><Relationship Id="rId28" Type="http://schemas.openxmlformats.org/officeDocument/2006/relationships/hyperlink" Target="mailto:tender@finance.gov.mv" TargetMode="External"/><Relationship Id="rId36" Type="http://schemas.openxmlformats.org/officeDocument/2006/relationships/footer" Target="footer10.xml"/><Relationship Id="rId49" Type="http://schemas.openxmlformats.org/officeDocument/2006/relationships/header" Target="header18.xml"/><Relationship Id="rId57" Type="http://schemas.openxmlformats.org/officeDocument/2006/relationships/footer" Target="footer20.xml"/><Relationship Id="rId10" Type="http://schemas.openxmlformats.org/officeDocument/2006/relationships/footer" Target="footer1.xml"/><Relationship Id="rId31" Type="http://schemas.openxmlformats.org/officeDocument/2006/relationships/header" Target="header8.xml"/><Relationship Id="rId44" Type="http://schemas.openxmlformats.org/officeDocument/2006/relationships/header" Target="header15.xml"/><Relationship Id="rId52" Type="http://schemas.openxmlformats.org/officeDocument/2006/relationships/header" Target="header19.xml"/><Relationship Id="rId60" Type="http://schemas.openxmlformats.org/officeDocument/2006/relationships/header" Target="header23.xml"/><Relationship Id="rId65" Type="http://schemas.openxmlformats.org/officeDocument/2006/relationships/footer" Target="footer24.xml"/><Relationship Id="rId73" Type="http://schemas.openxmlformats.org/officeDocument/2006/relationships/footer" Target="footer27.xml"/><Relationship Id="rId78" Type="http://schemas.openxmlformats.org/officeDocument/2006/relationships/footer" Target="footer30.xml"/><Relationship Id="rId81" Type="http://schemas.openxmlformats.org/officeDocument/2006/relationships/header" Target="header32.xml"/><Relationship Id="rId86" Type="http://schemas.openxmlformats.org/officeDocument/2006/relationships/footer" Target="footer35.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4.xml"/><Relationship Id="rId39" Type="http://schemas.openxmlformats.org/officeDocument/2006/relationships/footer" Target="footer11.xml"/><Relationship Id="rId34" Type="http://schemas.openxmlformats.org/officeDocument/2006/relationships/footer" Target="footer9.xml"/><Relationship Id="rId50" Type="http://schemas.openxmlformats.org/officeDocument/2006/relationships/footer" Target="footer16.xml"/><Relationship Id="rId55" Type="http://schemas.openxmlformats.org/officeDocument/2006/relationships/header" Target="header21.xml"/><Relationship Id="rId76" Type="http://schemas.openxmlformats.org/officeDocument/2006/relationships/footer" Target="footer29.xml"/><Relationship Id="rId7" Type="http://schemas.openxmlformats.org/officeDocument/2006/relationships/endnotes" Target="endnotes.xml"/><Relationship Id="rId71" Type="http://schemas.openxmlformats.org/officeDocument/2006/relationships/header" Target="header30.xml"/><Relationship Id="rId2" Type="http://schemas.openxmlformats.org/officeDocument/2006/relationships/numbering" Target="numbering.xml"/><Relationship Id="rId29" Type="http://schemas.openxmlformats.org/officeDocument/2006/relationships/footer" Target="footer6.xml"/><Relationship Id="rId24" Type="http://schemas.openxmlformats.org/officeDocument/2006/relationships/hyperlink" Target="http://www.trade.gov.mv/" TargetMode="External"/><Relationship Id="rId40" Type="http://schemas.openxmlformats.org/officeDocument/2006/relationships/footer" Target="footer12.xml"/><Relationship Id="rId45" Type="http://schemas.openxmlformats.org/officeDocument/2006/relationships/footer" Target="footer14.xml"/><Relationship Id="rId66" Type="http://schemas.openxmlformats.org/officeDocument/2006/relationships/header" Target="header26.xml"/><Relationship Id="rId87" Type="http://schemas.openxmlformats.org/officeDocument/2006/relationships/fontTable" Target="fontTable.xml"/><Relationship Id="rId61" Type="http://schemas.openxmlformats.org/officeDocument/2006/relationships/header" Target="header24.xml"/><Relationship Id="rId82" Type="http://schemas.openxmlformats.org/officeDocument/2006/relationships/header" Target="header33.xml"/><Relationship Id="rId19"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5A214-C183-44D1-917A-051355EA0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126</Pages>
  <Words>21921</Words>
  <Characters>129144</Characters>
  <Application>Microsoft Office Word</Application>
  <DocSecurity>0</DocSecurity>
  <Lines>1076</Lines>
  <Paragraphs>301</Paragraphs>
  <ScaleCrop>false</ScaleCrop>
  <HeadingPairs>
    <vt:vector size="2" baseType="variant">
      <vt:variant>
        <vt:lpstr>Title</vt:lpstr>
      </vt:variant>
      <vt:variant>
        <vt:i4>1</vt:i4>
      </vt:variant>
    </vt:vector>
  </HeadingPairs>
  <TitlesOfParts>
    <vt:vector size="1" baseType="lpstr">
      <vt:lpstr>SBD Works</vt:lpstr>
    </vt:vector>
  </TitlesOfParts>
  <Company>The World Bank</Company>
  <LinksUpToDate>false</LinksUpToDate>
  <CharactersWithSpaces>150764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Works</dc:title>
  <dc:subject/>
  <dc:creator>OPCPR</dc:creator>
  <cp:keywords/>
  <dc:description/>
  <cp:lastModifiedBy>Aishath Nadheema</cp:lastModifiedBy>
  <cp:revision>5</cp:revision>
  <cp:lastPrinted>2017-12-24T05:31:00Z</cp:lastPrinted>
  <dcterms:created xsi:type="dcterms:W3CDTF">2022-02-15T06:05:00Z</dcterms:created>
  <dcterms:modified xsi:type="dcterms:W3CDTF">2022-02-17T06:42:00Z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-1993570379</vt:i4>
  </property>
  <property fmtid="{D5CDD505-2E9C-101B-9397-08002B2CF9AE}" pid="3" name="_EmailSubject">
    <vt:lpwstr>tarea de vuelta</vt:lpwstr>
  </property>
  <property fmtid="{D5CDD505-2E9C-101B-9397-08002B2CF9AE}" pid="4" name="_AuthorEmail">
    <vt:lpwstr>pbaquero@bhsolutionz.com</vt:lpwstr>
  </property>
  <property fmtid="{D5CDD505-2E9C-101B-9397-08002B2CF9AE}" pid="5" name="_AuthorEmailDisplayName">
    <vt:lpwstr>Paty BH</vt:lpwstr>
  </property>
  <property fmtid="{D5CDD505-2E9C-101B-9397-08002B2CF9AE}" pid="6" name="_ReviewingToolsShownOnce">
    <vt:lpwstr/>
  </property>
</Properties>
</file>