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EE32118"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43094D">
        <w:rPr>
          <w:b/>
          <w:bCs/>
          <w:color w:val="000000"/>
          <w:sz w:val="40"/>
          <w:szCs w:val="40"/>
        </w:rPr>
        <w:t>3</w:t>
      </w:r>
      <w:r w:rsidR="00607634">
        <w:rPr>
          <w:b/>
          <w:bCs/>
          <w:color w:val="000000"/>
          <w:sz w:val="40"/>
          <w:szCs w:val="40"/>
        </w:rPr>
        <w:t>/G-0</w:t>
      </w:r>
      <w:r w:rsidR="0043094D">
        <w:rPr>
          <w:b/>
          <w:bCs/>
          <w:color w:val="000000"/>
          <w:sz w:val="40"/>
          <w:szCs w:val="40"/>
        </w:rPr>
        <w:t>1</w:t>
      </w:r>
      <w:r w:rsidR="00247C62">
        <w:rPr>
          <w:b/>
          <w:bCs/>
          <w:color w:val="000000"/>
          <w:sz w:val="40"/>
          <w:szCs w:val="40"/>
        </w:rPr>
        <w:t>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19"/>
        <w:gridCol w:w="95"/>
      </w:tblGrid>
      <w:tr w:rsidR="00070046" w:rsidRPr="007226BE" w14:paraId="380B76F4" w14:textId="77777777" w:rsidTr="00195497">
        <w:trPr>
          <w:tblCellSpacing w:w="15" w:type="dxa"/>
        </w:trPr>
        <w:tc>
          <w:tcPr>
            <w:tcW w:w="0" w:type="auto"/>
            <w:vAlign w:val="center"/>
            <w:hideMark/>
          </w:tcPr>
          <w:p w14:paraId="5838A6DC" w14:textId="31A3F491" w:rsidR="00070046" w:rsidRPr="007226BE" w:rsidRDefault="00247C62" w:rsidP="00247C62">
            <w:pPr>
              <w:spacing w:after="240" w:line="259" w:lineRule="auto"/>
              <w:jc w:val="center"/>
              <w:rPr>
                <w:sz w:val="44"/>
                <w:szCs w:val="44"/>
              </w:rPr>
            </w:pPr>
            <w:r>
              <w:rPr>
                <w:b/>
                <w:bCs/>
                <w:color w:val="000000"/>
                <w:sz w:val="40"/>
                <w:szCs w:val="40"/>
              </w:rPr>
              <w:t xml:space="preserve">       </w:t>
            </w:r>
            <w:r w:rsidRPr="00247C62">
              <w:rPr>
                <w:b/>
                <w:bCs/>
                <w:color w:val="000000"/>
                <w:sz w:val="40"/>
                <w:szCs w:val="40"/>
              </w:rPr>
              <w:t>Printing of Textbooks for key stage 1 to 3</w:t>
            </w:r>
          </w:p>
        </w:tc>
        <w:tc>
          <w:tcPr>
            <w:tcW w:w="50" w:type="dxa"/>
            <w:vAlign w:val="center"/>
            <w:hideMark/>
          </w:tcPr>
          <w:p w14:paraId="10661A4B" w14:textId="77777777" w:rsidR="00070046" w:rsidRPr="007226BE" w:rsidRDefault="00070046" w:rsidP="00247C62">
            <w:pPr>
              <w:jc w:val="cente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9EA25A1" w:rsidR="00B825B8" w:rsidRPr="00861EB5" w:rsidRDefault="00B825B8" w:rsidP="00B825B8">
      <w:pPr>
        <w:spacing w:after="240" w:line="259" w:lineRule="auto"/>
        <w:jc w:val="center"/>
        <w:rPr>
          <w:b/>
          <w:bCs/>
          <w:color w:val="FF0000"/>
          <w:spacing w:val="30"/>
          <w:sz w:val="28"/>
          <w:szCs w:val="28"/>
        </w:rPr>
      </w:pPr>
      <w:r w:rsidRPr="00247C62">
        <w:rPr>
          <w:b/>
          <w:bCs/>
          <w:spacing w:val="30"/>
          <w:sz w:val="28"/>
          <w:szCs w:val="28"/>
        </w:rPr>
        <w:fldChar w:fldCharType="begin"/>
      </w:r>
      <w:r w:rsidRPr="00247C62">
        <w:rPr>
          <w:b/>
          <w:bCs/>
          <w:spacing w:val="30"/>
          <w:sz w:val="28"/>
          <w:szCs w:val="28"/>
        </w:rPr>
        <w:instrText xml:space="preserve"> DATE \@ "MMMM d, yyyy" </w:instrText>
      </w:r>
      <w:r w:rsidRPr="00247C62">
        <w:rPr>
          <w:b/>
          <w:bCs/>
          <w:spacing w:val="30"/>
          <w:sz w:val="28"/>
          <w:szCs w:val="28"/>
        </w:rPr>
        <w:fldChar w:fldCharType="separate"/>
      </w:r>
      <w:r w:rsidR="00247C62" w:rsidRPr="00247C62">
        <w:rPr>
          <w:b/>
          <w:bCs/>
          <w:noProof/>
          <w:spacing w:val="30"/>
          <w:sz w:val="28"/>
          <w:szCs w:val="28"/>
        </w:rPr>
        <w:t>January 3, 2024</w:t>
      </w:r>
      <w:r w:rsidRPr="00247C62">
        <w:rPr>
          <w:b/>
          <w:bCs/>
          <w:spacing w:val="30"/>
          <w:sz w:val="28"/>
          <w:szCs w:val="28"/>
        </w:rPr>
        <w:fldChar w:fldCharType="end"/>
      </w:r>
      <w:ins w:id="0" w:author="Hawwa Nazla" w:date="2024-01-03T12:26:00Z">
        <w:r w:rsidR="000D0100">
          <w:rPr>
            <w:b/>
            <w:bCs/>
            <w:color w:val="FF0000"/>
            <w:spacing w:val="30"/>
            <w:sz w:val="28"/>
            <w:szCs w:val="28"/>
          </w:rPr>
          <w:t xml:space="preserve"> </w:t>
        </w:r>
      </w:ins>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2613F5">
        <w:rPr>
          <w:color w:val="FF0000"/>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1" w:name="_Toc438529596"/>
      <w:bookmarkStart w:id="2" w:name="_Toc438725752"/>
      <w:bookmarkStart w:id="3" w:name="_Toc438817747"/>
      <w:bookmarkStart w:id="4" w:name="_Toc438954441"/>
      <w:bookmarkStart w:id="5" w:name="_Toc461939615"/>
      <w:bookmarkStart w:id="6" w:name="_Toc458816205"/>
      <w:bookmarkStart w:id="7" w:name="_Toc70237656"/>
      <w:r w:rsidRPr="008B66E1">
        <w:t xml:space="preserve">PART 1 – </w:t>
      </w:r>
      <w:bookmarkStart w:id="8" w:name="_Toc234130381"/>
      <w:bookmarkEnd w:id="1"/>
      <w:bookmarkEnd w:id="2"/>
      <w:bookmarkEnd w:id="3"/>
      <w:bookmarkEnd w:id="4"/>
      <w:bookmarkEnd w:id="5"/>
      <w:r w:rsidR="00FB0828">
        <w:t>Tendering Procedures</w:t>
      </w:r>
      <w:bookmarkEnd w:id="6"/>
      <w:bookmarkEnd w:id="7"/>
      <w:bookmarkEnd w:id="8"/>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9" w:name="_Toc438954442"/>
            <w:bookmarkStart w:id="10" w:name="_Toc458816206"/>
            <w:bookmarkStart w:id="11" w:name="_Toc70237657"/>
            <w:r w:rsidRPr="00E1089A">
              <w:rPr>
                <w:color w:val="000000" w:themeColor="text1"/>
              </w:rPr>
              <w:lastRenderedPageBreak/>
              <w:t xml:space="preserve">Section I.  Instructions to </w:t>
            </w:r>
            <w:bookmarkEnd w:id="9"/>
            <w:bookmarkEnd w:id="10"/>
            <w:r w:rsidR="00B95277">
              <w:rPr>
                <w:color w:val="000000" w:themeColor="text1"/>
              </w:rPr>
              <w:t>Tenderers</w:t>
            </w:r>
            <w:bookmarkEnd w:id="11"/>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Pr>
                <w:b/>
                <w:bCs/>
                <w:sz w:val="36"/>
              </w:rPr>
              <w:t>Section I.  Instructions to Tenderers</w:t>
            </w:r>
            <w:bookmarkEnd w:id="13"/>
            <w:bookmarkEnd w:id="14"/>
            <w:bookmarkEnd w:id="15"/>
            <w:bookmarkEnd w:id="16"/>
            <w:bookmarkEnd w:id="17"/>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8" w:name="_Toc505659523"/>
            <w:bookmarkStart w:id="19" w:name="_Toc234130408"/>
            <w:bookmarkStart w:id="20" w:name="_Toc459036710"/>
            <w:r>
              <w:t>General</w:t>
            </w:r>
            <w:bookmarkEnd w:id="18"/>
            <w:bookmarkEnd w:id="19"/>
            <w:bookmarkEnd w:id="20"/>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1" w:name="_Toc234130409"/>
            <w:bookmarkStart w:id="22" w:name="_Toc459036711"/>
            <w:r w:rsidRPr="0061745F">
              <w:rPr>
                <w:szCs w:val="24"/>
              </w:rPr>
              <w:t>Scope of Bid</w:t>
            </w:r>
            <w:bookmarkEnd w:id="21"/>
            <w:bookmarkEnd w:id="22"/>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08C5AE23" w14:textId="77777777" w:rsidR="00D75BC5" w:rsidRPr="00E738BB" w:rsidRDefault="00D75BC5" w:rsidP="00D75BC5">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the term “in writing”</w:t>
            </w:r>
            <w:r>
              <w:rPr>
                <w:color w:val="000000"/>
                <w:szCs w:val="24"/>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szCs w:val="24"/>
              </w:rPr>
              <w:t xml:space="preserve"> means communicated in written form and delivered against receipt; </w:t>
            </w:r>
          </w:p>
          <w:p w14:paraId="2F950C33" w14:textId="77777777" w:rsidR="000D0100" w:rsidRDefault="00D75BC5" w:rsidP="000D0100">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r w:rsidR="000D0100">
              <w:rPr>
                <w:color w:val="000000"/>
                <w:szCs w:val="24"/>
              </w:rPr>
              <w:t xml:space="preserve"> </w:t>
            </w:r>
          </w:p>
          <w:p w14:paraId="54BA0967" w14:textId="3B7C2171" w:rsidR="009D4CFF" w:rsidRPr="000D0100" w:rsidRDefault="000D0100" w:rsidP="000D0100">
            <w:pPr>
              <w:pStyle w:val="P3Header1-Clauses"/>
              <w:numPr>
                <w:ilvl w:val="0"/>
                <w:numId w:val="0"/>
              </w:numPr>
              <w:spacing w:after="0" w:line="276" w:lineRule="auto"/>
              <w:ind w:left="927" w:hanging="423"/>
              <w:rPr>
                <w:color w:val="000000"/>
                <w:szCs w:val="24"/>
              </w:rPr>
            </w:pPr>
            <w:r>
              <w:rPr>
                <w:szCs w:val="24"/>
              </w:rPr>
              <w:t xml:space="preserve"> (c) </w:t>
            </w:r>
            <w:r w:rsidR="009D4CFF" w:rsidRPr="0061745F">
              <w:rPr>
                <w:szCs w:val="24"/>
              </w:rPr>
              <w:t>“</w:t>
            </w:r>
            <w:r w:rsidR="00C8047D" w:rsidRPr="0061745F">
              <w:rPr>
                <w:szCs w:val="24"/>
              </w:rPr>
              <w:t>Day</w:t>
            </w:r>
            <w:r w:rsidR="009D4CFF"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3" w:name="_Toc234130410"/>
            <w:bookmarkStart w:id="24" w:name="_Toc459036712"/>
            <w:bookmarkStart w:id="25" w:name="_Toc438438821"/>
            <w:bookmarkStart w:id="26" w:name="_Toc438532556"/>
            <w:bookmarkStart w:id="27" w:name="_Toc438733965"/>
            <w:bookmarkStart w:id="28" w:name="_Toc438907006"/>
            <w:bookmarkStart w:id="29" w:name="_Toc438907205"/>
            <w:r w:rsidRPr="0061745F">
              <w:rPr>
                <w:szCs w:val="24"/>
              </w:rPr>
              <w:t>Source of Funds</w:t>
            </w:r>
            <w:bookmarkEnd w:id="23"/>
            <w:bookmarkEnd w:id="24"/>
          </w:p>
          <w:bookmarkEnd w:id="25"/>
          <w:bookmarkEnd w:id="26"/>
          <w:bookmarkEnd w:id="27"/>
          <w:bookmarkEnd w:id="28"/>
          <w:bookmarkEnd w:id="29"/>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30" w:name="_Toc234130411"/>
            <w:bookmarkStart w:id="31" w:name="_Toc459036713"/>
            <w:bookmarkStart w:id="32" w:name="_Toc438002631"/>
            <w:bookmarkStart w:id="33" w:name="_Toc438438822"/>
            <w:bookmarkStart w:id="34" w:name="_Toc438532559"/>
            <w:bookmarkStart w:id="35" w:name="_Toc438733966"/>
            <w:bookmarkStart w:id="36" w:name="_Toc438907007"/>
            <w:bookmarkStart w:id="37" w:name="_Toc438907206"/>
            <w:r w:rsidRPr="0061745F">
              <w:rPr>
                <w:szCs w:val="24"/>
              </w:rPr>
              <w:t>Fraud and Corruption</w:t>
            </w:r>
            <w:bookmarkEnd w:id="30"/>
            <w:bookmarkEnd w:id="31"/>
          </w:p>
          <w:bookmarkEnd w:id="32"/>
          <w:bookmarkEnd w:id="33"/>
          <w:bookmarkEnd w:id="34"/>
          <w:bookmarkEnd w:id="35"/>
          <w:bookmarkEnd w:id="36"/>
          <w:bookmarkEnd w:id="37"/>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proofErr w:type="gramStart"/>
            <w:r>
              <w:rPr>
                <w:szCs w:val="24"/>
              </w:rPr>
              <w:lastRenderedPageBreak/>
              <w:t xml:space="preserve">(iii)  </w:t>
            </w:r>
            <w:r w:rsidR="00F96083" w:rsidRPr="0061745F">
              <w:rPr>
                <w:szCs w:val="24"/>
              </w:rPr>
              <w:t>“</w:t>
            </w:r>
            <w:proofErr w:type="gramEnd"/>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8" w:name="_Toc234130412"/>
            <w:bookmarkStart w:id="39" w:name="_Toc459036714"/>
            <w:bookmarkStart w:id="40" w:name="_Toc438438823"/>
            <w:bookmarkStart w:id="41" w:name="_Toc438532560"/>
            <w:bookmarkStart w:id="42" w:name="_Toc438733967"/>
            <w:bookmarkStart w:id="43" w:name="_Toc438907008"/>
            <w:bookmarkStart w:id="44" w:name="_Toc438907207"/>
            <w:r w:rsidRPr="0061745F">
              <w:rPr>
                <w:szCs w:val="24"/>
              </w:rPr>
              <w:lastRenderedPageBreak/>
              <w:t>Eligible Tenderers</w:t>
            </w:r>
            <w:bookmarkEnd w:id="38"/>
            <w:bookmarkEnd w:id="39"/>
          </w:p>
          <w:bookmarkEnd w:id="40"/>
          <w:bookmarkEnd w:id="41"/>
          <w:bookmarkEnd w:id="42"/>
          <w:bookmarkEnd w:id="43"/>
          <w:bookmarkEnd w:id="44"/>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w:t>
            </w:r>
            <w:r w:rsidRPr="0061745F">
              <w:rPr>
                <w:spacing w:val="0"/>
                <w:szCs w:val="24"/>
              </w:rPr>
              <w:lastRenderedPageBreak/>
              <w:t xml:space="preserve">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w:t>
            </w:r>
            <w:proofErr w:type="gramStart"/>
            <w:r w:rsidRPr="0061745F">
              <w:rPr>
                <w:szCs w:val="24"/>
              </w:rPr>
              <w:t>Documents ;</w:t>
            </w:r>
            <w:proofErr w:type="gramEnd"/>
            <w:r w:rsidRPr="0061745F">
              <w:rPr>
                <w:szCs w:val="24"/>
              </w:rPr>
              <w:t xml:space="preserve">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Maldives </w:t>
            </w:r>
            <w:proofErr w:type="spellStart"/>
            <w:r w:rsidRPr="0061745F">
              <w:rPr>
                <w:szCs w:val="24"/>
              </w:rPr>
              <w:t>shall</w:t>
            </w:r>
            <w:proofErr w:type="spellEnd"/>
            <w:r w:rsidRPr="0061745F">
              <w:rPr>
                <w:szCs w:val="24"/>
              </w:rPr>
              <w:t xml:space="preserve"> be eligible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5" w:name="_Toc234130413"/>
            <w:bookmarkStart w:id="46" w:name="_Toc459036715"/>
            <w:bookmarkStart w:id="47" w:name="_Toc438438824"/>
            <w:bookmarkStart w:id="48" w:name="_Toc438532568"/>
            <w:bookmarkStart w:id="49" w:name="_Toc438733968"/>
            <w:bookmarkStart w:id="50" w:name="_Toc438907009"/>
            <w:bookmarkStart w:id="51" w:name="_Toc438907208"/>
            <w:r w:rsidRPr="0061745F">
              <w:rPr>
                <w:szCs w:val="24"/>
              </w:rPr>
              <w:lastRenderedPageBreak/>
              <w:t>Eligible Goods and Related Services</w:t>
            </w:r>
            <w:bookmarkEnd w:id="45"/>
            <w:bookmarkEnd w:id="46"/>
          </w:p>
          <w:bookmarkEnd w:id="47"/>
          <w:bookmarkEnd w:id="48"/>
          <w:bookmarkEnd w:id="49"/>
          <w:bookmarkEnd w:id="50"/>
          <w:bookmarkEnd w:id="51"/>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 xml:space="preserve">The term “origin” means the country where the goods have been mined, grown, cultivated, produced, manufactured or processed; or, through manufacture, </w:t>
            </w:r>
            <w:r w:rsidRPr="0061745F">
              <w:rPr>
                <w:spacing w:val="0"/>
                <w:szCs w:val="24"/>
              </w:rPr>
              <w:lastRenderedPageBreak/>
              <w:t>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2" w:name="_Toc505659524"/>
            <w:bookmarkStart w:id="53" w:name="_Toc234130414"/>
            <w:bookmarkStart w:id="54" w:name="_Toc459036716"/>
            <w:r w:rsidRPr="00692B95">
              <w:lastRenderedPageBreak/>
              <w:t xml:space="preserve">Contents of </w:t>
            </w:r>
            <w:r>
              <w:t>Tendering</w:t>
            </w:r>
            <w:r w:rsidRPr="00692B95">
              <w:t xml:space="preserve"> Document</w:t>
            </w:r>
            <w:bookmarkEnd w:id="52"/>
            <w:r w:rsidRPr="00692B95">
              <w:t>s</w:t>
            </w:r>
            <w:bookmarkEnd w:id="53"/>
            <w:bookmarkEnd w:id="54"/>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5" w:name="_Toc234130415"/>
            <w:bookmarkStart w:id="56" w:name="_Toc459036717"/>
            <w:bookmarkStart w:id="57" w:name="_Toc438438826"/>
            <w:bookmarkStart w:id="58" w:name="_Toc438532574"/>
            <w:bookmarkStart w:id="59" w:name="_Toc438733970"/>
            <w:bookmarkStart w:id="60" w:name="_Toc438907010"/>
            <w:bookmarkStart w:id="61" w:name="_Toc438907209"/>
            <w:r w:rsidRPr="0061745F">
              <w:rPr>
                <w:szCs w:val="24"/>
              </w:rPr>
              <w:t>Sections of Tendering Documents</w:t>
            </w:r>
            <w:bookmarkEnd w:id="55"/>
            <w:bookmarkEnd w:id="56"/>
          </w:p>
          <w:bookmarkEnd w:id="57"/>
          <w:bookmarkEnd w:id="58"/>
          <w:bookmarkEnd w:id="59"/>
          <w:bookmarkEnd w:id="60"/>
          <w:bookmarkEnd w:id="61"/>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2" w:name="_Toc234130416"/>
            <w:bookmarkStart w:id="63" w:name="_Toc459036718"/>
            <w:bookmarkStart w:id="64" w:name="_Toc438438827"/>
            <w:bookmarkStart w:id="65" w:name="_Toc438532575"/>
            <w:bookmarkStart w:id="66" w:name="_Toc438733971"/>
            <w:bookmarkStart w:id="67" w:name="_Toc438907011"/>
            <w:bookmarkStart w:id="68" w:name="_Toc438907210"/>
            <w:r w:rsidRPr="0061745F">
              <w:rPr>
                <w:szCs w:val="24"/>
              </w:rPr>
              <w:t>Clarification of Tendering Documents</w:t>
            </w:r>
            <w:bookmarkEnd w:id="62"/>
            <w:bookmarkEnd w:id="63"/>
          </w:p>
          <w:bookmarkEnd w:id="64"/>
          <w:bookmarkEnd w:id="65"/>
          <w:bookmarkEnd w:id="66"/>
          <w:bookmarkEnd w:id="67"/>
          <w:bookmarkEnd w:id="68"/>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9" w:name="_Toc234130417"/>
            <w:bookmarkStart w:id="70" w:name="_Toc459036719"/>
            <w:bookmarkStart w:id="71" w:name="_Toc438438828"/>
            <w:bookmarkStart w:id="72" w:name="_Toc438532576"/>
            <w:bookmarkStart w:id="73" w:name="_Toc438733972"/>
            <w:bookmarkStart w:id="74" w:name="_Toc438907012"/>
            <w:bookmarkStart w:id="75" w:name="_Toc438907211"/>
            <w:r w:rsidRPr="0061745F">
              <w:rPr>
                <w:szCs w:val="24"/>
              </w:rPr>
              <w:t>Amendment of Tendering Documents</w:t>
            </w:r>
            <w:bookmarkEnd w:id="69"/>
            <w:bookmarkEnd w:id="70"/>
          </w:p>
          <w:bookmarkEnd w:id="71"/>
          <w:bookmarkEnd w:id="72"/>
          <w:bookmarkEnd w:id="73"/>
          <w:bookmarkEnd w:id="74"/>
          <w:bookmarkEnd w:id="75"/>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6" w:name="_Toc505659525"/>
            <w:bookmarkStart w:id="77" w:name="_Toc234130418"/>
            <w:bookmarkStart w:id="78" w:name="_Toc459036720"/>
            <w:r w:rsidRPr="002E2E91">
              <w:lastRenderedPageBreak/>
              <w:t xml:space="preserve">Preparation of </w:t>
            </w:r>
            <w:r>
              <w:t>Tender</w:t>
            </w:r>
            <w:r w:rsidRPr="002E2E91">
              <w:t>s</w:t>
            </w:r>
            <w:bookmarkEnd w:id="76"/>
            <w:bookmarkEnd w:id="77"/>
            <w:bookmarkEnd w:id="78"/>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9" w:name="_Toc234130419"/>
            <w:bookmarkStart w:id="80" w:name="_Toc459036721"/>
            <w:bookmarkStart w:id="81" w:name="_Toc438438830"/>
            <w:bookmarkStart w:id="82" w:name="_Toc438532578"/>
            <w:bookmarkStart w:id="83" w:name="_Toc438733974"/>
            <w:bookmarkStart w:id="84" w:name="_Toc438907013"/>
            <w:bookmarkStart w:id="85" w:name="_Toc438907212"/>
            <w:r w:rsidRPr="0061745F">
              <w:rPr>
                <w:szCs w:val="24"/>
              </w:rPr>
              <w:t>Cost of Tendering</w:t>
            </w:r>
            <w:bookmarkEnd w:id="79"/>
            <w:bookmarkEnd w:id="80"/>
          </w:p>
          <w:bookmarkEnd w:id="81"/>
          <w:bookmarkEnd w:id="82"/>
          <w:bookmarkEnd w:id="83"/>
          <w:bookmarkEnd w:id="84"/>
          <w:bookmarkEnd w:id="85"/>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6" w:name="_Toc234130420"/>
            <w:bookmarkStart w:id="87" w:name="_Toc459036722"/>
            <w:bookmarkStart w:id="88" w:name="_Toc438438831"/>
            <w:bookmarkStart w:id="89" w:name="_Toc438532579"/>
            <w:bookmarkStart w:id="90" w:name="_Toc438733975"/>
            <w:bookmarkStart w:id="91" w:name="_Toc438907014"/>
            <w:bookmarkStart w:id="92" w:name="_Toc438907213"/>
            <w:r w:rsidRPr="0061745F">
              <w:rPr>
                <w:szCs w:val="24"/>
              </w:rPr>
              <w:t>Language of Tender</w:t>
            </w:r>
            <w:bookmarkEnd w:id="86"/>
            <w:bookmarkEnd w:id="87"/>
          </w:p>
          <w:bookmarkEnd w:id="88"/>
          <w:bookmarkEnd w:id="89"/>
          <w:bookmarkEnd w:id="90"/>
          <w:bookmarkEnd w:id="91"/>
          <w:bookmarkEnd w:id="92"/>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3" w:name="_Toc234130421"/>
            <w:bookmarkStart w:id="94" w:name="_Toc459036723"/>
            <w:bookmarkStart w:id="95" w:name="_Toc438438832"/>
            <w:bookmarkStart w:id="96" w:name="_Toc438532580"/>
            <w:bookmarkStart w:id="97" w:name="_Toc438733976"/>
            <w:bookmarkStart w:id="98" w:name="_Toc438907015"/>
            <w:bookmarkStart w:id="99" w:name="_Toc438907214"/>
            <w:r w:rsidRPr="0061745F">
              <w:rPr>
                <w:szCs w:val="24"/>
              </w:rPr>
              <w:t>Documents Comprising the Tender</w:t>
            </w:r>
            <w:bookmarkEnd w:id="93"/>
            <w:bookmarkEnd w:id="94"/>
          </w:p>
          <w:bookmarkEnd w:id="95"/>
          <w:bookmarkEnd w:id="96"/>
          <w:bookmarkEnd w:id="97"/>
          <w:bookmarkEnd w:id="98"/>
          <w:bookmarkEnd w:id="99"/>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100" w:name="_Toc234130422"/>
            <w:bookmarkStart w:id="101" w:name="_Toc459036724"/>
            <w:r w:rsidRPr="0061745F">
              <w:rPr>
                <w:szCs w:val="24"/>
              </w:rPr>
              <w:t>Tender Submission Form and Price Schedules</w:t>
            </w:r>
            <w:bookmarkEnd w:id="100"/>
            <w:bookmarkEnd w:id="101"/>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2" w:name="_Toc234130423"/>
            <w:bookmarkStart w:id="103" w:name="_Toc459036725"/>
            <w:bookmarkStart w:id="104" w:name="_Toc438438834"/>
            <w:bookmarkStart w:id="105" w:name="_Toc438532587"/>
            <w:bookmarkStart w:id="106" w:name="_Toc438733978"/>
            <w:bookmarkStart w:id="107" w:name="_Toc438907017"/>
            <w:bookmarkStart w:id="108" w:name="_Toc438907216"/>
            <w:r w:rsidRPr="0061745F">
              <w:rPr>
                <w:szCs w:val="24"/>
              </w:rPr>
              <w:lastRenderedPageBreak/>
              <w:t>Alternative Tenders</w:t>
            </w:r>
            <w:bookmarkEnd w:id="102"/>
            <w:bookmarkEnd w:id="103"/>
          </w:p>
          <w:bookmarkEnd w:id="104"/>
          <w:bookmarkEnd w:id="105"/>
          <w:bookmarkEnd w:id="106"/>
          <w:bookmarkEnd w:id="107"/>
          <w:bookmarkEnd w:id="108"/>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9" w:name="_Toc234130424"/>
            <w:bookmarkStart w:id="110" w:name="_Toc459036726"/>
            <w:bookmarkStart w:id="111" w:name="_Toc438438835"/>
            <w:bookmarkStart w:id="112" w:name="_Toc438532588"/>
            <w:bookmarkStart w:id="113" w:name="_Toc438733979"/>
            <w:bookmarkStart w:id="114" w:name="_Toc438907018"/>
            <w:bookmarkStart w:id="115" w:name="_Toc438907217"/>
            <w:r w:rsidRPr="0061745F">
              <w:rPr>
                <w:szCs w:val="24"/>
              </w:rPr>
              <w:t>Tender Prices and Discounts</w:t>
            </w:r>
            <w:bookmarkEnd w:id="109"/>
            <w:bookmarkEnd w:id="110"/>
          </w:p>
          <w:bookmarkEnd w:id="111"/>
          <w:bookmarkEnd w:id="112"/>
          <w:bookmarkEnd w:id="113"/>
          <w:bookmarkEnd w:id="114"/>
          <w:bookmarkEnd w:id="115"/>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proofErr w:type="gramStart"/>
            <w:r w:rsidRPr="0061745F">
              <w:rPr>
                <w:szCs w:val="24"/>
              </w:rPr>
              <w:t>i</w:t>
            </w:r>
            <w:proofErr w:type="spellEnd"/>
            <w:r w:rsidRPr="0061745F">
              <w:rPr>
                <w:szCs w:val="24"/>
              </w:rPr>
              <w:t>)b</w:t>
            </w:r>
            <w:proofErr w:type="gramEnd"/>
            <w:r w:rsidRPr="0061745F">
              <w:rPr>
                <w:szCs w:val="24"/>
              </w:rPr>
              <w:t xml:space="preserve">;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6" w:name="_Toc234130425"/>
            <w:bookmarkStart w:id="117" w:name="_Toc459036727"/>
            <w:bookmarkStart w:id="118" w:name="_Toc438438836"/>
            <w:bookmarkStart w:id="119" w:name="_Toc438532597"/>
            <w:bookmarkStart w:id="120" w:name="_Toc438733980"/>
            <w:bookmarkStart w:id="121" w:name="_Toc438907019"/>
            <w:bookmarkStart w:id="122" w:name="_Toc438907218"/>
            <w:r w:rsidRPr="0061745F">
              <w:rPr>
                <w:szCs w:val="24"/>
              </w:rPr>
              <w:lastRenderedPageBreak/>
              <w:t>Cu</w:t>
            </w:r>
            <w:bookmarkStart w:id="123" w:name="_Hlt438531797"/>
            <w:bookmarkEnd w:id="123"/>
            <w:r w:rsidRPr="0061745F">
              <w:rPr>
                <w:szCs w:val="24"/>
              </w:rPr>
              <w:t>rrencies of Tender</w:t>
            </w:r>
            <w:bookmarkEnd w:id="116"/>
            <w:bookmarkEnd w:id="117"/>
          </w:p>
          <w:bookmarkEnd w:id="118"/>
          <w:bookmarkEnd w:id="119"/>
          <w:bookmarkEnd w:id="120"/>
          <w:bookmarkEnd w:id="121"/>
          <w:bookmarkEnd w:id="122"/>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4" w:name="_Toc234130426"/>
            <w:bookmarkStart w:id="125" w:name="_Toc459036728"/>
            <w:bookmarkStart w:id="126" w:name="_Toc438438837"/>
            <w:bookmarkStart w:id="127" w:name="_Toc438532598"/>
            <w:bookmarkStart w:id="128" w:name="_Toc438733981"/>
            <w:bookmarkStart w:id="129" w:name="_Toc438907020"/>
            <w:bookmarkStart w:id="130" w:name="_Toc438907219"/>
            <w:r w:rsidRPr="0061745F">
              <w:rPr>
                <w:szCs w:val="24"/>
              </w:rPr>
              <w:t xml:space="preserve">Documents </w:t>
            </w:r>
            <w:bookmarkStart w:id="131" w:name="_Hlt438531760"/>
            <w:bookmarkEnd w:id="131"/>
            <w:r w:rsidRPr="0061745F">
              <w:rPr>
                <w:szCs w:val="24"/>
              </w:rPr>
              <w:t>Establishing the Eligibility of the Tenderer</w:t>
            </w:r>
            <w:bookmarkEnd w:id="124"/>
            <w:bookmarkEnd w:id="125"/>
          </w:p>
          <w:bookmarkEnd w:id="126"/>
          <w:bookmarkEnd w:id="127"/>
          <w:bookmarkEnd w:id="128"/>
          <w:bookmarkEnd w:id="129"/>
          <w:bookmarkEnd w:id="130"/>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2" w:name="_Toc234130427"/>
            <w:bookmarkStart w:id="133" w:name="_Toc459036729"/>
            <w:r w:rsidRPr="0061745F">
              <w:rPr>
                <w:szCs w:val="24"/>
              </w:rPr>
              <w:t>Documents Establishing the Eligibility of the Goods and Related Services</w:t>
            </w:r>
            <w:bookmarkEnd w:id="132"/>
            <w:bookmarkEnd w:id="133"/>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4" w:name="_Toc234130428"/>
            <w:bookmarkStart w:id="135" w:name="_Toc459036730"/>
            <w:bookmarkStart w:id="136" w:name="_Toc438438839"/>
            <w:bookmarkStart w:id="137" w:name="_Toc438532600"/>
            <w:bookmarkStart w:id="138" w:name="_Toc438733983"/>
            <w:bookmarkStart w:id="139" w:name="_Toc438907022"/>
            <w:bookmarkStart w:id="140" w:name="_Toc438907221"/>
            <w:r w:rsidRPr="0061745F">
              <w:rPr>
                <w:szCs w:val="24"/>
              </w:rPr>
              <w:t>Documents Establishing the Conformity of the Goods and Related Services</w:t>
            </w:r>
            <w:bookmarkEnd w:id="134"/>
            <w:bookmarkEnd w:id="135"/>
          </w:p>
          <w:bookmarkEnd w:id="136"/>
          <w:bookmarkEnd w:id="137"/>
          <w:bookmarkEnd w:id="138"/>
          <w:bookmarkEnd w:id="139"/>
          <w:bookmarkEnd w:id="140"/>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1" w:name="_Toc234130429"/>
            <w:bookmarkStart w:id="142" w:name="_Toc459036731"/>
            <w:bookmarkStart w:id="143" w:name="_Toc438438840"/>
            <w:bookmarkStart w:id="144" w:name="_Toc438532603"/>
            <w:bookmarkStart w:id="145" w:name="_Toc438733984"/>
            <w:bookmarkStart w:id="146" w:name="_Toc438907023"/>
            <w:bookmarkStart w:id="147" w:name="_Toc438907222"/>
            <w:r w:rsidRPr="0061745F">
              <w:rPr>
                <w:szCs w:val="24"/>
              </w:rPr>
              <w:lastRenderedPageBreak/>
              <w:t>Documents Establishing the Qualifications of the Tenderer</w:t>
            </w:r>
            <w:bookmarkEnd w:id="141"/>
            <w:bookmarkEnd w:id="142"/>
          </w:p>
          <w:bookmarkEnd w:id="143"/>
          <w:bookmarkEnd w:id="144"/>
          <w:bookmarkEnd w:id="145"/>
          <w:bookmarkEnd w:id="146"/>
          <w:bookmarkEnd w:id="147"/>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 xml:space="preserve">if required in the </w:t>
            </w:r>
            <w:proofErr w:type="gramStart"/>
            <w:r w:rsidRPr="0061745F">
              <w:rPr>
                <w:szCs w:val="24"/>
              </w:rPr>
              <w:t>BDS ,</w:t>
            </w:r>
            <w:proofErr w:type="gramEnd"/>
            <w:r w:rsidRPr="0061745F">
              <w:rPr>
                <w:szCs w:val="24"/>
              </w:rPr>
              <w:t xml:space="preserve">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8" w:name="_Toc234130430"/>
            <w:bookmarkStart w:id="149" w:name="_Toc459036732"/>
            <w:bookmarkStart w:id="150" w:name="_Toc438438841"/>
            <w:bookmarkStart w:id="151" w:name="_Toc438532604"/>
            <w:bookmarkStart w:id="152" w:name="_Toc438733985"/>
            <w:bookmarkStart w:id="153" w:name="_Toc438907024"/>
            <w:bookmarkStart w:id="154" w:name="_Toc438907223"/>
            <w:r w:rsidRPr="0061745F">
              <w:rPr>
                <w:szCs w:val="24"/>
              </w:rPr>
              <w:t>Period of Validity of Tenders</w:t>
            </w:r>
            <w:bookmarkEnd w:id="148"/>
            <w:bookmarkEnd w:id="149"/>
          </w:p>
          <w:bookmarkEnd w:id="150"/>
          <w:bookmarkEnd w:id="151"/>
          <w:bookmarkEnd w:id="152"/>
          <w:bookmarkEnd w:id="153"/>
          <w:bookmarkEnd w:id="154"/>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5" w:name="_Toc234130431"/>
            <w:bookmarkStart w:id="156" w:name="_Toc459036733"/>
            <w:bookmarkStart w:id="157" w:name="_Toc438438842"/>
            <w:bookmarkStart w:id="158" w:name="_Toc438532605"/>
            <w:bookmarkStart w:id="159" w:name="_Toc438733986"/>
            <w:bookmarkStart w:id="160" w:name="_Toc438907025"/>
            <w:bookmarkStart w:id="161" w:name="_Toc438907224"/>
            <w:r w:rsidRPr="0061745F">
              <w:rPr>
                <w:szCs w:val="24"/>
              </w:rPr>
              <w:t>Tender Security</w:t>
            </w:r>
            <w:bookmarkEnd w:id="155"/>
            <w:bookmarkEnd w:id="156"/>
          </w:p>
          <w:bookmarkEnd w:id="157"/>
          <w:bookmarkEnd w:id="158"/>
          <w:bookmarkEnd w:id="159"/>
          <w:bookmarkEnd w:id="160"/>
          <w:bookmarkEnd w:id="161"/>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2" w:name="_Toc438267890"/>
            <w:r w:rsidRPr="0061745F">
              <w:rPr>
                <w:szCs w:val="24"/>
              </w:rPr>
              <w:t xml:space="preserve"> withdraws its tender during the period of tender validity specified by the Tenderer on the Tender Submission Form, except as provided in ITT Sub-Clause 20.2; or</w:t>
            </w:r>
            <w:bookmarkEnd w:id="162"/>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3" w:name="_Toc438267892"/>
            <w:r w:rsidR="00F96083" w:rsidRPr="0061745F">
              <w:rPr>
                <w:szCs w:val="24"/>
              </w:rPr>
              <w:t xml:space="preserve"> </w:t>
            </w:r>
            <w:bookmarkEnd w:id="163"/>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4" w:name="_Toc438267893"/>
            <w:r w:rsidRPr="0061745F">
              <w:rPr>
                <w:spacing w:val="0"/>
                <w:szCs w:val="24"/>
              </w:rPr>
              <w:t>Furnish</w:t>
            </w:r>
            <w:r w:rsidR="00F96083" w:rsidRPr="0061745F">
              <w:rPr>
                <w:spacing w:val="0"/>
                <w:szCs w:val="24"/>
              </w:rPr>
              <w:t xml:space="preserve"> a Performance Security in accordance with ITT Clause 44.</w:t>
            </w:r>
            <w:bookmarkStart w:id="165" w:name="_Toc438267894"/>
            <w:bookmarkEnd w:id="164"/>
          </w:p>
          <w:bookmarkEnd w:id="165"/>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w:t>
            </w:r>
            <w:proofErr w:type="gramStart"/>
            <w:r w:rsidRPr="0061745F">
              <w:rPr>
                <w:rStyle w:val="StyleHeader2-SubClausesBoldChar"/>
                <w:bCs/>
                <w:szCs w:val="24"/>
                <w:lang w:val="en-US"/>
              </w:rPr>
              <w:t xml:space="preserve">BDS </w:t>
            </w:r>
            <w:r w:rsidRPr="0061745F">
              <w:rPr>
                <w:szCs w:val="24"/>
                <w:lang w:val="en-US"/>
              </w:rPr>
              <w:t>,</w:t>
            </w:r>
            <w:proofErr w:type="gramEnd"/>
            <w:r w:rsidRPr="0061745F">
              <w:rPr>
                <w:szCs w:val="24"/>
                <w:lang w:val="en-US"/>
              </w:rPr>
              <w:t xml:space="preserve">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w:t>
            </w:r>
            <w:proofErr w:type="gramStart"/>
            <w:r w:rsidRPr="0061745F">
              <w:rPr>
                <w:b/>
                <w:szCs w:val="24"/>
                <w:lang w:val="en-US"/>
              </w:rPr>
              <w:t xml:space="preserve">BDS </w:t>
            </w:r>
            <w:r w:rsidRPr="0061745F">
              <w:rPr>
                <w:szCs w:val="24"/>
                <w:lang w:val="en-US"/>
              </w:rPr>
              <w:t>,</w:t>
            </w:r>
            <w:proofErr w:type="gramEnd"/>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6" w:name="_Toc438438843"/>
            <w:bookmarkStart w:id="167" w:name="_Toc438532612"/>
            <w:bookmarkStart w:id="168" w:name="_Toc438733987"/>
            <w:bookmarkStart w:id="169" w:name="_Toc438907026"/>
            <w:bookmarkStart w:id="170" w:name="_Toc438907225"/>
            <w:bookmarkStart w:id="171" w:name="_Toc234130432"/>
            <w:bookmarkStart w:id="172" w:name="_Toc459036734"/>
            <w:r w:rsidRPr="0061745F">
              <w:rPr>
                <w:szCs w:val="24"/>
              </w:rPr>
              <w:lastRenderedPageBreak/>
              <w:t>Format and Signing of Tender</w:t>
            </w:r>
            <w:bookmarkEnd w:id="166"/>
            <w:bookmarkEnd w:id="167"/>
            <w:bookmarkEnd w:id="168"/>
            <w:bookmarkEnd w:id="169"/>
            <w:bookmarkEnd w:id="170"/>
            <w:bookmarkEnd w:id="171"/>
            <w:bookmarkEnd w:id="172"/>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3" w:name="_Toc505659526"/>
            <w:bookmarkStart w:id="174" w:name="_Toc234130433"/>
            <w:bookmarkStart w:id="175" w:name="_Toc459036735"/>
            <w:r w:rsidRPr="00361713">
              <w:t xml:space="preserve">Submission and Opening of </w:t>
            </w:r>
            <w:r>
              <w:t>Tender</w:t>
            </w:r>
            <w:r w:rsidRPr="00361713">
              <w:t>s</w:t>
            </w:r>
            <w:bookmarkEnd w:id="173"/>
            <w:bookmarkEnd w:id="174"/>
            <w:bookmarkEnd w:id="175"/>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6" w:name="_Toc234130434"/>
            <w:bookmarkStart w:id="177" w:name="_Toc459036736"/>
            <w:bookmarkStart w:id="178" w:name="_Toc438438845"/>
            <w:bookmarkStart w:id="179" w:name="_Toc438532614"/>
            <w:bookmarkStart w:id="180" w:name="_Toc438733989"/>
            <w:bookmarkStart w:id="181" w:name="_Toc438907027"/>
            <w:bookmarkStart w:id="182" w:name="_Toc438907226"/>
            <w:r w:rsidRPr="0061745F">
              <w:rPr>
                <w:szCs w:val="24"/>
              </w:rPr>
              <w:t>Submission, Sealing and Marking of Tenders</w:t>
            </w:r>
            <w:bookmarkEnd w:id="176"/>
            <w:bookmarkEnd w:id="177"/>
          </w:p>
          <w:bookmarkEnd w:id="178"/>
          <w:bookmarkEnd w:id="179"/>
          <w:bookmarkEnd w:id="180"/>
          <w:bookmarkEnd w:id="181"/>
          <w:bookmarkEnd w:id="182"/>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proofErr w:type="gramStart"/>
            <w:r w:rsidRPr="0061745F">
              <w:rPr>
                <w:b/>
                <w:szCs w:val="24"/>
              </w:rPr>
              <w:t>BDS ;</w:t>
            </w:r>
            <w:proofErr w:type="gramEnd"/>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3" w:name="_Toc234130435"/>
            <w:bookmarkStart w:id="184" w:name="_Toc459036737"/>
            <w:bookmarkStart w:id="185" w:name="_Toc424009124"/>
            <w:bookmarkStart w:id="186" w:name="_Toc438438846"/>
            <w:bookmarkStart w:id="187" w:name="_Toc438532618"/>
            <w:bookmarkStart w:id="188" w:name="_Toc438733990"/>
            <w:bookmarkStart w:id="189" w:name="_Toc438907028"/>
            <w:bookmarkStart w:id="190" w:name="_Toc438907227"/>
            <w:r w:rsidRPr="0061745F">
              <w:rPr>
                <w:szCs w:val="24"/>
              </w:rPr>
              <w:t>Deadline for Submission of Tenders</w:t>
            </w:r>
            <w:bookmarkEnd w:id="183"/>
            <w:bookmarkEnd w:id="184"/>
          </w:p>
          <w:bookmarkEnd w:id="185"/>
          <w:bookmarkEnd w:id="186"/>
          <w:bookmarkEnd w:id="187"/>
          <w:bookmarkEnd w:id="188"/>
          <w:bookmarkEnd w:id="189"/>
          <w:bookmarkEnd w:id="190"/>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1" w:name="_Toc234130436"/>
            <w:bookmarkStart w:id="192" w:name="_Toc459036738"/>
            <w:bookmarkStart w:id="193" w:name="_Toc438438847"/>
            <w:bookmarkStart w:id="194" w:name="_Toc438532619"/>
            <w:bookmarkStart w:id="195" w:name="_Toc438733991"/>
            <w:bookmarkStart w:id="196" w:name="_Toc438907029"/>
            <w:bookmarkStart w:id="197" w:name="_Toc438907228"/>
            <w:r w:rsidRPr="0061745F">
              <w:rPr>
                <w:szCs w:val="24"/>
              </w:rPr>
              <w:lastRenderedPageBreak/>
              <w:t>Late Tenders</w:t>
            </w:r>
            <w:bookmarkEnd w:id="191"/>
            <w:bookmarkEnd w:id="192"/>
          </w:p>
          <w:bookmarkEnd w:id="193"/>
          <w:bookmarkEnd w:id="194"/>
          <w:bookmarkEnd w:id="195"/>
          <w:bookmarkEnd w:id="196"/>
          <w:bookmarkEnd w:id="197"/>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8" w:name="_Toc424009126"/>
            <w:bookmarkStart w:id="199" w:name="_Toc438438848"/>
            <w:bookmarkStart w:id="200" w:name="_Toc438532620"/>
            <w:bookmarkStart w:id="201" w:name="_Toc438733992"/>
            <w:bookmarkStart w:id="202" w:name="_Toc438907030"/>
            <w:bookmarkStart w:id="203" w:name="_Toc438907229"/>
            <w:bookmarkStart w:id="204" w:name="_Toc234130437"/>
            <w:bookmarkStart w:id="205" w:name="_Toc459036739"/>
            <w:r w:rsidRPr="0061745F">
              <w:rPr>
                <w:szCs w:val="24"/>
              </w:rPr>
              <w:t>Withdrawal, Substitution, and Modification of Tenders</w:t>
            </w:r>
            <w:bookmarkEnd w:id="198"/>
            <w:bookmarkEnd w:id="199"/>
            <w:bookmarkEnd w:id="200"/>
            <w:bookmarkEnd w:id="201"/>
            <w:bookmarkEnd w:id="202"/>
            <w:bookmarkEnd w:id="203"/>
            <w:bookmarkEnd w:id="204"/>
            <w:bookmarkEnd w:id="205"/>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1453A3">
        <w:tc>
          <w:tcPr>
            <w:tcW w:w="8712" w:type="dxa"/>
            <w:tcBorders>
              <w:bottom w:val="nil"/>
            </w:tcBorders>
            <w:shd w:val="clear" w:color="auto" w:fill="auto"/>
          </w:tcPr>
          <w:p w14:paraId="68DD6D83" w14:textId="77777777" w:rsidR="00F96083" w:rsidRPr="0061745F" w:rsidRDefault="00F96083" w:rsidP="00E81F1B">
            <w:pPr>
              <w:pStyle w:val="Sec1-Clauses"/>
              <w:numPr>
                <w:ilvl w:val="0"/>
                <w:numId w:val="81"/>
              </w:numPr>
              <w:ind w:left="357" w:hanging="357"/>
              <w:rPr>
                <w:szCs w:val="24"/>
              </w:rPr>
            </w:pPr>
            <w:bookmarkStart w:id="206" w:name="_Toc234130438"/>
            <w:bookmarkStart w:id="207" w:name="_Toc459036740"/>
            <w:bookmarkStart w:id="208" w:name="_Toc438438849"/>
            <w:bookmarkStart w:id="209" w:name="_Toc438532623"/>
            <w:bookmarkStart w:id="210" w:name="_Toc438733993"/>
            <w:bookmarkStart w:id="211" w:name="_Toc438907031"/>
            <w:bookmarkStart w:id="212" w:name="_Toc438907230"/>
            <w:r w:rsidRPr="0061745F">
              <w:rPr>
                <w:szCs w:val="24"/>
              </w:rPr>
              <w:t>Tender Opening</w:t>
            </w:r>
            <w:bookmarkEnd w:id="206"/>
            <w:bookmarkEnd w:id="207"/>
          </w:p>
          <w:bookmarkEnd w:id="208"/>
          <w:bookmarkEnd w:id="209"/>
          <w:bookmarkEnd w:id="210"/>
          <w:bookmarkEnd w:id="211"/>
          <w:bookmarkEnd w:id="212"/>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1453A3" w:rsidRDefault="00F96083" w:rsidP="00F96083">
            <w:pPr>
              <w:pStyle w:val="Sub-ClauseText"/>
              <w:numPr>
                <w:ilvl w:val="1"/>
                <w:numId w:val="35"/>
              </w:numPr>
              <w:spacing w:before="60" w:after="60"/>
              <w:rPr>
                <w:spacing w:val="0"/>
                <w:szCs w:val="24"/>
              </w:rPr>
            </w:pPr>
            <w:r w:rsidRPr="001453A3">
              <w:rPr>
                <w:spacing w:val="0"/>
                <w:szCs w:val="24"/>
              </w:rPr>
              <w:t>First, envelopes marked “</w:t>
            </w:r>
            <w:r w:rsidRPr="001453A3">
              <w:rPr>
                <w:smallCaps/>
                <w:spacing w:val="0"/>
                <w:szCs w:val="24"/>
              </w:rPr>
              <w:t>Withdrawal</w:t>
            </w:r>
            <w:r w:rsidRPr="001453A3">
              <w:rPr>
                <w:spacing w:val="0"/>
                <w:szCs w:val="24"/>
              </w:rPr>
              <w:t>” shall be opened and read out and the envelope w</w:t>
            </w:r>
            <w:r w:rsidRPr="008278D8">
              <w:rPr>
                <w:spacing w:val="0"/>
                <w:szCs w:val="24"/>
              </w:rPr>
              <w:t>ith the corresponding tender shall not be opened, but returned to the Tenderer. If the withdrawal envelope does not contain a copy of the “power of attorney” confirming the signature as a person duly au</w:t>
            </w:r>
            <w:r w:rsidRPr="001453A3">
              <w:rPr>
                <w:spacing w:val="0"/>
                <w:szCs w:val="24"/>
              </w:rPr>
              <w:t>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1453A3">
              <w:rPr>
                <w:smallCaps/>
                <w:spacing w:val="0"/>
                <w:szCs w:val="24"/>
              </w:rPr>
              <w:t>Substitution</w:t>
            </w:r>
            <w:r w:rsidRPr="001453A3">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1453A3">
              <w:rPr>
                <w:smallCaps/>
                <w:spacing w:val="0"/>
                <w:szCs w:val="24"/>
              </w:rPr>
              <w:t>Modification</w:t>
            </w:r>
            <w:r w:rsidRPr="001453A3">
              <w:rPr>
                <w:spacing w:val="0"/>
                <w:szCs w:val="24"/>
              </w:rPr>
              <w:t xml:space="preserve">” shall be opened and read out with the corresponding Tender. No Tender modification shall be permitted unless the corresponding modification notice contains a valid authorization to request the </w:t>
            </w:r>
            <w:r w:rsidRPr="001453A3">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3" w:name="_Toc505659527"/>
            <w:bookmarkStart w:id="214" w:name="_Toc234130439"/>
            <w:bookmarkStart w:id="215" w:name="_Toc459036741"/>
            <w:r w:rsidRPr="00284E98">
              <w:lastRenderedPageBreak/>
              <w:t xml:space="preserve">Evaluation and Comparison of </w:t>
            </w:r>
            <w:r>
              <w:t>Tender</w:t>
            </w:r>
            <w:r w:rsidRPr="00284E98">
              <w:t>s</w:t>
            </w:r>
            <w:bookmarkEnd w:id="213"/>
            <w:bookmarkEnd w:id="214"/>
            <w:bookmarkEnd w:id="215"/>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6" w:name="_Toc234130440"/>
            <w:bookmarkStart w:id="217" w:name="_Toc459036742"/>
            <w:r w:rsidRPr="0061745F">
              <w:rPr>
                <w:szCs w:val="24"/>
              </w:rPr>
              <w:t>Confidentiality</w:t>
            </w:r>
            <w:bookmarkEnd w:id="216"/>
            <w:bookmarkEnd w:id="217"/>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8" w:name="_Toc234130441"/>
            <w:bookmarkStart w:id="219" w:name="_Toc459036743"/>
            <w:r w:rsidRPr="0061745F">
              <w:rPr>
                <w:szCs w:val="24"/>
              </w:rPr>
              <w:t>Clarification of Tenders</w:t>
            </w:r>
            <w:bookmarkEnd w:id="218"/>
            <w:bookmarkEnd w:id="219"/>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20" w:name="_Toc424009130"/>
            <w:bookmarkStart w:id="221" w:name="_Toc234130442"/>
            <w:bookmarkStart w:id="222" w:name="_Toc459036744"/>
            <w:bookmarkStart w:id="223" w:name="_Toc438438853"/>
            <w:bookmarkStart w:id="224" w:name="_Toc438532632"/>
            <w:bookmarkStart w:id="225" w:name="_Toc438733997"/>
            <w:bookmarkStart w:id="226" w:name="_Toc438907034"/>
            <w:bookmarkStart w:id="227" w:name="_Toc438907233"/>
            <w:r w:rsidRPr="0061745F">
              <w:rPr>
                <w:szCs w:val="24"/>
              </w:rPr>
              <w:t>Responsiveness</w:t>
            </w:r>
            <w:bookmarkEnd w:id="220"/>
            <w:r w:rsidRPr="0061745F">
              <w:rPr>
                <w:szCs w:val="24"/>
              </w:rPr>
              <w:t xml:space="preserve"> of Tenders</w:t>
            </w:r>
            <w:bookmarkEnd w:id="221"/>
            <w:bookmarkEnd w:id="222"/>
          </w:p>
          <w:bookmarkEnd w:id="223"/>
          <w:bookmarkEnd w:id="224"/>
          <w:bookmarkEnd w:id="225"/>
          <w:bookmarkEnd w:id="226"/>
          <w:bookmarkEnd w:id="227"/>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8" w:name="_Toc234130443"/>
            <w:bookmarkStart w:id="229" w:name="_Toc459036745"/>
            <w:bookmarkStart w:id="230" w:name="_Toc438438854"/>
            <w:bookmarkStart w:id="231" w:name="_Toc438532636"/>
            <w:bookmarkStart w:id="232" w:name="_Toc438733998"/>
            <w:bookmarkStart w:id="233" w:name="_Toc438907035"/>
            <w:bookmarkStart w:id="234" w:name="_Toc438907234"/>
            <w:r w:rsidRPr="0061745F">
              <w:rPr>
                <w:szCs w:val="24"/>
              </w:rPr>
              <w:lastRenderedPageBreak/>
              <w:t>Nonconformities, Errors, and Omissions</w:t>
            </w:r>
            <w:bookmarkEnd w:id="228"/>
            <w:bookmarkEnd w:id="229"/>
          </w:p>
          <w:p w14:paraId="1F18FA98" w14:textId="77777777" w:rsidR="00F96083" w:rsidRPr="0061745F" w:rsidRDefault="00F96083" w:rsidP="00977952">
            <w:pPr>
              <w:pStyle w:val="Sub-ClauseText"/>
              <w:numPr>
                <w:ilvl w:val="1"/>
                <w:numId w:val="39"/>
              </w:numPr>
              <w:spacing w:before="60" w:after="60"/>
              <w:rPr>
                <w:spacing w:val="0"/>
                <w:szCs w:val="24"/>
              </w:rPr>
            </w:pPr>
            <w:bookmarkStart w:id="235" w:name="_Hlt438533232"/>
            <w:bookmarkEnd w:id="230"/>
            <w:bookmarkEnd w:id="231"/>
            <w:bookmarkEnd w:id="232"/>
            <w:bookmarkEnd w:id="233"/>
            <w:bookmarkEnd w:id="234"/>
            <w:bookmarkEnd w:id="235"/>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6" w:name="_Toc234130444"/>
            <w:bookmarkStart w:id="237" w:name="_Toc459036746"/>
            <w:bookmarkStart w:id="238" w:name="_Toc438438855"/>
            <w:bookmarkStart w:id="239" w:name="_Toc438532642"/>
            <w:bookmarkStart w:id="240" w:name="_Toc438733999"/>
            <w:bookmarkStart w:id="241" w:name="_Toc438907036"/>
            <w:bookmarkStart w:id="242" w:name="_Toc438907235"/>
            <w:r w:rsidRPr="0061745F">
              <w:rPr>
                <w:szCs w:val="24"/>
              </w:rPr>
              <w:t>Preliminary Examination of Tenders</w:t>
            </w:r>
            <w:bookmarkEnd w:id="236"/>
            <w:bookmarkEnd w:id="237"/>
          </w:p>
          <w:bookmarkEnd w:id="238"/>
          <w:bookmarkEnd w:id="239"/>
          <w:bookmarkEnd w:id="240"/>
          <w:bookmarkEnd w:id="241"/>
          <w:bookmarkEnd w:id="242"/>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3" w:name="_Toc234130445"/>
            <w:bookmarkStart w:id="244" w:name="_Toc459036747"/>
            <w:r w:rsidRPr="0061745F">
              <w:rPr>
                <w:szCs w:val="24"/>
              </w:rPr>
              <w:lastRenderedPageBreak/>
              <w:t>Examination of Terms and Conditions; Technical Evaluation</w:t>
            </w:r>
            <w:bookmarkEnd w:id="243"/>
            <w:bookmarkEnd w:id="244"/>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5" w:name="_Toc234130446"/>
            <w:bookmarkStart w:id="246" w:name="_Toc459036748"/>
            <w:bookmarkStart w:id="247" w:name="_Toc438438857"/>
            <w:bookmarkStart w:id="248" w:name="_Toc438532646"/>
            <w:bookmarkStart w:id="249" w:name="_Toc438734001"/>
            <w:bookmarkStart w:id="250" w:name="_Toc438907038"/>
            <w:bookmarkStart w:id="251" w:name="_Toc438907237"/>
            <w:r w:rsidRPr="0061745F">
              <w:rPr>
                <w:szCs w:val="24"/>
              </w:rPr>
              <w:t>Conversion to Single Currency</w:t>
            </w:r>
            <w:bookmarkEnd w:id="245"/>
            <w:bookmarkEnd w:id="246"/>
          </w:p>
          <w:bookmarkEnd w:id="247"/>
          <w:bookmarkEnd w:id="248"/>
          <w:bookmarkEnd w:id="249"/>
          <w:bookmarkEnd w:id="250"/>
          <w:bookmarkEnd w:id="251"/>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2" w:name="_Toc234130447"/>
            <w:bookmarkStart w:id="253" w:name="_Toc459036749"/>
            <w:bookmarkStart w:id="254" w:name="_Toc438438858"/>
            <w:bookmarkStart w:id="255" w:name="_Toc438532647"/>
            <w:bookmarkStart w:id="256" w:name="_Toc438734002"/>
            <w:bookmarkStart w:id="257" w:name="_Toc438907039"/>
            <w:bookmarkStart w:id="258" w:name="_Toc438907238"/>
            <w:r w:rsidRPr="0061745F">
              <w:rPr>
                <w:szCs w:val="24"/>
              </w:rPr>
              <w:t>Domestic Preference</w:t>
            </w:r>
            <w:bookmarkEnd w:id="252"/>
            <w:bookmarkEnd w:id="253"/>
          </w:p>
          <w:bookmarkEnd w:id="254"/>
          <w:bookmarkEnd w:id="255"/>
          <w:bookmarkEnd w:id="256"/>
          <w:bookmarkEnd w:id="257"/>
          <w:bookmarkEnd w:id="258"/>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9" w:name="_Toc234130448"/>
            <w:bookmarkStart w:id="260" w:name="_Toc459036750"/>
            <w:bookmarkStart w:id="261" w:name="_Toc438438859"/>
            <w:bookmarkStart w:id="262" w:name="_Toc438532648"/>
            <w:bookmarkStart w:id="263" w:name="_Toc438734003"/>
            <w:bookmarkStart w:id="264" w:name="_Toc438907040"/>
            <w:bookmarkStart w:id="265" w:name="_Toc438907239"/>
            <w:r w:rsidRPr="0061745F">
              <w:rPr>
                <w:szCs w:val="24"/>
              </w:rPr>
              <w:t>Evaluation of Tenders</w:t>
            </w:r>
            <w:bookmarkEnd w:id="259"/>
            <w:bookmarkEnd w:id="260"/>
          </w:p>
          <w:p w14:paraId="569415BB" w14:textId="77777777" w:rsidR="00F96083" w:rsidRPr="0061745F" w:rsidRDefault="00F96083" w:rsidP="00977952">
            <w:pPr>
              <w:pStyle w:val="Sub-ClauseText"/>
              <w:numPr>
                <w:ilvl w:val="1"/>
                <w:numId w:val="42"/>
              </w:numPr>
              <w:spacing w:before="60" w:after="60"/>
              <w:rPr>
                <w:spacing w:val="0"/>
                <w:szCs w:val="24"/>
              </w:rPr>
            </w:pPr>
            <w:bookmarkStart w:id="266" w:name="_Hlt438533055"/>
            <w:bookmarkEnd w:id="261"/>
            <w:bookmarkEnd w:id="262"/>
            <w:bookmarkEnd w:id="263"/>
            <w:bookmarkEnd w:id="264"/>
            <w:bookmarkEnd w:id="265"/>
            <w:bookmarkEnd w:id="266"/>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lastRenderedPageBreak/>
              <w:t>Procuring Entity’s Right to Accept Any Tender, and to Reject Any or All Tenders</w:t>
            </w:r>
            <w:bookmarkEnd w:id="276"/>
            <w:bookmarkEnd w:id="277"/>
          </w:p>
          <w:bookmarkEnd w:id="278"/>
          <w:bookmarkEnd w:id="279"/>
          <w:bookmarkEnd w:id="280"/>
          <w:bookmarkEnd w:id="281"/>
          <w:bookmarkEnd w:id="282"/>
          <w:p w14:paraId="2DE10C45" w14:textId="77777777" w:rsidR="0061745F"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p w14:paraId="14B5ADB7" w14:textId="64A1BBAD" w:rsidR="002D11C1" w:rsidRDefault="002D11C1" w:rsidP="002D11C1">
            <w:pPr>
              <w:pStyle w:val="Sub-ClauseText"/>
              <w:numPr>
                <w:ilvl w:val="0"/>
                <w:numId w:val="81"/>
              </w:numPr>
              <w:spacing w:before="60" w:after="60"/>
              <w:rPr>
                <w:b/>
                <w:bCs/>
                <w:spacing w:val="0"/>
                <w:szCs w:val="24"/>
              </w:rPr>
            </w:pPr>
            <w:r w:rsidRPr="002D11C1">
              <w:rPr>
                <w:b/>
                <w:bCs/>
                <w:spacing w:val="0"/>
                <w:szCs w:val="24"/>
              </w:rPr>
              <w:t xml:space="preserve">Standstill period </w:t>
            </w:r>
          </w:p>
          <w:p w14:paraId="2BA9D023" w14:textId="77777777" w:rsidR="007C47DE" w:rsidRDefault="007C47DE" w:rsidP="007C47DE">
            <w:pPr>
              <w:pStyle w:val="Sub-ClauseText"/>
              <w:spacing w:before="60" w:after="60"/>
              <w:ind w:left="450"/>
              <w:rPr>
                <w:b/>
                <w:bCs/>
                <w:spacing w:val="0"/>
                <w:szCs w:val="24"/>
              </w:rPr>
            </w:pPr>
          </w:p>
          <w:p w14:paraId="4FD05D12" w14:textId="11811CAD" w:rsidR="002D11C1" w:rsidRDefault="002D11C1" w:rsidP="002D11C1">
            <w:pPr>
              <w:pStyle w:val="Sub-ClauseText"/>
              <w:spacing w:before="60" w:after="60"/>
              <w:ind w:left="-30"/>
              <w:rPr>
                <w:sz w:val="22"/>
                <w:szCs w:val="22"/>
              </w:rPr>
            </w:pPr>
            <w:r w:rsidRPr="002D11C1">
              <w:rPr>
                <w:spacing w:val="0"/>
                <w:szCs w:val="24"/>
              </w:rPr>
              <w:t>40</w:t>
            </w:r>
            <w:r>
              <w:rPr>
                <w:b/>
                <w:bCs/>
                <w:spacing w:val="0"/>
                <w:szCs w:val="24"/>
              </w:rPr>
              <w:t>.</w:t>
            </w:r>
            <w:r w:rsidRPr="002D11C1">
              <w:rPr>
                <w:spacing w:val="0"/>
                <w:szCs w:val="24"/>
              </w:rPr>
              <w:t xml:space="preserve">1 </w:t>
            </w:r>
            <w:r w:rsidR="007C47DE" w:rsidRPr="00BD0644">
              <w:rPr>
                <w:sz w:val="22"/>
                <w:szCs w:val="22"/>
              </w:rPr>
              <w:t xml:space="preserve">The Contract shall be awarded not earlier than the expiry of the Standstill Period. The duration of the Standstill Period is specified in the </w:t>
            </w:r>
            <w:proofErr w:type="gramStart"/>
            <w:r w:rsidR="007C47DE" w:rsidRPr="00BD0644">
              <w:rPr>
                <w:sz w:val="22"/>
                <w:szCs w:val="22"/>
              </w:rPr>
              <w:t>BDS. .</w:t>
            </w:r>
            <w:proofErr w:type="gramEnd"/>
            <w:r w:rsidR="007C47DE" w:rsidRPr="00BD0644">
              <w:rPr>
                <w:sz w:val="22"/>
                <w:szCs w:val="22"/>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2135C342" w14:textId="77777777" w:rsidR="007C47DE" w:rsidRDefault="007C47DE" w:rsidP="002D11C1">
            <w:pPr>
              <w:pStyle w:val="Sub-ClauseText"/>
              <w:spacing w:before="60" w:after="60"/>
              <w:ind w:left="-30"/>
              <w:rPr>
                <w:sz w:val="22"/>
                <w:szCs w:val="22"/>
              </w:rPr>
            </w:pPr>
          </w:p>
          <w:p w14:paraId="06CD6FD4" w14:textId="77777777" w:rsidR="007C47DE" w:rsidRPr="007C47DE" w:rsidRDefault="007C47DE" w:rsidP="007C47DE">
            <w:pPr>
              <w:pStyle w:val="Sub-ClauseText"/>
              <w:numPr>
                <w:ilvl w:val="0"/>
                <w:numId w:val="81"/>
              </w:numPr>
              <w:spacing w:before="60" w:after="60"/>
              <w:rPr>
                <w:b/>
                <w:bCs/>
                <w:spacing w:val="0"/>
                <w:szCs w:val="24"/>
              </w:rPr>
            </w:pPr>
            <w:r w:rsidRPr="00BD0644">
              <w:rPr>
                <w:b/>
                <w:color w:val="000000"/>
                <w:sz w:val="22"/>
                <w:szCs w:val="22"/>
              </w:rPr>
              <w:t>Notice of Intention to Award</w:t>
            </w:r>
          </w:p>
          <w:p w14:paraId="5BF1210D" w14:textId="77777777" w:rsidR="007C47DE" w:rsidRDefault="007C47DE" w:rsidP="007C47DE">
            <w:pPr>
              <w:pStyle w:val="Sub-ClauseText"/>
              <w:spacing w:before="60" w:after="60"/>
              <w:ind w:left="450"/>
              <w:rPr>
                <w:b/>
                <w:color w:val="000000"/>
                <w:sz w:val="22"/>
                <w:szCs w:val="22"/>
              </w:rPr>
            </w:pPr>
          </w:p>
          <w:p w14:paraId="3FCA58F4"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proofErr w:type="gramStart"/>
            <w:r w:rsidRPr="007C47DE">
              <w:rPr>
                <w:bCs/>
                <w:color w:val="000000"/>
                <w:sz w:val="22"/>
                <w:szCs w:val="22"/>
              </w:rPr>
              <w:t xml:space="preserve">41.1 </w:t>
            </w:r>
            <w:r>
              <w:rPr>
                <w:bCs/>
                <w:color w:val="000000"/>
                <w:sz w:val="22"/>
                <w:szCs w:val="22"/>
              </w:rPr>
              <w:t xml:space="preserve"> </w:t>
            </w:r>
            <w:r w:rsidRPr="007C47DE">
              <w:rPr>
                <w:bCs/>
                <w:color w:val="000000"/>
                <w:sz w:val="22"/>
                <w:szCs w:val="22"/>
              </w:rPr>
              <w:t>When</w:t>
            </w:r>
            <w:proofErr w:type="gramEnd"/>
            <w:r w:rsidRPr="007C47DE">
              <w:rPr>
                <w:bCs/>
                <w:color w:val="000000"/>
                <w:sz w:val="22"/>
                <w:szCs w:val="22"/>
              </w:rPr>
              <w:t xml:space="preserve">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w:t>
            </w:r>
            <w:r>
              <w:rPr>
                <w:bCs/>
                <w:color w:val="000000"/>
                <w:sz w:val="22"/>
                <w:szCs w:val="22"/>
              </w:rPr>
              <w:t xml:space="preserve"> </w:t>
            </w:r>
            <w:r w:rsidRPr="00BD0644">
              <w:rPr>
                <w:color w:val="000000"/>
                <w:sz w:val="22"/>
                <w:szCs w:val="22"/>
              </w:rPr>
              <w:t>contain, at a minimum, the following information:</w:t>
            </w:r>
          </w:p>
          <w:p w14:paraId="50C3715A"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14:paraId="74E070A5"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14:paraId="614E59CF"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14:paraId="15D83B6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14:paraId="236AE8A2" w14:textId="77777777" w:rsidR="007C47DE" w:rsidRPr="00BD0644" w:rsidRDefault="007C47DE" w:rsidP="007C47DE">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14:paraId="273BA19B" w14:textId="576B5402" w:rsidR="007C47DE" w:rsidRPr="007C47DE" w:rsidRDefault="007C47DE" w:rsidP="007C47DE">
            <w:pPr>
              <w:pStyle w:val="Sub-ClauseText"/>
              <w:spacing w:before="60" w:after="60"/>
              <w:ind w:left="450"/>
              <w:rPr>
                <w:bCs/>
                <w:spacing w:val="0"/>
                <w:szCs w:val="24"/>
              </w:rPr>
            </w:pPr>
            <w:r w:rsidRPr="00BD0644">
              <w:rPr>
                <w:color w:val="000000"/>
                <w:sz w:val="22"/>
                <w:szCs w:val="22"/>
              </w:rPr>
              <w:t>(f) instructions on how to request a debriefing and/or submit a complaint during the standstill period</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14:paraId="535BDD5E" w14:textId="41F9F7B6" w:rsidR="00F96083" w:rsidRDefault="00F96083" w:rsidP="007C47DE">
            <w:pPr>
              <w:pStyle w:val="Sub-ClauseText"/>
              <w:numPr>
                <w:ilvl w:val="1"/>
                <w:numId w:val="131"/>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14:paraId="0E4B6298" w14:textId="029758F1" w:rsidR="00F96083" w:rsidRDefault="007C47DE" w:rsidP="007C47DE">
            <w:pPr>
              <w:pStyle w:val="Sub-ClauseText"/>
              <w:spacing w:before="60" w:after="60"/>
              <w:rPr>
                <w:spacing w:val="0"/>
                <w:szCs w:val="24"/>
              </w:rPr>
            </w:pPr>
            <w:r>
              <w:rPr>
                <w:spacing w:val="0"/>
                <w:szCs w:val="24"/>
              </w:rPr>
              <w:t xml:space="preserve">41.3 </w:t>
            </w:r>
            <w:r w:rsidR="00F96083"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t>Notification of Award</w:t>
            </w:r>
            <w:bookmarkEnd w:id="300"/>
            <w:bookmarkEnd w:id="301"/>
          </w:p>
          <w:bookmarkEnd w:id="302"/>
          <w:bookmarkEnd w:id="303"/>
          <w:bookmarkEnd w:id="304"/>
          <w:bookmarkEnd w:id="305"/>
          <w:bookmarkEnd w:id="306"/>
          <w:p w14:paraId="62AA7368" w14:textId="4F5CB85F"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671DEFC8" w:rsidR="00F96083" w:rsidRPr="0061745F" w:rsidRDefault="00F96083" w:rsidP="007C47DE">
            <w:pPr>
              <w:pStyle w:val="Sub-ClauseText"/>
              <w:keepNext/>
              <w:keepLines/>
              <w:numPr>
                <w:ilvl w:val="1"/>
                <w:numId w:val="132"/>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7C47DE">
            <w:pPr>
              <w:pStyle w:val="Sub-ClauseText"/>
              <w:keepNext/>
              <w:keepLines/>
              <w:numPr>
                <w:ilvl w:val="1"/>
                <w:numId w:val="132"/>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7C47DE">
            <w:pPr>
              <w:pStyle w:val="Sub-ClauseText"/>
              <w:keepNext/>
              <w:keepLines/>
              <w:numPr>
                <w:ilvl w:val="1"/>
                <w:numId w:val="132"/>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7" w:name="_Toc234130456"/>
            <w:bookmarkStart w:id="308" w:name="_Toc459036758"/>
            <w:r w:rsidRPr="0061745F">
              <w:rPr>
                <w:szCs w:val="24"/>
              </w:rPr>
              <w:lastRenderedPageBreak/>
              <w:t>Signing of Contract</w:t>
            </w:r>
            <w:bookmarkEnd w:id="307"/>
            <w:bookmarkEnd w:id="308"/>
          </w:p>
          <w:p w14:paraId="0BAFBC1D" w14:textId="1B8EE8CA" w:rsidR="00F96083" w:rsidRPr="0061745F" w:rsidRDefault="00F96083" w:rsidP="007C47DE">
            <w:pPr>
              <w:pStyle w:val="Sub-ClauseText"/>
              <w:numPr>
                <w:ilvl w:val="1"/>
                <w:numId w:val="133"/>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4597A53B" w:rsidR="00F96083" w:rsidRPr="0061745F" w:rsidRDefault="00F96083" w:rsidP="007C47DE">
            <w:pPr>
              <w:pStyle w:val="Sub-ClauseText"/>
              <w:numPr>
                <w:ilvl w:val="1"/>
                <w:numId w:val="133"/>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7C47DE">
            <w:pPr>
              <w:pStyle w:val="Sub-ClauseText"/>
              <w:numPr>
                <w:ilvl w:val="1"/>
                <w:numId w:val="133"/>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14:paraId="28634A67" w14:textId="4843814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Within </w:t>
            </w:r>
            <w:r w:rsidR="00E20570" w:rsidRPr="0061745F">
              <w:rPr>
                <w:spacing w:val="0"/>
                <w:szCs w:val="24"/>
              </w:rPr>
              <w:t>twenty-eight</w:t>
            </w:r>
            <w:r w:rsidRPr="0061745F">
              <w:rPr>
                <w:spacing w:val="0"/>
                <w:szCs w:val="24"/>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473A7C3F" w:rsidR="00F96083" w:rsidRPr="0061745F" w:rsidRDefault="00F96083" w:rsidP="007C47DE">
            <w:pPr>
              <w:pStyle w:val="Sub-ClauseText"/>
              <w:numPr>
                <w:ilvl w:val="1"/>
                <w:numId w:val="134"/>
              </w:numPr>
              <w:spacing w:before="60" w:after="60"/>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1" w:name="_Toc438366665"/>
            <w:bookmarkStart w:id="312" w:name="_Toc438954443"/>
          </w:p>
          <w:p w14:paraId="2386A77A" w14:textId="77777777" w:rsidR="00455149" w:rsidRPr="00B95277" w:rsidRDefault="00455149" w:rsidP="00B95277">
            <w:pPr>
              <w:pStyle w:val="Subtitle"/>
            </w:pPr>
            <w:bookmarkStart w:id="313" w:name="_Toc458816207"/>
            <w:bookmarkStart w:id="314" w:name="_Toc70237658"/>
            <w:r w:rsidRPr="00B95277">
              <w:t>Section II.  Bid Data Sheet</w:t>
            </w:r>
            <w:bookmarkEnd w:id="311"/>
            <w:bookmarkEnd w:id="312"/>
            <w:r w:rsidRPr="00B95277">
              <w:t xml:space="preserve"> (BDS)</w:t>
            </w:r>
            <w:bookmarkEnd w:id="313"/>
            <w:bookmarkEnd w:id="314"/>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Magu, </w:t>
            </w:r>
            <w:proofErr w:type="spellStart"/>
            <w:r w:rsidRPr="00196CD1">
              <w:rPr>
                <w:b/>
                <w:bCs/>
                <w:i/>
                <w:iCs/>
                <w:szCs w:val="24"/>
              </w:rPr>
              <w:t>Maafannu</w:t>
            </w:r>
            <w:proofErr w:type="spellEnd"/>
            <w:r w:rsidRPr="00196CD1">
              <w:rPr>
                <w:b/>
                <w:bCs/>
                <w:i/>
                <w:iCs/>
                <w:szCs w:val="24"/>
              </w:rPr>
              <w:t xml:space="preserve">,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4FB67914" w:rsidR="00070046" w:rsidRPr="006125EB" w:rsidRDefault="00070046" w:rsidP="00195497">
            <w:pPr>
              <w:tabs>
                <w:tab w:val="right" w:pos="7272"/>
              </w:tabs>
              <w:spacing w:before="60" w:after="60"/>
              <w:rPr>
                <w:b/>
                <w:bCs/>
              </w:rPr>
            </w:pPr>
            <w:r>
              <w:t xml:space="preserve">The name of the </w:t>
            </w:r>
            <w:r w:rsidR="00D75BC5">
              <w:t>N</w:t>
            </w:r>
            <w:r>
              <w:t xml:space="preserve">CB is: </w:t>
            </w:r>
            <w:r w:rsidR="0038620D" w:rsidRPr="00607634">
              <w:rPr>
                <w:b/>
                <w:bCs/>
                <w:color w:val="000000"/>
                <w:sz w:val="40"/>
                <w:szCs w:val="40"/>
              </w:rPr>
              <w:t xml:space="preserve"> </w:t>
            </w:r>
            <w:r w:rsidR="00195497">
              <w:t xml:space="preserve"> </w:t>
            </w:r>
            <w:r w:rsidR="00247C62" w:rsidRPr="00247C62">
              <w:rPr>
                <w:b/>
              </w:rPr>
              <w:t>Printing of Textbooks for key stage 1 to 3</w:t>
            </w:r>
            <w:r w:rsidR="006125EB" w:rsidRPr="006125EB">
              <w:rPr>
                <w:b/>
                <w:bCs/>
              </w:rPr>
              <w:tab/>
            </w:r>
          </w:p>
          <w:p w14:paraId="376DF665" w14:textId="5FC2268C" w:rsidR="00070046" w:rsidRPr="008B66E1" w:rsidRDefault="00070046" w:rsidP="00A93DC6">
            <w:pPr>
              <w:tabs>
                <w:tab w:val="right" w:pos="7272"/>
              </w:tabs>
              <w:spacing w:before="60" w:after="60"/>
              <w:rPr>
                <w:b/>
                <w:bCs/>
                <w:i/>
                <w:iCs/>
              </w:rPr>
            </w:pPr>
            <w:r w:rsidRPr="008B66E1">
              <w:t>The identification number</w:t>
            </w:r>
            <w:r w:rsidRPr="008B66E1">
              <w:rPr>
                <w:i/>
              </w:rPr>
              <w:t xml:space="preserve"> </w:t>
            </w:r>
            <w:r w:rsidRPr="008B66E1">
              <w:t xml:space="preserve">of the </w:t>
            </w:r>
            <w:r w:rsidR="007F2321">
              <w:t>N</w:t>
            </w:r>
            <w:r w:rsidRPr="008B66E1">
              <w:t>CB is</w:t>
            </w:r>
            <w:r>
              <w:t>:</w:t>
            </w:r>
            <w:r w:rsidRPr="003A701A">
              <w:rPr>
                <w:b/>
                <w:bCs/>
              </w:rPr>
              <w:t xml:space="preserve"> </w:t>
            </w:r>
            <w:r w:rsidRPr="00161F4D">
              <w:rPr>
                <w:b/>
                <w:bCs/>
              </w:rPr>
              <w:t>(IUL)13-K/13/</w:t>
            </w:r>
            <w:r w:rsidR="006125EB">
              <w:rPr>
                <w:b/>
                <w:bCs/>
              </w:rPr>
              <w:t>202</w:t>
            </w:r>
            <w:r w:rsidR="001453A3">
              <w:rPr>
                <w:b/>
                <w:bCs/>
              </w:rPr>
              <w:t>4</w:t>
            </w:r>
            <w:r w:rsidR="006125EB">
              <w:rPr>
                <w:b/>
                <w:bCs/>
              </w:rPr>
              <w:t>/</w:t>
            </w:r>
            <w:r w:rsidR="00247C62">
              <w:rPr>
                <w:b/>
                <w:bCs/>
              </w:rPr>
              <w:t>2</w:t>
            </w:r>
          </w:p>
          <w:p w14:paraId="72E49494" w14:textId="7DDC638B"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7F2321">
              <w:t>N</w:t>
            </w:r>
            <w:r w:rsidRPr="008B66E1">
              <w:t>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53F972CE" w:rsidR="00070046" w:rsidRPr="001334B4" w:rsidRDefault="00C53142" w:rsidP="00A93DC6">
            <w:pPr>
              <w:pStyle w:val="Default"/>
              <w:ind w:left="720"/>
              <w:rPr>
                <w:bCs/>
                <w:color w:val="auto"/>
                <w:szCs w:val="20"/>
                <w:lang w:val="en-GB"/>
              </w:rPr>
            </w:pPr>
            <w:r>
              <w:rPr>
                <w:bCs/>
                <w:color w:val="auto"/>
                <w:szCs w:val="20"/>
                <w:lang w:val="en-GB"/>
              </w:rPr>
              <w:t>Hawwa Nazla</w:t>
            </w:r>
          </w:p>
          <w:p w14:paraId="1D04D7B7" w14:textId="23B6363C"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5FC5826D" w:rsidR="00070046" w:rsidRPr="001334B4" w:rsidRDefault="00070046" w:rsidP="00A93DC6">
            <w:pPr>
              <w:pStyle w:val="Default"/>
              <w:ind w:left="720"/>
              <w:rPr>
                <w:bCs/>
                <w:color w:val="auto"/>
                <w:szCs w:val="20"/>
                <w:lang w:val="en-GB"/>
              </w:rPr>
            </w:pPr>
            <w:r w:rsidRPr="001334B4">
              <w:rPr>
                <w:bCs/>
                <w:color w:val="auto"/>
                <w:szCs w:val="20"/>
                <w:lang w:val="en-GB"/>
              </w:rPr>
              <w:t>Tel: (960) 334 9</w:t>
            </w:r>
            <w:r w:rsidR="00D75BC5">
              <w:rPr>
                <w:sz w:val="22"/>
                <w:szCs w:val="22"/>
                <w:lang w:bidi="dv-MV"/>
              </w:rPr>
              <w:t>106</w:t>
            </w:r>
            <w:r w:rsidRPr="001334B4">
              <w:rPr>
                <w:bCs/>
                <w:color w:val="auto"/>
                <w:szCs w:val="20"/>
                <w:lang w:val="en-GB"/>
              </w:rPr>
              <w:t xml:space="preserve">, (960) </w:t>
            </w:r>
            <w:r w:rsidRPr="001334B4">
              <w:rPr>
                <w:bCs/>
                <w:szCs w:val="20"/>
                <w:lang w:val="en-GB"/>
              </w:rPr>
              <w:t xml:space="preserve">334 </w:t>
            </w:r>
            <w:r w:rsidR="00A93DC6">
              <w:rPr>
                <w:bCs/>
                <w:szCs w:val="20"/>
                <w:lang w:val="en-GB"/>
              </w:rPr>
              <w:t>9</w:t>
            </w:r>
            <w:r w:rsidR="00247C62">
              <w:rPr>
                <w:bCs/>
                <w:szCs w:val="20"/>
                <w:lang w:val="en-GB"/>
              </w:rPr>
              <w:t>117</w:t>
            </w:r>
          </w:p>
          <w:p w14:paraId="73E54069" w14:textId="5A8C7811" w:rsidR="00195497" w:rsidRDefault="00070046" w:rsidP="00070046">
            <w:pPr>
              <w:pStyle w:val="BodyText"/>
              <w:tabs>
                <w:tab w:val="left" w:pos="3346"/>
                <w:tab w:val="right" w:pos="7306"/>
              </w:tabs>
              <w:rPr>
                <w:rStyle w:val="Hyperlink"/>
                <w:lang w:val="it-IT"/>
              </w:rPr>
            </w:pPr>
            <w:r w:rsidRPr="001334B4">
              <w:rPr>
                <w:bCs/>
              </w:rPr>
              <w:t xml:space="preserve">            E-mail: </w:t>
            </w:r>
            <w:r w:rsidRPr="001334B4">
              <w:rPr>
                <w:color w:val="FF0000"/>
                <w:lang w:val="it-IT"/>
              </w:rPr>
              <w:t xml:space="preserve"> </w:t>
            </w:r>
            <w:hyperlink r:id="rId19" w:history="1">
              <w:r w:rsidR="00247C62" w:rsidRPr="0061322C">
                <w:rPr>
                  <w:rStyle w:val="Hyperlink"/>
                  <w:lang w:val="it-IT"/>
                </w:rPr>
                <w:t>abdulla.maaz@finance.gov.mv</w:t>
              </w:r>
            </w:hyperlink>
          </w:p>
          <w:p w14:paraId="6510917F" w14:textId="6CE8C68E" w:rsidR="00070046" w:rsidRPr="00070046" w:rsidRDefault="00195497" w:rsidP="00070046">
            <w:pPr>
              <w:pStyle w:val="BodyText"/>
              <w:tabs>
                <w:tab w:val="left" w:pos="3346"/>
                <w:tab w:val="right" w:pos="7306"/>
              </w:tabs>
              <w:rPr>
                <w:bCs/>
                <w:color w:val="FF0000"/>
              </w:rPr>
            </w:pPr>
            <w:r>
              <w:rPr>
                <w:lang w:val="it-IT"/>
              </w:rPr>
              <w:t xml:space="preserve">                   CC:</w:t>
            </w:r>
            <w:r w:rsidRPr="004A50A8">
              <w:rPr>
                <w:lang w:val="it-IT"/>
              </w:rPr>
              <w:t xml:space="preserve"> </w:t>
            </w:r>
            <w:r>
              <w:rPr>
                <w:lang w:val="it-IT"/>
              </w:rPr>
              <w:t xml:space="preserve"> </w:t>
            </w:r>
            <w:r w:rsidR="00070046" w:rsidRPr="001334B4">
              <w:rPr>
                <w:lang w:val="it-IT"/>
              </w:rPr>
              <w:t>tender@finance.gov.mv</w:t>
            </w:r>
            <w:r w:rsidR="00070046" w:rsidRPr="001334B4">
              <w:rPr>
                <w:color w:val="FF0000"/>
                <w:lang w:val="it-IT"/>
              </w:rPr>
              <w:t xml:space="preserve">  </w:t>
            </w:r>
            <w:hyperlink r:id="rId20" w:history="1"/>
          </w:p>
          <w:p w14:paraId="47AAB317" w14:textId="79B75C4D" w:rsidR="00070046" w:rsidRPr="004A50A8" w:rsidRDefault="00070046" w:rsidP="00A93DC6">
            <w:pPr>
              <w:pStyle w:val="BodyText"/>
              <w:tabs>
                <w:tab w:val="left" w:pos="1521"/>
              </w:tabs>
              <w:rPr>
                <w:lang w:val="it-IT"/>
              </w:rPr>
            </w:pPr>
            <w:r>
              <w:rPr>
                <w:lang w:val="it-IT"/>
              </w:rPr>
              <w:t xml:space="preserve">                  </w:t>
            </w:r>
          </w:p>
          <w:p w14:paraId="6192FB57" w14:textId="77777777" w:rsidR="00960F41" w:rsidRDefault="00070046" w:rsidP="00A93DC6">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p>
          <w:p w14:paraId="653765BE" w14:textId="6A56FF3E" w:rsidR="0025710C" w:rsidRDefault="00070046" w:rsidP="00A93DC6">
            <w:pPr>
              <w:tabs>
                <w:tab w:val="right" w:pos="7254"/>
              </w:tabs>
              <w:rPr>
                <w:color w:val="FF0000"/>
                <w:sz w:val="22"/>
                <w:szCs w:val="22"/>
              </w:rPr>
            </w:pPr>
            <w:r w:rsidRPr="004A50A8">
              <w:rPr>
                <w:sz w:val="22"/>
                <w:szCs w:val="22"/>
              </w:rPr>
              <w:t xml:space="preserve"> </w:t>
            </w:r>
            <w:r w:rsidR="001453A3">
              <w:rPr>
                <w:b/>
                <w:bCs/>
                <w:color w:val="FF0000"/>
                <w:sz w:val="22"/>
                <w:szCs w:val="22"/>
              </w:rPr>
              <w:t>11</w:t>
            </w:r>
            <w:r w:rsidR="00195497" w:rsidRPr="00195497">
              <w:rPr>
                <w:b/>
                <w:bCs/>
                <w:color w:val="FF0000"/>
                <w:sz w:val="22"/>
                <w:szCs w:val="22"/>
                <w:vertAlign w:val="superscript"/>
              </w:rPr>
              <w:t>th</w:t>
            </w:r>
            <w:r w:rsidR="00195497">
              <w:rPr>
                <w:b/>
                <w:bCs/>
                <w:color w:val="FF0000"/>
                <w:sz w:val="22"/>
                <w:szCs w:val="22"/>
              </w:rPr>
              <w:t xml:space="preserve"> </w:t>
            </w:r>
            <w:r w:rsidR="00D75BC5">
              <w:rPr>
                <w:b/>
                <w:bCs/>
                <w:color w:val="FF0000"/>
                <w:sz w:val="22"/>
                <w:szCs w:val="22"/>
              </w:rPr>
              <w:t>January</w:t>
            </w:r>
            <w:r w:rsidR="00195497">
              <w:rPr>
                <w:b/>
                <w:bCs/>
                <w:color w:val="FF0000"/>
                <w:sz w:val="22"/>
                <w:szCs w:val="22"/>
              </w:rPr>
              <w:t xml:space="preserve"> 202</w:t>
            </w:r>
            <w:r w:rsidR="00D75BC5">
              <w:rPr>
                <w:b/>
                <w:bCs/>
                <w:color w:val="FF0000"/>
                <w:sz w:val="22"/>
                <w:szCs w:val="22"/>
              </w:rPr>
              <w:t>4</w:t>
            </w:r>
            <w:r w:rsidR="008F356F">
              <w:rPr>
                <w:b/>
                <w:bCs/>
                <w:color w:val="FF0000"/>
                <w:sz w:val="22"/>
                <w:szCs w:val="22"/>
              </w:rPr>
              <w:t xml:space="preserve"> | 1</w:t>
            </w:r>
            <w:r w:rsidR="00D75BC5">
              <w:rPr>
                <w:b/>
                <w:bCs/>
                <w:color w:val="FF0000"/>
                <w:sz w:val="22"/>
                <w:szCs w:val="22"/>
              </w:rPr>
              <w:t>2</w:t>
            </w:r>
            <w:r w:rsidR="008F356F">
              <w:rPr>
                <w:b/>
                <w:bCs/>
                <w:color w:val="FF0000"/>
                <w:sz w:val="22"/>
                <w:szCs w:val="22"/>
              </w:rPr>
              <w:t>:</w:t>
            </w:r>
            <w:r w:rsidR="00D75BC5">
              <w:rPr>
                <w:b/>
                <w:bCs/>
                <w:color w:val="FF0000"/>
                <w:sz w:val="22"/>
                <w:szCs w:val="22"/>
              </w:rPr>
              <w:t>00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8ED5A7E"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070046" w:rsidRPr="006125EB">
              <w:rPr>
                <w:rFonts w:ascii="Times New Roman" w:hAnsi="Times New Roman"/>
                <w:b/>
                <w:bCs/>
                <w:color w:val="000000" w:themeColor="text1"/>
                <w:szCs w:val="24"/>
              </w:rPr>
              <w:t>Male’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6BB920B9"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 xml:space="preserve">All bids shall be quoted inclusive of all applicable local taxes and GST. </w:t>
            </w:r>
          </w:p>
          <w:p w14:paraId="38295943" w14:textId="77777777" w:rsidR="007C47DE" w:rsidRPr="007C47DE" w:rsidRDefault="007C47DE" w:rsidP="007C47DE">
            <w:pPr>
              <w:pStyle w:val="i"/>
              <w:tabs>
                <w:tab w:val="right" w:pos="7254"/>
              </w:tabs>
              <w:spacing w:before="120" w:after="120"/>
              <w:rPr>
                <w:rFonts w:ascii="Times New Roman" w:hAnsi="Times New Roman"/>
                <w:szCs w:val="24"/>
              </w:rPr>
            </w:pPr>
            <w:r w:rsidRPr="007C47DE">
              <w:rPr>
                <w:rFonts w:ascii="Times New Roman" w:hAnsi="Times New Roman"/>
                <w:szCs w:val="24"/>
              </w:rPr>
              <w:t>Where bid prices quoted is not indicated or mentioned as “exclusive” of GST or local taxes, the Purchaser have the right to take the quoted bid price deemed to be inclusive of GST and all applicable local taxes.</w:t>
            </w:r>
          </w:p>
          <w:p w14:paraId="3787F2CE" w14:textId="071C8223"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C507309"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7C47DE">
              <w:rPr>
                <w:rFonts w:ascii="Times New Roman" w:hAnsi="Times New Roman"/>
                <w:b/>
                <w:bCs/>
                <w:color w:val="000000" w:themeColor="text1"/>
                <w:szCs w:val="24"/>
              </w:rPr>
              <w:t>Ministry of Education</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62D22E06" w:rsidR="00C338C3" w:rsidRPr="00945E00" w:rsidRDefault="00E81F1B" w:rsidP="005169CE">
            <w:pPr>
              <w:tabs>
                <w:tab w:val="right" w:pos="7254"/>
              </w:tabs>
              <w:spacing w:before="120" w:after="100"/>
              <w:jc w:val="both"/>
              <w:rPr>
                <w:szCs w:val="24"/>
              </w:rPr>
            </w:pPr>
            <w:r w:rsidRPr="00E81F1B">
              <w:rPr>
                <w:szCs w:val="24"/>
              </w:rPr>
              <w:t xml:space="preserve">The currency of the bid security shall be </w:t>
            </w:r>
            <w:r w:rsidR="0001384E" w:rsidRPr="00E81F1B">
              <w:rPr>
                <w:szCs w:val="24"/>
              </w:rPr>
              <w:t>in Maldivian</w:t>
            </w:r>
            <w:r w:rsidRPr="00E81F1B">
              <w:rPr>
                <w:szCs w:val="24"/>
              </w:rPr>
              <w:t xml:space="preserve">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6A5F28C"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247C62">
              <w:rPr>
                <w:b/>
                <w:bCs/>
                <w:color w:val="FF0000"/>
                <w:sz w:val="22"/>
                <w:szCs w:val="22"/>
              </w:rPr>
              <w:t>312</w:t>
            </w:r>
            <w:r w:rsidR="00B825B8" w:rsidRPr="00533B0F">
              <w:rPr>
                <w:b/>
                <w:bCs/>
                <w:color w:val="FF0000"/>
                <w:sz w:val="22"/>
                <w:szCs w:val="22"/>
              </w:rPr>
              <w:t>,000.00/-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3910F0EE" w14:textId="77777777" w:rsidR="0022681F" w:rsidRDefault="0025710C" w:rsidP="0025710C">
            <w:pPr>
              <w:spacing w:before="120"/>
              <w:rPr>
                <w:ins w:id="321" w:author="Aishath Nadheema" w:date="2024-01-03T09:48:00Z"/>
                <w:b/>
                <w:bCs/>
                <w:color w:val="FF0000"/>
                <w:sz w:val="22"/>
                <w:szCs w:val="22"/>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p w14:paraId="59F7BE7D"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lastRenderedPageBreak/>
              <w:t>The Original hard copy of the Bid security shall be submitted to the following address no later than 3 (three) business days after the Tender Opening deadline. Failure to submit the original hard copy of the bid security is subject to bid disqualification.</w:t>
            </w:r>
          </w:p>
          <w:p w14:paraId="1053AE0F" w14:textId="77777777" w:rsidR="00073F5D" w:rsidRPr="001453A3" w:rsidRDefault="00073F5D" w:rsidP="00073F5D">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75493775"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National Tender Department,</w:t>
            </w:r>
          </w:p>
          <w:p w14:paraId="14E184AF"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Ministry of Finance,</w:t>
            </w:r>
          </w:p>
          <w:p w14:paraId="2AABE6BF" w14:textId="77777777" w:rsidR="00073F5D" w:rsidRPr="001453A3" w:rsidRDefault="00073F5D" w:rsidP="00073F5D">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Magu, Male’, 20379</w:t>
            </w:r>
          </w:p>
          <w:p w14:paraId="1FBFF791" w14:textId="77777777"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228948C6" w14:textId="4E42F93A" w:rsidR="00073F5D" w:rsidRPr="001453A3" w:rsidRDefault="00073F5D" w:rsidP="00073F5D">
            <w:pPr>
              <w:pStyle w:val="Default"/>
              <w:spacing w:line="276" w:lineRule="auto"/>
              <w:rPr>
                <w:bCs/>
                <w:color w:val="000000" w:themeColor="text1"/>
                <w:lang w:val="en-GB"/>
              </w:rPr>
            </w:pPr>
            <w:r w:rsidRPr="001453A3">
              <w:rPr>
                <w:bCs/>
                <w:color w:val="000000" w:themeColor="text1"/>
                <w:lang w:val="en-GB"/>
              </w:rPr>
              <w:t>Tel: (960) 3349147, (960) 334 9</w:t>
            </w:r>
            <w:r w:rsidR="001453A3">
              <w:rPr>
                <w:bCs/>
                <w:color w:val="000000" w:themeColor="text1"/>
                <w:lang w:val="en-GB"/>
              </w:rPr>
              <w:t>106</w:t>
            </w:r>
            <w:r w:rsidRPr="001453A3">
              <w:rPr>
                <w:bCs/>
                <w:color w:val="000000" w:themeColor="text1"/>
                <w:lang w:val="en-GB"/>
              </w:rPr>
              <w:t>, (960) 334 9</w:t>
            </w:r>
            <w:r w:rsidR="00247C62">
              <w:rPr>
                <w:bCs/>
                <w:color w:val="000000" w:themeColor="text1"/>
                <w:lang w:val="en-GB"/>
              </w:rPr>
              <w:t>117</w:t>
            </w:r>
          </w:p>
          <w:p w14:paraId="07B99845" w14:textId="1A7214CB" w:rsidR="00073F5D" w:rsidRPr="001453A3" w:rsidRDefault="00073F5D" w:rsidP="00073F5D">
            <w:pPr>
              <w:pStyle w:val="BodyText"/>
              <w:tabs>
                <w:tab w:val="left" w:pos="3346"/>
                <w:tab w:val="right" w:pos="7306"/>
              </w:tabs>
              <w:spacing w:line="276" w:lineRule="auto"/>
              <w:rPr>
                <w:bCs/>
                <w:color w:val="000000" w:themeColor="text1"/>
              </w:rPr>
            </w:pPr>
            <w:r w:rsidRPr="001453A3">
              <w:rPr>
                <w:bCs/>
                <w:color w:val="000000" w:themeColor="text1"/>
              </w:rPr>
              <w:t xml:space="preserve">E-mail: </w:t>
            </w:r>
            <w:hyperlink r:id="rId21" w:history="1">
              <w:r w:rsidR="00247C62" w:rsidRPr="0061322C">
                <w:rPr>
                  <w:rStyle w:val="Hyperlink"/>
                  <w:bCs/>
                </w:rPr>
                <w:t xml:space="preserve"> abdulla.maaz@finance.gov.mv</w:t>
              </w:r>
            </w:hyperlink>
            <w:r w:rsidRPr="001453A3">
              <w:rPr>
                <w:bCs/>
                <w:color w:val="000000" w:themeColor="text1"/>
              </w:rPr>
              <w:t xml:space="preserve"> </w:t>
            </w:r>
          </w:p>
          <w:p w14:paraId="652874C5" w14:textId="201829F9" w:rsidR="00073F5D" w:rsidRPr="001453A3" w:rsidRDefault="00073F5D" w:rsidP="001453A3">
            <w:pPr>
              <w:pStyle w:val="BodyText"/>
              <w:tabs>
                <w:tab w:val="left" w:pos="1521"/>
              </w:tabs>
              <w:spacing w:line="276" w:lineRule="auto"/>
              <w:rPr>
                <w:color w:val="000000" w:themeColor="text1"/>
                <w:lang w:val="it-IT"/>
              </w:rPr>
            </w:pPr>
            <w:r w:rsidRPr="001453A3">
              <w:rPr>
                <w:color w:val="000000" w:themeColor="text1"/>
                <w:lang w:val="it-IT"/>
              </w:rPr>
              <w:t xml:space="preserve">     CC: </w:t>
            </w:r>
            <w:r w:rsidRPr="001453A3">
              <w:rPr>
                <w:color w:val="000000" w:themeColor="text1"/>
                <w:lang w:val="it-IT"/>
              </w:rPr>
              <w:fldChar w:fldCharType="begin"/>
            </w:r>
            <w:r w:rsidRPr="001453A3">
              <w:rPr>
                <w:color w:val="000000" w:themeColor="text1"/>
                <w:lang w:val="it-IT"/>
              </w:rPr>
              <w:instrText xml:space="preserve"> HYPERLINK "mailto:tender@finance.gov.mv" </w:instrText>
            </w:r>
            <w:r w:rsidRPr="001453A3">
              <w:rPr>
                <w:color w:val="000000" w:themeColor="text1"/>
                <w:lang w:val="it-IT"/>
              </w:rPr>
            </w:r>
            <w:r w:rsidRPr="001453A3">
              <w:rPr>
                <w:color w:val="000000" w:themeColor="text1"/>
                <w:lang w:val="it-IT"/>
              </w:rPr>
              <w:fldChar w:fldCharType="separate"/>
            </w:r>
            <w:r w:rsidRPr="001453A3">
              <w:rPr>
                <w:rStyle w:val="Hyperlink"/>
                <w:color w:val="000000" w:themeColor="text1"/>
                <w:lang w:val="it-IT"/>
              </w:rPr>
              <w:t>tender@finance.gov.mv</w:t>
            </w:r>
            <w:r w:rsidRPr="001453A3">
              <w:rPr>
                <w:color w:val="000000" w:themeColor="text1"/>
                <w:lang w:val="it-IT"/>
              </w:rPr>
              <w:fldChar w:fldCharType="end"/>
            </w:r>
            <w:r w:rsidRPr="001453A3">
              <w:rPr>
                <w:color w:val="000000" w:themeColor="text1"/>
                <w:lang w:val="it-IT"/>
              </w:rPr>
              <w:t xml:space="preserve"> </w:t>
            </w:r>
            <w:r w:rsidRPr="001453A3">
              <w:rPr>
                <w:color w:val="000000" w:themeColor="text1"/>
                <w:lang w:val="it-IT"/>
              </w:rPr>
              <w:fldChar w:fldCharType="begin"/>
            </w:r>
            <w:r w:rsidRPr="001453A3">
              <w:rPr>
                <w:color w:val="000000" w:themeColor="text1"/>
                <w:lang w:val="it-IT"/>
              </w:rPr>
              <w:instrText xml:space="preserve"> HYPERLINK "mailto:project.officer@finance.gov.mv" </w:instrText>
            </w:r>
            <w:r w:rsidRPr="001453A3">
              <w:rPr>
                <w:color w:val="000000" w:themeColor="text1"/>
                <w:lang w:val="it-IT"/>
              </w:rPr>
            </w:r>
            <w:r w:rsidRPr="001453A3">
              <w:rPr>
                <w:color w:val="000000" w:themeColor="text1"/>
                <w:lang w:val="it-IT"/>
              </w:rPr>
              <w:fldChar w:fldCharType="end"/>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4F65EB2B" w14:textId="2FAB013C" w:rsidR="00073F5D" w:rsidRPr="00945E00" w:rsidRDefault="00073F5D" w:rsidP="00A458F9">
            <w:pPr>
              <w:tabs>
                <w:tab w:val="right" w:pos="7254"/>
              </w:tabs>
              <w:spacing w:before="120" w:after="120"/>
              <w:rPr>
                <w:szCs w:val="24"/>
              </w:rPr>
            </w:pPr>
            <w:r>
              <w:t xml:space="preserve">“Original” of the bid is referred to the bid submitted via </w:t>
            </w:r>
            <w:proofErr w:type="spellStart"/>
            <w:r>
              <w:t>Beelan</w:t>
            </w:r>
            <w:proofErr w:type="spellEnd"/>
            <w:r>
              <w:t xml:space="preserve"> Portal.</w:t>
            </w:r>
            <w:r>
              <w:br/>
            </w:r>
            <w:r>
              <w:br/>
              <w:t>No further documentation shall be submitted, except for the Original hardcopy of the bid security as stipulated in the BDS Clause 19.1</w:t>
            </w:r>
          </w:p>
        </w:tc>
      </w:tr>
      <w:tr w:rsidR="00B06EFC" w:rsidRPr="008B66E1" w14:paraId="1AB0F186" w14:textId="77777777" w:rsidTr="002305BC">
        <w:tblPrEx>
          <w:tblBorders>
            <w:insideH w:val="single" w:sz="8" w:space="0" w:color="000000"/>
          </w:tblBorders>
        </w:tblPrEx>
        <w:tc>
          <w:tcPr>
            <w:tcW w:w="1620" w:type="dxa"/>
          </w:tcPr>
          <w:p w14:paraId="480A9EF4" w14:textId="7BBAFF7D" w:rsidR="00B06EFC" w:rsidRPr="00E3665F" w:rsidRDefault="00B06EFC" w:rsidP="00B06EFC">
            <w:pPr>
              <w:spacing w:before="120"/>
              <w:rPr>
                <w:b/>
                <w:bCs/>
                <w:szCs w:val="24"/>
              </w:rPr>
            </w:pPr>
            <w:r>
              <w:rPr>
                <w:b/>
                <w:bCs/>
                <w:szCs w:val="24"/>
              </w:rPr>
              <w:t>ITT22.2</w:t>
            </w:r>
          </w:p>
        </w:tc>
        <w:tc>
          <w:tcPr>
            <w:tcW w:w="7470" w:type="dxa"/>
          </w:tcPr>
          <w:p w14:paraId="06EBDA63" w14:textId="77777777" w:rsidR="00B06EFC" w:rsidRPr="0035582B" w:rsidRDefault="00B06EFC" w:rsidP="00B06EFC">
            <w:pPr>
              <w:pStyle w:val="Footer"/>
              <w:spacing w:after="120" w:line="276" w:lineRule="auto"/>
              <w:jc w:val="both"/>
              <w:rPr>
                <w:b/>
                <w:color w:val="000000"/>
                <w:sz w:val="22"/>
                <w:szCs w:val="22"/>
              </w:rPr>
            </w:pPr>
            <w:r w:rsidRPr="0035582B">
              <w:rPr>
                <w:color w:val="000000"/>
                <w:sz w:val="22"/>
                <w:szCs w:val="22"/>
              </w:rPr>
              <w:t xml:space="preserve">The written confirmation of authorization to sign on behalf of the Tenderer shall indicate: </w:t>
            </w:r>
          </w:p>
          <w:p w14:paraId="2125B719" w14:textId="77777777" w:rsidR="00B06EFC" w:rsidRPr="0035582B" w:rsidRDefault="00B06EFC" w:rsidP="00B06EFC">
            <w:pPr>
              <w:pStyle w:val="Footer"/>
              <w:numPr>
                <w:ilvl w:val="0"/>
                <w:numId w:val="135"/>
              </w:numPr>
              <w:spacing w:before="0" w:after="120" w:line="276" w:lineRule="auto"/>
              <w:jc w:val="both"/>
              <w:rPr>
                <w:color w:val="000000"/>
                <w:sz w:val="22"/>
                <w:szCs w:val="22"/>
              </w:rPr>
            </w:pPr>
            <w:r w:rsidRPr="0035582B">
              <w:rPr>
                <w:color w:val="000000"/>
                <w:sz w:val="22"/>
                <w:szCs w:val="22"/>
              </w:rPr>
              <w:t>The name and description of the documentation required to demonstrate the authority of the signatory to sign the Tender such as a Power of Attorney; and</w:t>
            </w:r>
          </w:p>
          <w:p w14:paraId="5A80CFCE" w14:textId="3EEDF739" w:rsidR="00B06EFC" w:rsidRPr="004A50A8" w:rsidRDefault="00B06EFC" w:rsidP="00B06EFC">
            <w:pPr>
              <w:tabs>
                <w:tab w:val="right" w:pos="7254"/>
              </w:tabs>
              <w:spacing w:before="120" w:after="120"/>
              <w:rPr>
                <w:sz w:val="22"/>
                <w:szCs w:val="22"/>
              </w:rPr>
            </w:pPr>
            <w:r w:rsidRPr="0035582B">
              <w:rPr>
                <w:color w:val="000000"/>
                <w:sz w:val="22"/>
                <w:szCs w:val="22"/>
              </w:rPr>
              <w:t>In the case of Tenders submitted by an existing or intended JV an undertaking signed by all parties (</w:t>
            </w:r>
            <w:proofErr w:type="spellStart"/>
            <w:r w:rsidRPr="0035582B">
              <w:rPr>
                <w:color w:val="000000"/>
                <w:sz w:val="22"/>
                <w:szCs w:val="22"/>
              </w:rPr>
              <w:t>i</w:t>
            </w:r>
            <w:proofErr w:type="spellEnd"/>
            <w:r w:rsidRPr="0035582B">
              <w:rPr>
                <w:color w:val="000000"/>
                <w:sz w:val="22"/>
                <w:szCs w:val="22"/>
              </w:rPr>
              <w:t xml:space="preserve">) stating that all parties shall be jointly and severally liable, if so required in accordance with </w:t>
            </w:r>
            <w:r>
              <w:rPr>
                <w:color w:val="000000"/>
                <w:sz w:val="22"/>
                <w:szCs w:val="22"/>
              </w:rPr>
              <w:t>ITT</w:t>
            </w:r>
            <w:r w:rsidRPr="0035582B">
              <w:rPr>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B06EFC"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B06EFC" w:rsidRPr="008B66E1" w:rsidRDefault="00B06EFC" w:rsidP="00B06EFC">
            <w:pPr>
              <w:spacing w:before="120"/>
              <w:ind w:hanging="38"/>
              <w:rPr>
                <w:b/>
                <w:bCs/>
              </w:rPr>
            </w:pPr>
          </w:p>
        </w:tc>
        <w:tc>
          <w:tcPr>
            <w:tcW w:w="7470" w:type="dxa"/>
          </w:tcPr>
          <w:p w14:paraId="25CB51CB" w14:textId="77777777" w:rsidR="00B06EFC" w:rsidRPr="008B66E1" w:rsidRDefault="00B06EFC" w:rsidP="00B06EFC">
            <w:pPr>
              <w:spacing w:before="120" w:after="120"/>
              <w:jc w:val="center"/>
              <w:rPr>
                <w:b/>
                <w:bCs/>
                <w:sz w:val="28"/>
              </w:rPr>
            </w:pPr>
            <w:r w:rsidRPr="008B66E1">
              <w:rPr>
                <w:b/>
                <w:bCs/>
                <w:sz w:val="28"/>
              </w:rPr>
              <w:t>D. Submission and Opening of Bids</w:t>
            </w:r>
          </w:p>
        </w:tc>
      </w:tr>
      <w:tr w:rsidR="00B06EFC"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B06EFC" w:rsidRDefault="00B06EFC" w:rsidP="00B06EFC">
            <w:pPr>
              <w:spacing w:before="120"/>
              <w:rPr>
                <w:b/>
                <w:bCs/>
              </w:rPr>
            </w:pPr>
            <w:r>
              <w:rPr>
                <w:b/>
                <w:bCs/>
              </w:rPr>
              <w:t>ITT 23.1</w:t>
            </w:r>
          </w:p>
        </w:tc>
        <w:tc>
          <w:tcPr>
            <w:tcW w:w="7470" w:type="dxa"/>
            <w:vAlign w:val="center"/>
          </w:tcPr>
          <w:p w14:paraId="30ADF87B" w14:textId="77777777" w:rsidR="00D75BC5" w:rsidRDefault="00D75BC5" w:rsidP="00D75BC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D2252D0" w14:textId="77777777" w:rsidR="00D75BC5" w:rsidRDefault="00D75BC5" w:rsidP="00D75BC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48CFBE05" w14:textId="77777777" w:rsidR="00D75BC5" w:rsidRPr="002B7F47" w:rsidRDefault="00D75BC5" w:rsidP="00D75BC5">
            <w:pPr>
              <w:tabs>
                <w:tab w:val="right" w:pos="7254"/>
              </w:tabs>
              <w:spacing w:after="120" w:line="276" w:lineRule="auto"/>
              <w:rPr>
                <w:color w:val="000000"/>
              </w:rPr>
            </w:pPr>
          </w:p>
          <w:p w14:paraId="64B99217" w14:textId="77777777" w:rsidR="00D75BC5" w:rsidRPr="000E364D" w:rsidRDefault="00D75BC5" w:rsidP="00D75BC5">
            <w:pPr>
              <w:tabs>
                <w:tab w:val="right" w:pos="7254"/>
              </w:tabs>
              <w:spacing w:after="120" w:line="276" w:lineRule="auto"/>
              <w:rPr>
                <w:color w:val="000000"/>
              </w:rPr>
            </w:pPr>
            <w:proofErr w:type="spellStart"/>
            <w:r w:rsidRPr="002B7F47">
              <w:rPr>
                <w:color w:val="000000"/>
              </w:rPr>
              <w:t>Beelan</w:t>
            </w:r>
            <w:proofErr w:type="spellEnd"/>
            <w:r w:rsidRPr="002B7F47">
              <w:rPr>
                <w:color w:val="000000"/>
              </w:rPr>
              <w:t xml:space="preserve"> Portal: </w:t>
            </w:r>
            <w:hyperlink r:id="rId22" w:history="1">
              <w:r w:rsidRPr="002B7F47">
                <w:rPr>
                  <w:rStyle w:val="Hyperlink"/>
                </w:rPr>
                <w:t>https://beelan.finance.gov.mv/</w:t>
              </w:r>
            </w:hyperlink>
            <w:r w:rsidRPr="000E364D">
              <w:rPr>
                <w:color w:val="000000"/>
              </w:rPr>
              <w:t xml:space="preserve"> </w:t>
            </w:r>
          </w:p>
          <w:p w14:paraId="3E26791D" w14:textId="77777777" w:rsidR="00D75BC5" w:rsidRPr="000E364D" w:rsidRDefault="00D75BC5" w:rsidP="00D75BC5">
            <w:pPr>
              <w:tabs>
                <w:tab w:val="right" w:pos="7254"/>
              </w:tabs>
              <w:spacing w:after="120" w:line="276" w:lineRule="auto"/>
              <w:rPr>
                <w:color w:val="000000"/>
              </w:rPr>
            </w:pPr>
          </w:p>
          <w:p w14:paraId="2C48AEEC" w14:textId="5CCDB31E" w:rsidR="00B06EFC" w:rsidRPr="006D3466" w:rsidRDefault="00D75BC5" w:rsidP="00D75BC5">
            <w:pPr>
              <w:tabs>
                <w:tab w:val="right" w:pos="7254"/>
              </w:tabs>
              <w:spacing w:before="120" w:after="120"/>
              <w:jc w:val="both"/>
              <w:rPr>
                <w:szCs w:val="24"/>
              </w:rPr>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tc>
      </w:tr>
      <w:tr w:rsidR="00B06EFC"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B06EFC" w:rsidRDefault="00B06EFC" w:rsidP="00B06EFC">
            <w:pPr>
              <w:spacing w:before="120"/>
              <w:rPr>
                <w:b/>
                <w:bCs/>
              </w:rPr>
            </w:pPr>
            <w:r>
              <w:rPr>
                <w:b/>
                <w:bCs/>
              </w:rPr>
              <w:t>ITT 24.1</w:t>
            </w:r>
          </w:p>
        </w:tc>
        <w:tc>
          <w:tcPr>
            <w:tcW w:w="7470" w:type="dxa"/>
            <w:vAlign w:val="center"/>
          </w:tcPr>
          <w:p w14:paraId="6A4CAFD2" w14:textId="77777777" w:rsidR="00D75BC5" w:rsidRPr="000B390F" w:rsidRDefault="00D75BC5" w:rsidP="00D75BC5">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1B01F324" w14:textId="77777777" w:rsidR="00D75BC5" w:rsidRPr="000B390F" w:rsidRDefault="00D75BC5" w:rsidP="00D75BC5">
            <w:pPr>
              <w:pStyle w:val="Default"/>
              <w:spacing w:line="276" w:lineRule="auto"/>
              <w:ind w:left="720"/>
              <w:rPr>
                <w:lang w:val="en-GB"/>
              </w:rPr>
            </w:pPr>
            <w:r w:rsidRPr="000B390F">
              <w:rPr>
                <w:lang w:val="en-GB"/>
              </w:rPr>
              <w:t xml:space="preserve">Ms. Fathimath </w:t>
            </w:r>
            <w:proofErr w:type="spellStart"/>
            <w:r w:rsidRPr="000B390F">
              <w:rPr>
                <w:lang w:val="en-GB"/>
              </w:rPr>
              <w:t>Rishfa</w:t>
            </w:r>
            <w:proofErr w:type="spellEnd"/>
            <w:r w:rsidRPr="000B390F">
              <w:rPr>
                <w:lang w:val="en-GB"/>
              </w:rPr>
              <w:t xml:space="preserve"> Ahmed,</w:t>
            </w:r>
          </w:p>
          <w:p w14:paraId="34D97C7A" w14:textId="77777777" w:rsidR="00D75BC5" w:rsidRPr="000B390F" w:rsidRDefault="00D75BC5" w:rsidP="00D75BC5">
            <w:pPr>
              <w:pStyle w:val="Default"/>
              <w:spacing w:line="276" w:lineRule="auto"/>
              <w:ind w:left="720"/>
              <w:rPr>
                <w:lang w:val="en-GB"/>
              </w:rPr>
            </w:pPr>
            <w:r w:rsidRPr="000B390F">
              <w:rPr>
                <w:lang w:val="en-GB"/>
              </w:rPr>
              <w:t>Chief Procurement Executive,</w:t>
            </w:r>
          </w:p>
          <w:p w14:paraId="16892A57" w14:textId="77777777" w:rsidR="00D75BC5" w:rsidRPr="000B390F" w:rsidRDefault="00D75BC5" w:rsidP="00D75BC5">
            <w:pPr>
              <w:spacing w:line="276" w:lineRule="auto"/>
              <w:rPr>
                <w:color w:val="000000"/>
              </w:rPr>
            </w:pPr>
            <w:r w:rsidRPr="000B390F">
              <w:rPr>
                <w:color w:val="000000"/>
              </w:rPr>
              <w:lastRenderedPageBreak/>
              <w:t xml:space="preserve">            National Tender </w:t>
            </w:r>
          </w:p>
          <w:p w14:paraId="272A132A" w14:textId="77777777" w:rsidR="00D75BC5" w:rsidRPr="000B390F" w:rsidRDefault="00D75BC5" w:rsidP="00D75BC5">
            <w:pPr>
              <w:pStyle w:val="Default"/>
              <w:spacing w:line="276" w:lineRule="auto"/>
              <w:ind w:left="720"/>
              <w:rPr>
                <w:lang w:val="en-GB"/>
              </w:rPr>
            </w:pPr>
            <w:r w:rsidRPr="000B390F">
              <w:rPr>
                <w:lang w:val="en-GB"/>
              </w:rPr>
              <w:t xml:space="preserve">Ministry of Finance </w:t>
            </w:r>
          </w:p>
          <w:p w14:paraId="142DF7A5" w14:textId="77777777" w:rsidR="00D75BC5" w:rsidRPr="000B390F" w:rsidRDefault="00D75BC5" w:rsidP="00D75BC5">
            <w:pPr>
              <w:pStyle w:val="Default"/>
              <w:spacing w:line="276" w:lineRule="auto"/>
              <w:ind w:left="720"/>
              <w:rPr>
                <w:lang w:val="en-GB"/>
              </w:rPr>
            </w:pPr>
            <w:proofErr w:type="spellStart"/>
            <w:r w:rsidRPr="000B390F">
              <w:rPr>
                <w:lang w:val="en-GB"/>
              </w:rPr>
              <w:t>Ameenee</w:t>
            </w:r>
            <w:proofErr w:type="spellEnd"/>
            <w:r w:rsidRPr="000B390F">
              <w:rPr>
                <w:lang w:val="en-GB"/>
              </w:rPr>
              <w:t xml:space="preserve"> Magu, Male’, 20379</w:t>
            </w:r>
          </w:p>
          <w:p w14:paraId="4282300F" w14:textId="77777777" w:rsidR="00D75BC5" w:rsidRPr="000B390F" w:rsidRDefault="00D75BC5" w:rsidP="00D75BC5">
            <w:pPr>
              <w:pStyle w:val="Default"/>
              <w:spacing w:line="276" w:lineRule="auto"/>
              <w:ind w:left="720"/>
              <w:rPr>
                <w:lang w:val="en-GB"/>
              </w:rPr>
            </w:pPr>
            <w:r w:rsidRPr="000B390F">
              <w:rPr>
                <w:lang w:val="en-GB"/>
              </w:rPr>
              <w:t xml:space="preserve">Republic of Maldives </w:t>
            </w:r>
            <w:r w:rsidRPr="000B390F">
              <w:rPr>
                <w:lang w:val="en-GB"/>
              </w:rPr>
              <w:tab/>
            </w:r>
          </w:p>
          <w:p w14:paraId="177A955B" w14:textId="690C8DD9" w:rsidR="00D75BC5" w:rsidRPr="000B390F" w:rsidRDefault="00D75BC5" w:rsidP="00D75BC5">
            <w:pPr>
              <w:pStyle w:val="Default"/>
              <w:spacing w:line="276" w:lineRule="auto"/>
              <w:ind w:left="720"/>
              <w:rPr>
                <w:lang w:val="en-GB"/>
              </w:rPr>
            </w:pPr>
            <w:r w:rsidRPr="000B390F">
              <w:rPr>
                <w:lang w:val="en-GB"/>
              </w:rPr>
              <w:t>Tel: (960) 3349</w:t>
            </w:r>
            <w:r w:rsidR="008278D8">
              <w:rPr>
                <w:lang w:val="en-GB"/>
              </w:rPr>
              <w:t>106</w:t>
            </w:r>
            <w:r w:rsidRPr="000B390F">
              <w:rPr>
                <w:lang w:val="en-GB"/>
              </w:rPr>
              <w:t>, (960) 3349</w:t>
            </w:r>
            <w:r>
              <w:rPr>
                <w:lang w:val="en-GB"/>
              </w:rPr>
              <w:t>147</w:t>
            </w:r>
            <w:r w:rsidRPr="000B390F">
              <w:rPr>
                <w:lang w:val="en-GB"/>
              </w:rPr>
              <w:t>, (960) 3349</w:t>
            </w:r>
            <w:r w:rsidR="00247C62">
              <w:rPr>
                <w:lang w:val="en-GB"/>
              </w:rPr>
              <w:t>117</w:t>
            </w:r>
          </w:p>
          <w:p w14:paraId="54C078BB" w14:textId="329A4C97" w:rsidR="00D75BC5" w:rsidRPr="000B390F" w:rsidRDefault="00D75BC5" w:rsidP="00D75BC5">
            <w:pPr>
              <w:pStyle w:val="Default"/>
              <w:spacing w:line="276" w:lineRule="auto"/>
              <w:ind w:left="720"/>
              <w:rPr>
                <w:highlight w:val="yellow"/>
                <w:lang w:val="en-GB"/>
              </w:rPr>
            </w:pPr>
            <w:r w:rsidRPr="000B390F">
              <w:rPr>
                <w:lang w:val="en-GB"/>
              </w:rPr>
              <w:t xml:space="preserve">E-mail: </w:t>
            </w:r>
            <w:r w:rsidR="00247C62">
              <w:rPr>
                <w:lang w:val="en-GB"/>
              </w:rPr>
              <w:t>Abdulla.maaz</w:t>
            </w:r>
            <w:r w:rsidRPr="000B390F">
              <w:rPr>
                <w:lang w:val="en-GB"/>
              </w:rPr>
              <w:t>@finance.gov.mv</w:t>
            </w:r>
          </w:p>
          <w:p w14:paraId="76E4925E" w14:textId="77777777" w:rsidR="00D75BC5" w:rsidRPr="000B390F" w:rsidRDefault="00D75BC5" w:rsidP="00D75BC5">
            <w:pPr>
              <w:pStyle w:val="Default"/>
              <w:spacing w:line="276" w:lineRule="auto"/>
              <w:ind w:left="720"/>
              <w:rPr>
                <w:lang w:val="en-GB"/>
              </w:rPr>
            </w:pPr>
            <w:r w:rsidRPr="000B390F">
              <w:rPr>
                <w:lang w:val="en-GB"/>
              </w:rPr>
              <w:t xml:space="preserve">              </w:t>
            </w:r>
            <w:hyperlink r:id="rId23" w:history="1">
              <w:r w:rsidRPr="000B390F">
                <w:rPr>
                  <w:lang w:val="en-GB"/>
                </w:rPr>
                <w:t>tender@finance.gov.mv</w:t>
              </w:r>
            </w:hyperlink>
          </w:p>
          <w:p w14:paraId="39D02AB1" w14:textId="77777777" w:rsidR="00D75BC5" w:rsidRPr="000B390F" w:rsidRDefault="00D75BC5" w:rsidP="00D75BC5">
            <w:pPr>
              <w:pStyle w:val="BodyText"/>
              <w:tabs>
                <w:tab w:val="left" w:pos="1521"/>
              </w:tabs>
              <w:spacing w:line="276" w:lineRule="auto"/>
              <w:rPr>
                <w:color w:val="000000"/>
                <w:lang w:val="it-IT"/>
              </w:rPr>
            </w:pPr>
            <w:r w:rsidRPr="000B390F">
              <w:rPr>
                <w:color w:val="000000"/>
                <w:lang w:val="it-IT"/>
              </w:rPr>
              <w:t xml:space="preserve">                             </w:t>
            </w:r>
          </w:p>
          <w:p w14:paraId="0AA777DF" w14:textId="342B6145" w:rsidR="00B06EFC" w:rsidRPr="0025710C" w:rsidRDefault="00895B92" w:rsidP="00B06EFC">
            <w:pPr>
              <w:pStyle w:val="BodyText"/>
              <w:tabs>
                <w:tab w:val="left" w:pos="1521"/>
              </w:tabs>
              <w:rPr>
                <w:i/>
                <w:iCs/>
                <w:color w:val="FF0000"/>
                <w:lang w:val="it-IT"/>
              </w:rPr>
            </w:pPr>
            <w:hyperlink r:id="rId24" w:history="1"/>
          </w:p>
          <w:p w14:paraId="0F2CB47A" w14:textId="77777777" w:rsidR="00D75BC5" w:rsidRPr="000B390F" w:rsidRDefault="00D75BC5" w:rsidP="00D75BC5">
            <w:pPr>
              <w:tabs>
                <w:tab w:val="right" w:pos="7254"/>
              </w:tabs>
              <w:spacing w:after="120" w:line="276" w:lineRule="auto"/>
              <w:rPr>
                <w:b/>
                <w:color w:val="000000"/>
              </w:rPr>
            </w:pPr>
            <w:r w:rsidRPr="000B390F">
              <w:rPr>
                <w:b/>
                <w:color w:val="000000"/>
              </w:rPr>
              <w:t>The deadline for Tender submission is:</w:t>
            </w:r>
          </w:p>
          <w:p w14:paraId="41145B4D" w14:textId="4A524FB6" w:rsidR="00D75BC5" w:rsidRDefault="00D75BC5" w:rsidP="00D75BC5">
            <w:pPr>
              <w:tabs>
                <w:tab w:val="right" w:pos="7254"/>
              </w:tabs>
              <w:spacing w:after="120" w:line="276" w:lineRule="auto"/>
              <w:rPr>
                <w:b/>
                <w:bCs/>
                <w:color w:val="1F3864"/>
              </w:rPr>
            </w:pPr>
            <w:r w:rsidRPr="000B390F">
              <w:rPr>
                <w:b/>
                <w:bCs/>
                <w:color w:val="1F3864"/>
              </w:rPr>
              <w:t xml:space="preserve">Date: </w:t>
            </w:r>
            <w:r w:rsidR="00E953D1">
              <w:rPr>
                <w:b/>
                <w:bCs/>
                <w:color w:val="1F3864"/>
              </w:rPr>
              <w:t>1</w:t>
            </w:r>
            <w:r w:rsidR="008278D8">
              <w:rPr>
                <w:b/>
                <w:bCs/>
                <w:color w:val="1F3864"/>
              </w:rPr>
              <w:t>4</w:t>
            </w:r>
            <w:r w:rsidR="00E953D1" w:rsidRPr="008278D8">
              <w:rPr>
                <w:b/>
                <w:bCs/>
                <w:color w:val="1F3864"/>
                <w:vertAlign w:val="superscript"/>
              </w:rPr>
              <w:t>th</w:t>
            </w:r>
            <w:r w:rsidR="00E953D1">
              <w:rPr>
                <w:b/>
                <w:bCs/>
                <w:color w:val="1F3864"/>
              </w:rPr>
              <w:t xml:space="preserve"> January 2024</w:t>
            </w:r>
          </w:p>
          <w:p w14:paraId="44FF6E8A" w14:textId="29149151" w:rsidR="00D75BC5" w:rsidRPr="000B390F" w:rsidRDefault="00D75BC5" w:rsidP="00D75BC5">
            <w:pPr>
              <w:tabs>
                <w:tab w:val="right" w:pos="7254"/>
              </w:tabs>
              <w:spacing w:after="120" w:line="276" w:lineRule="auto"/>
              <w:rPr>
                <w:b/>
                <w:bCs/>
                <w:color w:val="1F3864"/>
              </w:rPr>
            </w:pPr>
            <w:r w:rsidRPr="000B390F">
              <w:rPr>
                <w:b/>
                <w:bCs/>
                <w:color w:val="1F3864"/>
              </w:rPr>
              <w:t>Time:</w:t>
            </w:r>
            <w:r w:rsidR="00E953D1">
              <w:rPr>
                <w:b/>
                <w:bCs/>
                <w:color w:val="1F3864"/>
              </w:rPr>
              <w:t xml:space="preserve"> 12:00:00 </w:t>
            </w:r>
            <w:proofErr w:type="spellStart"/>
            <w:r w:rsidR="008278D8">
              <w:rPr>
                <w:b/>
                <w:bCs/>
                <w:color w:val="1F3864"/>
              </w:rPr>
              <w:t>Hrs</w:t>
            </w:r>
            <w:proofErr w:type="spellEnd"/>
          </w:p>
          <w:p w14:paraId="10898C2C" w14:textId="227E832A" w:rsidR="00B06EFC" w:rsidRPr="001453A3" w:rsidRDefault="00D75BC5" w:rsidP="001453A3">
            <w:pPr>
              <w:tabs>
                <w:tab w:val="right" w:pos="7254"/>
              </w:tabs>
              <w:spacing w:after="120" w:line="276" w:lineRule="auto"/>
              <w:rPr>
                <w:b/>
                <w:bCs/>
                <w:color w:val="000000"/>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25" w:history="1">
              <w:r w:rsidRPr="002B7F47">
                <w:rPr>
                  <w:rStyle w:val="Hyperlink"/>
                </w:rPr>
                <w:t>https://beelan.finance.gov.mv/</w:t>
              </w:r>
            </w:hyperlink>
            <w:r>
              <w:rPr>
                <w:color w:val="000000"/>
              </w:rPr>
              <w:t>]</w:t>
            </w:r>
            <w:r w:rsidRPr="00346FB8">
              <w:rPr>
                <w:b/>
                <w:bCs/>
                <w:color w:val="000000"/>
              </w:rPr>
              <w:t xml:space="preserve"> </w:t>
            </w:r>
          </w:p>
        </w:tc>
      </w:tr>
      <w:tr w:rsidR="00B06EFC"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B06EFC" w:rsidRDefault="00B06EFC" w:rsidP="00B06EFC">
            <w:pPr>
              <w:spacing w:before="120"/>
              <w:rPr>
                <w:b/>
                <w:bCs/>
              </w:rPr>
            </w:pPr>
            <w:r>
              <w:rPr>
                <w:b/>
                <w:bCs/>
              </w:rPr>
              <w:lastRenderedPageBreak/>
              <w:t>ITT 27.1</w:t>
            </w:r>
          </w:p>
        </w:tc>
        <w:tc>
          <w:tcPr>
            <w:tcW w:w="7470" w:type="dxa"/>
            <w:vAlign w:val="center"/>
          </w:tcPr>
          <w:p w14:paraId="58FFB264" w14:textId="7DE606B0" w:rsidR="00E953D1" w:rsidRPr="000B390F" w:rsidRDefault="00E953D1" w:rsidP="00E953D1">
            <w:pPr>
              <w:tabs>
                <w:tab w:val="right" w:pos="7254"/>
              </w:tabs>
              <w:spacing w:after="120" w:line="276" w:lineRule="auto"/>
              <w:rPr>
                <w:color w:val="000000"/>
              </w:rPr>
            </w:pPr>
            <w:r>
              <w:rPr>
                <w:color w:val="000000"/>
              </w:rPr>
              <w:t>The electronic tender</w:t>
            </w:r>
            <w:r w:rsidRPr="000B390F">
              <w:rPr>
                <w:color w:val="000000"/>
              </w:rPr>
              <w:t xml:space="preserve"> opening shall take place: </w:t>
            </w:r>
            <w:r>
              <w:rPr>
                <w:color w:val="000000"/>
              </w:rPr>
              <w:t xml:space="preserve"> through a virtual meeting via Microsoft Teams.</w:t>
            </w:r>
          </w:p>
          <w:p w14:paraId="0ABC27D3" w14:textId="1517A420" w:rsidR="00E953D1" w:rsidRPr="000B390F" w:rsidRDefault="00E953D1" w:rsidP="008278D8">
            <w:pPr>
              <w:spacing w:line="276" w:lineRule="auto"/>
              <w:rPr>
                <w:bCs/>
                <w:color w:val="000000"/>
              </w:rPr>
            </w:pPr>
            <w:r w:rsidRPr="000B390F">
              <w:rPr>
                <w:color w:val="000000"/>
              </w:rPr>
              <w:t xml:space="preserve">             </w:t>
            </w:r>
            <w:r w:rsidRPr="000B390F">
              <w:rPr>
                <w:bCs/>
                <w:color w:val="000000"/>
              </w:rPr>
              <w:tab/>
            </w:r>
          </w:p>
          <w:p w14:paraId="7091A94C" w14:textId="608102DA" w:rsidR="00E953D1" w:rsidRDefault="00E953D1" w:rsidP="00E953D1">
            <w:pPr>
              <w:tabs>
                <w:tab w:val="right" w:pos="7254"/>
              </w:tabs>
              <w:spacing w:after="120" w:line="276" w:lineRule="auto"/>
              <w:rPr>
                <w:b/>
                <w:bCs/>
                <w:color w:val="1F3864"/>
              </w:rPr>
            </w:pPr>
            <w:r w:rsidRPr="000B390F">
              <w:rPr>
                <w:b/>
                <w:bCs/>
                <w:color w:val="1F3864"/>
              </w:rPr>
              <w:t xml:space="preserve">Date: </w:t>
            </w:r>
            <w:r>
              <w:rPr>
                <w:b/>
                <w:bCs/>
                <w:color w:val="1F3864"/>
              </w:rPr>
              <w:t>1</w:t>
            </w:r>
            <w:r w:rsidR="008278D8">
              <w:rPr>
                <w:b/>
                <w:bCs/>
                <w:color w:val="1F3864"/>
              </w:rPr>
              <w:t>5</w:t>
            </w:r>
            <w:r w:rsidRPr="002B7F47">
              <w:rPr>
                <w:b/>
                <w:bCs/>
                <w:color w:val="1F3864"/>
                <w:vertAlign w:val="superscript"/>
              </w:rPr>
              <w:t>th</w:t>
            </w:r>
            <w:r>
              <w:rPr>
                <w:b/>
                <w:bCs/>
                <w:color w:val="1F3864"/>
              </w:rPr>
              <w:t xml:space="preserve"> January 2024</w:t>
            </w:r>
          </w:p>
          <w:p w14:paraId="63E4D483" w14:textId="6574E96D" w:rsidR="00B06EFC" w:rsidRPr="00392B32" w:rsidRDefault="00E953D1" w:rsidP="00392B32">
            <w:pPr>
              <w:tabs>
                <w:tab w:val="right" w:pos="7254"/>
              </w:tabs>
              <w:spacing w:after="120" w:line="276" w:lineRule="auto"/>
              <w:rPr>
                <w:b/>
                <w:bCs/>
                <w:color w:val="1F3864"/>
              </w:rPr>
            </w:pPr>
            <w:r w:rsidRPr="000B390F">
              <w:rPr>
                <w:b/>
                <w:bCs/>
                <w:color w:val="1F3864"/>
              </w:rPr>
              <w:t>Time:</w:t>
            </w:r>
            <w:r>
              <w:rPr>
                <w:b/>
                <w:bCs/>
                <w:color w:val="1F3864"/>
              </w:rPr>
              <w:t xml:space="preserve"> </w:t>
            </w:r>
            <w:r w:rsidR="00247C62">
              <w:rPr>
                <w:b/>
                <w:bCs/>
                <w:color w:val="1F3864"/>
              </w:rPr>
              <w:t>13</w:t>
            </w:r>
            <w:r>
              <w:rPr>
                <w:b/>
                <w:bCs/>
                <w:color w:val="1F3864"/>
              </w:rPr>
              <w:t xml:space="preserve">:00:00 </w:t>
            </w:r>
            <w:proofErr w:type="spellStart"/>
            <w:r w:rsidR="008278D8">
              <w:rPr>
                <w:b/>
                <w:bCs/>
                <w:color w:val="1F3864"/>
              </w:rPr>
              <w:t>Hrs</w:t>
            </w:r>
            <w:proofErr w:type="spellEnd"/>
          </w:p>
        </w:tc>
      </w:tr>
      <w:tr w:rsidR="00B06EFC"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B06EFC" w:rsidRPr="008B66E1" w:rsidRDefault="00B06EFC" w:rsidP="00B06EFC">
            <w:pPr>
              <w:tabs>
                <w:tab w:val="right" w:pos="7254"/>
              </w:tabs>
              <w:spacing w:before="60" w:after="60"/>
              <w:jc w:val="center"/>
              <w:rPr>
                <w:b/>
              </w:rPr>
            </w:pPr>
            <w:r w:rsidRPr="008B66E1">
              <w:rPr>
                <w:b/>
              </w:rPr>
              <w:t>E. Evaluation and Comparison of Bids</w:t>
            </w:r>
          </w:p>
        </w:tc>
      </w:tr>
      <w:tr w:rsidR="00B06EFC"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B06EFC" w:rsidRPr="008B66E1" w:rsidRDefault="00B06EFC" w:rsidP="00B06EFC">
            <w:pPr>
              <w:tabs>
                <w:tab w:val="right" w:pos="7434"/>
              </w:tabs>
              <w:spacing w:before="60" w:after="60"/>
              <w:rPr>
                <w:b/>
              </w:rPr>
            </w:pPr>
            <w:r>
              <w:rPr>
                <w:b/>
              </w:rPr>
              <w:t>ITT</w:t>
            </w:r>
            <w:r w:rsidRPr="008B66E1">
              <w:rPr>
                <w:b/>
              </w:rPr>
              <w:t xml:space="preserve"> </w:t>
            </w:r>
            <w:r>
              <w:rPr>
                <w:b/>
              </w:rPr>
              <w:t>34</w:t>
            </w:r>
            <w:r w:rsidRPr="008B66E1">
              <w:rPr>
                <w:b/>
              </w:rPr>
              <w:t>.1</w:t>
            </w:r>
          </w:p>
          <w:p w14:paraId="5E6A81B7" w14:textId="77777777" w:rsidR="00B06EFC" w:rsidRPr="008B66E1" w:rsidRDefault="00B06EFC" w:rsidP="00B06EFC">
            <w:pPr>
              <w:tabs>
                <w:tab w:val="right" w:pos="7434"/>
              </w:tabs>
              <w:spacing w:before="60" w:after="60"/>
              <w:rPr>
                <w:b/>
                <w:i/>
              </w:rPr>
            </w:pPr>
          </w:p>
        </w:tc>
        <w:tc>
          <w:tcPr>
            <w:tcW w:w="7470" w:type="dxa"/>
          </w:tcPr>
          <w:p w14:paraId="6992330F" w14:textId="77777777" w:rsidR="00B06EFC" w:rsidRDefault="00B06EFC" w:rsidP="00B06EFC">
            <w:pPr>
              <w:tabs>
                <w:tab w:val="right" w:pos="7254"/>
              </w:tabs>
              <w:spacing w:before="60" w:after="60"/>
            </w:pPr>
            <w:r>
              <w:t>The single currency for price conversions is: United States Dollar</w:t>
            </w:r>
          </w:p>
          <w:p w14:paraId="28BDAC81" w14:textId="77777777" w:rsidR="00B06EFC" w:rsidRDefault="00B06EFC" w:rsidP="00B06EFC">
            <w:pPr>
              <w:tabs>
                <w:tab w:val="right" w:pos="7254"/>
              </w:tabs>
              <w:spacing w:before="60" w:after="60"/>
            </w:pPr>
          </w:p>
          <w:p w14:paraId="0F8F937A" w14:textId="77777777" w:rsidR="00B06EFC" w:rsidRDefault="00B06EFC" w:rsidP="00B06EFC">
            <w:pPr>
              <w:tabs>
                <w:tab w:val="right" w:pos="7254"/>
              </w:tabs>
              <w:spacing w:before="60" w:after="60"/>
            </w:pPr>
            <w:r>
              <w:t>The source of official selling rates is: Maldives Monetary Authority</w:t>
            </w:r>
          </w:p>
          <w:p w14:paraId="4816BC4B" w14:textId="12197528" w:rsidR="00B06EFC" w:rsidRPr="00013F28" w:rsidRDefault="00B06EFC" w:rsidP="00B06EFC">
            <w:pPr>
              <w:tabs>
                <w:tab w:val="right" w:pos="7254"/>
              </w:tabs>
              <w:spacing w:before="60" w:after="60"/>
              <w:jc w:val="both"/>
              <w:rPr>
                <w:rFonts w:asciiTheme="majorBidi" w:hAnsiTheme="majorBidi" w:cstheme="majorBidi"/>
                <w:b/>
                <w:szCs w:val="24"/>
              </w:rPr>
            </w:pPr>
            <w:r>
              <w:t>The date of exchange rates is: 7 days prior to bid submission date.</w:t>
            </w:r>
          </w:p>
        </w:tc>
      </w:tr>
      <w:tr w:rsidR="00B06EFC"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B06EFC" w:rsidRPr="008B66E1" w:rsidRDefault="00B06EFC" w:rsidP="00B06EFC">
            <w:pPr>
              <w:tabs>
                <w:tab w:val="right" w:pos="7434"/>
              </w:tabs>
              <w:spacing w:before="60" w:after="60"/>
              <w:rPr>
                <w:b/>
                <w:iCs/>
              </w:rPr>
            </w:pPr>
            <w:r>
              <w:rPr>
                <w:b/>
                <w:iCs/>
              </w:rPr>
              <w:t>ITT</w:t>
            </w:r>
            <w:r w:rsidRPr="008B66E1">
              <w:rPr>
                <w:b/>
                <w:iCs/>
              </w:rPr>
              <w:t xml:space="preserve"> </w:t>
            </w:r>
            <w:r>
              <w:rPr>
                <w:b/>
                <w:iCs/>
              </w:rPr>
              <w:t>36.3 (a)</w:t>
            </w:r>
          </w:p>
        </w:tc>
        <w:tc>
          <w:tcPr>
            <w:tcW w:w="7470" w:type="dxa"/>
          </w:tcPr>
          <w:p w14:paraId="60550227" w14:textId="7BB217E2" w:rsidR="00B06EFC" w:rsidRPr="003E4E20" w:rsidRDefault="00B06EFC" w:rsidP="00B06EFC">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Pr="00AB2CC0">
              <w:rPr>
                <w:b/>
                <w:bCs/>
                <w:i/>
                <w:szCs w:val="24"/>
              </w:rPr>
              <w:t xml:space="preserve">Tenders will be evaluated for </w:t>
            </w:r>
            <w:r>
              <w:rPr>
                <w:b/>
                <w:bCs/>
                <w:i/>
                <w:szCs w:val="24"/>
              </w:rPr>
              <w:t>all the items as a whole</w:t>
            </w:r>
            <w:r w:rsidRPr="00AB2CC0">
              <w:rPr>
                <w:b/>
                <w:bCs/>
                <w:i/>
                <w:szCs w:val="24"/>
              </w:rPr>
              <w:t xml:space="preserve"> and the Contract will comprise the item(s) awarded to the successful Tenderer.</w:t>
            </w:r>
          </w:p>
        </w:tc>
      </w:tr>
      <w:tr w:rsidR="00B06EFC"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B06EFC" w:rsidRDefault="00B06EFC" w:rsidP="00B06EFC">
            <w:pPr>
              <w:tabs>
                <w:tab w:val="right" w:pos="7434"/>
              </w:tabs>
              <w:spacing w:before="60" w:after="60"/>
              <w:rPr>
                <w:b/>
                <w:iCs/>
              </w:rPr>
            </w:pPr>
            <w:r>
              <w:rPr>
                <w:b/>
                <w:iCs/>
              </w:rPr>
              <w:t>ITT 36.3 (d)</w:t>
            </w:r>
          </w:p>
        </w:tc>
        <w:tc>
          <w:tcPr>
            <w:tcW w:w="7470" w:type="dxa"/>
          </w:tcPr>
          <w:p w14:paraId="663C0668" w14:textId="77777777" w:rsidR="00B06EFC" w:rsidRDefault="00B06EFC" w:rsidP="00B06EFC">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B06EFC" w:rsidRDefault="00B06EFC" w:rsidP="00B06EFC">
            <w:pPr>
              <w:pStyle w:val="ListParagraph"/>
              <w:numPr>
                <w:ilvl w:val="2"/>
                <w:numId w:val="134"/>
              </w:numPr>
              <w:spacing w:before="120" w:after="140"/>
              <w:ind w:left="540" w:hanging="540"/>
              <w:jc w:val="both"/>
              <w:rPr>
                <w:szCs w:val="24"/>
              </w:rPr>
            </w:pPr>
            <w:r>
              <w:rPr>
                <w:szCs w:val="24"/>
              </w:rPr>
              <w:t>Delivery schedule: No</w:t>
            </w:r>
          </w:p>
          <w:p w14:paraId="3FB7C972" w14:textId="77777777" w:rsidR="00B06EFC" w:rsidRDefault="00B06EFC" w:rsidP="00B06EFC">
            <w:pPr>
              <w:pStyle w:val="ListParagraph"/>
              <w:numPr>
                <w:ilvl w:val="2"/>
                <w:numId w:val="134"/>
              </w:numPr>
              <w:spacing w:before="120" w:after="140"/>
              <w:ind w:left="540" w:hanging="540"/>
              <w:jc w:val="both"/>
              <w:rPr>
                <w:szCs w:val="24"/>
              </w:rPr>
            </w:pPr>
            <w:r>
              <w:rPr>
                <w:szCs w:val="24"/>
              </w:rPr>
              <w:t>Deviation in payment schedule: No</w:t>
            </w:r>
          </w:p>
          <w:p w14:paraId="08B7FE72" w14:textId="77777777" w:rsidR="00B06EFC" w:rsidRDefault="00B06EFC" w:rsidP="00B06EFC">
            <w:pPr>
              <w:pStyle w:val="ListParagraph"/>
              <w:numPr>
                <w:ilvl w:val="2"/>
                <w:numId w:val="134"/>
              </w:numPr>
              <w:spacing w:before="120" w:after="140"/>
              <w:ind w:left="450" w:hanging="450"/>
              <w:jc w:val="both"/>
              <w:rPr>
                <w:szCs w:val="24"/>
              </w:rPr>
            </w:pPr>
            <w:r>
              <w:rPr>
                <w:szCs w:val="24"/>
              </w:rPr>
              <w:t>The cost of major replacement components, mandatory spare parts and services: No</w:t>
            </w:r>
          </w:p>
          <w:p w14:paraId="15A921B3" w14:textId="77777777" w:rsidR="00B06EFC" w:rsidRDefault="00B06EFC" w:rsidP="00B06EFC">
            <w:pPr>
              <w:pStyle w:val="ListParagraph"/>
              <w:numPr>
                <w:ilvl w:val="2"/>
                <w:numId w:val="134"/>
              </w:numPr>
              <w:spacing w:before="120" w:after="140"/>
              <w:ind w:left="450" w:hanging="450"/>
              <w:jc w:val="both"/>
              <w:rPr>
                <w:szCs w:val="24"/>
              </w:rPr>
            </w:pPr>
            <w:r>
              <w:rPr>
                <w:szCs w:val="24"/>
              </w:rPr>
              <w:t>The availability in the Republic of Maldives of spare parts and after-sales services for the equipment offered in the tender: No</w:t>
            </w:r>
          </w:p>
          <w:p w14:paraId="147E920B" w14:textId="77777777" w:rsidR="00B06EFC" w:rsidRDefault="00B06EFC" w:rsidP="00B06EFC">
            <w:pPr>
              <w:pStyle w:val="ListParagraph"/>
              <w:numPr>
                <w:ilvl w:val="2"/>
                <w:numId w:val="134"/>
              </w:numPr>
              <w:spacing w:before="120" w:after="140"/>
              <w:ind w:left="450" w:hanging="450"/>
              <w:jc w:val="both"/>
              <w:rPr>
                <w:szCs w:val="24"/>
              </w:rPr>
            </w:pPr>
            <w:r>
              <w:rPr>
                <w:szCs w:val="24"/>
              </w:rPr>
              <w:t>The projected operating and maintenance costs during the life of the equipment: No</w:t>
            </w:r>
          </w:p>
          <w:p w14:paraId="56B56472" w14:textId="77777777" w:rsidR="00B06EFC" w:rsidRPr="0010141C" w:rsidRDefault="00B06EFC" w:rsidP="00B06EFC">
            <w:pPr>
              <w:pStyle w:val="ListParagraph"/>
              <w:numPr>
                <w:ilvl w:val="2"/>
                <w:numId w:val="134"/>
              </w:numPr>
              <w:spacing w:before="120" w:after="140"/>
              <w:ind w:left="450" w:hanging="450"/>
              <w:jc w:val="both"/>
              <w:rPr>
                <w:szCs w:val="24"/>
              </w:rPr>
            </w:pPr>
            <w:r>
              <w:rPr>
                <w:szCs w:val="24"/>
              </w:rPr>
              <w:t>The performance and productivity of the equipment offered;</w:t>
            </w:r>
          </w:p>
        </w:tc>
      </w:tr>
      <w:tr w:rsidR="00B06EF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B06EFC" w:rsidRDefault="00B06EFC" w:rsidP="00B06EFC">
            <w:pPr>
              <w:tabs>
                <w:tab w:val="right" w:pos="7434"/>
              </w:tabs>
              <w:spacing w:before="60" w:after="60"/>
              <w:rPr>
                <w:b/>
                <w:iCs/>
              </w:rPr>
            </w:pPr>
          </w:p>
        </w:tc>
        <w:tc>
          <w:tcPr>
            <w:tcW w:w="7470" w:type="dxa"/>
          </w:tcPr>
          <w:p w14:paraId="1109C79A" w14:textId="77777777" w:rsidR="00B06EFC" w:rsidRPr="0010141C" w:rsidRDefault="00B06EFC" w:rsidP="00B06EFC">
            <w:pPr>
              <w:pStyle w:val="ListParagraph"/>
              <w:spacing w:before="120" w:after="140"/>
              <w:ind w:left="408"/>
              <w:jc w:val="center"/>
              <w:rPr>
                <w:b/>
                <w:bCs/>
                <w:szCs w:val="24"/>
              </w:rPr>
            </w:pPr>
            <w:r>
              <w:rPr>
                <w:b/>
                <w:bCs/>
                <w:szCs w:val="24"/>
              </w:rPr>
              <w:t>F. Award of Contract</w:t>
            </w:r>
          </w:p>
        </w:tc>
      </w:tr>
      <w:tr w:rsidR="00B06EF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B06EFC" w:rsidRDefault="00B06EFC" w:rsidP="00B06EFC">
            <w:pPr>
              <w:tabs>
                <w:tab w:val="right" w:pos="7434"/>
              </w:tabs>
              <w:spacing w:before="60" w:after="60"/>
              <w:rPr>
                <w:b/>
                <w:iCs/>
              </w:rPr>
            </w:pPr>
            <w:r>
              <w:rPr>
                <w:b/>
                <w:iCs/>
              </w:rPr>
              <w:lastRenderedPageBreak/>
              <w:t>ITT 40.1</w:t>
            </w:r>
          </w:p>
        </w:tc>
        <w:tc>
          <w:tcPr>
            <w:tcW w:w="7470" w:type="dxa"/>
          </w:tcPr>
          <w:p w14:paraId="61B9495D" w14:textId="65B57E63" w:rsidR="00B06EFC" w:rsidRPr="0010141C" w:rsidRDefault="00B06EFC" w:rsidP="00B06EFC">
            <w:pPr>
              <w:tabs>
                <w:tab w:val="right" w:pos="7254"/>
              </w:tabs>
              <w:spacing w:before="120" w:after="120"/>
              <w:rPr>
                <w:szCs w:val="24"/>
              </w:rPr>
            </w:pPr>
            <w:r w:rsidRPr="00BD0644">
              <w:rPr>
                <w:sz w:val="22"/>
                <w:szCs w:val="22"/>
              </w:rPr>
              <w:t xml:space="preserve">The duration of the Standstill Period is </w:t>
            </w:r>
            <w:r w:rsidR="00F60EF0">
              <w:rPr>
                <w:b/>
                <w:sz w:val="22"/>
                <w:szCs w:val="22"/>
              </w:rPr>
              <w:t>Three</w:t>
            </w:r>
            <w:r w:rsidR="00464BA4">
              <w:rPr>
                <w:b/>
                <w:sz w:val="22"/>
                <w:szCs w:val="22"/>
              </w:rPr>
              <w:t xml:space="preserve"> </w:t>
            </w:r>
            <w:r w:rsidRPr="00BD0644">
              <w:rPr>
                <w:b/>
                <w:sz w:val="22"/>
                <w:szCs w:val="22"/>
              </w:rPr>
              <w:t>(</w:t>
            </w:r>
            <w:r w:rsidR="00F60EF0">
              <w:rPr>
                <w:b/>
                <w:sz w:val="22"/>
                <w:szCs w:val="22"/>
              </w:rPr>
              <w:t>3</w:t>
            </w:r>
            <w:r w:rsidRPr="00BD0644">
              <w:rPr>
                <w:b/>
                <w:sz w:val="22"/>
                <w:szCs w:val="22"/>
              </w:rPr>
              <w:t>)</w:t>
            </w:r>
            <w:r w:rsidRPr="00BD0644">
              <w:rPr>
                <w:sz w:val="22"/>
                <w:szCs w:val="22"/>
              </w:rPr>
              <w:t xml:space="preserve"> working days.</w:t>
            </w:r>
          </w:p>
        </w:tc>
      </w:tr>
      <w:tr w:rsidR="00B06EFC" w:rsidRPr="008B66E1" w14:paraId="35E91601"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B1606C7" w14:textId="53DD26F3" w:rsidR="00B06EFC" w:rsidRDefault="00B06EFC" w:rsidP="00B06EFC">
            <w:pPr>
              <w:tabs>
                <w:tab w:val="right" w:pos="7434"/>
              </w:tabs>
              <w:spacing w:before="60" w:after="60"/>
              <w:rPr>
                <w:b/>
                <w:iCs/>
              </w:rPr>
            </w:pPr>
            <w:r>
              <w:rPr>
                <w:b/>
                <w:iCs/>
              </w:rPr>
              <w:t>ITT 41.1</w:t>
            </w:r>
          </w:p>
        </w:tc>
        <w:tc>
          <w:tcPr>
            <w:tcW w:w="7470" w:type="dxa"/>
          </w:tcPr>
          <w:p w14:paraId="480FA281" w14:textId="6C9D474A" w:rsidR="00B06EFC" w:rsidRDefault="00B06EFC" w:rsidP="00B06EFC">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w:t>
            </w:r>
            <w:r w:rsidR="00464BA4">
              <w:rPr>
                <w:color w:val="000000"/>
              </w:rPr>
              <w:t>shall submit</w:t>
            </w:r>
            <w:r>
              <w:rPr>
                <w:color w:val="000000"/>
              </w:rPr>
              <w:t xml:space="preserve"> its complaint following these procedures, In Writing to:</w:t>
            </w:r>
          </w:p>
          <w:p w14:paraId="1ADA16F1" w14:textId="77777777" w:rsidR="00B06EFC" w:rsidRDefault="00B06EFC" w:rsidP="00B06EFC">
            <w:pPr>
              <w:tabs>
                <w:tab w:val="right" w:pos="7254"/>
              </w:tabs>
              <w:spacing w:before="120" w:after="120" w:line="276" w:lineRule="auto"/>
              <w:rPr>
                <w:color w:val="000000"/>
              </w:rPr>
            </w:pPr>
            <w:r>
              <w:rPr>
                <w:color w:val="000000"/>
              </w:rPr>
              <w:t xml:space="preserve">For the attention:  Ms. Fathimath </w:t>
            </w:r>
            <w:proofErr w:type="spellStart"/>
            <w:r>
              <w:rPr>
                <w:color w:val="000000"/>
              </w:rPr>
              <w:t>Rishfa</w:t>
            </w:r>
            <w:proofErr w:type="spellEnd"/>
            <w:r>
              <w:rPr>
                <w:color w:val="000000"/>
              </w:rPr>
              <w:t xml:space="preserve"> Ahmed</w:t>
            </w:r>
          </w:p>
          <w:p w14:paraId="3BAEDA7E" w14:textId="77777777" w:rsidR="00B06EFC" w:rsidRDefault="00B06EFC" w:rsidP="00B06EFC">
            <w:pPr>
              <w:tabs>
                <w:tab w:val="right" w:pos="7254"/>
              </w:tabs>
              <w:spacing w:before="120" w:after="120" w:line="276" w:lineRule="auto"/>
              <w:rPr>
                <w:color w:val="000000"/>
              </w:rPr>
            </w:pPr>
            <w:r>
              <w:rPr>
                <w:color w:val="000000"/>
              </w:rPr>
              <w:t>Title/position:      Chief Procurement Executive</w:t>
            </w:r>
          </w:p>
          <w:p w14:paraId="3E00DD6E" w14:textId="77777777" w:rsidR="00B06EFC" w:rsidRDefault="00B06EFC" w:rsidP="00B06EFC">
            <w:pPr>
              <w:tabs>
                <w:tab w:val="right" w:pos="7254"/>
              </w:tabs>
              <w:spacing w:before="120" w:after="120" w:line="276" w:lineRule="auto"/>
              <w:rPr>
                <w:color w:val="000000"/>
              </w:rPr>
            </w:pPr>
            <w:r>
              <w:rPr>
                <w:color w:val="000000"/>
              </w:rPr>
              <w:t>Employer:            National Tender</w:t>
            </w:r>
            <w:r>
              <w:rPr>
                <w:color w:val="000000"/>
              </w:rPr>
              <w:br/>
              <w:t xml:space="preserve">                             Ministry of Finance</w:t>
            </w:r>
          </w:p>
          <w:p w14:paraId="423B8DA4" w14:textId="79A5EF7F" w:rsidR="00B06EFC" w:rsidRPr="00E953D1" w:rsidRDefault="00B06EFC" w:rsidP="00B06EFC">
            <w:pPr>
              <w:pStyle w:val="Default"/>
              <w:rPr>
                <w:highlight w:val="yellow"/>
                <w:lang w:val="en-GB"/>
              </w:rPr>
            </w:pPr>
            <w:r>
              <w:t>Email address</w:t>
            </w:r>
            <w:r w:rsidRPr="00E953D1">
              <w:rPr>
                <w:sz w:val="28"/>
                <w:szCs w:val="28"/>
              </w:rPr>
              <w:t xml:space="preserve">:     </w:t>
            </w:r>
            <w:r w:rsidR="00247C62">
              <w:rPr>
                <w:lang w:val="en-GB"/>
              </w:rPr>
              <w:t>abdulla.maaz</w:t>
            </w:r>
            <w:r w:rsidRPr="00E953D1">
              <w:rPr>
                <w:lang w:val="en-GB"/>
              </w:rPr>
              <w:t>@finance.gov.mv</w:t>
            </w:r>
          </w:p>
          <w:p w14:paraId="01B5ADC4" w14:textId="008E85D7" w:rsidR="00B06EFC" w:rsidRPr="00E953D1" w:rsidRDefault="00B06EFC" w:rsidP="00B06EFC">
            <w:pPr>
              <w:tabs>
                <w:tab w:val="right" w:pos="7254"/>
              </w:tabs>
              <w:spacing w:before="120" w:after="120" w:line="276" w:lineRule="auto"/>
              <w:rPr>
                <w:color w:val="000000"/>
                <w:sz w:val="28"/>
                <w:szCs w:val="22"/>
              </w:rPr>
            </w:pPr>
            <w:r w:rsidRPr="00E953D1">
              <w:rPr>
                <w:color w:val="000000"/>
                <w:sz w:val="28"/>
                <w:szCs w:val="22"/>
              </w:rPr>
              <w:t xml:space="preserve">                         </w:t>
            </w:r>
            <w:r w:rsidRPr="00E953D1">
              <w:rPr>
                <w:color w:val="000000"/>
                <w:szCs w:val="24"/>
                <w:lang w:val="en-GB"/>
              </w:rPr>
              <w:t>fathimath.rishfa@finance.gov.mv</w:t>
            </w:r>
            <w:r w:rsidRPr="00E953D1">
              <w:rPr>
                <w:color w:val="000000"/>
                <w:sz w:val="28"/>
                <w:szCs w:val="22"/>
              </w:rPr>
              <w:br/>
              <w:t xml:space="preserve">                          </w:t>
            </w:r>
            <w:hyperlink r:id="rId26" w:history="1">
              <w:r w:rsidR="00CC124A" w:rsidRPr="00CC124A">
                <w:rPr>
                  <w:rStyle w:val="Hyperlink"/>
                  <w:sz w:val="28"/>
                  <w:szCs w:val="22"/>
                </w:rPr>
                <w:t>tender@finance.gov.mv</w:t>
              </w:r>
            </w:hyperlink>
            <w:r w:rsidRPr="00E953D1">
              <w:rPr>
                <w:color w:val="000000"/>
                <w:sz w:val="28"/>
                <w:szCs w:val="22"/>
              </w:rPr>
              <w:t xml:space="preserve"> </w:t>
            </w:r>
          </w:p>
          <w:p w14:paraId="170F02BF" w14:textId="31D7DBDF" w:rsidR="00B06EFC" w:rsidRPr="00BD0644" w:rsidRDefault="00B06EFC" w:rsidP="00B06EFC">
            <w:pPr>
              <w:tabs>
                <w:tab w:val="right" w:pos="7254"/>
              </w:tabs>
              <w:spacing w:before="120" w:after="120"/>
              <w:rPr>
                <w:sz w:val="22"/>
                <w:szCs w:val="22"/>
              </w:rPr>
            </w:pPr>
          </w:p>
        </w:tc>
      </w:tr>
      <w:tr w:rsidR="00B06EFC" w:rsidRPr="008B66E1" w14:paraId="2CEFB2CD"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73EC5D29" w14:textId="47CAC70C" w:rsidR="00B06EFC" w:rsidRDefault="00B06EFC" w:rsidP="00B06EFC">
            <w:pPr>
              <w:tabs>
                <w:tab w:val="right" w:pos="7434"/>
              </w:tabs>
              <w:spacing w:before="60" w:after="60"/>
              <w:rPr>
                <w:b/>
                <w:iCs/>
              </w:rPr>
            </w:pPr>
            <w:r>
              <w:rPr>
                <w:b/>
                <w:iCs/>
              </w:rPr>
              <w:t>ITT 42.1</w:t>
            </w:r>
          </w:p>
        </w:tc>
        <w:tc>
          <w:tcPr>
            <w:tcW w:w="7470" w:type="dxa"/>
          </w:tcPr>
          <w:p w14:paraId="4DBED49F" w14:textId="42FD6E00" w:rsidR="00B06EFC" w:rsidRPr="00B56899" w:rsidRDefault="00B06EFC" w:rsidP="00B06EFC">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7470"/>
      </w:tblGrid>
      <w:tr w:rsidR="00E953D1" w:rsidRPr="0035582B" w14:paraId="6EEF1747" w14:textId="77777777" w:rsidTr="00464BA4">
        <w:trPr>
          <w:trHeight w:val="408"/>
        </w:trPr>
        <w:tc>
          <w:tcPr>
            <w:tcW w:w="1620" w:type="dxa"/>
            <w:shd w:val="clear" w:color="auto" w:fill="auto"/>
          </w:tcPr>
          <w:p w14:paraId="12A477EB" w14:textId="3B29E27F" w:rsidR="00E953D1" w:rsidRPr="000B390F" w:rsidRDefault="00E953D1" w:rsidP="00E953D1">
            <w:pPr>
              <w:tabs>
                <w:tab w:val="right" w:pos="7434"/>
              </w:tabs>
              <w:spacing w:after="120" w:line="276" w:lineRule="auto"/>
              <w:rPr>
                <w:rFonts w:cs="MV Boli"/>
                <w:b/>
                <w:color w:val="000000"/>
                <w:lang w:bidi="dv-MV"/>
              </w:rPr>
            </w:pPr>
            <w:r w:rsidRPr="000B390F">
              <w:rPr>
                <w:rFonts w:cs="MV Boli"/>
                <w:b/>
                <w:color w:val="000000"/>
                <w:lang w:bidi="dv-MV"/>
              </w:rPr>
              <w:t xml:space="preserve">ITT </w:t>
            </w:r>
            <w:r>
              <w:rPr>
                <w:rFonts w:cs="MV Boli"/>
                <w:b/>
                <w:color w:val="000000"/>
                <w:lang w:bidi="dv-MV"/>
              </w:rPr>
              <w:t>reference</w:t>
            </w:r>
          </w:p>
        </w:tc>
        <w:tc>
          <w:tcPr>
            <w:tcW w:w="7470" w:type="dxa"/>
            <w:shd w:val="clear" w:color="auto" w:fill="auto"/>
          </w:tcPr>
          <w:p w14:paraId="4A991CB5" w14:textId="696C55D7" w:rsidR="00E953D1" w:rsidRPr="00464BA4" w:rsidRDefault="00E953D1" w:rsidP="00464BA4">
            <w:pPr>
              <w:tabs>
                <w:tab w:val="right" w:pos="7254"/>
              </w:tabs>
              <w:spacing w:after="120" w:line="276" w:lineRule="auto"/>
              <w:jc w:val="center"/>
              <w:rPr>
                <w:b/>
                <w:bCs/>
              </w:rPr>
            </w:pPr>
            <w:r w:rsidRPr="00464BA4">
              <w:rPr>
                <w:b/>
                <w:bCs/>
              </w:rPr>
              <w:t>Tender data that supplements the ITT</w:t>
            </w:r>
          </w:p>
        </w:tc>
      </w:tr>
      <w:tr w:rsidR="00E953D1" w:rsidRPr="0035582B" w14:paraId="694454F6" w14:textId="77777777" w:rsidTr="00464BA4">
        <w:trPr>
          <w:trHeight w:val="408"/>
        </w:trPr>
        <w:tc>
          <w:tcPr>
            <w:tcW w:w="1620" w:type="dxa"/>
            <w:shd w:val="clear" w:color="auto" w:fill="auto"/>
          </w:tcPr>
          <w:p w14:paraId="54AF7D60" w14:textId="77777777" w:rsidR="00E953D1" w:rsidRPr="000B390F" w:rsidRDefault="00E953D1" w:rsidP="00E953D1">
            <w:pPr>
              <w:tabs>
                <w:tab w:val="right" w:pos="7434"/>
              </w:tabs>
              <w:spacing w:after="120" w:line="276" w:lineRule="auto"/>
              <w:rPr>
                <w:b/>
                <w:color w:val="000000"/>
              </w:rPr>
            </w:pPr>
            <w:r w:rsidRPr="000B390F">
              <w:rPr>
                <w:b/>
                <w:color w:val="000000"/>
              </w:rPr>
              <w:t>ITT 42.1</w:t>
            </w:r>
          </w:p>
        </w:tc>
        <w:tc>
          <w:tcPr>
            <w:tcW w:w="7470" w:type="dxa"/>
            <w:shd w:val="clear" w:color="auto" w:fill="auto"/>
          </w:tcPr>
          <w:p w14:paraId="6B69B080" w14:textId="77777777" w:rsidR="00E953D1" w:rsidRPr="000B390F" w:rsidRDefault="00E953D1" w:rsidP="00E953D1">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50A51C87" w14:textId="77777777" w:rsidR="00E953D1" w:rsidRPr="000B390F" w:rsidRDefault="00E953D1" w:rsidP="00E953D1">
            <w:pPr>
              <w:tabs>
                <w:tab w:val="right" w:pos="7254"/>
              </w:tabs>
              <w:spacing w:after="120" w:line="276" w:lineRule="auto"/>
              <w:rPr>
                <w:bCs/>
                <w:color w:val="000000"/>
              </w:rPr>
            </w:pPr>
          </w:p>
        </w:tc>
      </w:tr>
    </w:tbl>
    <w:p w14:paraId="7D7C4D1C" w14:textId="77777777" w:rsidR="00E953D1" w:rsidRPr="0035582B" w:rsidRDefault="00E953D1" w:rsidP="00E953D1">
      <w:pPr>
        <w:pStyle w:val="BodyText"/>
        <w:spacing w:line="276" w:lineRule="auto"/>
        <w:rPr>
          <w:color w:val="000000"/>
        </w:rPr>
      </w:pPr>
    </w:p>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7"/>
          <w:headerReference w:type="default" r:id="rId28"/>
          <w:headerReference w:type="first" r:id="rId29"/>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2" w:name="_Toc458816208"/>
      <w:bookmarkStart w:id="323" w:name="_Toc70237659"/>
      <w:r w:rsidRPr="00B95277">
        <w:lastRenderedPageBreak/>
        <w:t>Section III.  Evaluation and Qualification Criteria</w:t>
      </w:r>
      <w:bookmarkEnd w:id="322"/>
      <w:bookmarkEnd w:id="323"/>
    </w:p>
    <w:p w14:paraId="798AB3F8" w14:textId="77777777" w:rsidR="00455149" w:rsidRPr="008B66E1" w:rsidRDefault="00455149"/>
    <w:p w14:paraId="59272F1F" w14:textId="77777777" w:rsidR="00455149" w:rsidRPr="008B66E1" w:rsidRDefault="00455149" w:rsidP="00BB37E1">
      <w:pPr>
        <w:pStyle w:val="BodyText3"/>
        <w:jc w:val="both"/>
      </w:pPr>
      <w:bookmarkStart w:id="324"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4"/>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5" w:name="_Toc70237660"/>
      <w:r w:rsidRPr="00426D3A">
        <w:rPr>
          <w:sz w:val="28"/>
          <w:szCs w:val="22"/>
        </w:rPr>
        <w:t>1.</w:t>
      </w:r>
      <w:r w:rsidRPr="00426D3A">
        <w:rPr>
          <w:sz w:val="28"/>
          <w:szCs w:val="22"/>
        </w:rPr>
        <w:tab/>
        <w:t>Evaluation</w:t>
      </w:r>
      <w:bookmarkEnd w:id="325"/>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29C7D981" w14:textId="600415FC" w:rsidR="00B06EFC" w:rsidRPr="00956C86" w:rsidRDefault="00B06EFC" w:rsidP="00B06EFC">
      <w:pPr>
        <w:numPr>
          <w:ilvl w:val="0"/>
          <w:numId w:val="102"/>
        </w:numPr>
        <w:jc w:val="both"/>
        <w:rPr>
          <w:color w:val="002060"/>
        </w:rPr>
      </w:pPr>
      <w:r>
        <w:rPr>
          <w:color w:val="002060"/>
        </w:rPr>
        <w:t xml:space="preserve">Technical </w:t>
      </w:r>
      <w:r w:rsidR="00195497">
        <w:rPr>
          <w:color w:val="002060"/>
        </w:rPr>
        <w:t xml:space="preserve">Specification </w:t>
      </w:r>
      <w:r w:rsidR="00195497" w:rsidRPr="00956C86">
        <w:rPr>
          <w:color w:val="002060"/>
        </w:rPr>
        <w:t>(</w:t>
      </w:r>
      <w:r w:rsidRPr="00956C86">
        <w:rPr>
          <w:color w:val="002060"/>
        </w:rPr>
        <w:t>issued with the bidding document) for the project must be met.</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6" w:name="_Toc78774484"/>
      <w:bookmarkStart w:id="327" w:name="_Toc103401412"/>
      <w:bookmarkStart w:id="328" w:name="_Toc235671306"/>
      <w:r w:rsidRPr="004A50A8">
        <w:rPr>
          <w:noProof/>
        </w:rPr>
        <w:t>1.1</w:t>
      </w:r>
      <w:r w:rsidRPr="004A50A8">
        <w:rPr>
          <w:noProof/>
        </w:rPr>
        <w:tab/>
        <w:t>Adequacy of Technical Proposal</w:t>
      </w:r>
      <w:bookmarkEnd w:id="326"/>
      <w:bookmarkEnd w:id="327"/>
      <w:bookmarkEnd w:id="328"/>
    </w:p>
    <w:p w14:paraId="7D05EAEA" w14:textId="77777777" w:rsidR="00013F28" w:rsidRPr="004A50A8" w:rsidRDefault="00013F28" w:rsidP="0088441B">
      <w:pPr>
        <w:pStyle w:val="Heading1"/>
        <w:spacing w:line="276" w:lineRule="auto"/>
        <w:ind w:left="540" w:right="288"/>
        <w:jc w:val="both"/>
        <w:rPr>
          <w:b w:val="0"/>
          <w:noProof/>
          <w:sz w:val="24"/>
        </w:rPr>
      </w:pPr>
      <w:bookmarkStart w:id="329" w:name="_Toc78774485"/>
      <w:bookmarkStart w:id="330" w:name="_Toc101516509"/>
      <w:bookmarkStart w:id="331" w:name="_Toc103401413"/>
      <w:bookmarkStart w:id="332"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9"/>
      <w:bookmarkEnd w:id="330"/>
      <w:bookmarkEnd w:id="331"/>
      <w:bookmarkEnd w:id="332"/>
    </w:p>
    <w:p w14:paraId="6711FE27" w14:textId="77777777" w:rsidR="00013F28" w:rsidRPr="005C445F" w:rsidRDefault="00013F28" w:rsidP="00013F28">
      <w:pPr>
        <w:pStyle w:val="S3-Heading2"/>
        <w:spacing w:line="276" w:lineRule="auto"/>
        <w:rPr>
          <w:color w:val="002060"/>
        </w:rPr>
      </w:pPr>
    </w:p>
    <w:p w14:paraId="385014C8" w14:textId="19688010" w:rsidR="00013F28" w:rsidRDefault="00013F28" w:rsidP="00013F28">
      <w:pPr>
        <w:pStyle w:val="S3-Heading2"/>
        <w:spacing w:line="276" w:lineRule="auto"/>
        <w:ind w:left="540" w:hanging="540"/>
        <w:rPr>
          <w:noProof/>
        </w:rPr>
      </w:pPr>
      <w:bookmarkStart w:id="333" w:name="_Toc78774488"/>
      <w:bookmarkStart w:id="334" w:name="_Toc103401416"/>
      <w:bookmarkStart w:id="335" w:name="_Toc235671308"/>
      <w:r w:rsidRPr="004A50A8">
        <w:rPr>
          <w:noProof/>
        </w:rPr>
        <w:t>1.3</w:t>
      </w:r>
      <w:r w:rsidRPr="004A50A8">
        <w:rPr>
          <w:noProof/>
        </w:rPr>
        <w:tab/>
        <w:t>Completion Time</w:t>
      </w:r>
      <w:bookmarkEnd w:id="333"/>
      <w:bookmarkEnd w:id="334"/>
      <w:bookmarkEnd w:id="335"/>
    </w:p>
    <w:p w14:paraId="76532D1D" w14:textId="75DF1E18" w:rsidR="00CC124A" w:rsidRPr="008C26FA" w:rsidRDefault="00CC124A" w:rsidP="00CC124A">
      <w:pPr>
        <w:pStyle w:val="Heading1"/>
        <w:spacing w:line="276" w:lineRule="auto"/>
        <w:ind w:left="540" w:right="288"/>
        <w:jc w:val="both"/>
        <w:rPr>
          <w:b w:val="0"/>
          <w:noProof/>
          <w:sz w:val="24"/>
        </w:rPr>
      </w:pPr>
      <w:r w:rsidRPr="0015058D">
        <w:rPr>
          <w:b w:val="0"/>
          <w:noProof/>
          <w:sz w:val="24"/>
        </w:rPr>
        <w:t xml:space="preserve">Bidder Shall  agree to complete the whole of the Works comprised in the Contract within the duration stipulated in </w:t>
      </w:r>
      <w:r w:rsidR="00582CB2">
        <w:rPr>
          <w:b w:val="0"/>
          <w:noProof/>
          <w:sz w:val="24"/>
        </w:rPr>
        <w:t>GCC</w:t>
      </w:r>
      <w:r w:rsidRPr="0015058D">
        <w:rPr>
          <w:b w:val="0"/>
          <w:noProof/>
          <w:sz w:val="24"/>
        </w:rPr>
        <w:t xml:space="preserve"> 1.1 (</w:t>
      </w:r>
      <w:r w:rsidR="00582CB2">
        <w:rPr>
          <w:b w:val="0"/>
          <w:noProof/>
          <w:sz w:val="24"/>
        </w:rPr>
        <w:t>n</w:t>
      </w:r>
      <w:r w:rsidRPr="0015058D">
        <w:rPr>
          <w:b w:val="0"/>
          <w:noProof/>
          <w:sz w:val="24"/>
        </w:rPr>
        <w:t>)</w:t>
      </w:r>
      <w:r w:rsidRPr="008C26FA">
        <w:rPr>
          <w:b w:val="0"/>
          <w:noProof/>
          <w:sz w:val="24"/>
        </w:rPr>
        <w:t>.</w:t>
      </w:r>
    </w:p>
    <w:p w14:paraId="6FF69EEE" w14:textId="77777777" w:rsidR="00CC124A" w:rsidRDefault="00CC124A" w:rsidP="00CC124A">
      <w:pPr>
        <w:pStyle w:val="Heading1"/>
        <w:spacing w:line="276" w:lineRule="auto"/>
        <w:ind w:left="540" w:right="288"/>
        <w:jc w:val="both"/>
        <w:rPr>
          <w:b w:val="0"/>
          <w:noProof/>
          <w:color w:val="000000"/>
          <w:sz w:val="24"/>
        </w:rPr>
      </w:pPr>
      <w:r w:rsidRPr="0035582B">
        <w:rPr>
          <w:b w:val="0"/>
          <w:noProof/>
          <w:color w:val="000000"/>
          <w:sz w:val="24"/>
        </w:rPr>
        <w:t xml:space="preserve">An alternative Completion Time, if permitted under </w:t>
      </w:r>
      <w:r>
        <w:rPr>
          <w:b w:val="0"/>
          <w:noProof/>
          <w:color w:val="000000"/>
          <w:sz w:val="24"/>
        </w:rPr>
        <w:t>ITT</w:t>
      </w:r>
      <w:r w:rsidRPr="0035582B">
        <w:rPr>
          <w:b w:val="0"/>
          <w:noProof/>
          <w:color w:val="000000"/>
          <w:sz w:val="24"/>
        </w:rPr>
        <w:t xml:space="preserve"> 13.2, will be evaluated as follows:</w:t>
      </w:r>
      <w:r>
        <w:rPr>
          <w:b w:val="0"/>
          <w:noProof/>
          <w:color w:val="000000"/>
          <w:sz w:val="24"/>
        </w:rPr>
        <w:t xml:space="preserve"> </w:t>
      </w:r>
      <w:r w:rsidRPr="0035582B">
        <w:rPr>
          <w:b w:val="0"/>
          <w:noProof/>
          <w:color w:val="000000"/>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bookmarkStart w:id="342" w:name="_Toc70237664"/>
      <w:r w:rsidRPr="004A50A8">
        <w:rPr>
          <w:b w:val="0"/>
          <w:noProof/>
          <w:sz w:val="24"/>
        </w:rPr>
        <w:t>Technical alternatives, if permitted under ITB 13.4, will be evaluated as follows:</w:t>
      </w:r>
      <w:bookmarkEnd w:id="339"/>
      <w:bookmarkEnd w:id="340"/>
      <w:bookmarkEnd w:id="341"/>
      <w:bookmarkEnd w:id="342"/>
    </w:p>
    <w:p w14:paraId="548CCCD2" w14:textId="77777777" w:rsidR="00013F28" w:rsidRPr="005C445F" w:rsidRDefault="00013F28" w:rsidP="00013F28">
      <w:pPr>
        <w:pStyle w:val="Heading1"/>
        <w:spacing w:line="276" w:lineRule="auto"/>
        <w:ind w:left="540" w:right="288"/>
        <w:jc w:val="both"/>
        <w:rPr>
          <w:b w:val="0"/>
          <w:noProof/>
          <w:sz w:val="24"/>
        </w:rPr>
      </w:pPr>
      <w:bookmarkStart w:id="343" w:name="_Toc70237665"/>
      <w:r w:rsidRPr="005C445F">
        <w:rPr>
          <w:b w:val="0"/>
          <w:sz w:val="24"/>
        </w:rPr>
        <w:t>Not Applicable</w:t>
      </w:r>
      <w:bookmarkEnd w:id="343"/>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30"/>
          <w:type w:val="oddPage"/>
          <w:pgSz w:w="11907" w:h="16840" w:code="9"/>
          <w:pgMar w:top="1474" w:right="1440" w:bottom="1440" w:left="1701" w:header="680" w:footer="680" w:gutter="0"/>
          <w:cols w:space="720"/>
        </w:sectPr>
      </w:pPr>
      <w:bookmarkStart w:id="344" w:name="_Toc103401422"/>
    </w:p>
    <w:bookmarkEnd w:id="344"/>
    <w:p w14:paraId="4A64E0C3" w14:textId="77777777" w:rsidR="001370AD" w:rsidRDefault="001370AD" w:rsidP="001370AD">
      <w:pPr>
        <w:pStyle w:val="S3-Header1"/>
        <w:spacing w:line="276" w:lineRule="auto"/>
        <w:rPr>
          <w:color w:val="000000"/>
        </w:rPr>
      </w:pPr>
      <w:r w:rsidRPr="0035582B">
        <w:rPr>
          <w:color w:val="000000"/>
        </w:rPr>
        <w:lastRenderedPageBreak/>
        <w:t>2.</w:t>
      </w:r>
      <w:r w:rsidRPr="0035582B">
        <w:rPr>
          <w:color w:val="000000"/>
        </w:rPr>
        <w:tab/>
        <w:t xml:space="preserve">Qualification </w:t>
      </w:r>
    </w:p>
    <w:p w14:paraId="1B0F6F03" w14:textId="77777777" w:rsidR="001370AD" w:rsidRPr="0035582B" w:rsidRDefault="001370AD" w:rsidP="001370AD">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1370AD" w:rsidRPr="0035582B" w14:paraId="7AE10F0F" w14:textId="77777777" w:rsidTr="00195497">
        <w:trPr>
          <w:cantSplit/>
          <w:tblHeader/>
        </w:trPr>
        <w:tc>
          <w:tcPr>
            <w:tcW w:w="1908" w:type="dxa"/>
          </w:tcPr>
          <w:p w14:paraId="3A227538" w14:textId="77777777" w:rsidR="001370AD" w:rsidRPr="0035582B" w:rsidRDefault="001370AD" w:rsidP="00195497">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56F7C8D9" w14:textId="77777777" w:rsidR="001370AD" w:rsidRPr="0035582B" w:rsidRDefault="001370AD" w:rsidP="00195497">
            <w:pPr>
              <w:pStyle w:val="S3-Heading2"/>
              <w:spacing w:line="276" w:lineRule="auto"/>
              <w:rPr>
                <w:color w:val="000000"/>
              </w:rPr>
            </w:pPr>
            <w:bookmarkStart w:id="345" w:name="_Toc496006430"/>
            <w:bookmarkStart w:id="346" w:name="_Toc496006831"/>
            <w:bookmarkStart w:id="347" w:name="_Toc496113482"/>
            <w:bookmarkStart w:id="348" w:name="_Toc496359153"/>
            <w:bookmarkStart w:id="349" w:name="_Toc496968116"/>
            <w:bookmarkStart w:id="350" w:name="_Toc498339860"/>
            <w:bookmarkStart w:id="351" w:name="_Toc498848207"/>
            <w:bookmarkStart w:id="352" w:name="_Toc499021785"/>
            <w:bookmarkStart w:id="353" w:name="_Toc499023468"/>
            <w:bookmarkStart w:id="354" w:name="_Toc501529950"/>
            <w:bookmarkStart w:id="355" w:name="_Toc503874228"/>
            <w:bookmarkStart w:id="356" w:name="_Toc23215164"/>
            <w:bookmarkStart w:id="357" w:name="_Toc235671311"/>
            <w:r w:rsidRPr="0035582B">
              <w:rPr>
                <w:color w:val="000000"/>
              </w:rPr>
              <w:t xml:space="preserve">2.1 </w:t>
            </w:r>
            <w:r w:rsidRPr="0035582B">
              <w:rPr>
                <w:color w:val="000000"/>
              </w:rPr>
              <w:tab/>
              <w:t>Eligibility</w:t>
            </w:r>
            <w:bookmarkEnd w:id="345"/>
            <w:bookmarkEnd w:id="346"/>
            <w:bookmarkEnd w:id="347"/>
            <w:bookmarkEnd w:id="348"/>
            <w:bookmarkEnd w:id="349"/>
            <w:bookmarkEnd w:id="350"/>
            <w:bookmarkEnd w:id="351"/>
            <w:bookmarkEnd w:id="352"/>
            <w:bookmarkEnd w:id="353"/>
            <w:bookmarkEnd w:id="354"/>
            <w:bookmarkEnd w:id="355"/>
            <w:bookmarkEnd w:id="356"/>
            <w:bookmarkEnd w:id="357"/>
          </w:p>
        </w:tc>
      </w:tr>
      <w:tr w:rsidR="001370AD" w:rsidRPr="0035582B" w14:paraId="0A25023B" w14:textId="77777777" w:rsidTr="00195497">
        <w:trPr>
          <w:cantSplit/>
          <w:tblHeader/>
        </w:trPr>
        <w:tc>
          <w:tcPr>
            <w:tcW w:w="1908" w:type="dxa"/>
            <w:vMerge w:val="restart"/>
            <w:shd w:val="clear" w:color="auto" w:fill="FFF5EB"/>
            <w:vAlign w:val="center"/>
          </w:tcPr>
          <w:p w14:paraId="270BB7AC"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079219D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0AF5936A"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1370AD" w:rsidRPr="0035582B" w14:paraId="26A7457F" w14:textId="77777777" w:rsidTr="00195497">
        <w:trPr>
          <w:cantSplit/>
          <w:tblHeader/>
        </w:trPr>
        <w:tc>
          <w:tcPr>
            <w:tcW w:w="1908" w:type="dxa"/>
            <w:vMerge/>
            <w:shd w:val="clear" w:color="auto" w:fill="FFF5EB"/>
          </w:tcPr>
          <w:p w14:paraId="48D3582A" w14:textId="77777777" w:rsidR="001370AD" w:rsidRPr="0035582B" w:rsidRDefault="001370AD" w:rsidP="00195497">
            <w:pPr>
              <w:spacing w:line="276" w:lineRule="auto"/>
              <w:ind w:left="360" w:hanging="360"/>
              <w:jc w:val="center"/>
              <w:rPr>
                <w:b/>
                <w:color w:val="000000"/>
                <w:sz w:val="22"/>
                <w:szCs w:val="22"/>
              </w:rPr>
            </w:pPr>
          </w:p>
        </w:tc>
        <w:tc>
          <w:tcPr>
            <w:tcW w:w="3600" w:type="dxa"/>
            <w:vMerge w:val="restart"/>
            <w:shd w:val="clear" w:color="auto" w:fill="FFF5EB"/>
            <w:vAlign w:val="center"/>
          </w:tcPr>
          <w:p w14:paraId="6EEA2F14" w14:textId="77777777" w:rsidR="001370AD" w:rsidRPr="0035582B" w:rsidRDefault="001370AD" w:rsidP="00195497">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91CFAB8"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57CB2069" w14:textId="77777777" w:rsidR="001370AD" w:rsidRPr="0035582B" w:rsidRDefault="001370AD" w:rsidP="00195497">
            <w:pPr>
              <w:pStyle w:val="titulo"/>
              <w:spacing w:before="80" w:line="276" w:lineRule="auto"/>
              <w:rPr>
                <w:b w:val="0"/>
                <w:color w:val="000000"/>
                <w:sz w:val="22"/>
                <w:szCs w:val="22"/>
              </w:rPr>
            </w:pPr>
          </w:p>
        </w:tc>
      </w:tr>
      <w:tr w:rsidR="001370AD" w:rsidRPr="0035582B" w14:paraId="1DFDD7B8" w14:textId="77777777" w:rsidTr="00195497">
        <w:trPr>
          <w:cantSplit/>
          <w:tblHeader/>
        </w:trPr>
        <w:tc>
          <w:tcPr>
            <w:tcW w:w="1908" w:type="dxa"/>
            <w:vMerge/>
            <w:shd w:val="clear" w:color="auto" w:fill="FFF5EB"/>
          </w:tcPr>
          <w:p w14:paraId="7A21DB72" w14:textId="77777777" w:rsidR="001370AD" w:rsidRPr="0035582B" w:rsidRDefault="001370AD" w:rsidP="00195497">
            <w:pPr>
              <w:spacing w:line="276" w:lineRule="auto"/>
              <w:ind w:left="360" w:hanging="360"/>
              <w:jc w:val="center"/>
              <w:rPr>
                <w:b/>
                <w:color w:val="000000"/>
                <w:sz w:val="22"/>
                <w:szCs w:val="22"/>
              </w:rPr>
            </w:pPr>
          </w:p>
        </w:tc>
        <w:tc>
          <w:tcPr>
            <w:tcW w:w="3600" w:type="dxa"/>
            <w:vMerge/>
            <w:shd w:val="clear" w:color="auto" w:fill="FFF5EB"/>
          </w:tcPr>
          <w:p w14:paraId="7FEC9B19" w14:textId="77777777" w:rsidR="001370AD" w:rsidRPr="0035582B" w:rsidRDefault="001370AD" w:rsidP="00195497">
            <w:pPr>
              <w:spacing w:line="276" w:lineRule="auto"/>
              <w:ind w:left="360" w:hanging="360"/>
              <w:jc w:val="center"/>
              <w:rPr>
                <w:b/>
                <w:color w:val="000000"/>
                <w:sz w:val="20"/>
              </w:rPr>
            </w:pPr>
          </w:p>
        </w:tc>
        <w:tc>
          <w:tcPr>
            <w:tcW w:w="1440" w:type="dxa"/>
            <w:vMerge w:val="restart"/>
            <w:shd w:val="clear" w:color="auto" w:fill="FFF5EB"/>
          </w:tcPr>
          <w:p w14:paraId="3307037F" w14:textId="77777777" w:rsidR="001370AD" w:rsidRPr="0035582B" w:rsidRDefault="001370AD" w:rsidP="00195497">
            <w:pPr>
              <w:spacing w:before="8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F1DEAE4" w14:textId="77777777" w:rsidR="001370AD" w:rsidRPr="0035582B" w:rsidRDefault="001370AD" w:rsidP="00195497">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29C8F8CF" w14:textId="77777777" w:rsidR="001370AD" w:rsidRPr="0035582B" w:rsidRDefault="001370AD" w:rsidP="00195497">
            <w:pPr>
              <w:pStyle w:val="titulo"/>
              <w:spacing w:before="80" w:after="0" w:line="276" w:lineRule="auto"/>
              <w:rPr>
                <w:rFonts w:ascii="Times New Roman" w:hAnsi="Times New Roman"/>
                <w:color w:val="000000"/>
                <w:sz w:val="22"/>
                <w:szCs w:val="22"/>
              </w:rPr>
            </w:pPr>
          </w:p>
        </w:tc>
      </w:tr>
      <w:tr w:rsidR="001370AD" w:rsidRPr="0035582B" w14:paraId="63FE5A38" w14:textId="77777777" w:rsidTr="00195497">
        <w:trPr>
          <w:cantSplit/>
          <w:tblHeader/>
        </w:trPr>
        <w:tc>
          <w:tcPr>
            <w:tcW w:w="1908" w:type="dxa"/>
            <w:vMerge/>
            <w:shd w:val="clear" w:color="auto" w:fill="FFF5EB"/>
          </w:tcPr>
          <w:p w14:paraId="2E49825D" w14:textId="77777777" w:rsidR="001370AD" w:rsidRPr="0035582B" w:rsidRDefault="001370AD" w:rsidP="00195497">
            <w:pPr>
              <w:spacing w:line="276" w:lineRule="auto"/>
              <w:ind w:left="360" w:hanging="360"/>
              <w:rPr>
                <w:b/>
                <w:color w:val="000000"/>
                <w:sz w:val="22"/>
                <w:szCs w:val="22"/>
              </w:rPr>
            </w:pPr>
          </w:p>
        </w:tc>
        <w:tc>
          <w:tcPr>
            <w:tcW w:w="3600" w:type="dxa"/>
            <w:vMerge/>
            <w:shd w:val="clear" w:color="auto" w:fill="FFF5EB"/>
          </w:tcPr>
          <w:p w14:paraId="551AFF6D"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7C5EA0B" w14:textId="77777777" w:rsidR="001370AD" w:rsidRPr="0035582B" w:rsidRDefault="001370AD" w:rsidP="00195497">
            <w:pPr>
              <w:spacing w:line="276" w:lineRule="auto"/>
              <w:rPr>
                <w:b/>
                <w:color w:val="000000"/>
                <w:sz w:val="20"/>
              </w:rPr>
            </w:pPr>
          </w:p>
        </w:tc>
        <w:tc>
          <w:tcPr>
            <w:tcW w:w="1440" w:type="dxa"/>
            <w:shd w:val="clear" w:color="auto" w:fill="FFF5EB"/>
          </w:tcPr>
          <w:p w14:paraId="4EB05B9F" w14:textId="77777777" w:rsidR="001370AD" w:rsidRPr="0035582B" w:rsidRDefault="001370AD" w:rsidP="00195497">
            <w:pPr>
              <w:spacing w:line="276" w:lineRule="auto"/>
              <w:jc w:val="center"/>
              <w:rPr>
                <w:b/>
                <w:color w:val="000000"/>
                <w:sz w:val="20"/>
              </w:rPr>
            </w:pPr>
            <w:r w:rsidRPr="0035582B">
              <w:rPr>
                <w:b/>
                <w:color w:val="000000"/>
                <w:sz w:val="20"/>
              </w:rPr>
              <w:t>All partners combined</w:t>
            </w:r>
          </w:p>
        </w:tc>
        <w:tc>
          <w:tcPr>
            <w:tcW w:w="1440" w:type="dxa"/>
            <w:shd w:val="clear" w:color="auto" w:fill="FFF5EB"/>
          </w:tcPr>
          <w:p w14:paraId="5EB7C25E" w14:textId="77777777" w:rsidR="001370AD" w:rsidRPr="0035582B" w:rsidRDefault="001370AD" w:rsidP="00195497">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AA887A9" w14:textId="77777777" w:rsidR="001370AD" w:rsidRPr="0035582B" w:rsidRDefault="001370AD" w:rsidP="00195497">
            <w:pPr>
              <w:spacing w:line="276" w:lineRule="auto"/>
              <w:jc w:val="center"/>
              <w:rPr>
                <w:b/>
                <w:color w:val="000000"/>
                <w:sz w:val="20"/>
              </w:rPr>
            </w:pPr>
            <w:r w:rsidRPr="0035582B">
              <w:rPr>
                <w:b/>
                <w:color w:val="000000"/>
                <w:sz w:val="20"/>
              </w:rPr>
              <w:t>At least one partner</w:t>
            </w:r>
          </w:p>
        </w:tc>
        <w:tc>
          <w:tcPr>
            <w:tcW w:w="1980" w:type="dxa"/>
            <w:vMerge/>
            <w:shd w:val="clear" w:color="auto" w:fill="FFF5EB"/>
          </w:tcPr>
          <w:p w14:paraId="3E692D5F" w14:textId="77777777" w:rsidR="001370AD" w:rsidRPr="0035582B" w:rsidRDefault="001370AD" w:rsidP="00195497">
            <w:pPr>
              <w:spacing w:line="276" w:lineRule="auto"/>
              <w:rPr>
                <w:b/>
                <w:color w:val="000000"/>
                <w:sz w:val="22"/>
                <w:szCs w:val="22"/>
              </w:rPr>
            </w:pPr>
          </w:p>
        </w:tc>
      </w:tr>
      <w:tr w:rsidR="001370AD" w:rsidRPr="0035582B" w14:paraId="4843E93E" w14:textId="77777777" w:rsidTr="00195497">
        <w:trPr>
          <w:cantSplit/>
        </w:trPr>
        <w:tc>
          <w:tcPr>
            <w:tcW w:w="1908" w:type="dxa"/>
          </w:tcPr>
          <w:p w14:paraId="2FD805D7" w14:textId="77777777" w:rsidR="001370AD" w:rsidRPr="0035582B" w:rsidRDefault="001370AD" w:rsidP="00195497">
            <w:pPr>
              <w:spacing w:before="60" w:after="60" w:line="276" w:lineRule="auto"/>
              <w:rPr>
                <w:color w:val="000000"/>
                <w:sz w:val="20"/>
              </w:rPr>
            </w:pPr>
            <w:bookmarkStart w:id="358" w:name="_Toc496968117"/>
            <w:r w:rsidRPr="0035582B">
              <w:rPr>
                <w:color w:val="000000"/>
                <w:sz w:val="20"/>
              </w:rPr>
              <w:t>2.1.1 Nationality</w:t>
            </w:r>
            <w:bookmarkEnd w:id="358"/>
            <w:r w:rsidRPr="0035582B">
              <w:rPr>
                <w:color w:val="000000"/>
                <w:sz w:val="20"/>
              </w:rPr>
              <w:t xml:space="preserve"> </w:t>
            </w:r>
          </w:p>
        </w:tc>
        <w:tc>
          <w:tcPr>
            <w:tcW w:w="3600" w:type="dxa"/>
          </w:tcPr>
          <w:p w14:paraId="0D64C760" w14:textId="77777777" w:rsidR="001370AD" w:rsidRPr="0035582B" w:rsidRDefault="001370AD" w:rsidP="00195497">
            <w:pPr>
              <w:spacing w:before="60" w:after="60" w:line="276" w:lineRule="auto"/>
              <w:rPr>
                <w:color w:val="000000"/>
                <w:sz w:val="20"/>
              </w:rPr>
            </w:pPr>
            <w:r w:rsidRPr="0035582B">
              <w:rPr>
                <w:color w:val="000000"/>
                <w:sz w:val="20"/>
              </w:rPr>
              <w:t xml:space="preserve">Nationality in accordance with </w:t>
            </w:r>
            <w:r>
              <w:rPr>
                <w:color w:val="000000"/>
                <w:sz w:val="20"/>
              </w:rPr>
              <w:t>ITT</w:t>
            </w:r>
            <w:r w:rsidRPr="0035582B">
              <w:rPr>
                <w:color w:val="000000"/>
                <w:sz w:val="20"/>
              </w:rPr>
              <w:t xml:space="preserve"> 4.2.</w:t>
            </w:r>
          </w:p>
        </w:tc>
        <w:tc>
          <w:tcPr>
            <w:tcW w:w="1440" w:type="dxa"/>
            <w:vAlign w:val="center"/>
          </w:tcPr>
          <w:p w14:paraId="6E415F2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5CED2F1E"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12356FC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270E3C5A"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82E035D" w14:textId="77777777" w:rsidR="001370AD" w:rsidRPr="0035582B" w:rsidRDefault="001370AD" w:rsidP="00195497">
            <w:pPr>
              <w:spacing w:before="60" w:after="60" w:line="276" w:lineRule="auto"/>
              <w:rPr>
                <w:color w:val="000000"/>
                <w:sz w:val="20"/>
              </w:rPr>
            </w:pPr>
            <w:r w:rsidRPr="0035582B">
              <w:rPr>
                <w:color w:val="000000"/>
                <w:sz w:val="20"/>
              </w:rPr>
              <w:t>Form ELI –1.1 and ELI 1.2, with attachments</w:t>
            </w:r>
          </w:p>
        </w:tc>
      </w:tr>
      <w:tr w:rsidR="001370AD" w:rsidRPr="0035582B" w14:paraId="1640FB0B" w14:textId="77777777" w:rsidTr="00195497">
        <w:trPr>
          <w:cantSplit/>
        </w:trPr>
        <w:tc>
          <w:tcPr>
            <w:tcW w:w="1908" w:type="dxa"/>
          </w:tcPr>
          <w:p w14:paraId="7057BCEC" w14:textId="77777777" w:rsidR="001370AD" w:rsidRPr="0035582B" w:rsidRDefault="001370AD" w:rsidP="00195497">
            <w:pPr>
              <w:spacing w:before="60" w:after="60" w:line="276" w:lineRule="auto"/>
              <w:rPr>
                <w:color w:val="000000"/>
                <w:sz w:val="20"/>
              </w:rPr>
            </w:pPr>
            <w:r w:rsidRPr="0035582B">
              <w:rPr>
                <w:color w:val="000000"/>
                <w:sz w:val="20"/>
              </w:rPr>
              <w:t>2.1.2 Conflict of Interest</w:t>
            </w:r>
          </w:p>
        </w:tc>
        <w:tc>
          <w:tcPr>
            <w:tcW w:w="3600" w:type="dxa"/>
          </w:tcPr>
          <w:p w14:paraId="70F79BEC" w14:textId="77777777" w:rsidR="001370AD" w:rsidRPr="0035582B" w:rsidRDefault="001370AD" w:rsidP="00195497">
            <w:pPr>
              <w:spacing w:before="60" w:after="60" w:line="276" w:lineRule="auto"/>
              <w:rPr>
                <w:color w:val="000000"/>
                <w:sz w:val="20"/>
              </w:rPr>
            </w:pPr>
            <w:r w:rsidRPr="0035582B">
              <w:rPr>
                <w:color w:val="000000"/>
                <w:sz w:val="20"/>
              </w:rPr>
              <w:t xml:space="preserve">No conflicts of interests as described in </w:t>
            </w:r>
            <w:r>
              <w:rPr>
                <w:color w:val="000000"/>
                <w:sz w:val="20"/>
              </w:rPr>
              <w:t>ITT</w:t>
            </w:r>
            <w:r w:rsidRPr="0035582B">
              <w:rPr>
                <w:color w:val="000000"/>
                <w:sz w:val="20"/>
              </w:rPr>
              <w:t xml:space="preserve"> 4.4.</w:t>
            </w:r>
          </w:p>
        </w:tc>
        <w:tc>
          <w:tcPr>
            <w:tcW w:w="1440" w:type="dxa"/>
            <w:vAlign w:val="center"/>
          </w:tcPr>
          <w:p w14:paraId="6625A60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D5FD0D5" w14:textId="77777777" w:rsidR="001370AD" w:rsidRPr="0035582B" w:rsidRDefault="001370AD" w:rsidP="00195497">
            <w:pPr>
              <w:spacing w:before="60" w:after="60" w:line="276" w:lineRule="auto"/>
              <w:rPr>
                <w:color w:val="000000"/>
                <w:sz w:val="20"/>
              </w:rPr>
            </w:pPr>
            <w:r w:rsidRPr="0035582B">
              <w:rPr>
                <w:color w:val="000000"/>
                <w:sz w:val="20"/>
              </w:rPr>
              <w:t>Existing or intended JV must meet requirement</w:t>
            </w:r>
          </w:p>
        </w:tc>
        <w:tc>
          <w:tcPr>
            <w:tcW w:w="1440" w:type="dxa"/>
            <w:vAlign w:val="center"/>
          </w:tcPr>
          <w:p w14:paraId="6FDB573D"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4CAEB386"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6529F8F7" w14:textId="77777777" w:rsidR="001370AD" w:rsidRPr="0035582B" w:rsidRDefault="001370AD" w:rsidP="00195497">
            <w:pPr>
              <w:spacing w:before="60" w:after="60" w:line="276" w:lineRule="auto"/>
              <w:rPr>
                <w:color w:val="000000"/>
                <w:sz w:val="20"/>
              </w:rPr>
            </w:pPr>
            <w:r w:rsidRPr="0035582B">
              <w:rPr>
                <w:color w:val="000000"/>
                <w:sz w:val="20"/>
              </w:rPr>
              <w:t>Letter of Tender</w:t>
            </w:r>
          </w:p>
        </w:tc>
      </w:tr>
      <w:tr w:rsidR="001370AD" w:rsidRPr="0035582B" w14:paraId="2A9E5661" w14:textId="77777777" w:rsidTr="00195497">
        <w:trPr>
          <w:cantSplit/>
        </w:trPr>
        <w:tc>
          <w:tcPr>
            <w:tcW w:w="1908" w:type="dxa"/>
          </w:tcPr>
          <w:p w14:paraId="55EB8A45" w14:textId="77777777" w:rsidR="001370AD" w:rsidRPr="0035582B" w:rsidRDefault="001370AD" w:rsidP="00195497">
            <w:pPr>
              <w:spacing w:before="60" w:after="60" w:line="276" w:lineRule="auto"/>
              <w:rPr>
                <w:color w:val="000000"/>
                <w:sz w:val="20"/>
              </w:rPr>
            </w:pPr>
            <w:r w:rsidRPr="0035582B">
              <w:rPr>
                <w:color w:val="000000"/>
                <w:sz w:val="20"/>
              </w:rPr>
              <w:t>2.1.3 Government Suspension</w:t>
            </w:r>
          </w:p>
        </w:tc>
        <w:tc>
          <w:tcPr>
            <w:tcW w:w="3600" w:type="dxa"/>
            <w:shd w:val="clear" w:color="auto" w:fill="FFFFFF"/>
          </w:tcPr>
          <w:p w14:paraId="48245886" w14:textId="77777777" w:rsidR="001370AD" w:rsidRPr="0035582B" w:rsidRDefault="001370AD" w:rsidP="00195497">
            <w:pPr>
              <w:spacing w:before="60" w:after="60" w:line="276" w:lineRule="auto"/>
              <w:rPr>
                <w:color w:val="000000"/>
                <w:sz w:val="20"/>
              </w:rPr>
            </w:pPr>
            <w:r w:rsidRPr="0035582B">
              <w:rPr>
                <w:color w:val="000000"/>
                <w:sz w:val="20"/>
              </w:rPr>
              <w:t xml:space="preserve">Not having been suspended from participation in public procurement by the Government as described in </w:t>
            </w:r>
            <w:r>
              <w:rPr>
                <w:color w:val="000000"/>
                <w:sz w:val="20"/>
              </w:rPr>
              <w:t>ITT</w:t>
            </w:r>
            <w:r w:rsidRPr="0035582B">
              <w:rPr>
                <w:color w:val="000000"/>
                <w:sz w:val="20"/>
              </w:rPr>
              <w:t xml:space="preserve"> 4.5.</w:t>
            </w:r>
          </w:p>
        </w:tc>
        <w:tc>
          <w:tcPr>
            <w:tcW w:w="1440" w:type="dxa"/>
          </w:tcPr>
          <w:p w14:paraId="3564F641"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tcPr>
          <w:p w14:paraId="7D47F2D4" w14:textId="77777777" w:rsidR="001370AD" w:rsidRPr="0035582B" w:rsidRDefault="001370AD" w:rsidP="00195497">
            <w:pPr>
              <w:spacing w:before="60" w:after="60" w:line="276" w:lineRule="auto"/>
              <w:rPr>
                <w:color w:val="000000"/>
                <w:sz w:val="20"/>
              </w:rPr>
            </w:pPr>
            <w:proofErr w:type="gramStart"/>
            <w:r w:rsidRPr="0035582B">
              <w:rPr>
                <w:color w:val="000000"/>
                <w:sz w:val="20"/>
              </w:rPr>
              <w:t>Existing  JV</w:t>
            </w:r>
            <w:proofErr w:type="gramEnd"/>
            <w:r w:rsidRPr="0035582B">
              <w:rPr>
                <w:color w:val="000000"/>
                <w:sz w:val="20"/>
              </w:rPr>
              <w:t xml:space="preserve"> must meet requirement</w:t>
            </w:r>
          </w:p>
        </w:tc>
        <w:tc>
          <w:tcPr>
            <w:tcW w:w="1440" w:type="dxa"/>
          </w:tcPr>
          <w:p w14:paraId="4C3B9957" w14:textId="77777777" w:rsidR="001370AD" w:rsidRPr="0035582B" w:rsidRDefault="001370AD" w:rsidP="00195497">
            <w:pPr>
              <w:spacing w:before="60" w:after="60" w:line="276" w:lineRule="auto"/>
              <w:rPr>
                <w:color w:val="000000"/>
                <w:sz w:val="20"/>
              </w:rPr>
            </w:pPr>
            <w:r w:rsidRPr="0035582B">
              <w:rPr>
                <w:color w:val="000000"/>
                <w:sz w:val="20"/>
              </w:rPr>
              <w:t xml:space="preserve">Must meet requirement </w:t>
            </w:r>
          </w:p>
        </w:tc>
        <w:tc>
          <w:tcPr>
            <w:tcW w:w="1440" w:type="dxa"/>
          </w:tcPr>
          <w:p w14:paraId="25766EDB" w14:textId="77777777" w:rsidR="001370AD" w:rsidRPr="0035582B" w:rsidRDefault="001370AD" w:rsidP="00195497">
            <w:pPr>
              <w:spacing w:before="60" w:after="60" w:line="276" w:lineRule="auto"/>
              <w:rPr>
                <w:color w:val="000000"/>
                <w:sz w:val="20"/>
              </w:rPr>
            </w:pPr>
            <w:r w:rsidRPr="0035582B">
              <w:rPr>
                <w:color w:val="000000"/>
                <w:sz w:val="20"/>
              </w:rPr>
              <w:t>N / A</w:t>
            </w:r>
          </w:p>
        </w:tc>
        <w:tc>
          <w:tcPr>
            <w:tcW w:w="1980" w:type="dxa"/>
          </w:tcPr>
          <w:p w14:paraId="4B878FA4" w14:textId="77777777" w:rsidR="001370AD" w:rsidRPr="0035582B" w:rsidRDefault="001370AD" w:rsidP="00195497">
            <w:pPr>
              <w:spacing w:before="60" w:after="60" w:line="276" w:lineRule="auto"/>
              <w:rPr>
                <w:color w:val="000000"/>
                <w:sz w:val="20"/>
              </w:rPr>
            </w:pPr>
            <w:r w:rsidRPr="0035582B">
              <w:rPr>
                <w:color w:val="000000"/>
                <w:sz w:val="20"/>
              </w:rPr>
              <w:t xml:space="preserve">Letter of </w:t>
            </w:r>
            <w:r>
              <w:rPr>
                <w:color w:val="000000"/>
                <w:sz w:val="20"/>
              </w:rPr>
              <w:t>Tender</w:t>
            </w:r>
          </w:p>
        </w:tc>
      </w:tr>
      <w:tr w:rsidR="001370AD" w:rsidRPr="0035582B" w14:paraId="169546C2" w14:textId="77777777" w:rsidTr="00195497">
        <w:trPr>
          <w:cantSplit/>
        </w:trPr>
        <w:tc>
          <w:tcPr>
            <w:tcW w:w="1908" w:type="dxa"/>
          </w:tcPr>
          <w:p w14:paraId="17648BE0" w14:textId="77777777" w:rsidR="001370AD" w:rsidRPr="0035582B" w:rsidRDefault="001370AD" w:rsidP="00195497">
            <w:pPr>
              <w:spacing w:before="60" w:after="60" w:line="276" w:lineRule="auto"/>
              <w:rPr>
                <w:color w:val="000000"/>
                <w:sz w:val="20"/>
              </w:rPr>
            </w:pPr>
            <w:r w:rsidRPr="0035582B">
              <w:rPr>
                <w:color w:val="000000"/>
                <w:sz w:val="20"/>
              </w:rPr>
              <w:t>2.1.4 Government Owned Entity</w:t>
            </w:r>
          </w:p>
        </w:tc>
        <w:tc>
          <w:tcPr>
            <w:tcW w:w="3600" w:type="dxa"/>
          </w:tcPr>
          <w:p w14:paraId="0756D28A" w14:textId="77777777" w:rsidR="001370AD" w:rsidRPr="0035582B" w:rsidRDefault="001370AD" w:rsidP="00195497">
            <w:pPr>
              <w:spacing w:before="60" w:after="60" w:line="276" w:lineRule="auto"/>
              <w:rPr>
                <w:color w:val="000000"/>
                <w:sz w:val="20"/>
              </w:rPr>
            </w:pPr>
            <w:r w:rsidRPr="0035582B">
              <w:rPr>
                <w:color w:val="000000"/>
                <w:sz w:val="20"/>
              </w:rPr>
              <w:t xml:space="preserve">Compliance with conditions of </w:t>
            </w:r>
            <w:r>
              <w:rPr>
                <w:color w:val="000000"/>
                <w:sz w:val="20"/>
              </w:rPr>
              <w:t>ITT</w:t>
            </w:r>
            <w:r w:rsidRPr="0035582B">
              <w:rPr>
                <w:color w:val="000000"/>
                <w:sz w:val="20"/>
              </w:rPr>
              <w:t xml:space="preserve"> 4.6</w:t>
            </w:r>
          </w:p>
        </w:tc>
        <w:tc>
          <w:tcPr>
            <w:tcW w:w="1440" w:type="dxa"/>
            <w:vAlign w:val="center"/>
          </w:tcPr>
          <w:p w14:paraId="28D7BA85"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71B579B"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6EFCC699" w14:textId="77777777" w:rsidR="001370AD" w:rsidRPr="0035582B" w:rsidRDefault="001370AD" w:rsidP="00195497">
            <w:pPr>
              <w:spacing w:before="60" w:after="60" w:line="276" w:lineRule="auto"/>
              <w:rPr>
                <w:color w:val="000000"/>
                <w:sz w:val="20"/>
              </w:rPr>
            </w:pPr>
            <w:r w:rsidRPr="0035582B">
              <w:rPr>
                <w:color w:val="000000"/>
                <w:sz w:val="20"/>
              </w:rPr>
              <w:t>Must meet requirement</w:t>
            </w:r>
          </w:p>
        </w:tc>
        <w:tc>
          <w:tcPr>
            <w:tcW w:w="1440" w:type="dxa"/>
            <w:vAlign w:val="center"/>
          </w:tcPr>
          <w:p w14:paraId="725BCDFF" w14:textId="77777777" w:rsidR="001370AD" w:rsidRPr="0035582B" w:rsidRDefault="001370AD" w:rsidP="00195497">
            <w:pPr>
              <w:spacing w:before="60" w:after="60" w:line="276" w:lineRule="auto"/>
              <w:rPr>
                <w:color w:val="000000"/>
                <w:sz w:val="20"/>
              </w:rPr>
            </w:pPr>
            <w:r w:rsidRPr="0035582B">
              <w:rPr>
                <w:color w:val="000000"/>
                <w:sz w:val="20"/>
              </w:rPr>
              <w:t>N/A</w:t>
            </w:r>
          </w:p>
        </w:tc>
        <w:tc>
          <w:tcPr>
            <w:tcW w:w="1980" w:type="dxa"/>
            <w:vAlign w:val="center"/>
          </w:tcPr>
          <w:p w14:paraId="46FA9790" w14:textId="77777777" w:rsidR="001370AD" w:rsidRPr="0035582B" w:rsidRDefault="001370AD" w:rsidP="00195497">
            <w:pPr>
              <w:spacing w:before="60" w:after="60" w:line="276" w:lineRule="auto"/>
              <w:rPr>
                <w:color w:val="000000"/>
                <w:sz w:val="20"/>
              </w:rPr>
            </w:pPr>
            <w:r w:rsidRPr="0035582B">
              <w:rPr>
                <w:color w:val="000000"/>
                <w:sz w:val="20"/>
              </w:rPr>
              <w:t>Form ELI –1.1 and 1.2, with attachments</w:t>
            </w:r>
          </w:p>
        </w:tc>
      </w:tr>
    </w:tbl>
    <w:p w14:paraId="77C832FA" w14:textId="77777777" w:rsidR="001370AD" w:rsidRDefault="001370AD" w:rsidP="001370AD">
      <w:pPr>
        <w:pStyle w:val="Heading1"/>
        <w:tabs>
          <w:tab w:val="left" w:pos="2214"/>
        </w:tabs>
        <w:spacing w:line="276" w:lineRule="auto"/>
        <w:rPr>
          <w:b w:val="0"/>
          <w:bCs/>
          <w:color w:val="000000"/>
          <w:sz w:val="24"/>
        </w:rPr>
      </w:pPr>
    </w:p>
    <w:p w14:paraId="56588AFE" w14:textId="77777777" w:rsidR="001370AD" w:rsidRDefault="001370AD" w:rsidP="001370AD"/>
    <w:p w14:paraId="1DD91AF3" w14:textId="77777777" w:rsidR="001370AD" w:rsidRDefault="001370AD" w:rsidP="001370AD"/>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7BFF3753" w14:textId="77777777" w:rsidTr="00195497">
        <w:trPr>
          <w:tblHeader/>
        </w:trPr>
        <w:tc>
          <w:tcPr>
            <w:tcW w:w="1548" w:type="dxa"/>
          </w:tcPr>
          <w:p w14:paraId="61CE2850"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3CED706F" w14:textId="77777777" w:rsidR="001370AD" w:rsidRPr="0035582B" w:rsidRDefault="001370AD" w:rsidP="00195497">
            <w:pPr>
              <w:pStyle w:val="S3-Heading2"/>
              <w:spacing w:line="276" w:lineRule="auto"/>
              <w:rPr>
                <w:color w:val="000000"/>
              </w:rPr>
            </w:pPr>
            <w:bookmarkStart w:id="359" w:name="_Toc64817498"/>
            <w:r w:rsidRPr="0035582B">
              <w:rPr>
                <w:color w:val="000000"/>
              </w:rPr>
              <w:t>2.</w:t>
            </w:r>
            <w:r>
              <w:rPr>
                <w:color w:val="000000"/>
              </w:rPr>
              <w:t>2</w:t>
            </w:r>
            <w:r w:rsidRPr="0035582B">
              <w:rPr>
                <w:color w:val="000000"/>
              </w:rPr>
              <w:tab/>
            </w:r>
            <w:r>
              <w:rPr>
                <w:color w:val="000000"/>
              </w:rPr>
              <w:t>Historical Contract Non-Performance</w:t>
            </w:r>
            <w:bookmarkEnd w:id="359"/>
          </w:p>
        </w:tc>
      </w:tr>
      <w:tr w:rsidR="001370AD" w:rsidRPr="0035582B" w14:paraId="5A9006DB" w14:textId="77777777" w:rsidTr="00195497">
        <w:trPr>
          <w:cantSplit/>
          <w:tblHeader/>
        </w:trPr>
        <w:tc>
          <w:tcPr>
            <w:tcW w:w="1548" w:type="dxa"/>
            <w:vMerge w:val="restart"/>
            <w:shd w:val="clear" w:color="auto" w:fill="FFF5EB"/>
            <w:vAlign w:val="center"/>
          </w:tcPr>
          <w:p w14:paraId="08FA65AA"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091ADDA3"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6B57680"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453B84F1" w14:textId="77777777" w:rsidTr="00195497">
        <w:trPr>
          <w:cantSplit/>
          <w:tblHeader/>
        </w:trPr>
        <w:tc>
          <w:tcPr>
            <w:tcW w:w="1548" w:type="dxa"/>
            <w:vMerge/>
            <w:shd w:val="clear" w:color="auto" w:fill="FFF5EB"/>
          </w:tcPr>
          <w:p w14:paraId="6263F126"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2F2726BB"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C05AB4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50897ADE" w14:textId="77777777" w:rsidR="001370AD" w:rsidRPr="0035582B" w:rsidRDefault="001370AD" w:rsidP="00195497">
            <w:pPr>
              <w:pStyle w:val="titulo"/>
              <w:spacing w:before="40" w:line="276" w:lineRule="auto"/>
              <w:rPr>
                <w:b w:val="0"/>
                <w:color w:val="000000"/>
                <w:sz w:val="20"/>
              </w:rPr>
            </w:pPr>
          </w:p>
        </w:tc>
      </w:tr>
      <w:tr w:rsidR="001370AD" w:rsidRPr="0035582B" w14:paraId="08187EA0" w14:textId="77777777" w:rsidTr="00195497">
        <w:trPr>
          <w:cantSplit/>
          <w:tblHeader/>
        </w:trPr>
        <w:tc>
          <w:tcPr>
            <w:tcW w:w="1548" w:type="dxa"/>
            <w:vMerge/>
            <w:shd w:val="clear" w:color="auto" w:fill="FFF5EB"/>
          </w:tcPr>
          <w:p w14:paraId="1767F9C7"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0AE6142C"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37A09D66"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27C31B7C"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03023E31"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1F48519C" w14:textId="77777777" w:rsidTr="00195497">
        <w:trPr>
          <w:cantSplit/>
          <w:trHeight w:val="575"/>
          <w:tblHeader/>
        </w:trPr>
        <w:tc>
          <w:tcPr>
            <w:tcW w:w="1548" w:type="dxa"/>
            <w:vMerge/>
            <w:shd w:val="clear" w:color="auto" w:fill="FFF5EB"/>
          </w:tcPr>
          <w:p w14:paraId="2EBE62AC"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58DC20D6"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0FE4A3D3"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516D8B00"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727A656D"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5C91EC0D"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198676" w14:textId="77777777" w:rsidR="001370AD" w:rsidRPr="0035582B" w:rsidRDefault="001370AD" w:rsidP="00195497">
            <w:pPr>
              <w:spacing w:before="40" w:line="276" w:lineRule="auto"/>
              <w:rPr>
                <w:b/>
                <w:color w:val="000000"/>
                <w:sz w:val="20"/>
              </w:rPr>
            </w:pPr>
          </w:p>
        </w:tc>
      </w:tr>
      <w:tr w:rsidR="001370AD" w:rsidRPr="0035582B" w14:paraId="18CCCD36" w14:textId="77777777" w:rsidTr="00195497">
        <w:trPr>
          <w:trHeight w:val="1421"/>
        </w:trPr>
        <w:tc>
          <w:tcPr>
            <w:tcW w:w="1548" w:type="dxa"/>
          </w:tcPr>
          <w:p w14:paraId="346F8100" w14:textId="77777777" w:rsidR="001370AD" w:rsidRPr="0035582B" w:rsidRDefault="001370AD" w:rsidP="00195497">
            <w:pPr>
              <w:spacing w:line="276" w:lineRule="auto"/>
              <w:rPr>
                <w:color w:val="000000"/>
                <w:sz w:val="20"/>
              </w:rPr>
            </w:pPr>
            <w:r w:rsidRPr="00963453">
              <w:rPr>
                <w:bCs/>
                <w:color w:val="000000"/>
                <w:sz w:val="20"/>
              </w:rPr>
              <w:t>2.2.1 History of Non-Performing Contracts</w:t>
            </w:r>
          </w:p>
        </w:tc>
        <w:tc>
          <w:tcPr>
            <w:tcW w:w="3960" w:type="dxa"/>
          </w:tcPr>
          <w:p w14:paraId="34B4A0BC" w14:textId="77777777" w:rsidR="001370AD" w:rsidRPr="0035582B" w:rsidRDefault="001370AD" w:rsidP="00195497">
            <w:pPr>
              <w:spacing w:line="276" w:lineRule="auto"/>
              <w:rPr>
                <w:color w:val="000000"/>
                <w:sz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14:paraId="10872DEF"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color w:val="000000"/>
                <w:sz w:val="20"/>
                <w:vertAlign w:val="superscript"/>
              </w:rPr>
              <w:t>1 &amp; 2</w:t>
            </w:r>
          </w:p>
        </w:tc>
        <w:tc>
          <w:tcPr>
            <w:tcW w:w="1440" w:type="dxa"/>
          </w:tcPr>
          <w:p w14:paraId="2CF9D0F0" w14:textId="77777777" w:rsidR="001370AD" w:rsidRDefault="001370AD" w:rsidP="00195497">
            <w:pPr>
              <w:spacing w:line="276" w:lineRule="auto"/>
              <w:jc w:val="center"/>
              <w:rPr>
                <w:color w:val="000000"/>
                <w:sz w:val="20"/>
              </w:rPr>
            </w:pPr>
          </w:p>
          <w:p w14:paraId="06D159FD" w14:textId="77777777" w:rsidR="001370AD" w:rsidRPr="0035582B" w:rsidRDefault="001370AD" w:rsidP="00195497">
            <w:pPr>
              <w:spacing w:line="276" w:lineRule="auto"/>
              <w:jc w:val="center"/>
              <w:rPr>
                <w:color w:val="000000"/>
                <w:sz w:val="20"/>
              </w:rPr>
            </w:pPr>
            <w:r w:rsidRPr="00963453">
              <w:rPr>
                <w:color w:val="000000"/>
                <w:sz w:val="20"/>
              </w:rPr>
              <w:t>Must meet requirements</w:t>
            </w:r>
          </w:p>
        </w:tc>
        <w:tc>
          <w:tcPr>
            <w:tcW w:w="1440" w:type="dxa"/>
          </w:tcPr>
          <w:p w14:paraId="2875E760" w14:textId="77777777" w:rsidR="001370AD" w:rsidRDefault="001370AD" w:rsidP="00195497">
            <w:pPr>
              <w:spacing w:line="276" w:lineRule="auto"/>
              <w:jc w:val="center"/>
              <w:rPr>
                <w:color w:val="000000"/>
                <w:sz w:val="20"/>
              </w:rPr>
            </w:pPr>
          </w:p>
          <w:p w14:paraId="4E3A04A6" w14:textId="77777777" w:rsidR="001370AD" w:rsidRPr="0035582B" w:rsidRDefault="001370AD" w:rsidP="00195497">
            <w:pPr>
              <w:spacing w:line="276" w:lineRule="auto"/>
              <w:jc w:val="center"/>
              <w:rPr>
                <w:color w:val="000000"/>
                <w:sz w:val="20"/>
              </w:rPr>
            </w:pPr>
            <w:r w:rsidRPr="00963453">
              <w:rPr>
                <w:color w:val="000000"/>
                <w:sz w:val="20"/>
              </w:rPr>
              <w:t>Must meet requirement</w:t>
            </w:r>
            <w:r w:rsidRPr="00963453">
              <w:rPr>
                <w:rStyle w:val="FootnoteReference"/>
                <w:color w:val="000000"/>
                <w:sz w:val="20"/>
              </w:rPr>
              <w:footnoteReference w:id="2"/>
            </w:r>
          </w:p>
        </w:tc>
        <w:tc>
          <w:tcPr>
            <w:tcW w:w="1440" w:type="dxa"/>
          </w:tcPr>
          <w:p w14:paraId="22D125AE" w14:textId="77777777" w:rsidR="001370AD" w:rsidRDefault="001370AD" w:rsidP="00195497">
            <w:pPr>
              <w:spacing w:line="276" w:lineRule="auto"/>
              <w:jc w:val="center"/>
              <w:rPr>
                <w:color w:val="000000"/>
                <w:sz w:val="20"/>
              </w:rPr>
            </w:pPr>
          </w:p>
          <w:p w14:paraId="4C9F41BA"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14A95B48" w14:textId="77777777" w:rsidR="001370AD" w:rsidRDefault="001370AD" w:rsidP="00195497">
            <w:pPr>
              <w:spacing w:line="276" w:lineRule="auto"/>
              <w:jc w:val="center"/>
              <w:rPr>
                <w:color w:val="000000"/>
                <w:sz w:val="20"/>
              </w:rPr>
            </w:pPr>
          </w:p>
          <w:p w14:paraId="401FA369" w14:textId="77777777" w:rsidR="001370AD" w:rsidRPr="0035582B" w:rsidRDefault="001370AD" w:rsidP="00195497">
            <w:pPr>
              <w:spacing w:line="276" w:lineRule="auto"/>
              <w:jc w:val="center"/>
              <w:rPr>
                <w:color w:val="000000"/>
                <w:sz w:val="20"/>
              </w:rPr>
            </w:pPr>
            <w:r w:rsidRPr="00963453">
              <w:rPr>
                <w:color w:val="000000"/>
                <w:sz w:val="20"/>
              </w:rPr>
              <w:t>Form CON-2</w:t>
            </w:r>
          </w:p>
        </w:tc>
      </w:tr>
      <w:tr w:rsidR="001370AD" w:rsidRPr="0035582B" w14:paraId="531FC146" w14:textId="77777777" w:rsidTr="00195497">
        <w:trPr>
          <w:trHeight w:val="1483"/>
        </w:trPr>
        <w:tc>
          <w:tcPr>
            <w:tcW w:w="1548" w:type="dxa"/>
          </w:tcPr>
          <w:p w14:paraId="03E950D6" w14:textId="77777777" w:rsidR="001370AD" w:rsidRPr="0035582B" w:rsidRDefault="001370AD" w:rsidP="00195497">
            <w:pPr>
              <w:spacing w:line="276" w:lineRule="auto"/>
              <w:rPr>
                <w:color w:val="000000"/>
                <w:sz w:val="20"/>
              </w:rPr>
            </w:pPr>
            <w:r w:rsidRPr="00963453">
              <w:rPr>
                <w:bCs/>
                <w:color w:val="000000"/>
                <w:sz w:val="20"/>
              </w:rPr>
              <w:t>2.2.2 Pending Litigation</w:t>
            </w:r>
          </w:p>
        </w:tc>
        <w:tc>
          <w:tcPr>
            <w:tcW w:w="3960" w:type="dxa"/>
          </w:tcPr>
          <w:p w14:paraId="28CEC868" w14:textId="77777777" w:rsidR="001370AD" w:rsidRPr="0035582B" w:rsidRDefault="001370AD" w:rsidP="00195497">
            <w:pPr>
              <w:spacing w:line="276" w:lineRule="auto"/>
              <w:rPr>
                <w:color w:val="000000"/>
                <w:sz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14:paraId="1FEB0D22" w14:textId="77777777" w:rsidR="001370AD" w:rsidRDefault="001370AD" w:rsidP="00195497">
            <w:pPr>
              <w:spacing w:line="276" w:lineRule="auto"/>
              <w:jc w:val="center"/>
              <w:rPr>
                <w:color w:val="000000"/>
                <w:sz w:val="20"/>
              </w:rPr>
            </w:pPr>
          </w:p>
          <w:p w14:paraId="1763928B"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61F99305" w14:textId="77777777" w:rsidR="001370AD" w:rsidRDefault="001370AD" w:rsidP="00195497">
            <w:pPr>
              <w:spacing w:line="276" w:lineRule="auto"/>
              <w:jc w:val="center"/>
              <w:rPr>
                <w:color w:val="000000"/>
                <w:sz w:val="20"/>
              </w:rPr>
            </w:pPr>
          </w:p>
          <w:p w14:paraId="3E8A0D52" w14:textId="77777777" w:rsidR="001370AD" w:rsidRPr="0035582B" w:rsidRDefault="001370AD" w:rsidP="00195497">
            <w:pPr>
              <w:spacing w:line="276" w:lineRule="auto"/>
              <w:jc w:val="center"/>
              <w:rPr>
                <w:color w:val="000000"/>
                <w:sz w:val="20"/>
              </w:rPr>
            </w:pPr>
            <w:r w:rsidRPr="00963453">
              <w:rPr>
                <w:color w:val="000000"/>
                <w:sz w:val="20"/>
              </w:rPr>
              <w:t>N/A</w:t>
            </w:r>
          </w:p>
        </w:tc>
        <w:tc>
          <w:tcPr>
            <w:tcW w:w="1440" w:type="dxa"/>
          </w:tcPr>
          <w:p w14:paraId="512DC8D9" w14:textId="77777777" w:rsidR="001370AD" w:rsidRDefault="001370AD" w:rsidP="00195497">
            <w:pPr>
              <w:spacing w:line="276" w:lineRule="auto"/>
              <w:jc w:val="center"/>
              <w:rPr>
                <w:color w:val="000000"/>
                <w:sz w:val="20"/>
              </w:rPr>
            </w:pPr>
          </w:p>
          <w:p w14:paraId="647F004D" w14:textId="77777777" w:rsidR="001370AD" w:rsidRPr="0035582B" w:rsidRDefault="001370AD" w:rsidP="00195497">
            <w:pPr>
              <w:spacing w:line="276" w:lineRule="auto"/>
              <w:jc w:val="center"/>
              <w:rPr>
                <w:color w:val="000000"/>
                <w:sz w:val="20"/>
              </w:rPr>
            </w:pPr>
            <w:r w:rsidRPr="00963453">
              <w:rPr>
                <w:color w:val="000000"/>
                <w:sz w:val="20"/>
              </w:rPr>
              <w:t xml:space="preserve">Must meet requirement </w:t>
            </w:r>
          </w:p>
        </w:tc>
        <w:tc>
          <w:tcPr>
            <w:tcW w:w="1440" w:type="dxa"/>
          </w:tcPr>
          <w:p w14:paraId="773B7125" w14:textId="77777777" w:rsidR="001370AD" w:rsidRDefault="001370AD" w:rsidP="00195497">
            <w:pPr>
              <w:spacing w:line="276" w:lineRule="auto"/>
              <w:jc w:val="center"/>
              <w:rPr>
                <w:color w:val="000000"/>
                <w:sz w:val="20"/>
              </w:rPr>
            </w:pPr>
          </w:p>
          <w:p w14:paraId="3E709D37" w14:textId="77777777" w:rsidR="001370AD" w:rsidRPr="0035582B" w:rsidRDefault="001370AD" w:rsidP="00195497">
            <w:pPr>
              <w:spacing w:line="276" w:lineRule="auto"/>
              <w:jc w:val="center"/>
              <w:rPr>
                <w:color w:val="000000"/>
                <w:sz w:val="20"/>
              </w:rPr>
            </w:pPr>
            <w:r w:rsidRPr="00963453">
              <w:rPr>
                <w:color w:val="000000"/>
                <w:sz w:val="20"/>
              </w:rPr>
              <w:t>N/A</w:t>
            </w:r>
          </w:p>
        </w:tc>
        <w:tc>
          <w:tcPr>
            <w:tcW w:w="1980" w:type="dxa"/>
          </w:tcPr>
          <w:p w14:paraId="014C1BBB" w14:textId="77777777" w:rsidR="001370AD" w:rsidRDefault="001370AD" w:rsidP="00195497">
            <w:pPr>
              <w:pStyle w:val="Style11"/>
              <w:tabs>
                <w:tab w:val="left" w:leader="dot" w:pos="8424"/>
              </w:tabs>
              <w:spacing w:line="240" w:lineRule="auto"/>
              <w:rPr>
                <w:color w:val="000000"/>
                <w:sz w:val="20"/>
              </w:rPr>
            </w:pPr>
          </w:p>
          <w:p w14:paraId="5FD072C1" w14:textId="77777777" w:rsidR="001370AD" w:rsidRPr="00963453" w:rsidRDefault="001370AD" w:rsidP="00195497">
            <w:pPr>
              <w:pStyle w:val="Style11"/>
              <w:tabs>
                <w:tab w:val="left" w:leader="dot" w:pos="8424"/>
              </w:tabs>
              <w:spacing w:line="240" w:lineRule="auto"/>
              <w:jc w:val="center"/>
              <w:rPr>
                <w:color w:val="000000"/>
                <w:sz w:val="20"/>
              </w:rPr>
            </w:pPr>
            <w:r w:rsidRPr="00963453">
              <w:rPr>
                <w:color w:val="000000"/>
                <w:sz w:val="20"/>
              </w:rPr>
              <w:t>Form CON – 2</w:t>
            </w:r>
          </w:p>
          <w:p w14:paraId="5ACF3B31" w14:textId="77777777" w:rsidR="001370AD" w:rsidRDefault="001370AD" w:rsidP="00195497">
            <w:pPr>
              <w:spacing w:line="276" w:lineRule="auto"/>
              <w:jc w:val="center"/>
              <w:rPr>
                <w:color w:val="000000"/>
                <w:sz w:val="20"/>
              </w:rPr>
            </w:pPr>
          </w:p>
          <w:p w14:paraId="5B1EAD60" w14:textId="77777777" w:rsidR="001370AD" w:rsidRDefault="001370AD" w:rsidP="00195497">
            <w:pPr>
              <w:spacing w:line="276" w:lineRule="auto"/>
              <w:jc w:val="center"/>
              <w:rPr>
                <w:color w:val="000000"/>
                <w:sz w:val="20"/>
              </w:rPr>
            </w:pPr>
          </w:p>
          <w:p w14:paraId="42EE2F44" w14:textId="77777777" w:rsidR="001370AD" w:rsidRDefault="001370AD" w:rsidP="00195497">
            <w:pPr>
              <w:spacing w:line="276" w:lineRule="auto"/>
              <w:jc w:val="center"/>
              <w:rPr>
                <w:color w:val="000000"/>
                <w:sz w:val="20"/>
              </w:rPr>
            </w:pPr>
          </w:p>
          <w:p w14:paraId="4698130D" w14:textId="77777777" w:rsidR="001370AD" w:rsidRPr="0035582B" w:rsidRDefault="001370AD" w:rsidP="00195497">
            <w:pPr>
              <w:spacing w:line="276" w:lineRule="auto"/>
              <w:jc w:val="center"/>
              <w:rPr>
                <w:color w:val="000000"/>
                <w:sz w:val="20"/>
              </w:rPr>
            </w:pPr>
          </w:p>
        </w:tc>
      </w:tr>
    </w:tbl>
    <w:p w14:paraId="0A001B9C" w14:textId="77777777" w:rsidR="001370AD" w:rsidRPr="0035582B" w:rsidRDefault="001370AD" w:rsidP="001370AD">
      <w:pPr>
        <w:pStyle w:val="Heading1"/>
        <w:tabs>
          <w:tab w:val="left" w:pos="2214"/>
        </w:tabs>
        <w:spacing w:line="276" w:lineRule="auto"/>
        <w:rPr>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1370AD" w:rsidRPr="0035582B" w14:paraId="25D13154" w14:textId="77777777" w:rsidTr="00195497">
        <w:trPr>
          <w:tblHeader/>
        </w:trPr>
        <w:tc>
          <w:tcPr>
            <w:tcW w:w="1548" w:type="dxa"/>
          </w:tcPr>
          <w:p w14:paraId="412FF3DB" w14:textId="77777777" w:rsidR="001370AD" w:rsidRPr="0035582B" w:rsidRDefault="001370AD" w:rsidP="00195497">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7AAFDA2" w14:textId="77777777" w:rsidR="001370AD" w:rsidRPr="0035582B" w:rsidRDefault="001370AD" w:rsidP="00195497">
            <w:pPr>
              <w:pStyle w:val="S3-Heading2"/>
              <w:spacing w:line="276" w:lineRule="auto"/>
              <w:rPr>
                <w:color w:val="000000"/>
              </w:rPr>
            </w:pPr>
            <w:bookmarkStart w:id="360" w:name="_Toc498339862"/>
            <w:bookmarkStart w:id="361" w:name="_Toc498848209"/>
            <w:bookmarkStart w:id="362" w:name="_Toc499021787"/>
            <w:bookmarkStart w:id="363" w:name="_Toc499023470"/>
            <w:bookmarkStart w:id="364" w:name="_Toc501529952"/>
            <w:bookmarkStart w:id="365" w:name="_Toc503874230"/>
            <w:bookmarkStart w:id="366" w:name="_Toc23215166"/>
            <w:bookmarkStart w:id="367" w:name="_Toc235671313"/>
            <w:r w:rsidRPr="0035582B">
              <w:rPr>
                <w:color w:val="000000"/>
              </w:rPr>
              <w:t>2.</w:t>
            </w:r>
            <w:r>
              <w:rPr>
                <w:color w:val="000000"/>
              </w:rPr>
              <w:t>3</w:t>
            </w:r>
            <w:r w:rsidRPr="0035582B">
              <w:rPr>
                <w:color w:val="000000"/>
              </w:rPr>
              <w:t xml:space="preserve"> </w:t>
            </w:r>
            <w:r w:rsidRPr="0035582B">
              <w:rPr>
                <w:color w:val="000000"/>
              </w:rPr>
              <w:tab/>
              <w:t>Financial Situation</w:t>
            </w:r>
            <w:bookmarkEnd w:id="360"/>
            <w:bookmarkEnd w:id="361"/>
            <w:bookmarkEnd w:id="362"/>
            <w:bookmarkEnd w:id="363"/>
            <w:bookmarkEnd w:id="364"/>
            <w:bookmarkEnd w:id="365"/>
            <w:bookmarkEnd w:id="366"/>
            <w:bookmarkEnd w:id="367"/>
          </w:p>
        </w:tc>
      </w:tr>
      <w:tr w:rsidR="001370AD" w:rsidRPr="0035582B" w14:paraId="73E07966" w14:textId="77777777" w:rsidTr="00195497">
        <w:trPr>
          <w:cantSplit/>
          <w:tblHeader/>
        </w:trPr>
        <w:tc>
          <w:tcPr>
            <w:tcW w:w="1548" w:type="dxa"/>
            <w:vMerge w:val="restart"/>
            <w:shd w:val="clear" w:color="auto" w:fill="FFF5EB"/>
            <w:vAlign w:val="center"/>
          </w:tcPr>
          <w:p w14:paraId="655E388F" w14:textId="77777777" w:rsidR="001370AD" w:rsidRPr="0035582B" w:rsidRDefault="001370AD" w:rsidP="00195497">
            <w:pPr>
              <w:spacing w:before="80" w:after="80" w:line="276" w:lineRule="auto"/>
              <w:jc w:val="center"/>
              <w:rPr>
                <w:b/>
                <w:color w:val="000000"/>
                <w:sz w:val="20"/>
              </w:rPr>
            </w:pPr>
            <w:r w:rsidRPr="0035582B">
              <w:rPr>
                <w:b/>
                <w:color w:val="000000"/>
                <w:sz w:val="20"/>
              </w:rPr>
              <w:t>Sub-Factor</w:t>
            </w:r>
          </w:p>
        </w:tc>
        <w:tc>
          <w:tcPr>
            <w:tcW w:w="9720" w:type="dxa"/>
            <w:gridSpan w:val="5"/>
            <w:shd w:val="clear" w:color="auto" w:fill="FFF5EB"/>
          </w:tcPr>
          <w:p w14:paraId="6AACA60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C696F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77C9FFCB" w14:textId="77777777" w:rsidTr="00195497">
        <w:trPr>
          <w:cantSplit/>
          <w:tblHeader/>
        </w:trPr>
        <w:tc>
          <w:tcPr>
            <w:tcW w:w="1548" w:type="dxa"/>
            <w:vMerge/>
            <w:shd w:val="clear" w:color="auto" w:fill="FFF5EB"/>
          </w:tcPr>
          <w:p w14:paraId="059E2B61" w14:textId="77777777" w:rsidR="001370AD" w:rsidRPr="0035582B" w:rsidRDefault="001370AD" w:rsidP="00195497">
            <w:pPr>
              <w:spacing w:before="80" w:after="80" w:line="276" w:lineRule="auto"/>
              <w:jc w:val="center"/>
              <w:rPr>
                <w:b/>
                <w:color w:val="000000"/>
                <w:sz w:val="20"/>
              </w:rPr>
            </w:pPr>
          </w:p>
        </w:tc>
        <w:tc>
          <w:tcPr>
            <w:tcW w:w="3960" w:type="dxa"/>
            <w:vMerge w:val="restart"/>
            <w:shd w:val="clear" w:color="auto" w:fill="FFF5EB"/>
            <w:vAlign w:val="center"/>
          </w:tcPr>
          <w:p w14:paraId="1FF2DC51" w14:textId="77777777" w:rsidR="001370AD" w:rsidRPr="0035582B" w:rsidRDefault="001370AD" w:rsidP="00195497">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2FACC1E" w14:textId="77777777" w:rsidR="001370AD" w:rsidRPr="0035582B" w:rsidRDefault="001370AD" w:rsidP="00195497">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2A7579AF" w14:textId="77777777" w:rsidR="001370AD" w:rsidRPr="0035582B" w:rsidRDefault="001370AD" w:rsidP="00195497">
            <w:pPr>
              <w:pStyle w:val="titulo"/>
              <w:spacing w:before="40" w:line="276" w:lineRule="auto"/>
              <w:rPr>
                <w:b w:val="0"/>
                <w:color w:val="000000"/>
                <w:sz w:val="20"/>
              </w:rPr>
            </w:pPr>
          </w:p>
        </w:tc>
      </w:tr>
      <w:tr w:rsidR="001370AD" w:rsidRPr="0035582B" w14:paraId="18C76014" w14:textId="77777777" w:rsidTr="00195497">
        <w:trPr>
          <w:cantSplit/>
          <w:tblHeader/>
        </w:trPr>
        <w:tc>
          <w:tcPr>
            <w:tcW w:w="1548" w:type="dxa"/>
            <w:vMerge/>
            <w:shd w:val="clear" w:color="auto" w:fill="FFF5EB"/>
          </w:tcPr>
          <w:p w14:paraId="1B670B0E" w14:textId="77777777" w:rsidR="001370AD" w:rsidRPr="0035582B" w:rsidRDefault="001370AD" w:rsidP="00195497">
            <w:pPr>
              <w:spacing w:before="80" w:after="80" w:line="276" w:lineRule="auto"/>
              <w:ind w:hanging="360"/>
              <w:jc w:val="center"/>
              <w:rPr>
                <w:b/>
                <w:color w:val="000000"/>
                <w:sz w:val="20"/>
              </w:rPr>
            </w:pPr>
          </w:p>
        </w:tc>
        <w:tc>
          <w:tcPr>
            <w:tcW w:w="3960" w:type="dxa"/>
            <w:vMerge/>
            <w:shd w:val="clear" w:color="auto" w:fill="FFF5EB"/>
          </w:tcPr>
          <w:p w14:paraId="5B1FD8BF" w14:textId="77777777" w:rsidR="001370AD" w:rsidRPr="0035582B" w:rsidRDefault="001370AD" w:rsidP="00195497">
            <w:pPr>
              <w:spacing w:before="80" w:after="80" w:line="276" w:lineRule="auto"/>
              <w:jc w:val="center"/>
              <w:rPr>
                <w:b/>
                <w:color w:val="000000"/>
                <w:sz w:val="20"/>
              </w:rPr>
            </w:pPr>
          </w:p>
        </w:tc>
        <w:tc>
          <w:tcPr>
            <w:tcW w:w="1440" w:type="dxa"/>
            <w:vMerge w:val="restart"/>
            <w:shd w:val="clear" w:color="auto" w:fill="FFF5EB"/>
            <w:vAlign w:val="center"/>
          </w:tcPr>
          <w:p w14:paraId="6FCB0E38" w14:textId="77777777" w:rsidR="001370AD" w:rsidRPr="0035582B" w:rsidRDefault="001370AD" w:rsidP="00195497">
            <w:pPr>
              <w:spacing w:before="40" w:line="276" w:lineRule="auto"/>
              <w:jc w:val="center"/>
              <w:rPr>
                <w:b/>
                <w:color w:val="000000"/>
                <w:sz w:val="20"/>
              </w:rPr>
            </w:pPr>
            <w:r w:rsidRPr="0035582B">
              <w:rPr>
                <w:b/>
                <w:color w:val="000000"/>
                <w:sz w:val="20"/>
              </w:rPr>
              <w:t>Single Entity</w:t>
            </w:r>
          </w:p>
        </w:tc>
        <w:tc>
          <w:tcPr>
            <w:tcW w:w="4320" w:type="dxa"/>
            <w:gridSpan w:val="3"/>
            <w:shd w:val="clear" w:color="auto" w:fill="FFF5EB"/>
          </w:tcPr>
          <w:p w14:paraId="5BED7DB1" w14:textId="77777777" w:rsidR="001370AD" w:rsidRPr="0035582B" w:rsidRDefault="001370AD" w:rsidP="00195497">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40FBD92D" w14:textId="77777777" w:rsidR="001370AD" w:rsidRPr="0035582B" w:rsidRDefault="001370AD" w:rsidP="00195497">
            <w:pPr>
              <w:pStyle w:val="titulo"/>
              <w:spacing w:before="40" w:after="0" w:line="276" w:lineRule="auto"/>
              <w:rPr>
                <w:rFonts w:ascii="Times New Roman" w:hAnsi="Times New Roman"/>
                <w:color w:val="000000"/>
                <w:sz w:val="20"/>
              </w:rPr>
            </w:pPr>
          </w:p>
        </w:tc>
      </w:tr>
      <w:tr w:rsidR="001370AD" w:rsidRPr="0035582B" w14:paraId="65C5D911" w14:textId="77777777" w:rsidTr="00195497">
        <w:trPr>
          <w:cantSplit/>
          <w:trHeight w:val="575"/>
          <w:tblHeader/>
        </w:trPr>
        <w:tc>
          <w:tcPr>
            <w:tcW w:w="1548" w:type="dxa"/>
            <w:vMerge/>
            <w:shd w:val="clear" w:color="auto" w:fill="FFF5EB"/>
          </w:tcPr>
          <w:p w14:paraId="33BD92BE" w14:textId="77777777" w:rsidR="001370AD" w:rsidRPr="0035582B" w:rsidRDefault="001370AD" w:rsidP="00195497">
            <w:pPr>
              <w:spacing w:line="276" w:lineRule="auto"/>
              <w:ind w:left="360" w:hanging="360"/>
              <w:rPr>
                <w:b/>
                <w:color w:val="000000"/>
                <w:sz w:val="20"/>
              </w:rPr>
            </w:pPr>
          </w:p>
        </w:tc>
        <w:tc>
          <w:tcPr>
            <w:tcW w:w="3960" w:type="dxa"/>
            <w:vMerge/>
            <w:shd w:val="clear" w:color="auto" w:fill="FFF5EB"/>
          </w:tcPr>
          <w:p w14:paraId="0AB354B3" w14:textId="77777777" w:rsidR="001370AD" w:rsidRPr="0035582B" w:rsidRDefault="001370AD" w:rsidP="00195497">
            <w:pPr>
              <w:spacing w:line="276" w:lineRule="auto"/>
              <w:ind w:left="360" w:hanging="360"/>
              <w:rPr>
                <w:b/>
                <w:color w:val="000000"/>
                <w:sz w:val="20"/>
              </w:rPr>
            </w:pPr>
          </w:p>
        </w:tc>
        <w:tc>
          <w:tcPr>
            <w:tcW w:w="1440" w:type="dxa"/>
            <w:vMerge/>
            <w:shd w:val="clear" w:color="auto" w:fill="FFF5EB"/>
          </w:tcPr>
          <w:p w14:paraId="1CC50A0E" w14:textId="77777777" w:rsidR="001370AD" w:rsidRPr="0035582B" w:rsidRDefault="001370AD" w:rsidP="00195497">
            <w:pPr>
              <w:keepNext/>
              <w:spacing w:before="40" w:line="276" w:lineRule="auto"/>
              <w:rPr>
                <w:b/>
                <w:color w:val="000000"/>
                <w:sz w:val="20"/>
              </w:rPr>
            </w:pPr>
          </w:p>
        </w:tc>
        <w:tc>
          <w:tcPr>
            <w:tcW w:w="1440" w:type="dxa"/>
            <w:shd w:val="clear" w:color="auto" w:fill="FFF5EB"/>
            <w:vAlign w:val="center"/>
          </w:tcPr>
          <w:p w14:paraId="4E1F894F"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440" w:type="dxa"/>
            <w:shd w:val="clear" w:color="auto" w:fill="FFF5EB"/>
            <w:vAlign w:val="center"/>
          </w:tcPr>
          <w:p w14:paraId="2AE38DD1"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440" w:type="dxa"/>
            <w:shd w:val="clear" w:color="auto" w:fill="FFF5EB"/>
            <w:vAlign w:val="center"/>
          </w:tcPr>
          <w:p w14:paraId="76C456E6"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1980" w:type="dxa"/>
            <w:vMerge/>
            <w:shd w:val="clear" w:color="auto" w:fill="FFF5EB"/>
          </w:tcPr>
          <w:p w14:paraId="6546BCCC" w14:textId="77777777" w:rsidR="001370AD" w:rsidRPr="0035582B" w:rsidRDefault="001370AD" w:rsidP="00195497">
            <w:pPr>
              <w:spacing w:before="40" w:line="276" w:lineRule="auto"/>
              <w:rPr>
                <w:b/>
                <w:color w:val="000000"/>
                <w:sz w:val="20"/>
              </w:rPr>
            </w:pPr>
          </w:p>
        </w:tc>
      </w:tr>
      <w:tr w:rsidR="001370AD" w:rsidRPr="0035582B" w14:paraId="20FD8152" w14:textId="77777777" w:rsidTr="00195497">
        <w:trPr>
          <w:trHeight w:val="2332"/>
        </w:trPr>
        <w:tc>
          <w:tcPr>
            <w:tcW w:w="1548" w:type="dxa"/>
          </w:tcPr>
          <w:p w14:paraId="72253DC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.1 Historical Financial Performance</w:t>
            </w:r>
          </w:p>
        </w:tc>
        <w:tc>
          <w:tcPr>
            <w:tcW w:w="3960" w:type="dxa"/>
          </w:tcPr>
          <w:p w14:paraId="19C03558" w14:textId="799CF35A" w:rsidR="001370AD" w:rsidRPr="0035582B" w:rsidRDefault="001370AD" w:rsidP="00195497">
            <w:pPr>
              <w:spacing w:line="276" w:lineRule="auto"/>
              <w:rPr>
                <w:color w:val="000000"/>
                <w:sz w:val="20"/>
              </w:rPr>
            </w:pPr>
            <w:r w:rsidRPr="0035582B">
              <w:rPr>
                <w:color w:val="000000"/>
                <w:sz w:val="20"/>
              </w:rPr>
              <w:t xml:space="preserve">Submission of audited balance sheets or if not required by the law of the Tenderer’s country, other financial statements acceptable to the Employer, for the last </w:t>
            </w:r>
            <w:r w:rsidRPr="0035582B">
              <w:rPr>
                <w:b/>
                <w:bCs/>
                <w:color w:val="000000"/>
                <w:sz w:val="20"/>
              </w:rPr>
              <w:t>three (3)</w:t>
            </w:r>
            <w:r w:rsidRPr="0035582B">
              <w:rPr>
                <w:color w:val="000000"/>
                <w:sz w:val="20"/>
              </w:rPr>
              <w:t xml:space="preserve"> years to demonstrate the current soundness of the Tenderers financial position and its prospective </w:t>
            </w:r>
            <w:r w:rsidR="006B1FC3" w:rsidRPr="0035582B">
              <w:rPr>
                <w:color w:val="000000"/>
                <w:sz w:val="20"/>
              </w:rPr>
              <w:t>long-term</w:t>
            </w:r>
            <w:r w:rsidRPr="0035582B">
              <w:rPr>
                <w:color w:val="000000"/>
                <w:sz w:val="20"/>
              </w:rPr>
              <w:t xml:space="preserve"> profitability.</w:t>
            </w:r>
          </w:p>
          <w:p w14:paraId="7DCB250A" w14:textId="77777777" w:rsidR="001370AD" w:rsidRPr="0035582B" w:rsidRDefault="001370AD" w:rsidP="00195497">
            <w:pPr>
              <w:spacing w:line="276" w:lineRule="auto"/>
              <w:rPr>
                <w:color w:val="000000"/>
                <w:sz w:val="20"/>
              </w:rPr>
            </w:pPr>
          </w:p>
        </w:tc>
        <w:tc>
          <w:tcPr>
            <w:tcW w:w="1440" w:type="dxa"/>
            <w:vAlign w:val="center"/>
          </w:tcPr>
          <w:p w14:paraId="7558FA0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717DA3A7" w14:textId="77777777" w:rsidR="001370AD" w:rsidRPr="0035582B" w:rsidRDefault="001370AD" w:rsidP="00195497">
            <w:pPr>
              <w:spacing w:line="276" w:lineRule="auto"/>
              <w:jc w:val="center"/>
              <w:rPr>
                <w:color w:val="000000"/>
                <w:sz w:val="20"/>
              </w:rPr>
            </w:pPr>
            <w:r w:rsidRPr="0035582B">
              <w:rPr>
                <w:color w:val="000000"/>
                <w:sz w:val="20"/>
              </w:rPr>
              <w:t>N/A</w:t>
            </w:r>
          </w:p>
        </w:tc>
        <w:tc>
          <w:tcPr>
            <w:tcW w:w="1440" w:type="dxa"/>
            <w:vAlign w:val="center"/>
          </w:tcPr>
          <w:p w14:paraId="7BFC4343"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7AD5C73" w14:textId="77777777" w:rsidR="001370AD" w:rsidRPr="0035582B" w:rsidRDefault="001370AD" w:rsidP="00195497">
            <w:pPr>
              <w:spacing w:line="276" w:lineRule="auto"/>
              <w:jc w:val="center"/>
              <w:rPr>
                <w:color w:val="000000"/>
                <w:sz w:val="20"/>
              </w:rPr>
            </w:pPr>
            <w:r w:rsidRPr="0035582B">
              <w:rPr>
                <w:color w:val="000000"/>
                <w:sz w:val="20"/>
              </w:rPr>
              <w:t>N/A</w:t>
            </w:r>
          </w:p>
        </w:tc>
        <w:tc>
          <w:tcPr>
            <w:tcW w:w="1980" w:type="dxa"/>
            <w:vAlign w:val="center"/>
          </w:tcPr>
          <w:p w14:paraId="70C06C09" w14:textId="77777777" w:rsidR="001370AD" w:rsidRPr="0035582B" w:rsidRDefault="001370AD" w:rsidP="00195497">
            <w:pPr>
              <w:spacing w:line="276" w:lineRule="auto"/>
              <w:jc w:val="center"/>
              <w:rPr>
                <w:color w:val="000000"/>
                <w:sz w:val="20"/>
              </w:rPr>
            </w:pPr>
            <w:r w:rsidRPr="0035582B">
              <w:rPr>
                <w:color w:val="000000"/>
                <w:sz w:val="20"/>
              </w:rPr>
              <w:t>Form FIN – 2.1 with attachments</w:t>
            </w:r>
          </w:p>
        </w:tc>
      </w:tr>
      <w:tr w:rsidR="001370AD" w:rsidRPr="0035582B" w14:paraId="6C495CCC" w14:textId="77777777" w:rsidTr="00195497">
        <w:trPr>
          <w:trHeight w:val="1483"/>
        </w:trPr>
        <w:tc>
          <w:tcPr>
            <w:tcW w:w="1548" w:type="dxa"/>
          </w:tcPr>
          <w:p w14:paraId="3856D791"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.2. Average Annual Turnover</w:t>
            </w:r>
          </w:p>
          <w:p w14:paraId="7698B907" w14:textId="77777777" w:rsidR="001370AD" w:rsidRPr="0035582B" w:rsidRDefault="001370AD" w:rsidP="00195497">
            <w:pPr>
              <w:spacing w:line="276" w:lineRule="auto"/>
              <w:rPr>
                <w:color w:val="000000"/>
                <w:sz w:val="20"/>
              </w:rPr>
            </w:pPr>
          </w:p>
        </w:tc>
        <w:tc>
          <w:tcPr>
            <w:tcW w:w="3960" w:type="dxa"/>
          </w:tcPr>
          <w:p w14:paraId="5BFF3C33" w14:textId="5526264D" w:rsidR="001370AD" w:rsidRPr="0035582B" w:rsidRDefault="001370AD" w:rsidP="00195497">
            <w:pPr>
              <w:spacing w:line="276" w:lineRule="auto"/>
              <w:rPr>
                <w:color w:val="000000"/>
                <w:sz w:val="20"/>
              </w:rPr>
            </w:pPr>
            <w:r w:rsidRPr="0035582B">
              <w:rPr>
                <w:color w:val="000000"/>
                <w:sz w:val="20"/>
              </w:rPr>
              <w:t xml:space="preserve">Minimum average annual turnover of </w:t>
            </w:r>
            <w:proofErr w:type="gramStart"/>
            <w:r w:rsidRPr="007D630E">
              <w:rPr>
                <w:b/>
                <w:bCs/>
                <w:color w:val="5B9BD5"/>
                <w:sz w:val="20"/>
              </w:rPr>
              <w:t>MVR</w:t>
            </w:r>
            <w:r>
              <w:rPr>
                <w:b/>
                <w:bCs/>
                <w:color w:val="5B9BD5"/>
                <w:sz w:val="20"/>
              </w:rPr>
              <w:t xml:space="preserve"> </w:t>
            </w:r>
            <w:r w:rsidRPr="007D630E">
              <w:rPr>
                <w:b/>
                <w:bCs/>
                <w:color w:val="5B9BD5"/>
                <w:sz w:val="20"/>
              </w:rPr>
              <w:t xml:space="preserve"> </w:t>
            </w:r>
            <w:r w:rsidR="00247C62">
              <w:rPr>
                <w:b/>
                <w:bCs/>
                <w:color w:val="5B9BD5"/>
                <w:sz w:val="20"/>
              </w:rPr>
              <w:t>31,150</w:t>
            </w:r>
            <w:r w:rsidR="006B1FC3">
              <w:rPr>
                <w:b/>
                <w:bCs/>
                <w:color w:val="5B9BD5"/>
                <w:sz w:val="20"/>
              </w:rPr>
              <w:t>,000.00</w:t>
            </w:r>
            <w:proofErr w:type="gramEnd"/>
            <w:r w:rsidRPr="0035582B">
              <w:rPr>
                <w:color w:val="000000"/>
                <w:sz w:val="20"/>
              </w:rPr>
              <w:t xml:space="preserve">, within the last </w:t>
            </w:r>
            <w:r w:rsidRPr="0035582B">
              <w:rPr>
                <w:b/>
                <w:bCs/>
                <w:color w:val="000000"/>
                <w:sz w:val="20"/>
              </w:rPr>
              <w:t>three (3)</w:t>
            </w:r>
            <w:r w:rsidRPr="0035582B">
              <w:rPr>
                <w:color w:val="000000"/>
                <w:sz w:val="20"/>
              </w:rPr>
              <w:t xml:space="preserve"> years.</w:t>
            </w:r>
          </w:p>
        </w:tc>
        <w:tc>
          <w:tcPr>
            <w:tcW w:w="1440" w:type="dxa"/>
            <w:vAlign w:val="center"/>
          </w:tcPr>
          <w:p w14:paraId="69B557B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CF272CC"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2C2AF738" w14:textId="77777777" w:rsidR="001370AD" w:rsidRPr="0035582B" w:rsidRDefault="001370AD" w:rsidP="00195497">
            <w:pPr>
              <w:spacing w:line="276" w:lineRule="auto"/>
              <w:jc w:val="center"/>
              <w:rPr>
                <w:color w:val="000000"/>
                <w:sz w:val="20"/>
              </w:rPr>
            </w:pPr>
            <w:r w:rsidRPr="0035582B">
              <w:rPr>
                <w:color w:val="000000"/>
                <w:sz w:val="20"/>
              </w:rPr>
              <w:t>Must meet</w:t>
            </w:r>
          </w:p>
          <w:p w14:paraId="075AE39B"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44DA76FE" w14:textId="77777777" w:rsidR="001370AD" w:rsidRPr="0035582B" w:rsidRDefault="001370AD" w:rsidP="00195497">
            <w:pPr>
              <w:spacing w:line="276" w:lineRule="auto"/>
              <w:jc w:val="center"/>
              <w:rPr>
                <w:color w:val="000000"/>
                <w:sz w:val="20"/>
              </w:rPr>
            </w:pPr>
            <w:r w:rsidRPr="0035582B">
              <w:rPr>
                <w:color w:val="000000"/>
                <w:sz w:val="20"/>
              </w:rPr>
              <w:t>Must meet</w:t>
            </w:r>
          </w:p>
          <w:p w14:paraId="0C13C545"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D83971E" w14:textId="77777777" w:rsidR="001370AD" w:rsidRPr="0035582B" w:rsidRDefault="001370AD" w:rsidP="00195497">
            <w:pPr>
              <w:spacing w:line="276" w:lineRule="auto"/>
              <w:jc w:val="center"/>
              <w:rPr>
                <w:color w:val="000000"/>
                <w:sz w:val="20"/>
              </w:rPr>
            </w:pPr>
            <w:r w:rsidRPr="0035582B">
              <w:rPr>
                <w:color w:val="000000"/>
                <w:sz w:val="20"/>
              </w:rPr>
              <w:t>Form FIN –2.2</w:t>
            </w:r>
          </w:p>
        </w:tc>
      </w:tr>
      <w:tr w:rsidR="001370AD" w:rsidRPr="0035582B" w14:paraId="22D17A35" w14:textId="77777777" w:rsidTr="00195497">
        <w:trPr>
          <w:trHeight w:val="2259"/>
        </w:trPr>
        <w:tc>
          <w:tcPr>
            <w:tcW w:w="1548" w:type="dxa"/>
          </w:tcPr>
          <w:p w14:paraId="5579E489"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3</w:t>
            </w:r>
            <w:r w:rsidRPr="0035582B">
              <w:rPr>
                <w:color w:val="000000"/>
                <w:sz w:val="20"/>
              </w:rPr>
              <w:t xml:space="preserve">.3. </w:t>
            </w:r>
            <w:proofErr w:type="gramStart"/>
            <w:r w:rsidRPr="0035582B">
              <w:rPr>
                <w:color w:val="000000"/>
                <w:sz w:val="20"/>
              </w:rPr>
              <w:t>Financial  Resources</w:t>
            </w:r>
            <w:proofErr w:type="gramEnd"/>
          </w:p>
          <w:p w14:paraId="4041414C" w14:textId="77777777" w:rsidR="001370AD" w:rsidRPr="0035582B" w:rsidRDefault="001370AD" w:rsidP="00195497">
            <w:pPr>
              <w:spacing w:line="276" w:lineRule="auto"/>
              <w:rPr>
                <w:color w:val="000000"/>
                <w:sz w:val="20"/>
              </w:rPr>
            </w:pPr>
          </w:p>
        </w:tc>
        <w:tc>
          <w:tcPr>
            <w:tcW w:w="3960" w:type="dxa"/>
          </w:tcPr>
          <w:p w14:paraId="2272DF2C" w14:textId="77777777" w:rsidR="001370AD" w:rsidRPr="0035582B" w:rsidRDefault="001370AD" w:rsidP="00195497">
            <w:pPr>
              <w:spacing w:line="276" w:lineRule="auto"/>
              <w:rPr>
                <w:color w:val="000000"/>
                <w:sz w:val="20"/>
              </w:rPr>
            </w:pPr>
            <w:r w:rsidRPr="0035582B">
              <w:rPr>
                <w:color w:val="000000"/>
                <w:sz w:val="20"/>
              </w:rPr>
              <w:t xml:space="preserve">The Tenderer must demonstrate access to, or availability of, financial resources such as liquid assets, unencumbered real assets, lines of credit, and other financial means, other than any contractual advance payments to meet: </w:t>
            </w:r>
          </w:p>
          <w:p w14:paraId="2BE8574E" w14:textId="77777777" w:rsidR="001370AD" w:rsidRPr="0035582B" w:rsidRDefault="001370AD" w:rsidP="00195497">
            <w:pPr>
              <w:spacing w:line="276" w:lineRule="auto"/>
              <w:rPr>
                <w:color w:val="000000"/>
                <w:sz w:val="20"/>
              </w:rPr>
            </w:pPr>
            <w:r w:rsidRPr="0035582B">
              <w:rPr>
                <w:color w:val="000000"/>
                <w:sz w:val="20"/>
              </w:rPr>
              <w:t>(</w:t>
            </w:r>
            <w:proofErr w:type="spellStart"/>
            <w:r w:rsidRPr="0035582B">
              <w:rPr>
                <w:color w:val="000000"/>
                <w:sz w:val="20"/>
              </w:rPr>
              <w:t>i</w:t>
            </w:r>
            <w:proofErr w:type="spellEnd"/>
            <w:r w:rsidRPr="0035582B">
              <w:rPr>
                <w:color w:val="000000"/>
                <w:sz w:val="20"/>
              </w:rPr>
              <w:t>) the following cash-flow requirement:</w:t>
            </w:r>
          </w:p>
          <w:p w14:paraId="0B6A0748" w14:textId="472C6C8D" w:rsidR="001370AD" w:rsidRPr="0035582B" w:rsidRDefault="001370AD" w:rsidP="00195497">
            <w:pPr>
              <w:spacing w:line="276" w:lineRule="auto"/>
              <w:rPr>
                <w:color w:val="000000"/>
                <w:sz w:val="20"/>
              </w:rPr>
            </w:pPr>
            <w:r w:rsidRPr="0035582B">
              <w:rPr>
                <w:color w:val="000000"/>
                <w:sz w:val="20"/>
              </w:rPr>
              <w:t xml:space="preserve">MVR </w:t>
            </w:r>
            <w:proofErr w:type="spellStart"/>
            <w:r w:rsidRPr="007D630E">
              <w:rPr>
                <w:b/>
                <w:bCs/>
                <w:color w:val="5B9BD5"/>
                <w:sz w:val="20"/>
              </w:rPr>
              <w:t>MVR</w:t>
            </w:r>
            <w:proofErr w:type="spellEnd"/>
            <w:r w:rsidRPr="007D630E">
              <w:rPr>
                <w:b/>
                <w:bCs/>
                <w:color w:val="5B9BD5"/>
                <w:sz w:val="20"/>
              </w:rPr>
              <w:t xml:space="preserve"> </w:t>
            </w:r>
            <w:r w:rsidR="00247C62">
              <w:rPr>
                <w:b/>
                <w:bCs/>
                <w:color w:val="5B9BD5"/>
                <w:sz w:val="20"/>
              </w:rPr>
              <w:t>9,350</w:t>
            </w:r>
            <w:r w:rsidR="00FC46F4">
              <w:rPr>
                <w:b/>
                <w:bCs/>
                <w:color w:val="5B9BD5"/>
                <w:sz w:val="20"/>
              </w:rPr>
              <w:t>,000.00</w:t>
            </w:r>
            <w:r w:rsidRPr="0035582B">
              <w:rPr>
                <w:color w:val="000000"/>
                <w:sz w:val="20"/>
              </w:rPr>
              <w:t xml:space="preserve"> </w:t>
            </w:r>
          </w:p>
        </w:tc>
        <w:tc>
          <w:tcPr>
            <w:tcW w:w="1440" w:type="dxa"/>
            <w:vAlign w:val="center"/>
          </w:tcPr>
          <w:p w14:paraId="7DA6149E"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6771EBD4"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440" w:type="dxa"/>
            <w:vAlign w:val="center"/>
          </w:tcPr>
          <w:p w14:paraId="18711CBA" w14:textId="77777777" w:rsidR="001370AD" w:rsidRPr="0035582B" w:rsidRDefault="001370AD" w:rsidP="00195497">
            <w:pPr>
              <w:spacing w:line="276" w:lineRule="auto"/>
              <w:jc w:val="center"/>
              <w:rPr>
                <w:color w:val="000000"/>
                <w:sz w:val="20"/>
              </w:rPr>
            </w:pPr>
            <w:r w:rsidRPr="0035582B">
              <w:rPr>
                <w:color w:val="000000"/>
                <w:sz w:val="20"/>
              </w:rPr>
              <w:t>Must meet</w:t>
            </w:r>
          </w:p>
          <w:p w14:paraId="4667D6F3" w14:textId="77777777" w:rsidR="001370AD" w:rsidRPr="0035582B" w:rsidRDefault="001370AD" w:rsidP="00195497">
            <w:pPr>
              <w:spacing w:line="276" w:lineRule="auto"/>
              <w:jc w:val="center"/>
              <w:rPr>
                <w:color w:val="000000"/>
                <w:sz w:val="20"/>
              </w:rPr>
            </w:pPr>
            <w:r w:rsidRPr="0035582B">
              <w:rPr>
                <w:color w:val="000000"/>
                <w:sz w:val="20"/>
              </w:rPr>
              <w:t>Five percent (5 %) of the requirement</w:t>
            </w:r>
          </w:p>
        </w:tc>
        <w:tc>
          <w:tcPr>
            <w:tcW w:w="1440" w:type="dxa"/>
            <w:vAlign w:val="center"/>
          </w:tcPr>
          <w:p w14:paraId="18ADF7C7" w14:textId="77777777" w:rsidR="001370AD" w:rsidRPr="0035582B" w:rsidRDefault="001370AD" w:rsidP="00195497">
            <w:pPr>
              <w:spacing w:line="276" w:lineRule="auto"/>
              <w:jc w:val="center"/>
              <w:rPr>
                <w:color w:val="000000"/>
                <w:sz w:val="20"/>
              </w:rPr>
            </w:pPr>
            <w:r w:rsidRPr="0035582B">
              <w:rPr>
                <w:color w:val="000000"/>
                <w:sz w:val="20"/>
              </w:rPr>
              <w:t>Must meet</w:t>
            </w:r>
          </w:p>
          <w:p w14:paraId="65075C6A" w14:textId="77777777" w:rsidR="001370AD" w:rsidRPr="0035582B" w:rsidRDefault="001370AD" w:rsidP="00195497">
            <w:pPr>
              <w:spacing w:line="276" w:lineRule="auto"/>
              <w:jc w:val="center"/>
              <w:rPr>
                <w:color w:val="000000"/>
                <w:sz w:val="20"/>
              </w:rPr>
            </w:pPr>
            <w:r w:rsidRPr="0035582B">
              <w:rPr>
                <w:color w:val="000000"/>
                <w:sz w:val="20"/>
              </w:rPr>
              <w:t>Twenty percent (20%) of the requirement</w:t>
            </w:r>
          </w:p>
        </w:tc>
        <w:tc>
          <w:tcPr>
            <w:tcW w:w="1980" w:type="dxa"/>
            <w:vAlign w:val="center"/>
          </w:tcPr>
          <w:p w14:paraId="66714784" w14:textId="77777777" w:rsidR="001370AD" w:rsidRPr="0035582B" w:rsidRDefault="001370AD" w:rsidP="00195497">
            <w:pPr>
              <w:spacing w:line="276" w:lineRule="auto"/>
              <w:jc w:val="center"/>
              <w:rPr>
                <w:color w:val="000000"/>
                <w:sz w:val="20"/>
              </w:rPr>
            </w:pPr>
            <w:r w:rsidRPr="0035582B">
              <w:rPr>
                <w:color w:val="000000"/>
                <w:sz w:val="20"/>
              </w:rPr>
              <w:t>Form FIN –2.</w:t>
            </w:r>
            <w:r>
              <w:rPr>
                <w:color w:val="000000"/>
                <w:sz w:val="20"/>
              </w:rPr>
              <w:t>1 and FIN 2.3</w:t>
            </w:r>
          </w:p>
        </w:tc>
      </w:tr>
    </w:tbl>
    <w:p w14:paraId="594A0244" w14:textId="77777777" w:rsidR="001370AD" w:rsidRDefault="001370AD" w:rsidP="001370AD">
      <w:pPr>
        <w:ind w:left="-540"/>
        <w:jc w:val="both"/>
        <w:rPr>
          <w:color w:val="002060"/>
          <w:sz w:val="22"/>
          <w:szCs w:val="22"/>
        </w:rPr>
      </w:pPr>
      <w:r>
        <w:rPr>
          <w:color w:val="002060"/>
          <w:sz w:val="22"/>
          <w:szCs w:val="22"/>
        </w:rPr>
        <w:lastRenderedPageBreak/>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745E1B1" w14:textId="77777777" w:rsidR="001370AD" w:rsidRDefault="001370AD" w:rsidP="001370AD">
      <w:pPr>
        <w:pStyle w:val="Heading1"/>
        <w:spacing w:line="276" w:lineRule="auto"/>
        <w:ind w:left="895" w:hanging="646"/>
        <w:rPr>
          <w:bCs/>
          <w:noProof/>
          <w:color w:val="000000"/>
        </w:rPr>
      </w:pPr>
    </w:p>
    <w:p w14:paraId="1EF007DD" w14:textId="77777777" w:rsidR="001370AD" w:rsidRDefault="001370AD" w:rsidP="001370AD">
      <w:pPr>
        <w:pStyle w:val="Heading1"/>
        <w:spacing w:line="276" w:lineRule="auto"/>
        <w:ind w:left="895" w:hanging="646"/>
      </w:pPr>
    </w:p>
    <w:p w14:paraId="796A647A" w14:textId="77777777" w:rsidR="001370AD" w:rsidRPr="0035582B" w:rsidRDefault="001370AD" w:rsidP="001370AD">
      <w:pPr>
        <w:pStyle w:val="Heading1"/>
        <w:spacing w:line="276" w:lineRule="auto"/>
        <w:ind w:left="895" w:hanging="646"/>
        <w:rPr>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1370AD" w:rsidRPr="0035582B" w14:paraId="3A29882B" w14:textId="77777777" w:rsidTr="00195497">
        <w:trPr>
          <w:cantSplit/>
          <w:tblHeader/>
        </w:trPr>
        <w:tc>
          <w:tcPr>
            <w:tcW w:w="2124" w:type="dxa"/>
          </w:tcPr>
          <w:p w14:paraId="019D8932" w14:textId="77777777" w:rsidR="001370AD" w:rsidRPr="0035582B" w:rsidRDefault="001370AD" w:rsidP="00195497">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14:paraId="13A4F3CC" w14:textId="77777777" w:rsidR="001370AD" w:rsidRPr="0035582B" w:rsidRDefault="001370AD" w:rsidP="00195497">
            <w:pPr>
              <w:pStyle w:val="S3-Heading2"/>
              <w:spacing w:line="276" w:lineRule="auto"/>
              <w:rPr>
                <w:color w:val="000000"/>
                <w:szCs w:val="22"/>
              </w:rPr>
            </w:pPr>
            <w:r w:rsidRPr="0035582B">
              <w:rPr>
                <w:color w:val="000000"/>
              </w:rPr>
              <w:t>2.</w:t>
            </w:r>
            <w:r>
              <w:rPr>
                <w:color w:val="000000"/>
              </w:rPr>
              <w:t>4</w:t>
            </w:r>
            <w:r w:rsidRPr="0035582B">
              <w:rPr>
                <w:color w:val="000000"/>
              </w:rPr>
              <w:tab/>
              <w:t>Experience</w:t>
            </w:r>
          </w:p>
        </w:tc>
      </w:tr>
      <w:tr w:rsidR="001370AD" w:rsidRPr="0035582B" w14:paraId="2BE41876" w14:textId="77777777" w:rsidTr="00195497">
        <w:trPr>
          <w:cantSplit/>
          <w:trHeight w:val="400"/>
          <w:tblHeader/>
        </w:trPr>
        <w:tc>
          <w:tcPr>
            <w:tcW w:w="2124" w:type="dxa"/>
            <w:vMerge w:val="restart"/>
            <w:shd w:val="clear" w:color="auto" w:fill="FFF5EB"/>
            <w:vAlign w:val="center"/>
          </w:tcPr>
          <w:p w14:paraId="66599B4B" w14:textId="77777777" w:rsidR="001370AD" w:rsidRPr="0035582B" w:rsidRDefault="001370AD" w:rsidP="00195497">
            <w:pPr>
              <w:spacing w:before="120" w:after="120" w:line="276" w:lineRule="auto"/>
              <w:ind w:left="360" w:hanging="360"/>
              <w:jc w:val="center"/>
              <w:rPr>
                <w:b/>
                <w:color w:val="000000"/>
                <w:sz w:val="20"/>
              </w:rPr>
            </w:pPr>
            <w:r w:rsidRPr="0035582B">
              <w:rPr>
                <w:b/>
                <w:color w:val="000000"/>
                <w:sz w:val="20"/>
              </w:rPr>
              <w:t>Sub-Factor</w:t>
            </w:r>
          </w:p>
        </w:tc>
        <w:tc>
          <w:tcPr>
            <w:tcW w:w="8910" w:type="dxa"/>
            <w:gridSpan w:val="5"/>
            <w:shd w:val="clear" w:color="auto" w:fill="FFF5EB"/>
          </w:tcPr>
          <w:p w14:paraId="16A78149" w14:textId="77777777" w:rsidR="001370AD" w:rsidRPr="0035582B" w:rsidRDefault="001370AD" w:rsidP="00195497">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33179CB8" w14:textId="77777777" w:rsidR="001370AD" w:rsidRPr="0035582B" w:rsidRDefault="001370AD" w:rsidP="00195497">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1370AD" w:rsidRPr="0035582B" w14:paraId="5E668A4C" w14:textId="77777777" w:rsidTr="00195497">
        <w:trPr>
          <w:cantSplit/>
          <w:trHeight w:val="400"/>
          <w:tblHeader/>
        </w:trPr>
        <w:tc>
          <w:tcPr>
            <w:tcW w:w="2124" w:type="dxa"/>
            <w:vMerge/>
            <w:shd w:val="clear" w:color="auto" w:fill="FFF5EB"/>
          </w:tcPr>
          <w:p w14:paraId="688B23A2" w14:textId="77777777" w:rsidR="001370AD" w:rsidRPr="0035582B" w:rsidRDefault="001370AD" w:rsidP="00195497">
            <w:pPr>
              <w:spacing w:line="276" w:lineRule="auto"/>
              <w:ind w:left="360" w:hanging="360"/>
              <w:jc w:val="center"/>
              <w:rPr>
                <w:b/>
                <w:color w:val="000000"/>
                <w:sz w:val="20"/>
              </w:rPr>
            </w:pPr>
          </w:p>
        </w:tc>
        <w:tc>
          <w:tcPr>
            <w:tcW w:w="3085" w:type="dxa"/>
            <w:vMerge w:val="restart"/>
            <w:shd w:val="clear" w:color="auto" w:fill="FFF5EB"/>
            <w:vAlign w:val="center"/>
          </w:tcPr>
          <w:p w14:paraId="3CE2E39B" w14:textId="77777777" w:rsidR="001370AD" w:rsidRPr="0035582B" w:rsidRDefault="001370AD" w:rsidP="00195497">
            <w:pPr>
              <w:spacing w:line="276" w:lineRule="auto"/>
              <w:ind w:left="360" w:hanging="360"/>
              <w:jc w:val="center"/>
              <w:rPr>
                <w:b/>
                <w:color w:val="000000"/>
                <w:sz w:val="20"/>
              </w:rPr>
            </w:pPr>
            <w:r w:rsidRPr="0035582B">
              <w:rPr>
                <w:b/>
                <w:color w:val="000000"/>
                <w:sz w:val="20"/>
              </w:rPr>
              <w:t>Requirement</w:t>
            </w:r>
          </w:p>
        </w:tc>
        <w:tc>
          <w:tcPr>
            <w:tcW w:w="5825" w:type="dxa"/>
            <w:gridSpan w:val="4"/>
            <w:shd w:val="clear" w:color="auto" w:fill="FFF5EB"/>
          </w:tcPr>
          <w:p w14:paraId="67427E68" w14:textId="77777777" w:rsidR="001370AD" w:rsidRPr="0035582B" w:rsidRDefault="001370AD" w:rsidP="00195497">
            <w:pPr>
              <w:pStyle w:val="titulo"/>
              <w:spacing w:before="80" w:after="80" w:line="276" w:lineRule="auto"/>
              <w:rPr>
                <w:color w:val="000000"/>
                <w:sz w:val="20"/>
              </w:rPr>
            </w:pPr>
            <w:r w:rsidRPr="0035582B">
              <w:rPr>
                <w:color w:val="000000"/>
                <w:sz w:val="20"/>
              </w:rPr>
              <w:t>Tenderer</w:t>
            </w:r>
          </w:p>
        </w:tc>
        <w:tc>
          <w:tcPr>
            <w:tcW w:w="2034" w:type="dxa"/>
            <w:vMerge/>
          </w:tcPr>
          <w:p w14:paraId="7CF85875" w14:textId="77777777" w:rsidR="001370AD" w:rsidRPr="0035582B" w:rsidRDefault="001370AD" w:rsidP="00195497">
            <w:pPr>
              <w:spacing w:before="40" w:line="276" w:lineRule="auto"/>
              <w:jc w:val="center"/>
              <w:rPr>
                <w:b/>
                <w:color w:val="000000"/>
                <w:sz w:val="20"/>
              </w:rPr>
            </w:pPr>
          </w:p>
        </w:tc>
      </w:tr>
      <w:tr w:rsidR="001370AD" w:rsidRPr="0035582B" w14:paraId="1938009A" w14:textId="77777777" w:rsidTr="00195497">
        <w:trPr>
          <w:cantSplit/>
          <w:tblHeader/>
        </w:trPr>
        <w:tc>
          <w:tcPr>
            <w:tcW w:w="2124" w:type="dxa"/>
            <w:vMerge/>
            <w:shd w:val="clear" w:color="auto" w:fill="FFF5EB"/>
          </w:tcPr>
          <w:p w14:paraId="1ED460F3" w14:textId="77777777" w:rsidR="001370AD" w:rsidRPr="0035582B" w:rsidRDefault="001370AD" w:rsidP="00195497">
            <w:pPr>
              <w:spacing w:line="276" w:lineRule="auto"/>
              <w:ind w:left="360" w:hanging="360"/>
              <w:jc w:val="center"/>
              <w:rPr>
                <w:b/>
                <w:color w:val="000000"/>
                <w:sz w:val="20"/>
              </w:rPr>
            </w:pPr>
          </w:p>
        </w:tc>
        <w:tc>
          <w:tcPr>
            <w:tcW w:w="3085" w:type="dxa"/>
            <w:vMerge/>
            <w:shd w:val="clear" w:color="auto" w:fill="FFF5EB"/>
          </w:tcPr>
          <w:p w14:paraId="54980DDD" w14:textId="77777777" w:rsidR="001370AD" w:rsidRPr="0035582B" w:rsidRDefault="001370AD" w:rsidP="00195497">
            <w:pPr>
              <w:spacing w:line="276" w:lineRule="auto"/>
              <w:ind w:left="360" w:hanging="360"/>
              <w:jc w:val="center"/>
              <w:rPr>
                <w:b/>
                <w:color w:val="000000"/>
                <w:sz w:val="20"/>
              </w:rPr>
            </w:pPr>
          </w:p>
        </w:tc>
        <w:tc>
          <w:tcPr>
            <w:tcW w:w="1562" w:type="dxa"/>
            <w:vMerge w:val="restart"/>
            <w:shd w:val="clear" w:color="auto" w:fill="FFF5EB"/>
            <w:vAlign w:val="center"/>
          </w:tcPr>
          <w:p w14:paraId="6858AAFA" w14:textId="77777777" w:rsidR="001370AD" w:rsidRPr="0035582B" w:rsidRDefault="001370AD" w:rsidP="00195497">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2CA434E7" w14:textId="2ED3ADC8" w:rsidR="001370AD" w:rsidRPr="0035582B" w:rsidRDefault="001370AD" w:rsidP="00195497">
            <w:pPr>
              <w:spacing w:before="40" w:line="276" w:lineRule="auto"/>
              <w:jc w:val="center"/>
              <w:rPr>
                <w:b/>
                <w:color w:val="000000"/>
                <w:sz w:val="20"/>
              </w:rPr>
            </w:pPr>
            <w:r w:rsidRPr="0035582B">
              <w:rPr>
                <w:b/>
                <w:color w:val="000000"/>
                <w:sz w:val="20"/>
              </w:rPr>
              <w:t xml:space="preserve">Joint Venture, Consortium </w:t>
            </w:r>
            <w:r w:rsidR="00015509" w:rsidRPr="0035582B">
              <w:rPr>
                <w:b/>
                <w:color w:val="000000"/>
                <w:sz w:val="20"/>
              </w:rPr>
              <w:t>or Association</w:t>
            </w:r>
            <w:r w:rsidRPr="0035582B">
              <w:rPr>
                <w:b/>
                <w:color w:val="000000"/>
                <w:sz w:val="20"/>
              </w:rPr>
              <w:t xml:space="preserve"> </w:t>
            </w:r>
          </w:p>
        </w:tc>
        <w:tc>
          <w:tcPr>
            <w:tcW w:w="2034" w:type="dxa"/>
            <w:vMerge/>
          </w:tcPr>
          <w:p w14:paraId="328E53F7" w14:textId="77777777" w:rsidR="001370AD" w:rsidRPr="0035582B" w:rsidRDefault="001370AD" w:rsidP="00195497">
            <w:pPr>
              <w:spacing w:before="40" w:line="276" w:lineRule="auto"/>
              <w:jc w:val="center"/>
              <w:rPr>
                <w:b/>
                <w:color w:val="000000"/>
                <w:sz w:val="20"/>
              </w:rPr>
            </w:pPr>
          </w:p>
        </w:tc>
      </w:tr>
      <w:tr w:rsidR="001370AD" w:rsidRPr="0035582B" w14:paraId="2AD4EC1D" w14:textId="77777777" w:rsidTr="00195497">
        <w:trPr>
          <w:cantSplit/>
          <w:tblHeader/>
        </w:trPr>
        <w:tc>
          <w:tcPr>
            <w:tcW w:w="2124" w:type="dxa"/>
            <w:vMerge/>
            <w:shd w:val="clear" w:color="auto" w:fill="FFF5EB"/>
          </w:tcPr>
          <w:p w14:paraId="147BCD91" w14:textId="77777777" w:rsidR="001370AD" w:rsidRPr="0035582B" w:rsidRDefault="001370AD" w:rsidP="00195497">
            <w:pPr>
              <w:spacing w:line="276" w:lineRule="auto"/>
              <w:ind w:left="360" w:hanging="360"/>
              <w:rPr>
                <w:b/>
                <w:color w:val="000000"/>
                <w:sz w:val="20"/>
              </w:rPr>
            </w:pPr>
          </w:p>
        </w:tc>
        <w:tc>
          <w:tcPr>
            <w:tcW w:w="3085" w:type="dxa"/>
            <w:vMerge/>
            <w:shd w:val="clear" w:color="auto" w:fill="FFF5EB"/>
          </w:tcPr>
          <w:p w14:paraId="6C8A014D" w14:textId="77777777" w:rsidR="001370AD" w:rsidRPr="0035582B" w:rsidRDefault="001370AD" w:rsidP="00195497">
            <w:pPr>
              <w:spacing w:line="276" w:lineRule="auto"/>
              <w:ind w:left="360" w:hanging="360"/>
              <w:rPr>
                <w:b/>
                <w:color w:val="000000"/>
                <w:sz w:val="20"/>
              </w:rPr>
            </w:pPr>
          </w:p>
        </w:tc>
        <w:tc>
          <w:tcPr>
            <w:tcW w:w="1562" w:type="dxa"/>
            <w:vMerge/>
            <w:shd w:val="clear" w:color="auto" w:fill="FFF5EB"/>
          </w:tcPr>
          <w:p w14:paraId="0560C7B6" w14:textId="77777777" w:rsidR="001370AD" w:rsidRPr="0035582B" w:rsidRDefault="001370AD" w:rsidP="00195497">
            <w:pPr>
              <w:spacing w:before="40" w:line="276" w:lineRule="auto"/>
              <w:jc w:val="center"/>
              <w:rPr>
                <w:b/>
                <w:color w:val="000000"/>
                <w:sz w:val="20"/>
              </w:rPr>
            </w:pPr>
          </w:p>
        </w:tc>
        <w:tc>
          <w:tcPr>
            <w:tcW w:w="1559" w:type="dxa"/>
            <w:shd w:val="clear" w:color="auto" w:fill="FFF5EB"/>
          </w:tcPr>
          <w:p w14:paraId="6CDA3169" w14:textId="77777777" w:rsidR="001370AD" w:rsidRPr="0035582B" w:rsidRDefault="001370AD" w:rsidP="00195497">
            <w:pPr>
              <w:spacing w:before="40" w:line="276" w:lineRule="auto"/>
              <w:jc w:val="center"/>
              <w:rPr>
                <w:b/>
                <w:color w:val="000000"/>
                <w:sz w:val="20"/>
              </w:rPr>
            </w:pPr>
            <w:r w:rsidRPr="0035582B">
              <w:rPr>
                <w:b/>
                <w:color w:val="000000"/>
                <w:sz w:val="20"/>
              </w:rPr>
              <w:t>All partners combined</w:t>
            </w:r>
          </w:p>
        </w:tc>
        <w:tc>
          <w:tcPr>
            <w:tcW w:w="1318" w:type="dxa"/>
            <w:shd w:val="clear" w:color="auto" w:fill="FFF5EB"/>
          </w:tcPr>
          <w:p w14:paraId="09A66E00" w14:textId="77777777" w:rsidR="001370AD" w:rsidRPr="0035582B" w:rsidRDefault="001370AD" w:rsidP="00195497">
            <w:pPr>
              <w:spacing w:before="40" w:line="276" w:lineRule="auto"/>
              <w:jc w:val="center"/>
              <w:rPr>
                <w:b/>
                <w:color w:val="000000"/>
                <w:sz w:val="20"/>
              </w:rPr>
            </w:pPr>
            <w:r w:rsidRPr="0035582B">
              <w:rPr>
                <w:b/>
                <w:color w:val="000000"/>
                <w:sz w:val="20"/>
              </w:rPr>
              <w:t>Each partner</w:t>
            </w:r>
          </w:p>
        </w:tc>
        <w:tc>
          <w:tcPr>
            <w:tcW w:w="1386" w:type="dxa"/>
            <w:shd w:val="clear" w:color="auto" w:fill="FFF5EB"/>
          </w:tcPr>
          <w:p w14:paraId="50D6BC5B" w14:textId="77777777" w:rsidR="001370AD" w:rsidRPr="0035582B" w:rsidRDefault="001370AD" w:rsidP="00195497">
            <w:pPr>
              <w:spacing w:before="40" w:line="276" w:lineRule="auto"/>
              <w:jc w:val="center"/>
              <w:rPr>
                <w:b/>
                <w:color w:val="000000"/>
                <w:sz w:val="20"/>
              </w:rPr>
            </w:pPr>
            <w:r w:rsidRPr="0035582B">
              <w:rPr>
                <w:b/>
                <w:color w:val="000000"/>
                <w:sz w:val="20"/>
              </w:rPr>
              <w:t>At least one partner</w:t>
            </w:r>
          </w:p>
        </w:tc>
        <w:tc>
          <w:tcPr>
            <w:tcW w:w="2034" w:type="dxa"/>
            <w:vMerge/>
          </w:tcPr>
          <w:p w14:paraId="5904DE67" w14:textId="77777777" w:rsidR="001370AD" w:rsidRPr="0035582B" w:rsidRDefault="001370AD" w:rsidP="00195497">
            <w:pPr>
              <w:spacing w:before="40" w:line="276" w:lineRule="auto"/>
              <w:jc w:val="center"/>
              <w:rPr>
                <w:b/>
                <w:color w:val="000000"/>
                <w:sz w:val="20"/>
              </w:rPr>
            </w:pPr>
          </w:p>
        </w:tc>
      </w:tr>
      <w:tr w:rsidR="001370AD" w:rsidRPr="0035582B" w14:paraId="3489396D" w14:textId="77777777" w:rsidTr="00195497">
        <w:trPr>
          <w:trHeight w:val="600"/>
        </w:trPr>
        <w:tc>
          <w:tcPr>
            <w:tcW w:w="2124" w:type="dxa"/>
          </w:tcPr>
          <w:p w14:paraId="4572CE15"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 xml:space="preserve">.1 General Experience </w:t>
            </w:r>
          </w:p>
        </w:tc>
        <w:tc>
          <w:tcPr>
            <w:tcW w:w="3085" w:type="dxa"/>
          </w:tcPr>
          <w:p w14:paraId="6058C249" w14:textId="77777777" w:rsidR="001370AD" w:rsidRPr="0035582B" w:rsidRDefault="001370AD" w:rsidP="00195497">
            <w:pPr>
              <w:spacing w:line="276" w:lineRule="auto"/>
              <w:rPr>
                <w:color w:val="000000"/>
                <w:sz w:val="20"/>
              </w:rPr>
            </w:pPr>
            <w:r w:rsidRPr="0035582B">
              <w:rPr>
                <w:color w:val="000000"/>
                <w:sz w:val="20"/>
              </w:rPr>
              <w:t xml:space="preserve">Experience under contracts in the role of </w:t>
            </w:r>
            <w:r>
              <w:rPr>
                <w:color w:val="000000"/>
                <w:sz w:val="20"/>
              </w:rPr>
              <w:t>supplier</w:t>
            </w:r>
            <w:r w:rsidRPr="0035582B">
              <w:rPr>
                <w:color w:val="000000"/>
                <w:sz w:val="20"/>
              </w:rPr>
              <w:t>, subcontractor, or management</w:t>
            </w:r>
            <w:r>
              <w:rPr>
                <w:color w:val="000000"/>
                <w:sz w:val="20"/>
              </w:rPr>
              <w:t xml:space="preserve"> Supplier</w:t>
            </w:r>
            <w:r w:rsidRPr="0035582B">
              <w:rPr>
                <w:color w:val="000000"/>
                <w:sz w:val="20"/>
              </w:rPr>
              <w:t xml:space="preserve"> for at least the last </w:t>
            </w:r>
            <w:r w:rsidRPr="0035582B">
              <w:rPr>
                <w:b/>
                <w:bCs/>
                <w:color w:val="000000"/>
                <w:sz w:val="20"/>
              </w:rPr>
              <w:t>3</w:t>
            </w:r>
            <w:r w:rsidRPr="0035582B">
              <w:rPr>
                <w:color w:val="000000"/>
                <w:sz w:val="20"/>
              </w:rPr>
              <w:t xml:space="preserve"> years prior to the applications submission deadline.</w:t>
            </w:r>
          </w:p>
        </w:tc>
        <w:tc>
          <w:tcPr>
            <w:tcW w:w="1562" w:type="dxa"/>
            <w:vAlign w:val="center"/>
          </w:tcPr>
          <w:p w14:paraId="48224F5F"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559" w:type="dxa"/>
            <w:vAlign w:val="center"/>
          </w:tcPr>
          <w:p w14:paraId="674BDC15" w14:textId="77777777" w:rsidR="001370AD" w:rsidRPr="0035582B" w:rsidRDefault="001370AD" w:rsidP="00195497">
            <w:pPr>
              <w:spacing w:line="276" w:lineRule="auto"/>
              <w:jc w:val="center"/>
              <w:rPr>
                <w:color w:val="000000"/>
                <w:sz w:val="20"/>
              </w:rPr>
            </w:pPr>
            <w:r w:rsidRPr="0035582B">
              <w:rPr>
                <w:color w:val="000000"/>
                <w:sz w:val="20"/>
              </w:rPr>
              <w:t>N/A</w:t>
            </w:r>
          </w:p>
        </w:tc>
        <w:tc>
          <w:tcPr>
            <w:tcW w:w="1318" w:type="dxa"/>
            <w:vAlign w:val="center"/>
          </w:tcPr>
          <w:p w14:paraId="6446F309" w14:textId="77777777" w:rsidR="001370AD" w:rsidRPr="0035582B" w:rsidRDefault="001370AD" w:rsidP="00195497">
            <w:pPr>
              <w:spacing w:line="276" w:lineRule="auto"/>
              <w:jc w:val="center"/>
              <w:rPr>
                <w:color w:val="000000"/>
                <w:sz w:val="20"/>
              </w:rPr>
            </w:pPr>
            <w:r w:rsidRPr="0035582B">
              <w:rPr>
                <w:color w:val="000000"/>
                <w:sz w:val="20"/>
              </w:rPr>
              <w:t>Must meet requirement</w:t>
            </w:r>
          </w:p>
        </w:tc>
        <w:tc>
          <w:tcPr>
            <w:tcW w:w="1386" w:type="dxa"/>
            <w:vAlign w:val="center"/>
          </w:tcPr>
          <w:p w14:paraId="10E67F35" w14:textId="77777777" w:rsidR="001370AD" w:rsidRPr="0035582B" w:rsidRDefault="001370AD" w:rsidP="00195497">
            <w:pPr>
              <w:spacing w:line="276" w:lineRule="auto"/>
              <w:jc w:val="center"/>
              <w:rPr>
                <w:color w:val="000000"/>
                <w:sz w:val="20"/>
              </w:rPr>
            </w:pPr>
            <w:r w:rsidRPr="0035582B">
              <w:rPr>
                <w:color w:val="000000"/>
                <w:sz w:val="20"/>
              </w:rPr>
              <w:t>N/A</w:t>
            </w:r>
          </w:p>
        </w:tc>
        <w:tc>
          <w:tcPr>
            <w:tcW w:w="2034" w:type="dxa"/>
            <w:vAlign w:val="center"/>
          </w:tcPr>
          <w:p w14:paraId="75AACD0C" w14:textId="77777777" w:rsidR="001370AD" w:rsidRPr="0035582B" w:rsidRDefault="001370AD" w:rsidP="00195497">
            <w:pPr>
              <w:spacing w:line="276" w:lineRule="auto"/>
              <w:jc w:val="center"/>
              <w:rPr>
                <w:color w:val="000000"/>
                <w:sz w:val="20"/>
              </w:rPr>
            </w:pPr>
            <w:r w:rsidRPr="0035582B">
              <w:rPr>
                <w:color w:val="000000"/>
                <w:sz w:val="20"/>
              </w:rPr>
              <w:t>Form EXP-</w:t>
            </w:r>
            <w:r>
              <w:rPr>
                <w:color w:val="000000"/>
                <w:sz w:val="20"/>
              </w:rPr>
              <w:t>2.4</w:t>
            </w:r>
          </w:p>
        </w:tc>
      </w:tr>
      <w:tr w:rsidR="001370AD" w:rsidRPr="0035582B" w14:paraId="76E84CC4" w14:textId="77777777" w:rsidTr="00195497">
        <w:tc>
          <w:tcPr>
            <w:tcW w:w="2124" w:type="dxa"/>
          </w:tcPr>
          <w:p w14:paraId="0F6CCC03" w14:textId="77777777" w:rsidR="001370AD" w:rsidRPr="0035582B" w:rsidRDefault="001370AD" w:rsidP="00195497">
            <w:pPr>
              <w:spacing w:line="276" w:lineRule="auto"/>
              <w:rPr>
                <w:color w:val="000000"/>
                <w:sz w:val="20"/>
              </w:rPr>
            </w:pPr>
            <w:r w:rsidRPr="0035582B">
              <w:rPr>
                <w:color w:val="000000"/>
                <w:sz w:val="20"/>
              </w:rPr>
              <w:t>2.</w:t>
            </w:r>
            <w:r>
              <w:rPr>
                <w:color w:val="000000"/>
                <w:sz w:val="20"/>
              </w:rPr>
              <w:t>4</w:t>
            </w:r>
            <w:r w:rsidRPr="0035582B">
              <w:rPr>
                <w:color w:val="000000"/>
                <w:sz w:val="20"/>
              </w:rPr>
              <w:t>.2 Specific Experience</w:t>
            </w:r>
          </w:p>
        </w:tc>
        <w:tc>
          <w:tcPr>
            <w:tcW w:w="3085" w:type="dxa"/>
          </w:tcPr>
          <w:p w14:paraId="5BDB5885" w14:textId="1C498680" w:rsidR="001370AD" w:rsidRPr="0035582B" w:rsidRDefault="001370AD" w:rsidP="00195497">
            <w:pPr>
              <w:spacing w:line="276" w:lineRule="auto"/>
              <w:rPr>
                <w:b/>
                <w:color w:val="000000"/>
                <w:sz w:val="20"/>
              </w:rPr>
            </w:pPr>
            <w:r w:rsidRPr="0035582B">
              <w:rPr>
                <w:color w:val="000000"/>
                <w:sz w:val="20"/>
              </w:rPr>
              <w:t xml:space="preserve">Participation as </w:t>
            </w:r>
            <w:r>
              <w:rPr>
                <w:color w:val="000000"/>
                <w:sz w:val="20"/>
              </w:rPr>
              <w:t>Supplier</w:t>
            </w:r>
            <w:r w:rsidRPr="0035582B">
              <w:rPr>
                <w:color w:val="000000"/>
                <w:sz w:val="20"/>
              </w:rPr>
              <w:t xml:space="preserve">, management </w:t>
            </w:r>
            <w:r>
              <w:rPr>
                <w:color w:val="000000"/>
                <w:sz w:val="20"/>
              </w:rPr>
              <w:t>Supplier</w:t>
            </w:r>
            <w:r w:rsidRPr="0035582B">
              <w:rPr>
                <w:color w:val="000000"/>
                <w:sz w:val="20"/>
              </w:rPr>
              <w:t xml:space="preserve">, or </w:t>
            </w:r>
            <w:r w:rsidR="00A55D8E" w:rsidRPr="00E34337">
              <w:rPr>
                <w:color w:val="00B050"/>
              </w:rPr>
              <w:t>subcontractor</w:t>
            </w:r>
            <w:r w:rsidR="00A55D8E" w:rsidRPr="00E34337">
              <w:rPr>
                <w:rStyle w:val="FootnoteReference"/>
                <w:color w:val="00B050"/>
              </w:rPr>
              <w:footnoteReference w:id="3"/>
            </w:r>
            <w:r w:rsidR="00A55D8E" w:rsidRPr="00E34337">
              <w:rPr>
                <w:color w:val="000000"/>
              </w:rPr>
              <w:t>,</w:t>
            </w:r>
            <w:r w:rsidRPr="0035582B">
              <w:rPr>
                <w:color w:val="000000"/>
                <w:sz w:val="20"/>
              </w:rPr>
              <w:t>, in at least</w:t>
            </w:r>
            <w:r w:rsidRPr="0035582B">
              <w:rPr>
                <w:b/>
                <w:bCs/>
                <w:color w:val="000000"/>
                <w:sz w:val="20"/>
              </w:rPr>
              <w:t xml:space="preserve"> 2</w:t>
            </w:r>
            <w:r w:rsidRPr="0035582B">
              <w:rPr>
                <w:color w:val="000000"/>
                <w:sz w:val="20"/>
              </w:rPr>
              <w:t xml:space="preserve"> </w:t>
            </w:r>
            <w:r w:rsidR="00A55D8E" w:rsidRPr="00E34337">
              <w:rPr>
                <w:color w:val="00B050"/>
              </w:rPr>
              <w:t>contracts</w:t>
            </w:r>
            <w:r w:rsidR="00A55D8E" w:rsidRPr="00E34337">
              <w:rPr>
                <w:rStyle w:val="FootnoteReference"/>
                <w:color w:val="00B050"/>
              </w:rPr>
              <w:footnoteReference w:id="4"/>
            </w:r>
            <w:r w:rsidR="00A55D8E" w:rsidRPr="00E34337">
              <w:rPr>
                <w:color w:val="00B050"/>
              </w:rPr>
              <w:t xml:space="preserve"> </w:t>
            </w:r>
            <w:r w:rsidRPr="0035582B">
              <w:rPr>
                <w:color w:val="000000"/>
                <w:sz w:val="20"/>
              </w:rPr>
              <w:t xml:space="preserve"> within the last </w:t>
            </w:r>
            <w:r w:rsidRPr="0035582B">
              <w:rPr>
                <w:b/>
                <w:bCs/>
                <w:color w:val="000000"/>
                <w:sz w:val="20"/>
              </w:rPr>
              <w:t>5</w:t>
            </w:r>
            <w:r w:rsidRPr="0035582B">
              <w:rPr>
                <w:color w:val="000000"/>
                <w:sz w:val="20"/>
              </w:rPr>
              <w:t xml:space="preserve"> </w:t>
            </w:r>
            <w:r w:rsidR="006B1FC3" w:rsidRPr="0035582B">
              <w:rPr>
                <w:color w:val="000000"/>
                <w:sz w:val="20"/>
              </w:rPr>
              <w:t>years,</w:t>
            </w:r>
            <w:r w:rsidRPr="0035582B">
              <w:rPr>
                <w:color w:val="000000"/>
                <w:sz w:val="20"/>
              </w:rPr>
              <w:t xml:space="preserve"> each with a value of at </w:t>
            </w:r>
            <w:r w:rsidRPr="007D630E">
              <w:rPr>
                <w:b/>
                <w:bCs/>
                <w:color w:val="5B9BD5"/>
                <w:sz w:val="20"/>
              </w:rPr>
              <w:t xml:space="preserve">least MVR </w:t>
            </w:r>
            <w:r w:rsidR="00247C62">
              <w:rPr>
                <w:b/>
                <w:bCs/>
                <w:color w:val="5B9BD5"/>
                <w:sz w:val="20"/>
              </w:rPr>
              <w:t>21,800</w:t>
            </w:r>
            <w:r w:rsidR="00116CC5">
              <w:rPr>
                <w:b/>
                <w:bCs/>
                <w:color w:val="5B9BD5"/>
                <w:sz w:val="20"/>
              </w:rPr>
              <w:t>,000.00</w:t>
            </w:r>
            <w:r>
              <w:rPr>
                <w:b/>
                <w:bCs/>
                <w:color w:val="5B9BD5"/>
                <w:sz w:val="20"/>
              </w:rPr>
              <w:t xml:space="preserve"> </w:t>
            </w:r>
            <w:r w:rsidRPr="0035582B">
              <w:rPr>
                <w:color w:val="000000"/>
                <w:sz w:val="20"/>
              </w:rPr>
              <w:t xml:space="preserve">that have been </w:t>
            </w:r>
            <w:r w:rsidR="00A55D8E" w:rsidRPr="00E34337">
              <w:rPr>
                <w:color w:val="00B050"/>
              </w:rPr>
              <w:t>successfully</w:t>
            </w:r>
            <w:r w:rsidR="00A55D8E" w:rsidRPr="00E34337">
              <w:rPr>
                <w:rStyle w:val="FootnoteReference"/>
                <w:color w:val="00B050"/>
              </w:rPr>
              <w:footnoteReference w:id="5"/>
            </w:r>
            <w:r w:rsidR="00A55D8E" w:rsidRPr="00E34337">
              <w:rPr>
                <w:color w:val="000000"/>
              </w:rPr>
              <w:t xml:space="preserve"> </w:t>
            </w:r>
            <w:r w:rsidRPr="0035582B">
              <w:rPr>
                <w:color w:val="000000"/>
                <w:sz w:val="20"/>
              </w:rPr>
              <w:t xml:space="preserve"> and </w:t>
            </w:r>
            <w:r w:rsidR="00A55D8E" w:rsidRPr="007E2F83">
              <w:rPr>
                <w:color w:val="00B050"/>
              </w:rPr>
              <w:t>substantially</w:t>
            </w:r>
            <w:r w:rsidR="00A55D8E" w:rsidRPr="00E34337">
              <w:rPr>
                <w:rStyle w:val="FootnoteReference"/>
                <w:color w:val="00B050"/>
              </w:rPr>
              <w:footnoteReference w:id="6"/>
            </w:r>
            <w:r w:rsidR="00A55D8E" w:rsidRPr="00E34337">
              <w:rPr>
                <w:color w:val="000000"/>
              </w:rPr>
              <w:t xml:space="preserve"> </w:t>
            </w:r>
            <w:r w:rsidRPr="0035582B">
              <w:rPr>
                <w:color w:val="000000"/>
                <w:sz w:val="20"/>
              </w:rPr>
              <w:t xml:space="preserve"> completed and that are similar to the proposed Works. The similarity shall be based on the physical size, </w:t>
            </w:r>
            <w:r w:rsidRPr="0035582B">
              <w:rPr>
                <w:color w:val="000000"/>
                <w:sz w:val="20"/>
              </w:rPr>
              <w:lastRenderedPageBreak/>
              <w:t>complexity, methods/technology or other characteristics as described in</w:t>
            </w:r>
            <w:r w:rsidRPr="0035582B">
              <w:rPr>
                <w:b/>
                <w:color w:val="000000"/>
                <w:sz w:val="20"/>
              </w:rPr>
              <w:t xml:space="preserve"> </w:t>
            </w:r>
            <w:r w:rsidRPr="0035582B">
              <w:rPr>
                <w:color w:val="000000"/>
                <w:sz w:val="20"/>
              </w:rPr>
              <w:t>Section VI,</w:t>
            </w:r>
            <w:r w:rsidRPr="0035582B">
              <w:rPr>
                <w:b/>
                <w:color w:val="000000"/>
                <w:sz w:val="20"/>
              </w:rPr>
              <w:t xml:space="preserve"> </w:t>
            </w:r>
            <w:r w:rsidRPr="0035582B">
              <w:rPr>
                <w:color w:val="000000"/>
                <w:sz w:val="20"/>
              </w:rPr>
              <w:t>Employer’s Requirements.</w:t>
            </w:r>
          </w:p>
        </w:tc>
        <w:tc>
          <w:tcPr>
            <w:tcW w:w="1562" w:type="dxa"/>
            <w:vAlign w:val="center"/>
          </w:tcPr>
          <w:p w14:paraId="08DFC075" w14:textId="77777777" w:rsidR="001370AD" w:rsidRPr="0035582B" w:rsidRDefault="001370AD" w:rsidP="00195497">
            <w:pPr>
              <w:spacing w:line="276" w:lineRule="auto"/>
              <w:jc w:val="center"/>
              <w:rPr>
                <w:color w:val="000000"/>
                <w:sz w:val="20"/>
              </w:rPr>
            </w:pPr>
            <w:r w:rsidRPr="0035582B">
              <w:rPr>
                <w:color w:val="000000"/>
                <w:sz w:val="20"/>
              </w:rPr>
              <w:lastRenderedPageBreak/>
              <w:t>Must meet requirement</w:t>
            </w:r>
          </w:p>
        </w:tc>
        <w:tc>
          <w:tcPr>
            <w:tcW w:w="1559" w:type="dxa"/>
            <w:vAlign w:val="center"/>
          </w:tcPr>
          <w:p w14:paraId="0AE70FB0" w14:textId="7FE10278" w:rsidR="001370AD" w:rsidRPr="0035582B" w:rsidRDefault="001370AD" w:rsidP="00195497">
            <w:pPr>
              <w:spacing w:line="276" w:lineRule="auto"/>
              <w:jc w:val="center"/>
              <w:rPr>
                <w:color w:val="000000"/>
                <w:spacing w:val="-4"/>
                <w:sz w:val="20"/>
              </w:rPr>
            </w:pPr>
            <w:r w:rsidRPr="0035582B">
              <w:rPr>
                <w:color w:val="000000"/>
                <w:spacing w:val="-4"/>
                <w:sz w:val="20"/>
              </w:rPr>
              <w:t xml:space="preserve">Must meet </w:t>
            </w:r>
            <w:r w:rsidR="006B1FC3" w:rsidRPr="0035582B">
              <w:rPr>
                <w:color w:val="000000"/>
                <w:spacing w:val="-4"/>
                <w:sz w:val="20"/>
              </w:rPr>
              <w:t>requirements for</w:t>
            </w:r>
            <w:r w:rsidRPr="0035582B">
              <w:rPr>
                <w:color w:val="000000"/>
                <w:spacing w:val="-4"/>
                <w:sz w:val="20"/>
              </w:rPr>
              <w:t xml:space="preserve"> all characteristics</w:t>
            </w:r>
          </w:p>
        </w:tc>
        <w:tc>
          <w:tcPr>
            <w:tcW w:w="1318" w:type="dxa"/>
            <w:vAlign w:val="center"/>
          </w:tcPr>
          <w:p w14:paraId="5D519BD7" w14:textId="77777777" w:rsidR="001370AD" w:rsidRPr="0035582B" w:rsidRDefault="001370AD" w:rsidP="00195497">
            <w:pPr>
              <w:spacing w:line="276" w:lineRule="auto"/>
              <w:jc w:val="center"/>
              <w:rPr>
                <w:color w:val="000000"/>
                <w:sz w:val="20"/>
              </w:rPr>
            </w:pPr>
            <w:r w:rsidRPr="0035582B">
              <w:rPr>
                <w:color w:val="000000"/>
                <w:sz w:val="20"/>
              </w:rPr>
              <w:t>N / A</w:t>
            </w:r>
          </w:p>
        </w:tc>
        <w:tc>
          <w:tcPr>
            <w:tcW w:w="1386" w:type="dxa"/>
            <w:vAlign w:val="center"/>
          </w:tcPr>
          <w:p w14:paraId="1ED47D32" w14:textId="77777777" w:rsidR="001370AD" w:rsidRPr="0035582B" w:rsidRDefault="001370AD" w:rsidP="00195497">
            <w:pPr>
              <w:spacing w:line="276" w:lineRule="auto"/>
              <w:jc w:val="center"/>
              <w:rPr>
                <w:color w:val="000000"/>
                <w:spacing w:val="-4"/>
                <w:sz w:val="20"/>
              </w:rPr>
            </w:pPr>
            <w:r w:rsidRPr="0035582B">
              <w:rPr>
                <w:color w:val="000000"/>
                <w:spacing w:val="-4"/>
                <w:sz w:val="20"/>
              </w:rPr>
              <w:t>Must meet requirement for one characteristic</w:t>
            </w:r>
          </w:p>
        </w:tc>
        <w:tc>
          <w:tcPr>
            <w:tcW w:w="2034" w:type="dxa"/>
            <w:vAlign w:val="center"/>
          </w:tcPr>
          <w:p w14:paraId="58D3A4D4" w14:textId="77777777" w:rsidR="001370AD" w:rsidRPr="0035582B" w:rsidRDefault="001370AD" w:rsidP="00195497">
            <w:pPr>
              <w:spacing w:line="276" w:lineRule="auto"/>
              <w:jc w:val="center"/>
              <w:rPr>
                <w:color w:val="000000"/>
                <w:sz w:val="20"/>
              </w:rPr>
            </w:pPr>
            <w:r w:rsidRPr="0035582B">
              <w:rPr>
                <w:color w:val="000000"/>
                <w:sz w:val="20"/>
              </w:rPr>
              <w:t xml:space="preserve">Form EXP </w:t>
            </w:r>
            <w:r w:rsidRPr="00B42DDE">
              <w:rPr>
                <w:color w:val="000000"/>
                <w:sz w:val="20"/>
              </w:rPr>
              <w:t>2</w:t>
            </w:r>
            <w:r>
              <w:rPr>
                <w:color w:val="000000"/>
                <w:sz w:val="20"/>
              </w:rPr>
              <w:t>.4.1</w:t>
            </w:r>
          </w:p>
          <w:p w14:paraId="4A6745A9" w14:textId="77777777" w:rsidR="001370AD" w:rsidRPr="0035582B" w:rsidRDefault="001370AD" w:rsidP="00195497">
            <w:pPr>
              <w:spacing w:line="276" w:lineRule="auto"/>
              <w:jc w:val="center"/>
              <w:rPr>
                <w:color w:val="000000"/>
                <w:sz w:val="20"/>
              </w:rPr>
            </w:pPr>
          </w:p>
        </w:tc>
      </w:tr>
    </w:tbl>
    <w:p w14:paraId="48D5FC61" w14:textId="77777777" w:rsidR="001370AD" w:rsidRPr="0035582B" w:rsidRDefault="001370AD" w:rsidP="001370AD">
      <w:pPr>
        <w:spacing w:line="276" w:lineRule="auto"/>
        <w:rPr>
          <w:color w:val="000000"/>
        </w:rPr>
      </w:pPr>
    </w:p>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31"/>
          <w:headerReference w:type="default" r:id="rId32"/>
          <w:headerReference w:type="first" r:id="rId33"/>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9" w:name="_Toc498847216"/>
      <w:bookmarkStart w:id="370" w:name="_Toc498850089"/>
      <w:bookmarkStart w:id="371" w:name="_Toc498851694"/>
      <w:bookmarkStart w:id="372" w:name="_Toc499021795"/>
      <w:bookmarkStart w:id="373" w:name="_Toc499023478"/>
      <w:bookmarkStart w:id="374" w:name="_Toc501529960"/>
      <w:bookmarkStart w:id="375" w:name="_Toc23302381"/>
      <w:bookmarkStart w:id="376" w:name="_Toc125871313"/>
      <w:bookmarkStart w:id="377" w:name="_Toc127160598"/>
      <w:r w:rsidRPr="00633E6D">
        <w:rPr>
          <w:b/>
        </w:rPr>
        <w:t xml:space="preserve">Historical Financial </w:t>
      </w:r>
      <w:bookmarkEnd w:id="369"/>
      <w:bookmarkEnd w:id="370"/>
      <w:bookmarkEnd w:id="371"/>
      <w:bookmarkEnd w:id="372"/>
      <w:bookmarkEnd w:id="373"/>
      <w:bookmarkEnd w:id="374"/>
      <w:bookmarkEnd w:id="375"/>
      <w:r w:rsidRPr="00633E6D">
        <w:rPr>
          <w:b/>
        </w:rPr>
        <w:t>Performance</w:t>
      </w:r>
      <w:bookmarkEnd w:id="376"/>
      <w:bookmarkEnd w:id="377"/>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21EA0006" w:rsidR="005012B1" w:rsidRPr="00633E6D" w:rsidRDefault="005012B1" w:rsidP="00A93DC6">
            <w:pPr>
              <w:spacing w:before="120" w:after="120" w:line="276" w:lineRule="auto"/>
              <w:jc w:val="center"/>
              <w:rPr>
                <w:b/>
                <w:sz w:val="20"/>
              </w:rPr>
            </w:pPr>
          </w:p>
        </w:tc>
        <w:tc>
          <w:tcPr>
            <w:tcW w:w="1440" w:type="dxa"/>
            <w:vAlign w:val="center"/>
          </w:tcPr>
          <w:p w14:paraId="0B5D534E" w14:textId="5863BE3C" w:rsidR="005012B1" w:rsidRPr="00633E6D" w:rsidRDefault="005012B1" w:rsidP="00A93DC6">
            <w:pPr>
              <w:spacing w:before="120" w:after="120" w:line="276" w:lineRule="auto"/>
              <w:jc w:val="center"/>
              <w:rPr>
                <w:b/>
                <w:sz w:val="20"/>
              </w:rPr>
            </w:pPr>
          </w:p>
        </w:tc>
        <w:tc>
          <w:tcPr>
            <w:tcW w:w="1440" w:type="dxa"/>
            <w:vAlign w:val="center"/>
          </w:tcPr>
          <w:p w14:paraId="16518F03" w14:textId="0585E3A2" w:rsidR="005012B1" w:rsidRPr="00633E6D" w:rsidRDefault="005012B1" w:rsidP="00A93DC6">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8" w:name="_Toc498849276"/>
      <w:bookmarkStart w:id="379" w:name="_Toc498850115"/>
      <w:bookmarkStart w:id="380"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8"/>
      <w:bookmarkEnd w:id="379"/>
      <w:bookmarkEnd w:id="380"/>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1" w:name="_Toc498849277"/>
      <w:bookmarkStart w:id="382" w:name="_Toc498850116"/>
      <w:bookmarkStart w:id="383" w:name="_Toc498851721"/>
      <w:r w:rsidRPr="00633E6D">
        <w:rPr>
          <w:sz w:val="20"/>
        </w:rPr>
        <w:t>Must reflect the financial situation of the Tenderer or partner to a JV, and not sister or parent companies</w:t>
      </w:r>
      <w:bookmarkEnd w:id="381"/>
      <w:bookmarkEnd w:id="382"/>
      <w:bookmarkEnd w:id="383"/>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4" w:name="_Toc498849278"/>
      <w:bookmarkStart w:id="385" w:name="_Toc498850117"/>
      <w:bookmarkStart w:id="386" w:name="_Toc498851722"/>
      <w:r w:rsidRPr="00633E6D">
        <w:rPr>
          <w:sz w:val="20"/>
        </w:rPr>
        <w:t>Historic financial statements must be audited by a certified accountant</w:t>
      </w:r>
      <w:bookmarkEnd w:id="384"/>
      <w:bookmarkEnd w:id="385"/>
      <w:bookmarkEnd w:id="386"/>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7" w:name="_Toc498849280"/>
      <w:bookmarkStart w:id="388" w:name="_Toc498850119"/>
      <w:bookmarkStart w:id="389" w:name="_Toc498851724"/>
      <w:r w:rsidRPr="00633E6D">
        <w:rPr>
          <w:sz w:val="20"/>
        </w:rPr>
        <w:t>Historic financial statements must correspond to accounting periods already completed and audited (no statements for partial periods shall be requested or accepted)</w:t>
      </w:r>
      <w:bookmarkEnd w:id="387"/>
      <w:bookmarkEnd w:id="388"/>
      <w:bookmarkEnd w:id="389"/>
    </w:p>
    <w:p w14:paraId="110CFF46" w14:textId="77777777" w:rsidR="005012B1" w:rsidRPr="00633E6D" w:rsidRDefault="005012B1" w:rsidP="005012B1">
      <w:pPr>
        <w:spacing w:line="276" w:lineRule="auto"/>
        <w:jc w:val="center"/>
        <w:rPr>
          <w:b/>
        </w:rPr>
      </w:pPr>
      <w:r w:rsidRPr="00633E6D">
        <w:rPr>
          <w:b/>
        </w:rPr>
        <w:br w:type="page"/>
      </w:r>
      <w:bookmarkStart w:id="390" w:name="_Toc498849282"/>
      <w:bookmarkStart w:id="391" w:name="_Toc498850121"/>
      <w:bookmarkStart w:id="392" w:name="_Toc498851726"/>
      <w:bookmarkStart w:id="393" w:name="_Toc4390861"/>
      <w:bookmarkStart w:id="394" w:name="_Toc4405766"/>
      <w:bookmarkStart w:id="395" w:name="_Toc23215169"/>
      <w:bookmarkEnd w:id="390"/>
      <w:bookmarkEnd w:id="391"/>
      <w:bookmarkEnd w:id="392"/>
      <w:r w:rsidRPr="00633E6D">
        <w:rPr>
          <w:b/>
        </w:rPr>
        <w:lastRenderedPageBreak/>
        <w:t>Form FIN – 2.2</w:t>
      </w:r>
      <w:bookmarkEnd w:id="393"/>
      <w:bookmarkEnd w:id="394"/>
      <w:bookmarkEnd w:id="395"/>
    </w:p>
    <w:p w14:paraId="3AA9D4F5" w14:textId="77777777" w:rsidR="005012B1" w:rsidRPr="00633E6D" w:rsidRDefault="005012B1" w:rsidP="005012B1">
      <w:pPr>
        <w:pStyle w:val="S4-Header2"/>
        <w:spacing w:line="276" w:lineRule="auto"/>
      </w:pPr>
      <w:bookmarkStart w:id="396" w:name="_Toc23302382"/>
      <w:bookmarkStart w:id="397" w:name="_Toc125871314"/>
      <w:bookmarkStart w:id="398" w:name="_Toc127160599"/>
      <w:bookmarkStart w:id="399" w:name="_Toc138144070"/>
      <w:bookmarkStart w:id="400" w:name="_Toc235671334"/>
      <w:r w:rsidRPr="00633E6D">
        <w:t>Average Annual Turnover</w:t>
      </w:r>
      <w:bookmarkEnd w:id="396"/>
      <w:bookmarkEnd w:id="397"/>
      <w:bookmarkEnd w:id="398"/>
      <w:bookmarkEnd w:id="399"/>
      <w:bookmarkEnd w:id="400"/>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B06EFC" w:rsidRPr="00633E6D" w14:paraId="10F9A487" w14:textId="77777777" w:rsidTr="00195497">
        <w:trPr>
          <w:cantSplit/>
          <w:trHeight w:val="846"/>
          <w:jc w:val="center"/>
        </w:trPr>
        <w:tc>
          <w:tcPr>
            <w:tcW w:w="2425" w:type="dxa"/>
            <w:vAlign w:val="center"/>
          </w:tcPr>
          <w:p w14:paraId="6AAA412F" w14:textId="5F134250" w:rsidR="00B06EFC" w:rsidRPr="00633E6D" w:rsidRDefault="00B06EFC" w:rsidP="00B06EFC">
            <w:pPr>
              <w:pStyle w:val="BodyText"/>
              <w:spacing w:before="120" w:after="120" w:line="276" w:lineRule="auto"/>
              <w:jc w:val="center"/>
            </w:pPr>
          </w:p>
        </w:tc>
        <w:tc>
          <w:tcPr>
            <w:tcW w:w="4235" w:type="dxa"/>
          </w:tcPr>
          <w:p w14:paraId="20938822" w14:textId="77777777" w:rsidR="00B06EFC" w:rsidRPr="00633E6D" w:rsidRDefault="00B06EFC" w:rsidP="00B06EFC">
            <w:pPr>
              <w:pStyle w:val="BodyText"/>
              <w:spacing w:before="120" w:after="120" w:line="276" w:lineRule="auto"/>
              <w:ind w:right="112"/>
              <w:jc w:val="right"/>
            </w:pPr>
          </w:p>
        </w:tc>
        <w:tc>
          <w:tcPr>
            <w:tcW w:w="2610" w:type="dxa"/>
          </w:tcPr>
          <w:p w14:paraId="56DA54F2" w14:textId="77777777" w:rsidR="00B06EFC" w:rsidRPr="00633E6D" w:rsidRDefault="00B06EFC" w:rsidP="00B06EFC">
            <w:pPr>
              <w:pStyle w:val="BodyText"/>
              <w:spacing w:before="120" w:after="120" w:line="276" w:lineRule="auto"/>
              <w:ind w:right="202"/>
              <w:jc w:val="right"/>
            </w:pPr>
          </w:p>
        </w:tc>
      </w:tr>
      <w:tr w:rsidR="00B06EFC" w:rsidRPr="00633E6D" w14:paraId="121524EC" w14:textId="77777777" w:rsidTr="00195497">
        <w:trPr>
          <w:cantSplit/>
          <w:trHeight w:val="810"/>
          <w:jc w:val="center"/>
        </w:trPr>
        <w:tc>
          <w:tcPr>
            <w:tcW w:w="2425" w:type="dxa"/>
            <w:vAlign w:val="center"/>
          </w:tcPr>
          <w:p w14:paraId="54299600" w14:textId="00E3F206" w:rsidR="00B06EFC" w:rsidRPr="00633E6D" w:rsidRDefault="00B06EFC" w:rsidP="00B06EFC">
            <w:pPr>
              <w:pStyle w:val="BodyText"/>
              <w:spacing w:before="120" w:after="120" w:line="276" w:lineRule="auto"/>
              <w:jc w:val="center"/>
            </w:pPr>
          </w:p>
        </w:tc>
        <w:tc>
          <w:tcPr>
            <w:tcW w:w="4235" w:type="dxa"/>
          </w:tcPr>
          <w:p w14:paraId="5A6C585D" w14:textId="77777777" w:rsidR="00B06EFC" w:rsidRPr="00633E6D" w:rsidRDefault="00B06EFC" w:rsidP="00B06EFC">
            <w:pPr>
              <w:pStyle w:val="BodyText"/>
              <w:spacing w:before="120" w:after="120" w:line="276" w:lineRule="auto"/>
              <w:ind w:right="112"/>
              <w:jc w:val="right"/>
            </w:pPr>
          </w:p>
        </w:tc>
        <w:tc>
          <w:tcPr>
            <w:tcW w:w="2610" w:type="dxa"/>
          </w:tcPr>
          <w:p w14:paraId="0986C3E0" w14:textId="77777777" w:rsidR="00B06EFC" w:rsidRPr="00633E6D" w:rsidRDefault="00B06EFC" w:rsidP="00B06EFC">
            <w:pPr>
              <w:pStyle w:val="BodyText"/>
              <w:spacing w:before="120" w:after="120" w:line="276" w:lineRule="auto"/>
              <w:ind w:right="202"/>
              <w:jc w:val="right"/>
            </w:pPr>
          </w:p>
        </w:tc>
      </w:tr>
      <w:tr w:rsidR="00B06EFC" w:rsidRPr="00633E6D" w14:paraId="5C0A8D52" w14:textId="77777777" w:rsidTr="00195497">
        <w:trPr>
          <w:cantSplit/>
          <w:trHeight w:val="801"/>
          <w:jc w:val="center"/>
        </w:trPr>
        <w:tc>
          <w:tcPr>
            <w:tcW w:w="2425" w:type="dxa"/>
            <w:vAlign w:val="center"/>
          </w:tcPr>
          <w:p w14:paraId="50361C38" w14:textId="43C8866E" w:rsidR="00B06EFC" w:rsidRPr="00633E6D" w:rsidRDefault="00B06EFC" w:rsidP="00B06EFC">
            <w:pPr>
              <w:pStyle w:val="BodyText"/>
              <w:spacing w:before="120" w:after="120" w:line="276" w:lineRule="auto"/>
              <w:jc w:val="center"/>
            </w:pPr>
          </w:p>
        </w:tc>
        <w:tc>
          <w:tcPr>
            <w:tcW w:w="4235" w:type="dxa"/>
          </w:tcPr>
          <w:p w14:paraId="46E569CF" w14:textId="77777777" w:rsidR="00B06EFC" w:rsidRPr="00633E6D" w:rsidRDefault="00B06EFC" w:rsidP="00B06EFC">
            <w:pPr>
              <w:pStyle w:val="BodyText"/>
              <w:spacing w:before="120" w:after="120" w:line="276" w:lineRule="auto"/>
              <w:ind w:right="112"/>
              <w:jc w:val="right"/>
            </w:pPr>
          </w:p>
        </w:tc>
        <w:tc>
          <w:tcPr>
            <w:tcW w:w="2610" w:type="dxa"/>
          </w:tcPr>
          <w:p w14:paraId="6A18FF64" w14:textId="77777777" w:rsidR="00B06EFC" w:rsidRPr="00633E6D" w:rsidRDefault="00B06EFC" w:rsidP="00B06EFC">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1" w:name="_Toc4390862"/>
      <w:bookmarkStart w:id="402" w:name="_Toc4405767"/>
      <w:bookmarkStart w:id="403" w:name="_Toc23215170"/>
      <w:bookmarkStart w:id="404"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1"/>
      <w:bookmarkEnd w:id="402"/>
      <w:bookmarkEnd w:id="403"/>
      <w:bookmarkEnd w:id="404"/>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5C4F1384" w14:textId="77777777" w:rsidR="00A55D8E" w:rsidRPr="0035582B" w:rsidRDefault="00A55D8E" w:rsidP="00A55D8E">
      <w:pPr>
        <w:pStyle w:val="S4-Header2"/>
        <w:spacing w:line="276" w:lineRule="auto"/>
        <w:rPr>
          <w:rStyle w:val="Table"/>
          <w:b w:val="0"/>
          <w:color w:val="000000"/>
          <w:spacing w:val="-2"/>
          <w:sz w:val="28"/>
          <w:szCs w:val="28"/>
        </w:rPr>
      </w:pPr>
      <w:bookmarkStart w:id="405" w:name="_Toc41971549"/>
      <w:bookmarkStart w:id="406" w:name="_Toc125871315"/>
      <w:bookmarkStart w:id="407" w:name="_Toc127160600"/>
      <w:bookmarkStart w:id="408" w:name="_Toc138144071"/>
      <w:bookmarkStart w:id="409" w:name="_Toc235671335"/>
      <w:r w:rsidRPr="0035582B">
        <w:rPr>
          <w:color w:val="000000"/>
        </w:rPr>
        <w:t>Financial Resources</w:t>
      </w:r>
    </w:p>
    <w:p w14:paraId="60AC8917" w14:textId="77777777" w:rsidR="00A55D8E" w:rsidRPr="007158BC" w:rsidRDefault="00A55D8E" w:rsidP="00A55D8E">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A55D8E" w:rsidRPr="007158BC" w14:paraId="54ECC060" w14:textId="77777777" w:rsidTr="0066334E">
        <w:trPr>
          <w:cantSplit/>
        </w:trPr>
        <w:tc>
          <w:tcPr>
            <w:tcW w:w="6390" w:type="dxa"/>
            <w:shd w:val="clear" w:color="auto" w:fill="auto"/>
            <w:vAlign w:val="center"/>
          </w:tcPr>
          <w:p w14:paraId="561424E6"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shd w:val="clear" w:color="auto" w:fill="auto"/>
            <w:vAlign w:val="center"/>
          </w:tcPr>
          <w:p w14:paraId="5DD87AD2" w14:textId="77777777" w:rsidR="00A55D8E" w:rsidRPr="007158BC" w:rsidRDefault="00A55D8E" w:rsidP="0066334E">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A55D8E" w:rsidRPr="007158BC" w14:paraId="0D9B54B1" w14:textId="77777777" w:rsidTr="0066334E">
        <w:trPr>
          <w:cantSplit/>
        </w:trPr>
        <w:tc>
          <w:tcPr>
            <w:tcW w:w="6390" w:type="dxa"/>
            <w:vAlign w:val="center"/>
          </w:tcPr>
          <w:p w14:paraId="199D06E8"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381EB891"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0EFDD9B4" w14:textId="77777777" w:rsidTr="0066334E">
        <w:trPr>
          <w:cantSplit/>
        </w:trPr>
        <w:tc>
          <w:tcPr>
            <w:tcW w:w="6390" w:type="dxa"/>
            <w:vAlign w:val="center"/>
          </w:tcPr>
          <w:p w14:paraId="1B0CBEC1" w14:textId="77777777" w:rsidR="00A55D8E" w:rsidRPr="007158BC" w:rsidRDefault="00A55D8E" w:rsidP="0066334E">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52FEAB48"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74F93004" w14:textId="77777777" w:rsidTr="0066334E">
        <w:trPr>
          <w:cantSplit/>
        </w:trPr>
        <w:tc>
          <w:tcPr>
            <w:tcW w:w="6390" w:type="dxa"/>
            <w:vAlign w:val="center"/>
          </w:tcPr>
          <w:p w14:paraId="3B957B20" w14:textId="77777777" w:rsidR="00A55D8E" w:rsidRPr="007158BC" w:rsidRDefault="00A55D8E" w:rsidP="0066334E">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0A13EF5" w14:textId="77777777" w:rsidR="00A55D8E" w:rsidRPr="007158BC" w:rsidRDefault="00A55D8E" w:rsidP="0066334E">
            <w:pPr>
              <w:suppressAutoHyphens/>
              <w:spacing w:before="120" w:after="120" w:line="276" w:lineRule="auto"/>
              <w:rPr>
                <w:rStyle w:val="Table"/>
                <w:color w:val="000000"/>
                <w:spacing w:val="-2"/>
                <w:sz w:val="22"/>
                <w:szCs w:val="22"/>
              </w:rPr>
            </w:pPr>
          </w:p>
        </w:tc>
      </w:tr>
      <w:tr w:rsidR="00A55D8E" w:rsidRPr="007158BC" w14:paraId="6F5DFBB5" w14:textId="77777777" w:rsidTr="0066334E">
        <w:trPr>
          <w:cantSplit/>
        </w:trPr>
        <w:tc>
          <w:tcPr>
            <w:tcW w:w="6390" w:type="dxa"/>
          </w:tcPr>
          <w:p w14:paraId="16B402C4" w14:textId="77777777" w:rsidR="00A55D8E" w:rsidRPr="007158BC" w:rsidRDefault="00A55D8E" w:rsidP="0066334E">
            <w:pPr>
              <w:suppressAutoHyphens/>
              <w:spacing w:before="120" w:after="120" w:line="276" w:lineRule="auto"/>
              <w:rPr>
                <w:rStyle w:val="Table"/>
                <w:color w:val="000000"/>
                <w:spacing w:val="-2"/>
                <w:sz w:val="22"/>
                <w:szCs w:val="22"/>
              </w:rPr>
            </w:pPr>
          </w:p>
        </w:tc>
        <w:tc>
          <w:tcPr>
            <w:tcW w:w="2700" w:type="dxa"/>
          </w:tcPr>
          <w:p w14:paraId="12DACFAE" w14:textId="77777777" w:rsidR="00A55D8E" w:rsidRPr="007158BC" w:rsidRDefault="00A55D8E" w:rsidP="0066334E">
            <w:pPr>
              <w:suppressAutoHyphens/>
              <w:spacing w:before="120" w:after="120" w:line="276" w:lineRule="auto"/>
              <w:rPr>
                <w:rStyle w:val="Table"/>
                <w:color w:val="000000"/>
                <w:spacing w:val="-2"/>
                <w:sz w:val="22"/>
                <w:szCs w:val="22"/>
              </w:rPr>
            </w:pPr>
          </w:p>
        </w:tc>
      </w:tr>
    </w:tbl>
    <w:p w14:paraId="038E431F" w14:textId="77777777" w:rsidR="00A55D8E" w:rsidRPr="007158BC" w:rsidRDefault="00A55D8E" w:rsidP="00A55D8E">
      <w:pPr>
        <w:tabs>
          <w:tab w:val="left" w:pos="503"/>
        </w:tabs>
        <w:spacing w:before="120" w:after="120" w:line="276" w:lineRule="auto"/>
        <w:rPr>
          <w:color w:val="000000"/>
          <w:sz w:val="22"/>
          <w:szCs w:val="22"/>
        </w:rPr>
      </w:pPr>
    </w:p>
    <w:p w14:paraId="03B1B330" w14:textId="77777777" w:rsidR="00A55D8E" w:rsidRPr="00AF230B" w:rsidRDefault="00A55D8E" w:rsidP="00A55D8E">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333F162" w14:textId="77777777" w:rsidR="00A55D8E" w:rsidRPr="00AF230B" w:rsidRDefault="00A55D8E" w:rsidP="00A55D8E">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405"/>
    <w:bookmarkEnd w:id="406"/>
    <w:bookmarkEnd w:id="407"/>
    <w:bookmarkEnd w:id="408"/>
    <w:bookmarkEnd w:id="409"/>
    <w:p w14:paraId="603F0245" w14:textId="77777777" w:rsidR="00287157" w:rsidRDefault="00287157" w:rsidP="00287157">
      <w:pPr>
        <w:pStyle w:val="BodyText3"/>
        <w:spacing w:before="120"/>
      </w:pPr>
    </w:p>
    <w:p w14:paraId="479AA3F6" w14:textId="77777777" w:rsidR="00235EF0" w:rsidRDefault="00235EF0" w:rsidP="00287157">
      <w:pPr>
        <w:spacing w:before="120" w:after="120" w:line="276" w:lineRule="auto"/>
        <w:jc w:val="center"/>
        <w:rPr>
          <w:b/>
          <w:sz w:val="28"/>
          <w:szCs w:val="28"/>
        </w:rPr>
      </w:pPr>
      <w:bookmarkStart w:id="410" w:name="_Toc127160601"/>
    </w:p>
    <w:p w14:paraId="5D03B971" w14:textId="77777777" w:rsidR="00235EF0" w:rsidRDefault="00235EF0" w:rsidP="00287157">
      <w:pPr>
        <w:spacing w:before="120" w:after="120" w:line="276" w:lineRule="auto"/>
        <w:jc w:val="center"/>
        <w:rPr>
          <w:b/>
          <w:sz w:val="28"/>
          <w:szCs w:val="28"/>
        </w:rPr>
      </w:pPr>
    </w:p>
    <w:p w14:paraId="319909D3" w14:textId="77777777" w:rsidR="00235EF0" w:rsidRDefault="00235EF0" w:rsidP="00287157">
      <w:pPr>
        <w:spacing w:before="120" w:after="120" w:line="276" w:lineRule="auto"/>
        <w:jc w:val="center"/>
        <w:rPr>
          <w:b/>
          <w:sz w:val="28"/>
          <w:szCs w:val="28"/>
        </w:rPr>
      </w:pPr>
    </w:p>
    <w:p w14:paraId="37E45C72" w14:textId="77777777" w:rsidR="00235EF0" w:rsidRDefault="00235EF0" w:rsidP="00287157">
      <w:pPr>
        <w:spacing w:before="120" w:after="120" w:line="276" w:lineRule="auto"/>
        <w:jc w:val="center"/>
        <w:rPr>
          <w:b/>
          <w:sz w:val="28"/>
          <w:szCs w:val="28"/>
        </w:rPr>
      </w:pPr>
    </w:p>
    <w:p w14:paraId="04975F11" w14:textId="77777777" w:rsidR="00235EF0" w:rsidRDefault="00235EF0" w:rsidP="00287157">
      <w:pPr>
        <w:spacing w:before="120" w:after="120" w:line="276" w:lineRule="auto"/>
        <w:jc w:val="center"/>
        <w:rPr>
          <w:b/>
          <w:sz w:val="28"/>
          <w:szCs w:val="28"/>
        </w:rPr>
      </w:pPr>
    </w:p>
    <w:p w14:paraId="6DE9EAA7" w14:textId="77777777" w:rsidR="00235EF0" w:rsidRDefault="00235EF0" w:rsidP="00287157">
      <w:pPr>
        <w:spacing w:before="120" w:after="120" w:line="276" w:lineRule="auto"/>
        <w:jc w:val="center"/>
        <w:rPr>
          <w:b/>
          <w:sz w:val="28"/>
          <w:szCs w:val="28"/>
        </w:rPr>
      </w:pPr>
    </w:p>
    <w:p w14:paraId="2C9B9AD1" w14:textId="77777777" w:rsidR="00235EF0" w:rsidRDefault="00235EF0" w:rsidP="00287157">
      <w:pPr>
        <w:spacing w:before="120" w:after="120" w:line="276" w:lineRule="auto"/>
        <w:jc w:val="center"/>
        <w:rPr>
          <w:b/>
          <w:sz w:val="28"/>
          <w:szCs w:val="28"/>
        </w:rPr>
      </w:pPr>
    </w:p>
    <w:p w14:paraId="55E01517" w14:textId="77777777" w:rsidR="00235EF0" w:rsidRDefault="00235EF0" w:rsidP="00287157">
      <w:pPr>
        <w:spacing w:before="120" w:after="120" w:line="276" w:lineRule="auto"/>
        <w:jc w:val="center"/>
        <w:rPr>
          <w:b/>
          <w:sz w:val="28"/>
          <w:szCs w:val="28"/>
        </w:rPr>
      </w:pPr>
    </w:p>
    <w:p w14:paraId="62CD87EE" w14:textId="77777777" w:rsidR="00235EF0" w:rsidRDefault="00235EF0" w:rsidP="00287157">
      <w:pPr>
        <w:spacing w:before="120" w:after="120" w:line="276" w:lineRule="auto"/>
        <w:jc w:val="center"/>
        <w:rPr>
          <w:b/>
          <w:sz w:val="28"/>
          <w:szCs w:val="28"/>
        </w:rPr>
      </w:pPr>
    </w:p>
    <w:p w14:paraId="39B61EFF" w14:textId="77777777" w:rsidR="00235EF0" w:rsidRDefault="00235EF0" w:rsidP="00287157">
      <w:pPr>
        <w:spacing w:before="120" w:after="120" w:line="276" w:lineRule="auto"/>
        <w:jc w:val="center"/>
        <w:rPr>
          <w:b/>
          <w:sz w:val="28"/>
          <w:szCs w:val="28"/>
        </w:rPr>
      </w:pPr>
    </w:p>
    <w:p w14:paraId="7943E5B7" w14:textId="01E4985F" w:rsidR="00287157" w:rsidRPr="00633E6D" w:rsidRDefault="00287157" w:rsidP="00287157">
      <w:pPr>
        <w:spacing w:before="120" w:after="120" w:line="276" w:lineRule="auto"/>
        <w:jc w:val="center"/>
      </w:pPr>
      <w:r w:rsidRPr="00633E6D">
        <w:rPr>
          <w:b/>
          <w:sz w:val="28"/>
          <w:szCs w:val="28"/>
        </w:rPr>
        <w:lastRenderedPageBreak/>
        <w:t>Experience</w:t>
      </w:r>
      <w:bookmarkEnd w:id="410"/>
    </w:p>
    <w:p w14:paraId="3CD097B0" w14:textId="5D7DB1DA" w:rsidR="00287157" w:rsidRPr="00633E6D" w:rsidRDefault="00287157" w:rsidP="00287157">
      <w:pPr>
        <w:pStyle w:val="S4-Header2"/>
        <w:spacing w:after="120" w:line="276" w:lineRule="auto"/>
      </w:pPr>
      <w:bookmarkStart w:id="411" w:name="_Toc498847218"/>
      <w:bookmarkStart w:id="412" w:name="_Toc498850124"/>
      <w:bookmarkStart w:id="413" w:name="_Toc498851729"/>
      <w:bookmarkStart w:id="414" w:name="_Toc499021797"/>
      <w:bookmarkStart w:id="415" w:name="_Toc499023480"/>
      <w:bookmarkStart w:id="416" w:name="_Toc501529962"/>
      <w:bookmarkStart w:id="417" w:name="_Toc23302383"/>
      <w:bookmarkStart w:id="418" w:name="_Toc125871316"/>
      <w:bookmarkStart w:id="419" w:name="_Toc127160602"/>
      <w:bookmarkStart w:id="420" w:name="_Toc138144072"/>
      <w:bookmarkStart w:id="421"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1"/>
      <w:bookmarkEnd w:id="412"/>
      <w:bookmarkEnd w:id="413"/>
      <w:bookmarkEnd w:id="414"/>
      <w:bookmarkEnd w:id="415"/>
      <w:bookmarkEnd w:id="416"/>
      <w:bookmarkEnd w:id="417"/>
      <w:bookmarkEnd w:id="418"/>
      <w:bookmarkEnd w:id="419"/>
      <w:bookmarkEnd w:id="420"/>
      <w:bookmarkEnd w:id="421"/>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620896E0" w:rsidR="00455149" w:rsidRPr="008B66E1" w:rsidRDefault="00B00BC1">
      <w:pPr>
        <w:pStyle w:val="SectionVHeader"/>
      </w:pPr>
      <w:bookmarkStart w:id="422" w:name="_Toc459032494"/>
      <w:r>
        <w:lastRenderedPageBreak/>
        <w:t xml:space="preserve">Tenderer </w:t>
      </w:r>
      <w:r w:rsidR="00455149" w:rsidRPr="008B66E1">
        <w:t>Information Form</w:t>
      </w:r>
      <w:bookmarkEnd w:id="422"/>
      <w:r w:rsidR="00A50AE3">
        <w:t xml:space="preserve"> (ELI-1.1)</w:t>
      </w:r>
    </w:p>
    <w:p w14:paraId="2B92C4C7" w14:textId="77777777" w:rsidR="00AE58D4" w:rsidRPr="0035582B" w:rsidRDefault="00AE58D4" w:rsidP="00AE58D4">
      <w:pPr>
        <w:pStyle w:val="BankNormal"/>
        <w:spacing w:before="120" w:after="120" w:line="276" w:lineRule="auto"/>
        <w:jc w:val="both"/>
        <w:rPr>
          <w:color w:val="000000"/>
          <w:sz w:val="22"/>
          <w:szCs w:val="22"/>
        </w:rPr>
      </w:pPr>
      <w:r w:rsidRPr="0035582B">
        <w:rPr>
          <w:color w:val="000000"/>
          <w:sz w:val="22"/>
          <w:szCs w:val="22"/>
        </w:rPr>
        <w:t>[The Tenderer shall fill in this Form in accordance with the instructions indicated below. No alterations to its format shall be permitted and no substitutions shall be accepted.]</w:t>
      </w:r>
    </w:p>
    <w:p w14:paraId="3893DE69"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BC82D00" w14:textId="77777777" w:rsidR="00AE58D4" w:rsidRPr="0035582B" w:rsidRDefault="00AE58D4" w:rsidP="00AE58D4">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69731E15" w14:textId="77777777" w:rsidR="00AE58D4" w:rsidRPr="0035582B" w:rsidRDefault="00AE58D4" w:rsidP="00AE58D4">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055F79B" w14:textId="77777777" w:rsidR="00AE58D4" w:rsidRPr="0035582B" w:rsidRDefault="00AE58D4" w:rsidP="00AE58D4">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AE58D4" w:rsidRPr="0035582B" w14:paraId="532C5679" w14:textId="77777777" w:rsidTr="00235EF0">
        <w:trPr>
          <w:trHeight w:val="440"/>
          <w:jc w:val="center"/>
        </w:trPr>
        <w:tc>
          <w:tcPr>
            <w:tcW w:w="3729" w:type="dxa"/>
            <w:shd w:val="clear" w:color="auto" w:fill="auto"/>
          </w:tcPr>
          <w:p w14:paraId="7D089EF7" w14:textId="77777777" w:rsidR="00AE58D4" w:rsidRPr="0035582B" w:rsidRDefault="00AE58D4" w:rsidP="0066334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4EC769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AE58D4" w:rsidRPr="0035582B" w14:paraId="2C260D7A" w14:textId="77777777" w:rsidTr="00235EF0">
        <w:trPr>
          <w:trHeight w:val="674"/>
          <w:jc w:val="center"/>
        </w:trPr>
        <w:tc>
          <w:tcPr>
            <w:tcW w:w="3729" w:type="dxa"/>
            <w:shd w:val="clear" w:color="auto" w:fill="auto"/>
          </w:tcPr>
          <w:p w14:paraId="66FE4C0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44B6995B"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AE58D4" w:rsidRPr="0035582B" w14:paraId="36E2C921" w14:textId="77777777" w:rsidTr="00235EF0">
        <w:trPr>
          <w:trHeight w:val="674"/>
          <w:jc w:val="center"/>
        </w:trPr>
        <w:tc>
          <w:tcPr>
            <w:tcW w:w="3729" w:type="dxa"/>
            <w:shd w:val="clear" w:color="auto" w:fill="auto"/>
          </w:tcPr>
          <w:p w14:paraId="4ADFDDDB" w14:textId="77777777" w:rsidR="00AE58D4" w:rsidRPr="0035582B" w:rsidRDefault="00AE58D4" w:rsidP="0066334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094F00EA"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AE58D4" w:rsidRPr="0035582B" w14:paraId="20CB5E99" w14:textId="77777777" w:rsidTr="00235EF0">
        <w:trPr>
          <w:trHeight w:val="674"/>
          <w:jc w:val="center"/>
        </w:trPr>
        <w:tc>
          <w:tcPr>
            <w:tcW w:w="3729" w:type="dxa"/>
            <w:shd w:val="clear" w:color="auto" w:fill="auto"/>
          </w:tcPr>
          <w:p w14:paraId="354AD2B4"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12820375"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AE58D4" w:rsidRPr="0035582B" w14:paraId="7B0F81EE" w14:textId="77777777" w:rsidTr="00235EF0">
        <w:trPr>
          <w:jc w:val="center"/>
        </w:trPr>
        <w:tc>
          <w:tcPr>
            <w:tcW w:w="3729" w:type="dxa"/>
            <w:shd w:val="clear" w:color="auto" w:fill="auto"/>
          </w:tcPr>
          <w:p w14:paraId="34F8C4D0"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46A32000"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AE58D4" w:rsidRPr="0035582B" w14:paraId="020C9E07" w14:textId="77777777" w:rsidTr="00235EF0">
        <w:trPr>
          <w:jc w:val="center"/>
        </w:trPr>
        <w:tc>
          <w:tcPr>
            <w:tcW w:w="9129" w:type="dxa"/>
            <w:gridSpan w:val="2"/>
            <w:shd w:val="clear" w:color="auto" w:fill="auto"/>
          </w:tcPr>
          <w:p w14:paraId="1CF870D0" w14:textId="77777777" w:rsidR="00AE58D4" w:rsidRPr="0035582B" w:rsidRDefault="00AE58D4" w:rsidP="0066334E">
            <w:pPr>
              <w:pStyle w:val="Outline"/>
              <w:tabs>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6.</w:t>
            </w:r>
            <w:r w:rsidRPr="0035582B">
              <w:rPr>
                <w:color w:val="000000"/>
                <w:spacing w:val="-2"/>
                <w:kern w:val="0"/>
                <w:sz w:val="22"/>
                <w:szCs w:val="22"/>
              </w:rPr>
              <w:tab/>
              <w:t>Tenderer’s Authorized Representative Information</w:t>
            </w:r>
          </w:p>
        </w:tc>
      </w:tr>
      <w:tr w:rsidR="00AE58D4" w:rsidRPr="0035582B" w14:paraId="2108965B" w14:textId="77777777" w:rsidTr="00235EF0">
        <w:trPr>
          <w:jc w:val="center"/>
        </w:trPr>
        <w:tc>
          <w:tcPr>
            <w:tcW w:w="3729" w:type="dxa"/>
            <w:shd w:val="clear" w:color="auto" w:fill="auto"/>
          </w:tcPr>
          <w:p w14:paraId="39172A71"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48C3F7DC"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AE58D4" w:rsidRPr="0035582B" w14:paraId="78316D5C" w14:textId="77777777" w:rsidTr="00235EF0">
        <w:trPr>
          <w:jc w:val="center"/>
        </w:trPr>
        <w:tc>
          <w:tcPr>
            <w:tcW w:w="3729" w:type="dxa"/>
            <w:shd w:val="clear" w:color="auto" w:fill="auto"/>
          </w:tcPr>
          <w:p w14:paraId="617CD5F5"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0D28FAFD"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AE58D4" w:rsidRPr="0035582B" w14:paraId="67B92AED" w14:textId="77777777" w:rsidTr="00235EF0">
        <w:trPr>
          <w:jc w:val="center"/>
        </w:trPr>
        <w:tc>
          <w:tcPr>
            <w:tcW w:w="3729" w:type="dxa"/>
            <w:shd w:val="clear" w:color="auto" w:fill="auto"/>
          </w:tcPr>
          <w:p w14:paraId="1B3D5E22" w14:textId="77777777" w:rsidR="00AE58D4" w:rsidRPr="0035582B" w:rsidRDefault="00AE58D4" w:rsidP="0066334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1C50EDA2"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AE58D4" w:rsidRPr="0035582B" w14:paraId="6106EC1C" w14:textId="77777777" w:rsidTr="00235EF0">
        <w:trPr>
          <w:jc w:val="center"/>
        </w:trPr>
        <w:tc>
          <w:tcPr>
            <w:tcW w:w="3729" w:type="dxa"/>
            <w:shd w:val="clear" w:color="auto" w:fill="auto"/>
          </w:tcPr>
          <w:p w14:paraId="45B0C673" w14:textId="77777777" w:rsidR="00AE58D4" w:rsidRPr="0035582B" w:rsidRDefault="00AE58D4" w:rsidP="0066334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29BA0963" w14:textId="77777777" w:rsidR="00AE58D4" w:rsidRPr="0035582B" w:rsidRDefault="00AE58D4" w:rsidP="0066334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AE58D4" w:rsidRPr="0035582B" w14:paraId="5AD0DD4C" w14:textId="77777777" w:rsidTr="00235EF0">
        <w:trPr>
          <w:jc w:val="center"/>
        </w:trPr>
        <w:tc>
          <w:tcPr>
            <w:tcW w:w="9129" w:type="dxa"/>
            <w:gridSpan w:val="2"/>
            <w:shd w:val="clear" w:color="auto" w:fill="auto"/>
          </w:tcPr>
          <w:p w14:paraId="619CE382" w14:textId="77777777" w:rsidR="00AE58D4" w:rsidRPr="0035582B" w:rsidRDefault="00AE58D4" w:rsidP="0066334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AE58D4" w:rsidRPr="0035582B" w14:paraId="5E073E98" w14:textId="77777777" w:rsidTr="00235EF0">
        <w:trPr>
          <w:trHeight w:val="1160"/>
          <w:jc w:val="center"/>
        </w:trPr>
        <w:tc>
          <w:tcPr>
            <w:tcW w:w="9129" w:type="dxa"/>
            <w:gridSpan w:val="2"/>
          </w:tcPr>
          <w:p w14:paraId="19C69C1B" w14:textId="77777777" w:rsidR="00AE58D4"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735F7612" w14:textId="77777777" w:rsidR="00AE58D4" w:rsidRPr="0035582B" w:rsidRDefault="00AE58D4" w:rsidP="0066334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30418E92" w14:textId="77777777" w:rsidR="00AE58D4" w:rsidRPr="0035582B" w:rsidRDefault="00AE58D4" w:rsidP="0066334E">
            <w:pPr>
              <w:tabs>
                <w:tab w:val="left" w:pos="741"/>
              </w:tabs>
              <w:spacing w:before="120" w:after="120" w:line="276" w:lineRule="auto"/>
              <w:ind w:left="741" w:hanging="720"/>
              <w:rPr>
                <w:color w:val="000000"/>
                <w:sz w:val="22"/>
                <w:szCs w:val="22"/>
              </w:rPr>
            </w:pPr>
            <w:r w:rsidRPr="007158BC">
              <w:rPr>
                <w:rFonts w:eastAsia="MS Gothic" w:hint="eastAsia"/>
              </w:rPr>
              <w:lastRenderedPageBreak/>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2C2A1D77" w14:textId="39E599F7" w:rsidR="00455149" w:rsidRPr="008B66E1" w:rsidRDefault="00455149" w:rsidP="00EC66EC">
      <w:pPr>
        <w:pStyle w:val="SectionVHeader"/>
      </w:pPr>
      <w:r w:rsidRPr="008B66E1">
        <w:lastRenderedPageBreak/>
        <w:br w:type="page"/>
      </w:r>
      <w:bookmarkStart w:id="423"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3"/>
      <w:r w:rsidR="00A50AE3">
        <w:t xml:space="preserve"> (ELI-1.2)</w:t>
      </w:r>
    </w:p>
    <w:p w14:paraId="66B922B7" w14:textId="77777777" w:rsidR="00455149" w:rsidRPr="008B66E1" w:rsidRDefault="00455149"/>
    <w:p w14:paraId="0B1C9F03" w14:textId="77777777" w:rsidR="00AE58D4" w:rsidRPr="0035582B" w:rsidRDefault="00AE58D4" w:rsidP="00AE58D4">
      <w:pPr>
        <w:spacing w:before="120" w:after="120"/>
        <w:jc w:val="center"/>
        <w:rPr>
          <w:color w:val="000000"/>
          <w:sz w:val="36"/>
        </w:rPr>
      </w:pPr>
      <w:r w:rsidRPr="0035582B">
        <w:rPr>
          <w:color w:val="000000"/>
        </w:rPr>
        <w:t>[The Tenderer shall fill in this Form in accordance with the instructions indicated below].</w:t>
      </w:r>
    </w:p>
    <w:p w14:paraId="640CEE36" w14:textId="77777777" w:rsidR="00AE58D4" w:rsidRPr="0035582B" w:rsidRDefault="00AE58D4" w:rsidP="00AE58D4">
      <w:pPr>
        <w:spacing w:before="120" w:after="120"/>
        <w:ind w:left="720" w:hanging="720"/>
        <w:jc w:val="right"/>
        <w:rPr>
          <w:color w:val="000000"/>
        </w:rPr>
      </w:pPr>
      <w:r w:rsidRPr="0035582B">
        <w:rPr>
          <w:color w:val="000000"/>
        </w:rPr>
        <w:t>Date: [insert date (as day, month and year) of Tender Submission]</w:t>
      </w:r>
    </w:p>
    <w:p w14:paraId="5F1B6954" w14:textId="77777777" w:rsidR="00AE58D4" w:rsidRPr="0035582B" w:rsidRDefault="00AE58D4" w:rsidP="00AE58D4">
      <w:pPr>
        <w:spacing w:before="120" w:after="120"/>
        <w:ind w:right="72" w:firstLine="1440"/>
        <w:jc w:val="right"/>
        <w:rPr>
          <w:color w:val="000000"/>
        </w:rPr>
      </w:pPr>
      <w:r>
        <w:rPr>
          <w:color w:val="000000"/>
        </w:rPr>
        <w:t>Invitation</w:t>
      </w:r>
      <w:r w:rsidRPr="0035582B">
        <w:rPr>
          <w:color w:val="000000"/>
        </w:rPr>
        <w:t xml:space="preserve"> No: [Insert reference no]</w:t>
      </w:r>
    </w:p>
    <w:p w14:paraId="39A4A1F1" w14:textId="77777777" w:rsidR="00AE58D4" w:rsidRPr="0035582B" w:rsidRDefault="00AE58D4" w:rsidP="00AE58D4">
      <w:pPr>
        <w:tabs>
          <w:tab w:val="right" w:pos="9360"/>
        </w:tabs>
        <w:spacing w:before="120" w:after="120"/>
        <w:ind w:left="720" w:hanging="720"/>
        <w:jc w:val="right"/>
        <w:rPr>
          <w:color w:val="000000"/>
        </w:rPr>
      </w:pPr>
      <w:r w:rsidRPr="0035582B">
        <w:rPr>
          <w:color w:val="000000"/>
        </w:rPr>
        <w:t>Procurement Reference No.: [insert reference]</w:t>
      </w:r>
    </w:p>
    <w:p w14:paraId="7BE58000" w14:textId="77777777" w:rsidR="00AE58D4" w:rsidRPr="0035582B" w:rsidRDefault="00AE58D4" w:rsidP="00AE58D4">
      <w:pPr>
        <w:spacing w:before="120" w:after="120"/>
        <w:ind w:left="720" w:hanging="720"/>
        <w:jc w:val="right"/>
        <w:rPr>
          <w:color w:val="000000"/>
        </w:rPr>
      </w:pPr>
      <w:r w:rsidRPr="0035582B">
        <w:rPr>
          <w:color w:val="000000"/>
        </w:rPr>
        <w:t xml:space="preserve">Page ___ of ___ pages </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AE58D4" w:rsidRPr="0035582B" w14:paraId="223A10DB" w14:textId="77777777" w:rsidTr="00235EF0">
        <w:trPr>
          <w:cantSplit/>
          <w:trHeight w:val="440"/>
          <w:jc w:val="center"/>
        </w:trPr>
        <w:tc>
          <w:tcPr>
            <w:tcW w:w="3960" w:type="dxa"/>
            <w:shd w:val="clear" w:color="auto" w:fill="FFFFFF"/>
          </w:tcPr>
          <w:p w14:paraId="2E6C7DF5"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1328E085"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Tenderer’s legal name}</w:t>
            </w:r>
          </w:p>
        </w:tc>
      </w:tr>
      <w:tr w:rsidR="00AE58D4" w:rsidRPr="0035582B" w14:paraId="67F1D552" w14:textId="77777777" w:rsidTr="00235EF0">
        <w:trPr>
          <w:cantSplit/>
          <w:trHeight w:val="674"/>
          <w:jc w:val="center"/>
        </w:trPr>
        <w:tc>
          <w:tcPr>
            <w:tcW w:w="3960" w:type="dxa"/>
            <w:shd w:val="clear" w:color="auto" w:fill="FFFFFF"/>
          </w:tcPr>
          <w:p w14:paraId="28A5606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6B70F848"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name}</w:t>
            </w:r>
          </w:p>
        </w:tc>
      </w:tr>
      <w:tr w:rsidR="00AE58D4" w:rsidRPr="0035582B" w14:paraId="68FA6E01" w14:textId="77777777" w:rsidTr="00235EF0">
        <w:trPr>
          <w:cantSplit/>
          <w:trHeight w:val="674"/>
          <w:jc w:val="center"/>
        </w:trPr>
        <w:tc>
          <w:tcPr>
            <w:tcW w:w="3960" w:type="dxa"/>
            <w:shd w:val="clear" w:color="auto" w:fill="FFFFFF"/>
          </w:tcPr>
          <w:p w14:paraId="43918BA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41A81A01"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country of registration}</w:t>
            </w:r>
          </w:p>
        </w:tc>
      </w:tr>
      <w:tr w:rsidR="00AE58D4" w:rsidRPr="0035582B" w14:paraId="64748B42" w14:textId="77777777" w:rsidTr="00235EF0">
        <w:trPr>
          <w:cantSplit/>
          <w:jc w:val="center"/>
        </w:trPr>
        <w:tc>
          <w:tcPr>
            <w:tcW w:w="3960" w:type="dxa"/>
            <w:shd w:val="clear" w:color="auto" w:fill="FFFFFF"/>
          </w:tcPr>
          <w:p w14:paraId="6A5B0DCD"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422D71D3"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 year of registration}</w:t>
            </w:r>
          </w:p>
        </w:tc>
      </w:tr>
      <w:tr w:rsidR="00AE58D4" w:rsidRPr="0035582B" w14:paraId="418C66AD" w14:textId="77777777" w:rsidTr="00235EF0">
        <w:trPr>
          <w:cantSplit/>
          <w:jc w:val="center"/>
        </w:trPr>
        <w:tc>
          <w:tcPr>
            <w:tcW w:w="3960" w:type="dxa"/>
            <w:shd w:val="clear" w:color="auto" w:fill="FFFFFF"/>
          </w:tcPr>
          <w:p w14:paraId="660F5A7C" w14:textId="77777777" w:rsidR="00AE58D4" w:rsidRPr="0035582B" w:rsidRDefault="00AE58D4" w:rsidP="0066334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760F3C62"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AE58D4" w:rsidRPr="0035582B" w14:paraId="6FAD1251" w14:textId="77777777" w:rsidTr="00235EF0">
        <w:trPr>
          <w:cantSplit/>
          <w:jc w:val="center"/>
        </w:trPr>
        <w:tc>
          <w:tcPr>
            <w:tcW w:w="8640" w:type="dxa"/>
            <w:gridSpan w:val="2"/>
            <w:shd w:val="clear" w:color="auto" w:fill="FFFFFF"/>
          </w:tcPr>
          <w:p w14:paraId="424BC40E" w14:textId="77777777" w:rsidR="00AE58D4" w:rsidRPr="0035582B" w:rsidRDefault="00AE58D4" w:rsidP="0066334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AE58D4" w:rsidRPr="0035582B" w14:paraId="7157DE56" w14:textId="77777777" w:rsidTr="00235EF0">
        <w:trPr>
          <w:cantSplit/>
          <w:jc w:val="center"/>
        </w:trPr>
        <w:tc>
          <w:tcPr>
            <w:tcW w:w="3960" w:type="dxa"/>
            <w:shd w:val="clear" w:color="auto" w:fill="FFFFFF"/>
          </w:tcPr>
          <w:p w14:paraId="5DA4A755" w14:textId="77777777" w:rsidR="00AE58D4" w:rsidRPr="0035582B" w:rsidRDefault="00AE58D4" w:rsidP="0066334E">
            <w:pPr>
              <w:spacing w:before="120" w:after="120" w:line="276" w:lineRule="auto"/>
              <w:ind w:left="432" w:hanging="432"/>
              <w:rPr>
                <w:color w:val="000000"/>
              </w:rPr>
            </w:pPr>
            <w:r w:rsidRPr="0035582B">
              <w:rPr>
                <w:color w:val="000000"/>
              </w:rPr>
              <w:tab/>
              <w:t>Name:</w:t>
            </w:r>
          </w:p>
        </w:tc>
        <w:tc>
          <w:tcPr>
            <w:tcW w:w="4680" w:type="dxa"/>
            <w:shd w:val="clear" w:color="auto" w:fill="FFFFFF"/>
          </w:tcPr>
          <w:p w14:paraId="10B4561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AE58D4" w:rsidRPr="0035582B" w14:paraId="27D6B228" w14:textId="77777777" w:rsidTr="00235EF0">
        <w:trPr>
          <w:cantSplit/>
          <w:jc w:val="center"/>
        </w:trPr>
        <w:tc>
          <w:tcPr>
            <w:tcW w:w="3960" w:type="dxa"/>
            <w:shd w:val="clear" w:color="auto" w:fill="FFFFFF"/>
          </w:tcPr>
          <w:p w14:paraId="52F9809A" w14:textId="77777777" w:rsidR="00AE58D4" w:rsidRPr="0035582B" w:rsidRDefault="00AE58D4" w:rsidP="0066334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48C77B6C"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AE58D4" w:rsidRPr="0035582B" w14:paraId="7449EC1A" w14:textId="77777777" w:rsidTr="00235EF0">
        <w:trPr>
          <w:cantSplit/>
          <w:jc w:val="center"/>
        </w:trPr>
        <w:tc>
          <w:tcPr>
            <w:tcW w:w="3960" w:type="dxa"/>
            <w:shd w:val="clear" w:color="auto" w:fill="FFFFFF"/>
          </w:tcPr>
          <w:p w14:paraId="727D6CCA" w14:textId="77777777" w:rsidR="00AE58D4" w:rsidRPr="0035582B" w:rsidRDefault="00AE58D4" w:rsidP="0066334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50C36D6E"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AE58D4" w:rsidRPr="0035582B" w14:paraId="5670860B" w14:textId="77777777" w:rsidTr="00235EF0">
        <w:trPr>
          <w:cantSplit/>
          <w:jc w:val="center"/>
        </w:trPr>
        <w:tc>
          <w:tcPr>
            <w:tcW w:w="3960" w:type="dxa"/>
            <w:shd w:val="clear" w:color="auto" w:fill="FFFFFF"/>
          </w:tcPr>
          <w:p w14:paraId="52F384CD" w14:textId="77777777" w:rsidR="00AE58D4" w:rsidRPr="0035582B" w:rsidRDefault="00AE58D4" w:rsidP="0066334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633A80EA" w14:textId="77777777" w:rsidR="00AE58D4" w:rsidRPr="0035582B" w:rsidRDefault="00AE58D4" w:rsidP="0066334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AE58D4" w:rsidRPr="0035582B" w14:paraId="05B9CC91" w14:textId="77777777" w:rsidTr="00235EF0">
        <w:trPr>
          <w:cantSplit/>
          <w:jc w:val="center"/>
        </w:trPr>
        <w:tc>
          <w:tcPr>
            <w:tcW w:w="8640" w:type="dxa"/>
            <w:gridSpan w:val="2"/>
            <w:shd w:val="clear" w:color="auto" w:fill="FFFFFF"/>
          </w:tcPr>
          <w:p w14:paraId="35D3498F" w14:textId="77777777" w:rsidR="00AE58D4" w:rsidRPr="0035582B" w:rsidRDefault="00AE58D4" w:rsidP="0066334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AE58D4" w:rsidRPr="0035582B" w14:paraId="53651AF0" w14:textId="77777777" w:rsidTr="00235EF0">
        <w:trPr>
          <w:cantSplit/>
          <w:trHeight w:val="1862"/>
          <w:jc w:val="center"/>
        </w:trPr>
        <w:tc>
          <w:tcPr>
            <w:tcW w:w="8640" w:type="dxa"/>
            <w:gridSpan w:val="2"/>
            <w:shd w:val="clear" w:color="auto" w:fill="FFFFFF"/>
          </w:tcPr>
          <w:p w14:paraId="43E99371"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lastRenderedPageBreak/>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2CA3BCD" w14:textId="77777777" w:rsidR="00AE58D4" w:rsidRPr="0035582B" w:rsidRDefault="00AE58D4" w:rsidP="0066334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62CA1BE9" w14:textId="42800E03" w:rsidR="00BD2878" w:rsidRDefault="00455149" w:rsidP="00A50AE3">
      <w:pPr>
        <w:pStyle w:val="SectionVHeader"/>
        <w:jc w:val="left"/>
      </w:pPr>
      <w:r w:rsidRPr="008B66E1">
        <w:br w:type="page"/>
      </w:r>
    </w:p>
    <w:p w14:paraId="45A67357" w14:textId="77777777" w:rsidR="00AE58D4" w:rsidRPr="003B1B06" w:rsidRDefault="00AE58D4" w:rsidP="00A50AE3">
      <w:pPr>
        <w:pStyle w:val="SectionVHeader"/>
        <w:jc w:val="left"/>
        <w:rPr>
          <w:b w:val="0"/>
        </w:rPr>
      </w:pPr>
    </w:p>
    <w:p w14:paraId="171E72DA" w14:textId="77777777" w:rsidR="00F91E43" w:rsidRPr="004A50A8" w:rsidRDefault="00F91E43" w:rsidP="00F91E43">
      <w:pPr>
        <w:pStyle w:val="S4-header1"/>
        <w:spacing w:line="276" w:lineRule="auto"/>
      </w:pPr>
      <w:r w:rsidRPr="004A50A8">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 xml:space="preserve">Note:  All italicized text is for use in preparing </w:t>
            </w:r>
            <w:proofErr w:type="gramStart"/>
            <w:r w:rsidRPr="00E57878">
              <w:rPr>
                <w:b/>
                <w:i/>
                <w:iCs/>
                <w:color w:val="FF0000"/>
                <w:sz w:val="22"/>
                <w:szCs w:val="22"/>
              </w:rPr>
              <w:t>these form</w:t>
            </w:r>
            <w:proofErr w:type="gramEnd"/>
            <w:r w:rsidRPr="00E57878">
              <w:rPr>
                <w:b/>
                <w:i/>
                <w:iCs/>
                <w:color w:val="FF0000"/>
                <w:sz w:val="22"/>
                <w:szCs w:val="22"/>
              </w:rPr>
              <w:t xml:space="preserve">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02E69AC0" w:rsidR="00F91E43" w:rsidRPr="00E57878" w:rsidRDefault="00F91E43" w:rsidP="00F91E43">
      <w:pPr>
        <w:rPr>
          <w:sz w:val="22"/>
          <w:szCs w:val="22"/>
        </w:rPr>
      </w:pPr>
      <w:r w:rsidRPr="00E57878">
        <w:rPr>
          <w:sz w:val="22"/>
          <w:szCs w:val="22"/>
        </w:rPr>
        <w:t xml:space="preserve">To: </w:t>
      </w:r>
      <w:proofErr w:type="spellStart"/>
      <w:proofErr w:type="gramStart"/>
      <w:r w:rsidR="00A50AE3">
        <w:rPr>
          <w:sz w:val="22"/>
          <w:szCs w:val="22"/>
        </w:rPr>
        <w:t>Ms.Fathimath</w:t>
      </w:r>
      <w:proofErr w:type="spellEnd"/>
      <w:proofErr w:type="gramEnd"/>
      <w:r w:rsidR="00A50AE3">
        <w:rPr>
          <w:sz w:val="22"/>
          <w:szCs w:val="22"/>
        </w:rPr>
        <w:t xml:space="preserve"> </w:t>
      </w:r>
      <w:proofErr w:type="spellStart"/>
      <w:r w:rsidR="00A50AE3">
        <w:rPr>
          <w:sz w:val="22"/>
          <w:szCs w:val="22"/>
        </w:rPr>
        <w:t>Rishfa</w:t>
      </w:r>
      <w:proofErr w:type="spellEnd"/>
      <w:r w:rsidR="00A50AE3">
        <w:rPr>
          <w:sz w:val="22"/>
          <w:szCs w:val="22"/>
        </w:rPr>
        <w:t xml:space="preserve"> Ahmed</w:t>
      </w:r>
      <w:r w:rsidRPr="00E57878">
        <w:rPr>
          <w:sz w:val="22"/>
          <w:szCs w:val="22"/>
        </w:rPr>
        <w:t>,</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921ADF">
      <w:pPr>
        <w:numPr>
          <w:ilvl w:val="0"/>
          <w:numId w:val="103"/>
        </w:numPr>
        <w:spacing w:before="120" w:after="120" w:line="276" w:lineRule="auto"/>
        <w:ind w:hanging="720"/>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921ADF">
      <w:pPr>
        <w:numPr>
          <w:ilvl w:val="0"/>
          <w:numId w:val="103"/>
        </w:numPr>
        <w:tabs>
          <w:tab w:val="clear" w:pos="720"/>
        </w:tabs>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43FE7F69" w14:textId="77777777" w:rsidR="00247C62" w:rsidRPr="00247C62" w:rsidRDefault="003A6E2B" w:rsidP="0066334E">
      <w:pPr>
        <w:numPr>
          <w:ilvl w:val="0"/>
          <w:numId w:val="103"/>
        </w:numPr>
        <w:spacing w:before="120" w:after="120" w:line="276" w:lineRule="auto"/>
        <w:ind w:hanging="720"/>
        <w:jc w:val="both"/>
      </w:pPr>
      <w:r w:rsidRPr="00AE58D4">
        <w:rPr>
          <w:b/>
          <w:bCs/>
        </w:rPr>
        <w:t>TES/202</w:t>
      </w:r>
      <w:r w:rsidR="00AE58D4" w:rsidRPr="00AE58D4">
        <w:rPr>
          <w:b/>
          <w:bCs/>
        </w:rPr>
        <w:t>3</w:t>
      </w:r>
      <w:r w:rsidRPr="00AE58D4">
        <w:rPr>
          <w:b/>
          <w:bCs/>
        </w:rPr>
        <w:t>/G-0</w:t>
      </w:r>
      <w:r w:rsidR="00AE58D4" w:rsidRPr="00AE58D4">
        <w:rPr>
          <w:b/>
          <w:bCs/>
        </w:rPr>
        <w:t>1</w:t>
      </w:r>
      <w:r w:rsidR="00247C62">
        <w:rPr>
          <w:b/>
          <w:bCs/>
        </w:rPr>
        <w:t>5</w:t>
      </w:r>
      <w:r w:rsidRPr="00AE58D4">
        <w:rPr>
          <w:b/>
          <w:bCs/>
        </w:rPr>
        <w:t xml:space="preserve"> | </w:t>
      </w:r>
      <w:r w:rsidRPr="00AE58D4">
        <w:rPr>
          <w:b/>
        </w:rPr>
        <w:t xml:space="preserve">  </w:t>
      </w:r>
      <w:r w:rsidR="00AE58D4" w:rsidRPr="00AE58D4">
        <w:rPr>
          <w:b/>
        </w:rPr>
        <w:t>TES2023G-01</w:t>
      </w:r>
      <w:r w:rsidR="00247C62">
        <w:rPr>
          <w:b/>
        </w:rPr>
        <w:t>5</w:t>
      </w:r>
      <w:r w:rsidR="00AE58D4" w:rsidRPr="00AE58D4">
        <w:rPr>
          <w:b/>
        </w:rPr>
        <w:t xml:space="preserve"> </w:t>
      </w:r>
      <w:r w:rsidR="00247C62" w:rsidRPr="00247C62">
        <w:rPr>
          <w:b/>
        </w:rPr>
        <w:t>Printing of Textbooks for key stage 1 to 3</w:t>
      </w:r>
    </w:p>
    <w:p w14:paraId="0D95FDF3" w14:textId="332C4276" w:rsidR="00AD44B0" w:rsidRPr="0088790C" w:rsidRDefault="00AD44B0" w:rsidP="0066334E">
      <w:pPr>
        <w:numPr>
          <w:ilvl w:val="0"/>
          <w:numId w:val="103"/>
        </w:numPr>
        <w:spacing w:before="120" w:after="120" w:line="276" w:lineRule="auto"/>
        <w:ind w:hanging="720"/>
        <w:jc w:val="both"/>
      </w:pPr>
      <w:r w:rsidRPr="009778ED">
        <w:t>The total lump-sum fixed price of our Tender,</w:t>
      </w:r>
      <w:r w:rsidRPr="00AE58D4">
        <w:rPr>
          <w:spacing w:val="8"/>
        </w:rPr>
        <w:t xml:space="preserve"> </w:t>
      </w:r>
      <w:r w:rsidRPr="009778ED">
        <w:t>INCLUSIVE of Goods and Services Tax (GST) in item (d) and excluding any discounts offered in item (e) below is:</w:t>
      </w:r>
      <w:r w:rsidRPr="00AE58D4">
        <w:rPr>
          <w:i/>
          <w:spacing w:val="8"/>
        </w:rPr>
        <w:t xml:space="preserve"> </w:t>
      </w:r>
    </w:p>
    <w:tbl>
      <w:tblPr>
        <w:tblW w:w="1011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2821"/>
        <w:gridCol w:w="1762"/>
        <w:gridCol w:w="1440"/>
        <w:gridCol w:w="1600"/>
        <w:gridCol w:w="1691"/>
      </w:tblGrid>
      <w:tr w:rsidR="00FD5CDA" w:rsidRPr="0086140B" w14:paraId="4794F64F" w14:textId="77777777" w:rsidTr="00235EF0">
        <w:trPr>
          <w:trHeight w:val="747"/>
        </w:trPr>
        <w:tc>
          <w:tcPr>
            <w:tcW w:w="797" w:type="dxa"/>
            <w:shd w:val="clear" w:color="auto" w:fill="auto"/>
          </w:tcPr>
          <w:p w14:paraId="2EE7F46E"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Lot No.</w:t>
            </w:r>
          </w:p>
        </w:tc>
        <w:tc>
          <w:tcPr>
            <w:tcW w:w="2821" w:type="dxa"/>
            <w:shd w:val="clear" w:color="auto" w:fill="auto"/>
          </w:tcPr>
          <w:p w14:paraId="1398DBC2"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Description</w:t>
            </w:r>
          </w:p>
        </w:tc>
        <w:tc>
          <w:tcPr>
            <w:tcW w:w="1762" w:type="dxa"/>
            <w:shd w:val="clear" w:color="auto" w:fill="auto"/>
          </w:tcPr>
          <w:p w14:paraId="6A335300"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Bidding Price</w:t>
            </w:r>
          </w:p>
          <w:p w14:paraId="4E0429AD" w14:textId="77777777"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In (MVR)</w:t>
            </w:r>
          </w:p>
        </w:tc>
        <w:tc>
          <w:tcPr>
            <w:tcW w:w="1440" w:type="dxa"/>
            <w:shd w:val="clear" w:color="auto" w:fill="auto"/>
          </w:tcPr>
          <w:p w14:paraId="10BFA34C" w14:textId="5D48CD0C"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 xml:space="preserve">GST </w:t>
            </w:r>
            <w:r>
              <w:rPr>
                <w:b/>
                <w:bCs/>
                <w:sz w:val="18"/>
                <w:szCs w:val="14"/>
              </w:rPr>
              <w:t>8</w:t>
            </w:r>
            <w:r w:rsidRPr="00AF46F7">
              <w:rPr>
                <w:b/>
                <w:bCs/>
                <w:sz w:val="18"/>
                <w:szCs w:val="14"/>
              </w:rPr>
              <w:t>%</w:t>
            </w:r>
            <w:r>
              <w:rPr>
                <w:b/>
                <w:bCs/>
                <w:sz w:val="18"/>
                <w:szCs w:val="14"/>
              </w:rPr>
              <w:t xml:space="preserve"> </w:t>
            </w:r>
            <w:r w:rsidRPr="00AF46F7">
              <w:rPr>
                <w:b/>
                <w:bCs/>
                <w:sz w:val="18"/>
                <w:szCs w:val="14"/>
              </w:rPr>
              <w:t>(MVR)</w:t>
            </w:r>
          </w:p>
        </w:tc>
        <w:tc>
          <w:tcPr>
            <w:tcW w:w="1600" w:type="dxa"/>
          </w:tcPr>
          <w:p w14:paraId="4B2C28A7" w14:textId="5CAA4388" w:rsidR="00FD5CDA" w:rsidRDefault="00FD5CDA" w:rsidP="00AD44B0">
            <w:pPr>
              <w:tabs>
                <w:tab w:val="left" w:pos="540"/>
              </w:tabs>
              <w:spacing w:before="60" w:after="60" w:line="360" w:lineRule="auto"/>
              <w:jc w:val="center"/>
              <w:rPr>
                <w:b/>
                <w:bCs/>
                <w:sz w:val="18"/>
                <w:szCs w:val="14"/>
              </w:rPr>
            </w:pPr>
            <w:r>
              <w:rPr>
                <w:b/>
                <w:bCs/>
                <w:sz w:val="18"/>
                <w:szCs w:val="14"/>
              </w:rPr>
              <w:t xml:space="preserve">Discount offered </w:t>
            </w:r>
          </w:p>
          <w:p w14:paraId="5866D4A9" w14:textId="68D1941E" w:rsidR="00FD5CDA" w:rsidRPr="00AF46F7" w:rsidRDefault="00FD5CDA" w:rsidP="00AD44B0">
            <w:pPr>
              <w:tabs>
                <w:tab w:val="left" w:pos="540"/>
              </w:tabs>
              <w:spacing w:before="60" w:after="60" w:line="360" w:lineRule="auto"/>
              <w:jc w:val="center"/>
              <w:rPr>
                <w:b/>
                <w:bCs/>
                <w:sz w:val="18"/>
                <w:szCs w:val="14"/>
              </w:rPr>
            </w:pPr>
          </w:p>
        </w:tc>
        <w:tc>
          <w:tcPr>
            <w:tcW w:w="1691" w:type="dxa"/>
            <w:shd w:val="clear" w:color="auto" w:fill="auto"/>
          </w:tcPr>
          <w:p w14:paraId="22E85F19" w14:textId="64B6EB1E" w:rsidR="00FD5CDA" w:rsidRPr="00AF46F7" w:rsidRDefault="00FD5CDA" w:rsidP="00AD44B0">
            <w:pPr>
              <w:tabs>
                <w:tab w:val="left" w:pos="540"/>
              </w:tabs>
              <w:spacing w:before="60" w:after="60" w:line="360" w:lineRule="auto"/>
              <w:jc w:val="center"/>
              <w:rPr>
                <w:b/>
                <w:bCs/>
                <w:sz w:val="18"/>
                <w:szCs w:val="14"/>
              </w:rPr>
            </w:pPr>
            <w:r w:rsidRPr="00AF46F7">
              <w:rPr>
                <w:b/>
                <w:bCs/>
                <w:sz w:val="18"/>
                <w:szCs w:val="14"/>
              </w:rPr>
              <w:t>Total Bidding Price In (MVR)</w:t>
            </w:r>
          </w:p>
        </w:tc>
      </w:tr>
      <w:tr w:rsidR="00FD5CDA" w14:paraId="06FDB4C2" w14:textId="77777777" w:rsidTr="00235EF0">
        <w:trPr>
          <w:trHeight w:val="840"/>
        </w:trPr>
        <w:tc>
          <w:tcPr>
            <w:tcW w:w="797" w:type="dxa"/>
            <w:shd w:val="clear" w:color="auto" w:fill="auto"/>
          </w:tcPr>
          <w:p w14:paraId="38B9FF54" w14:textId="77777777" w:rsidR="00FD5CDA" w:rsidRPr="00AF46F7" w:rsidRDefault="00FD5CDA" w:rsidP="00AD44B0">
            <w:pPr>
              <w:tabs>
                <w:tab w:val="left" w:pos="540"/>
              </w:tabs>
              <w:spacing w:before="60" w:after="60" w:line="360" w:lineRule="auto"/>
              <w:jc w:val="center"/>
              <w:rPr>
                <w:b/>
                <w:bCs/>
                <w:i/>
                <w:iCs/>
              </w:rPr>
            </w:pPr>
            <w:r w:rsidRPr="00AF46F7">
              <w:rPr>
                <w:b/>
                <w:bCs/>
              </w:rPr>
              <w:t>Lot 1</w:t>
            </w:r>
          </w:p>
        </w:tc>
        <w:tc>
          <w:tcPr>
            <w:tcW w:w="2821" w:type="dxa"/>
            <w:shd w:val="clear" w:color="auto" w:fill="auto"/>
          </w:tcPr>
          <w:p w14:paraId="5285100F" w14:textId="17BD69CF" w:rsidR="00FD5CDA" w:rsidRPr="00AF46F7" w:rsidRDefault="00FD5CDA" w:rsidP="00AD44B0">
            <w:pPr>
              <w:tabs>
                <w:tab w:val="right" w:pos="7272"/>
              </w:tabs>
              <w:spacing w:before="60" w:after="60"/>
              <w:rPr>
                <w:b/>
                <w:bCs/>
                <w:i/>
                <w:iCs/>
              </w:rPr>
            </w:pPr>
            <w:r>
              <w:rPr>
                <w:i/>
                <w:iCs/>
                <w:sz w:val="22"/>
                <w:szCs w:val="22"/>
              </w:rPr>
              <w:t xml:space="preserve">Lot 1 - </w:t>
            </w:r>
            <w:r w:rsidR="00247C62" w:rsidRPr="00247C62">
              <w:rPr>
                <w:i/>
                <w:iCs/>
                <w:sz w:val="22"/>
                <w:szCs w:val="22"/>
              </w:rPr>
              <w:t>Social Studies</w:t>
            </w:r>
          </w:p>
        </w:tc>
        <w:tc>
          <w:tcPr>
            <w:tcW w:w="1762" w:type="dxa"/>
            <w:shd w:val="clear" w:color="auto" w:fill="auto"/>
          </w:tcPr>
          <w:p w14:paraId="55C5E16B" w14:textId="77777777" w:rsidR="00FD5CDA" w:rsidRPr="00AF46F7" w:rsidRDefault="00FD5CDA" w:rsidP="00AD44B0">
            <w:pPr>
              <w:tabs>
                <w:tab w:val="left" w:pos="540"/>
              </w:tabs>
              <w:spacing w:before="60" w:after="60" w:line="360" w:lineRule="auto"/>
              <w:jc w:val="center"/>
              <w:rPr>
                <w:b/>
                <w:bCs/>
                <w:i/>
                <w:iCs/>
              </w:rPr>
            </w:pPr>
          </w:p>
        </w:tc>
        <w:tc>
          <w:tcPr>
            <w:tcW w:w="1440" w:type="dxa"/>
            <w:shd w:val="clear" w:color="auto" w:fill="auto"/>
          </w:tcPr>
          <w:p w14:paraId="2365BB23" w14:textId="77777777" w:rsidR="00FD5CDA" w:rsidRPr="00AF46F7" w:rsidRDefault="00FD5CDA" w:rsidP="00AD44B0">
            <w:pPr>
              <w:tabs>
                <w:tab w:val="left" w:pos="540"/>
              </w:tabs>
              <w:spacing w:before="60" w:after="60" w:line="360" w:lineRule="auto"/>
              <w:jc w:val="center"/>
              <w:rPr>
                <w:b/>
                <w:bCs/>
                <w:i/>
                <w:iCs/>
              </w:rPr>
            </w:pPr>
          </w:p>
        </w:tc>
        <w:tc>
          <w:tcPr>
            <w:tcW w:w="1600" w:type="dxa"/>
          </w:tcPr>
          <w:p w14:paraId="24C27B5D" w14:textId="77777777" w:rsidR="00FD5CDA" w:rsidRPr="00AF46F7" w:rsidRDefault="00FD5CDA" w:rsidP="00AD44B0">
            <w:pPr>
              <w:tabs>
                <w:tab w:val="left" w:pos="540"/>
              </w:tabs>
              <w:spacing w:before="60" w:after="60" w:line="360" w:lineRule="auto"/>
              <w:jc w:val="center"/>
              <w:rPr>
                <w:b/>
                <w:bCs/>
                <w:i/>
                <w:iCs/>
              </w:rPr>
            </w:pPr>
          </w:p>
        </w:tc>
        <w:tc>
          <w:tcPr>
            <w:tcW w:w="1691" w:type="dxa"/>
            <w:shd w:val="clear" w:color="auto" w:fill="auto"/>
          </w:tcPr>
          <w:p w14:paraId="10C8EB75" w14:textId="7BF94469" w:rsidR="00FD5CDA" w:rsidRPr="00AF46F7" w:rsidRDefault="00FD5CDA" w:rsidP="00AD44B0">
            <w:pPr>
              <w:tabs>
                <w:tab w:val="left" w:pos="540"/>
              </w:tabs>
              <w:spacing w:before="60" w:after="60" w:line="360" w:lineRule="auto"/>
              <w:jc w:val="center"/>
              <w:rPr>
                <w:b/>
                <w:bCs/>
                <w:i/>
                <w:iCs/>
              </w:rPr>
            </w:pPr>
          </w:p>
        </w:tc>
      </w:tr>
      <w:tr w:rsidR="00FD5CDA" w14:paraId="54CC4FE4" w14:textId="77777777" w:rsidTr="00235EF0">
        <w:trPr>
          <w:trHeight w:val="906"/>
        </w:trPr>
        <w:tc>
          <w:tcPr>
            <w:tcW w:w="797" w:type="dxa"/>
            <w:tcBorders>
              <w:bottom w:val="single" w:sz="4" w:space="0" w:color="auto"/>
            </w:tcBorders>
            <w:shd w:val="clear" w:color="auto" w:fill="auto"/>
          </w:tcPr>
          <w:p w14:paraId="4E0C345E" w14:textId="77777777" w:rsidR="00FD5CDA" w:rsidRPr="00AF46F7" w:rsidRDefault="00FD5CDA" w:rsidP="00AD44B0">
            <w:pPr>
              <w:tabs>
                <w:tab w:val="left" w:pos="540"/>
              </w:tabs>
              <w:spacing w:before="60" w:after="60" w:line="360" w:lineRule="auto"/>
              <w:jc w:val="center"/>
              <w:rPr>
                <w:b/>
                <w:bCs/>
                <w:i/>
                <w:iCs/>
              </w:rPr>
            </w:pPr>
            <w:r w:rsidRPr="00AF46F7">
              <w:rPr>
                <w:b/>
                <w:bCs/>
              </w:rPr>
              <w:t>Lot 2</w:t>
            </w:r>
          </w:p>
        </w:tc>
        <w:tc>
          <w:tcPr>
            <w:tcW w:w="2821" w:type="dxa"/>
            <w:tcBorders>
              <w:bottom w:val="single" w:sz="4" w:space="0" w:color="auto"/>
            </w:tcBorders>
            <w:shd w:val="clear" w:color="auto" w:fill="auto"/>
          </w:tcPr>
          <w:p w14:paraId="4541D556" w14:textId="23C74F05" w:rsidR="00FD5CDA" w:rsidRPr="00AF46F7" w:rsidRDefault="00FD5CDA" w:rsidP="00AD44B0">
            <w:pPr>
              <w:tabs>
                <w:tab w:val="right" w:pos="7272"/>
              </w:tabs>
              <w:spacing w:before="120" w:after="120"/>
              <w:jc w:val="both"/>
              <w:rPr>
                <w:b/>
                <w:bCs/>
                <w:i/>
                <w:iCs/>
                <w:sz w:val="22"/>
                <w:szCs w:val="18"/>
              </w:rPr>
            </w:pPr>
            <w:r>
              <w:rPr>
                <w:i/>
                <w:iCs/>
                <w:sz w:val="22"/>
                <w:szCs w:val="22"/>
              </w:rPr>
              <w:t xml:space="preserve">Lot 2 – </w:t>
            </w:r>
            <w:r w:rsidR="00247C62" w:rsidRPr="00247C62">
              <w:rPr>
                <w:i/>
                <w:iCs/>
                <w:sz w:val="22"/>
                <w:szCs w:val="22"/>
              </w:rPr>
              <w:t>Science</w:t>
            </w:r>
          </w:p>
        </w:tc>
        <w:tc>
          <w:tcPr>
            <w:tcW w:w="1762" w:type="dxa"/>
            <w:tcBorders>
              <w:bottom w:val="single" w:sz="4" w:space="0" w:color="auto"/>
            </w:tcBorders>
            <w:shd w:val="clear" w:color="auto" w:fill="auto"/>
          </w:tcPr>
          <w:p w14:paraId="09A22042" w14:textId="77777777" w:rsidR="00FD5CDA" w:rsidRPr="00AF46F7" w:rsidRDefault="00FD5CDA" w:rsidP="00AD44B0">
            <w:pPr>
              <w:tabs>
                <w:tab w:val="left" w:pos="540"/>
              </w:tabs>
              <w:spacing w:before="60" w:after="60" w:line="360" w:lineRule="auto"/>
              <w:jc w:val="center"/>
              <w:rPr>
                <w:b/>
                <w:bCs/>
                <w:i/>
                <w:iCs/>
              </w:rPr>
            </w:pPr>
          </w:p>
        </w:tc>
        <w:tc>
          <w:tcPr>
            <w:tcW w:w="1440" w:type="dxa"/>
            <w:tcBorders>
              <w:bottom w:val="single" w:sz="4" w:space="0" w:color="auto"/>
            </w:tcBorders>
            <w:shd w:val="clear" w:color="auto" w:fill="auto"/>
          </w:tcPr>
          <w:p w14:paraId="2BBC398D" w14:textId="77777777" w:rsidR="00FD5CDA" w:rsidRPr="00AF46F7" w:rsidRDefault="00FD5CDA" w:rsidP="00AD44B0">
            <w:pPr>
              <w:tabs>
                <w:tab w:val="left" w:pos="540"/>
              </w:tabs>
              <w:spacing w:before="60" w:after="60" w:line="360" w:lineRule="auto"/>
              <w:jc w:val="center"/>
              <w:rPr>
                <w:b/>
                <w:bCs/>
                <w:i/>
                <w:iCs/>
              </w:rPr>
            </w:pPr>
          </w:p>
        </w:tc>
        <w:tc>
          <w:tcPr>
            <w:tcW w:w="1600" w:type="dxa"/>
            <w:tcBorders>
              <w:bottom w:val="single" w:sz="4" w:space="0" w:color="auto"/>
            </w:tcBorders>
          </w:tcPr>
          <w:p w14:paraId="214C056C" w14:textId="77777777" w:rsidR="00FD5CDA" w:rsidRPr="00AF46F7" w:rsidRDefault="00FD5CDA" w:rsidP="00AD44B0">
            <w:pPr>
              <w:tabs>
                <w:tab w:val="left" w:pos="540"/>
              </w:tabs>
              <w:spacing w:before="60" w:after="60" w:line="360" w:lineRule="auto"/>
              <w:jc w:val="center"/>
              <w:rPr>
                <w:b/>
                <w:bCs/>
                <w:i/>
                <w:iCs/>
              </w:rPr>
            </w:pPr>
          </w:p>
        </w:tc>
        <w:tc>
          <w:tcPr>
            <w:tcW w:w="1691" w:type="dxa"/>
            <w:tcBorders>
              <w:bottom w:val="single" w:sz="4" w:space="0" w:color="auto"/>
            </w:tcBorders>
            <w:shd w:val="clear" w:color="auto" w:fill="auto"/>
          </w:tcPr>
          <w:p w14:paraId="6EF8AB30" w14:textId="54036524" w:rsidR="00FD5CDA" w:rsidRPr="00AF46F7" w:rsidRDefault="00FD5CDA" w:rsidP="00AD44B0">
            <w:pPr>
              <w:tabs>
                <w:tab w:val="left" w:pos="540"/>
              </w:tabs>
              <w:spacing w:before="60" w:after="60" w:line="360" w:lineRule="auto"/>
              <w:jc w:val="center"/>
              <w:rPr>
                <w:b/>
                <w:bCs/>
                <w:i/>
                <w:iCs/>
              </w:rPr>
            </w:pPr>
          </w:p>
        </w:tc>
      </w:tr>
      <w:tr w:rsidR="00FD5CDA" w14:paraId="0416E9A1" w14:textId="77777777" w:rsidTr="00247C62">
        <w:trPr>
          <w:trHeight w:val="860"/>
        </w:trPr>
        <w:tc>
          <w:tcPr>
            <w:tcW w:w="797" w:type="dxa"/>
            <w:shd w:val="clear" w:color="auto" w:fill="auto"/>
          </w:tcPr>
          <w:p w14:paraId="3D21B69E" w14:textId="77777777" w:rsidR="00FD5CDA" w:rsidRPr="00AF46F7" w:rsidRDefault="00FD5CDA" w:rsidP="00AD44B0">
            <w:pPr>
              <w:tabs>
                <w:tab w:val="left" w:pos="540"/>
              </w:tabs>
              <w:spacing w:before="60" w:after="60" w:line="360" w:lineRule="auto"/>
              <w:jc w:val="center"/>
              <w:rPr>
                <w:b/>
                <w:bCs/>
                <w:i/>
                <w:iCs/>
              </w:rPr>
            </w:pPr>
            <w:r w:rsidRPr="00AF46F7">
              <w:rPr>
                <w:b/>
                <w:bCs/>
              </w:rPr>
              <w:t>Lot 3</w:t>
            </w:r>
          </w:p>
        </w:tc>
        <w:tc>
          <w:tcPr>
            <w:tcW w:w="2821" w:type="dxa"/>
            <w:shd w:val="clear" w:color="auto" w:fill="auto"/>
          </w:tcPr>
          <w:p w14:paraId="5167AE9A" w14:textId="153D47E4" w:rsidR="00FD5CDA" w:rsidRPr="00AF46F7" w:rsidRDefault="00FD5CDA" w:rsidP="00AD44B0">
            <w:pPr>
              <w:tabs>
                <w:tab w:val="right" w:pos="7254"/>
              </w:tabs>
              <w:spacing w:before="120" w:after="120"/>
              <w:jc w:val="both"/>
              <w:rPr>
                <w:b/>
                <w:bCs/>
                <w:i/>
                <w:iCs/>
                <w:sz w:val="22"/>
                <w:szCs w:val="18"/>
              </w:rPr>
            </w:pPr>
            <w:r>
              <w:rPr>
                <w:i/>
                <w:iCs/>
                <w:sz w:val="22"/>
                <w:szCs w:val="22"/>
              </w:rPr>
              <w:t xml:space="preserve">Lot 3 </w:t>
            </w:r>
            <w:r w:rsidR="00392B32">
              <w:rPr>
                <w:i/>
                <w:iCs/>
                <w:sz w:val="22"/>
                <w:szCs w:val="22"/>
              </w:rPr>
              <w:t xml:space="preserve">- </w:t>
            </w:r>
            <w:r w:rsidR="00247C62" w:rsidRPr="00247C62">
              <w:rPr>
                <w:i/>
                <w:iCs/>
                <w:sz w:val="22"/>
                <w:szCs w:val="22"/>
              </w:rPr>
              <w:t>Health and PE</w:t>
            </w:r>
          </w:p>
        </w:tc>
        <w:tc>
          <w:tcPr>
            <w:tcW w:w="1762" w:type="dxa"/>
            <w:shd w:val="clear" w:color="auto" w:fill="auto"/>
          </w:tcPr>
          <w:p w14:paraId="11A236AB" w14:textId="77777777" w:rsidR="00FD5CDA" w:rsidRPr="00AF46F7" w:rsidRDefault="00FD5CDA" w:rsidP="00AD44B0">
            <w:pPr>
              <w:tabs>
                <w:tab w:val="left" w:pos="540"/>
              </w:tabs>
              <w:spacing w:before="60" w:after="60" w:line="360" w:lineRule="auto"/>
              <w:jc w:val="center"/>
              <w:rPr>
                <w:b/>
                <w:bCs/>
                <w:i/>
                <w:iCs/>
              </w:rPr>
            </w:pPr>
          </w:p>
        </w:tc>
        <w:tc>
          <w:tcPr>
            <w:tcW w:w="1440" w:type="dxa"/>
            <w:shd w:val="clear" w:color="auto" w:fill="auto"/>
          </w:tcPr>
          <w:p w14:paraId="1718071B" w14:textId="77777777" w:rsidR="00FD5CDA" w:rsidRPr="00AF46F7" w:rsidRDefault="00FD5CDA" w:rsidP="00AD44B0">
            <w:pPr>
              <w:tabs>
                <w:tab w:val="left" w:pos="540"/>
              </w:tabs>
              <w:spacing w:before="60" w:after="60" w:line="360" w:lineRule="auto"/>
              <w:jc w:val="center"/>
              <w:rPr>
                <w:b/>
                <w:bCs/>
                <w:i/>
                <w:iCs/>
              </w:rPr>
            </w:pPr>
          </w:p>
        </w:tc>
        <w:tc>
          <w:tcPr>
            <w:tcW w:w="1600" w:type="dxa"/>
          </w:tcPr>
          <w:p w14:paraId="42DA2202" w14:textId="77777777" w:rsidR="00FD5CDA" w:rsidRPr="00AF46F7" w:rsidRDefault="00FD5CDA" w:rsidP="00AD44B0">
            <w:pPr>
              <w:tabs>
                <w:tab w:val="left" w:pos="540"/>
              </w:tabs>
              <w:spacing w:before="60" w:after="60" w:line="360" w:lineRule="auto"/>
              <w:jc w:val="center"/>
              <w:rPr>
                <w:b/>
                <w:bCs/>
                <w:i/>
                <w:iCs/>
              </w:rPr>
            </w:pPr>
          </w:p>
        </w:tc>
        <w:tc>
          <w:tcPr>
            <w:tcW w:w="1691" w:type="dxa"/>
            <w:shd w:val="clear" w:color="auto" w:fill="auto"/>
          </w:tcPr>
          <w:p w14:paraId="0FD54724" w14:textId="7C78D6EC" w:rsidR="00FD5CDA" w:rsidRPr="00AF46F7" w:rsidRDefault="00FD5CDA" w:rsidP="00AD44B0">
            <w:pPr>
              <w:tabs>
                <w:tab w:val="left" w:pos="540"/>
              </w:tabs>
              <w:spacing w:before="60" w:after="60" w:line="360" w:lineRule="auto"/>
              <w:jc w:val="center"/>
              <w:rPr>
                <w:b/>
                <w:bCs/>
                <w:i/>
                <w:iCs/>
              </w:rPr>
            </w:pPr>
          </w:p>
        </w:tc>
      </w:tr>
      <w:tr w:rsidR="00247C62" w14:paraId="5A76939E" w14:textId="77777777" w:rsidTr="00247C62">
        <w:trPr>
          <w:trHeight w:val="860"/>
        </w:trPr>
        <w:tc>
          <w:tcPr>
            <w:tcW w:w="797" w:type="dxa"/>
            <w:shd w:val="clear" w:color="auto" w:fill="auto"/>
          </w:tcPr>
          <w:p w14:paraId="04827A71" w14:textId="7BF4ED5B" w:rsidR="00247C62" w:rsidRPr="00AF46F7" w:rsidRDefault="00247C62" w:rsidP="00247C62">
            <w:pPr>
              <w:tabs>
                <w:tab w:val="left" w:pos="540"/>
              </w:tabs>
              <w:spacing w:before="60" w:after="60" w:line="360" w:lineRule="auto"/>
              <w:jc w:val="center"/>
              <w:rPr>
                <w:b/>
                <w:bCs/>
              </w:rPr>
            </w:pPr>
            <w:r w:rsidRPr="00AF46F7">
              <w:rPr>
                <w:b/>
                <w:bCs/>
              </w:rPr>
              <w:t xml:space="preserve">Lot </w:t>
            </w:r>
            <w:r>
              <w:rPr>
                <w:b/>
                <w:bCs/>
              </w:rPr>
              <w:t>4</w:t>
            </w:r>
          </w:p>
        </w:tc>
        <w:tc>
          <w:tcPr>
            <w:tcW w:w="2821" w:type="dxa"/>
            <w:shd w:val="clear" w:color="auto" w:fill="auto"/>
          </w:tcPr>
          <w:p w14:paraId="1CA0040A" w14:textId="53013F35" w:rsidR="00247C62" w:rsidRDefault="00247C62" w:rsidP="00247C62">
            <w:pPr>
              <w:tabs>
                <w:tab w:val="right" w:pos="7254"/>
              </w:tabs>
              <w:spacing w:before="120" w:after="120"/>
              <w:jc w:val="both"/>
              <w:rPr>
                <w:i/>
                <w:iCs/>
                <w:sz w:val="22"/>
                <w:szCs w:val="22"/>
              </w:rPr>
            </w:pPr>
            <w:r>
              <w:rPr>
                <w:i/>
                <w:iCs/>
                <w:sz w:val="22"/>
                <w:szCs w:val="22"/>
              </w:rPr>
              <w:t xml:space="preserve">Lot </w:t>
            </w:r>
            <w:r>
              <w:rPr>
                <w:i/>
                <w:iCs/>
                <w:sz w:val="22"/>
                <w:szCs w:val="22"/>
              </w:rPr>
              <w:t>4</w:t>
            </w:r>
            <w:r>
              <w:rPr>
                <w:i/>
                <w:iCs/>
                <w:sz w:val="22"/>
                <w:szCs w:val="22"/>
              </w:rPr>
              <w:t xml:space="preserve"> - </w:t>
            </w:r>
            <w:r w:rsidR="00895B92" w:rsidRPr="00895B92">
              <w:rPr>
                <w:i/>
                <w:iCs/>
                <w:sz w:val="22"/>
                <w:szCs w:val="22"/>
              </w:rPr>
              <w:t>Creative Arts</w:t>
            </w:r>
          </w:p>
        </w:tc>
        <w:tc>
          <w:tcPr>
            <w:tcW w:w="1762" w:type="dxa"/>
            <w:shd w:val="clear" w:color="auto" w:fill="auto"/>
          </w:tcPr>
          <w:p w14:paraId="41C7B5F2" w14:textId="77777777" w:rsidR="00247C62" w:rsidRPr="00AF46F7" w:rsidRDefault="00247C62" w:rsidP="00247C62">
            <w:pPr>
              <w:tabs>
                <w:tab w:val="left" w:pos="540"/>
              </w:tabs>
              <w:spacing w:before="60" w:after="60" w:line="360" w:lineRule="auto"/>
              <w:jc w:val="center"/>
              <w:rPr>
                <w:b/>
                <w:bCs/>
                <w:i/>
                <w:iCs/>
              </w:rPr>
            </w:pPr>
          </w:p>
        </w:tc>
        <w:tc>
          <w:tcPr>
            <w:tcW w:w="1440" w:type="dxa"/>
            <w:shd w:val="clear" w:color="auto" w:fill="auto"/>
          </w:tcPr>
          <w:p w14:paraId="259BD53D" w14:textId="77777777" w:rsidR="00247C62" w:rsidRPr="00AF46F7" w:rsidRDefault="00247C62" w:rsidP="00247C62">
            <w:pPr>
              <w:tabs>
                <w:tab w:val="left" w:pos="540"/>
              </w:tabs>
              <w:spacing w:before="60" w:after="60" w:line="360" w:lineRule="auto"/>
              <w:jc w:val="center"/>
              <w:rPr>
                <w:b/>
                <w:bCs/>
                <w:i/>
                <w:iCs/>
              </w:rPr>
            </w:pPr>
          </w:p>
        </w:tc>
        <w:tc>
          <w:tcPr>
            <w:tcW w:w="1600" w:type="dxa"/>
          </w:tcPr>
          <w:p w14:paraId="66505435" w14:textId="77777777" w:rsidR="00247C62" w:rsidRPr="00AF46F7" w:rsidRDefault="00247C62" w:rsidP="00247C62">
            <w:pPr>
              <w:tabs>
                <w:tab w:val="left" w:pos="540"/>
              </w:tabs>
              <w:spacing w:before="60" w:after="60" w:line="360" w:lineRule="auto"/>
              <w:jc w:val="center"/>
              <w:rPr>
                <w:b/>
                <w:bCs/>
                <w:i/>
                <w:iCs/>
              </w:rPr>
            </w:pPr>
          </w:p>
        </w:tc>
        <w:tc>
          <w:tcPr>
            <w:tcW w:w="1691" w:type="dxa"/>
            <w:shd w:val="clear" w:color="auto" w:fill="auto"/>
          </w:tcPr>
          <w:p w14:paraId="32BB674C" w14:textId="77777777" w:rsidR="00247C62" w:rsidRPr="00AF46F7" w:rsidRDefault="00247C62" w:rsidP="00247C62">
            <w:pPr>
              <w:tabs>
                <w:tab w:val="left" w:pos="540"/>
              </w:tabs>
              <w:spacing w:before="60" w:after="60" w:line="360" w:lineRule="auto"/>
              <w:jc w:val="center"/>
              <w:rPr>
                <w:b/>
                <w:bCs/>
                <w:i/>
                <w:iCs/>
              </w:rPr>
            </w:pPr>
          </w:p>
        </w:tc>
      </w:tr>
      <w:tr w:rsidR="00247C62" w14:paraId="57EF6DF7" w14:textId="77777777" w:rsidTr="00247C62">
        <w:trPr>
          <w:trHeight w:val="860"/>
        </w:trPr>
        <w:tc>
          <w:tcPr>
            <w:tcW w:w="797" w:type="dxa"/>
            <w:shd w:val="clear" w:color="auto" w:fill="auto"/>
          </w:tcPr>
          <w:p w14:paraId="6D6D7F8C" w14:textId="5E9106DD" w:rsidR="00247C62" w:rsidRPr="00AF46F7" w:rsidRDefault="00247C62" w:rsidP="00247C62">
            <w:pPr>
              <w:tabs>
                <w:tab w:val="left" w:pos="540"/>
              </w:tabs>
              <w:spacing w:before="60" w:after="60" w:line="360" w:lineRule="auto"/>
              <w:jc w:val="center"/>
              <w:rPr>
                <w:b/>
                <w:bCs/>
              </w:rPr>
            </w:pPr>
            <w:r w:rsidRPr="00AF46F7">
              <w:rPr>
                <w:b/>
                <w:bCs/>
              </w:rPr>
              <w:lastRenderedPageBreak/>
              <w:t xml:space="preserve">Lot </w:t>
            </w:r>
            <w:r>
              <w:rPr>
                <w:b/>
                <w:bCs/>
              </w:rPr>
              <w:t>5</w:t>
            </w:r>
          </w:p>
        </w:tc>
        <w:tc>
          <w:tcPr>
            <w:tcW w:w="2821" w:type="dxa"/>
            <w:shd w:val="clear" w:color="auto" w:fill="auto"/>
          </w:tcPr>
          <w:p w14:paraId="1CC30197" w14:textId="06F4340E" w:rsidR="00247C62" w:rsidRDefault="00247C62" w:rsidP="00247C62">
            <w:pPr>
              <w:tabs>
                <w:tab w:val="right" w:pos="7254"/>
              </w:tabs>
              <w:spacing w:before="120" w:after="120"/>
              <w:jc w:val="both"/>
              <w:rPr>
                <w:i/>
                <w:iCs/>
                <w:sz w:val="22"/>
                <w:szCs w:val="22"/>
              </w:rPr>
            </w:pPr>
            <w:r>
              <w:rPr>
                <w:i/>
                <w:iCs/>
                <w:sz w:val="22"/>
                <w:szCs w:val="22"/>
              </w:rPr>
              <w:t xml:space="preserve">Lot </w:t>
            </w:r>
            <w:r>
              <w:rPr>
                <w:i/>
                <w:iCs/>
                <w:sz w:val="22"/>
                <w:szCs w:val="22"/>
              </w:rPr>
              <w:t>5</w:t>
            </w:r>
            <w:r>
              <w:rPr>
                <w:i/>
                <w:iCs/>
                <w:sz w:val="22"/>
                <w:szCs w:val="22"/>
              </w:rPr>
              <w:t xml:space="preserve"> - </w:t>
            </w:r>
            <w:r w:rsidR="00895B92" w:rsidRPr="00895B92">
              <w:rPr>
                <w:i/>
                <w:iCs/>
                <w:sz w:val="22"/>
                <w:szCs w:val="22"/>
              </w:rPr>
              <w:t>Mathematics</w:t>
            </w:r>
          </w:p>
        </w:tc>
        <w:tc>
          <w:tcPr>
            <w:tcW w:w="1762" w:type="dxa"/>
            <w:shd w:val="clear" w:color="auto" w:fill="auto"/>
          </w:tcPr>
          <w:p w14:paraId="0020CEB5" w14:textId="77777777" w:rsidR="00247C62" w:rsidRPr="00AF46F7" w:rsidRDefault="00247C62" w:rsidP="00247C62">
            <w:pPr>
              <w:tabs>
                <w:tab w:val="left" w:pos="540"/>
              </w:tabs>
              <w:spacing w:before="60" w:after="60" w:line="360" w:lineRule="auto"/>
              <w:jc w:val="center"/>
              <w:rPr>
                <w:b/>
                <w:bCs/>
                <w:i/>
                <w:iCs/>
              </w:rPr>
            </w:pPr>
          </w:p>
        </w:tc>
        <w:tc>
          <w:tcPr>
            <w:tcW w:w="1440" w:type="dxa"/>
            <w:shd w:val="clear" w:color="auto" w:fill="auto"/>
          </w:tcPr>
          <w:p w14:paraId="05A6A8DC" w14:textId="77777777" w:rsidR="00247C62" w:rsidRPr="00AF46F7" w:rsidRDefault="00247C62" w:rsidP="00247C62">
            <w:pPr>
              <w:tabs>
                <w:tab w:val="left" w:pos="540"/>
              </w:tabs>
              <w:spacing w:before="60" w:after="60" w:line="360" w:lineRule="auto"/>
              <w:jc w:val="center"/>
              <w:rPr>
                <w:b/>
                <w:bCs/>
                <w:i/>
                <w:iCs/>
              </w:rPr>
            </w:pPr>
          </w:p>
        </w:tc>
        <w:tc>
          <w:tcPr>
            <w:tcW w:w="1600" w:type="dxa"/>
          </w:tcPr>
          <w:p w14:paraId="65A8AEC0" w14:textId="77777777" w:rsidR="00247C62" w:rsidRPr="00AF46F7" w:rsidRDefault="00247C62" w:rsidP="00247C62">
            <w:pPr>
              <w:tabs>
                <w:tab w:val="left" w:pos="540"/>
              </w:tabs>
              <w:spacing w:before="60" w:after="60" w:line="360" w:lineRule="auto"/>
              <w:jc w:val="center"/>
              <w:rPr>
                <w:b/>
                <w:bCs/>
                <w:i/>
                <w:iCs/>
              </w:rPr>
            </w:pPr>
          </w:p>
        </w:tc>
        <w:tc>
          <w:tcPr>
            <w:tcW w:w="1691" w:type="dxa"/>
            <w:shd w:val="clear" w:color="auto" w:fill="auto"/>
          </w:tcPr>
          <w:p w14:paraId="1344F81F" w14:textId="77777777" w:rsidR="00247C62" w:rsidRPr="00AF46F7" w:rsidRDefault="00247C62" w:rsidP="00247C62">
            <w:pPr>
              <w:tabs>
                <w:tab w:val="left" w:pos="540"/>
              </w:tabs>
              <w:spacing w:before="60" w:after="60" w:line="360" w:lineRule="auto"/>
              <w:jc w:val="center"/>
              <w:rPr>
                <w:b/>
                <w:bCs/>
                <w:i/>
                <w:iCs/>
              </w:rPr>
            </w:pPr>
          </w:p>
        </w:tc>
      </w:tr>
      <w:tr w:rsidR="00247C62" w14:paraId="5749F628" w14:textId="77777777" w:rsidTr="00247C62">
        <w:trPr>
          <w:trHeight w:val="860"/>
        </w:trPr>
        <w:tc>
          <w:tcPr>
            <w:tcW w:w="797" w:type="dxa"/>
            <w:shd w:val="clear" w:color="auto" w:fill="auto"/>
          </w:tcPr>
          <w:p w14:paraId="1B2A7569" w14:textId="1D1EFA6A" w:rsidR="00247C62" w:rsidRPr="00AF46F7" w:rsidRDefault="00247C62" w:rsidP="00247C62">
            <w:pPr>
              <w:tabs>
                <w:tab w:val="left" w:pos="540"/>
              </w:tabs>
              <w:spacing w:before="60" w:after="60" w:line="360" w:lineRule="auto"/>
              <w:jc w:val="center"/>
              <w:rPr>
                <w:b/>
                <w:bCs/>
              </w:rPr>
            </w:pPr>
            <w:r w:rsidRPr="00AF46F7">
              <w:rPr>
                <w:b/>
                <w:bCs/>
              </w:rPr>
              <w:t xml:space="preserve">Lot </w:t>
            </w:r>
            <w:r>
              <w:rPr>
                <w:b/>
                <w:bCs/>
              </w:rPr>
              <w:t>6</w:t>
            </w:r>
          </w:p>
        </w:tc>
        <w:tc>
          <w:tcPr>
            <w:tcW w:w="2821" w:type="dxa"/>
            <w:shd w:val="clear" w:color="auto" w:fill="auto"/>
          </w:tcPr>
          <w:p w14:paraId="46E6F710" w14:textId="633EA995" w:rsidR="00247C62" w:rsidRDefault="00247C62" w:rsidP="00247C62">
            <w:pPr>
              <w:tabs>
                <w:tab w:val="right" w:pos="7254"/>
              </w:tabs>
              <w:spacing w:before="120" w:after="120"/>
              <w:jc w:val="both"/>
              <w:rPr>
                <w:i/>
                <w:iCs/>
                <w:sz w:val="22"/>
                <w:szCs w:val="22"/>
              </w:rPr>
            </w:pPr>
            <w:r>
              <w:rPr>
                <w:i/>
                <w:iCs/>
                <w:sz w:val="22"/>
                <w:szCs w:val="22"/>
              </w:rPr>
              <w:t xml:space="preserve">Lot </w:t>
            </w:r>
            <w:r>
              <w:rPr>
                <w:i/>
                <w:iCs/>
                <w:sz w:val="22"/>
                <w:szCs w:val="22"/>
              </w:rPr>
              <w:t>6</w:t>
            </w:r>
            <w:r>
              <w:rPr>
                <w:i/>
                <w:iCs/>
                <w:sz w:val="22"/>
                <w:szCs w:val="22"/>
              </w:rPr>
              <w:t xml:space="preserve"> - </w:t>
            </w:r>
            <w:r w:rsidR="00895B92" w:rsidRPr="00895B92">
              <w:rPr>
                <w:i/>
                <w:iCs/>
                <w:sz w:val="22"/>
                <w:szCs w:val="22"/>
              </w:rPr>
              <w:t>English</w:t>
            </w:r>
          </w:p>
        </w:tc>
        <w:tc>
          <w:tcPr>
            <w:tcW w:w="1762" w:type="dxa"/>
            <w:shd w:val="clear" w:color="auto" w:fill="auto"/>
          </w:tcPr>
          <w:p w14:paraId="25A10A50" w14:textId="77777777" w:rsidR="00247C62" w:rsidRPr="00AF46F7" w:rsidRDefault="00247C62" w:rsidP="00247C62">
            <w:pPr>
              <w:tabs>
                <w:tab w:val="left" w:pos="540"/>
              </w:tabs>
              <w:spacing w:before="60" w:after="60" w:line="360" w:lineRule="auto"/>
              <w:jc w:val="center"/>
              <w:rPr>
                <w:b/>
                <w:bCs/>
                <w:i/>
                <w:iCs/>
              </w:rPr>
            </w:pPr>
          </w:p>
        </w:tc>
        <w:tc>
          <w:tcPr>
            <w:tcW w:w="1440" w:type="dxa"/>
            <w:shd w:val="clear" w:color="auto" w:fill="auto"/>
          </w:tcPr>
          <w:p w14:paraId="2E156F50" w14:textId="77777777" w:rsidR="00247C62" w:rsidRPr="00AF46F7" w:rsidRDefault="00247C62" w:rsidP="00247C62">
            <w:pPr>
              <w:tabs>
                <w:tab w:val="left" w:pos="540"/>
              </w:tabs>
              <w:spacing w:before="60" w:after="60" w:line="360" w:lineRule="auto"/>
              <w:jc w:val="center"/>
              <w:rPr>
                <w:b/>
                <w:bCs/>
                <w:i/>
                <w:iCs/>
              </w:rPr>
            </w:pPr>
          </w:p>
        </w:tc>
        <w:tc>
          <w:tcPr>
            <w:tcW w:w="1600" w:type="dxa"/>
          </w:tcPr>
          <w:p w14:paraId="075C1826" w14:textId="77777777" w:rsidR="00247C62" w:rsidRPr="00AF46F7" w:rsidRDefault="00247C62" w:rsidP="00247C62">
            <w:pPr>
              <w:tabs>
                <w:tab w:val="left" w:pos="540"/>
              </w:tabs>
              <w:spacing w:before="60" w:after="60" w:line="360" w:lineRule="auto"/>
              <w:jc w:val="center"/>
              <w:rPr>
                <w:b/>
                <w:bCs/>
                <w:i/>
                <w:iCs/>
              </w:rPr>
            </w:pPr>
          </w:p>
        </w:tc>
        <w:tc>
          <w:tcPr>
            <w:tcW w:w="1691" w:type="dxa"/>
            <w:shd w:val="clear" w:color="auto" w:fill="auto"/>
          </w:tcPr>
          <w:p w14:paraId="7317133D" w14:textId="77777777" w:rsidR="00247C62" w:rsidRPr="00AF46F7" w:rsidRDefault="00247C62" w:rsidP="00247C62">
            <w:pPr>
              <w:tabs>
                <w:tab w:val="left" w:pos="540"/>
              </w:tabs>
              <w:spacing w:before="60" w:after="60" w:line="360" w:lineRule="auto"/>
              <w:jc w:val="center"/>
              <w:rPr>
                <w:b/>
                <w:bCs/>
                <w:i/>
                <w:iCs/>
              </w:rPr>
            </w:pPr>
          </w:p>
        </w:tc>
      </w:tr>
      <w:tr w:rsidR="00247C62" w14:paraId="0728D405" w14:textId="77777777" w:rsidTr="00235EF0">
        <w:trPr>
          <w:trHeight w:val="860"/>
        </w:trPr>
        <w:tc>
          <w:tcPr>
            <w:tcW w:w="797" w:type="dxa"/>
            <w:tcBorders>
              <w:bottom w:val="single" w:sz="4" w:space="0" w:color="auto"/>
            </w:tcBorders>
            <w:shd w:val="clear" w:color="auto" w:fill="auto"/>
          </w:tcPr>
          <w:p w14:paraId="67435FE3" w14:textId="76CA66DE" w:rsidR="00247C62" w:rsidRPr="00AF46F7" w:rsidRDefault="00247C62" w:rsidP="00247C62">
            <w:pPr>
              <w:tabs>
                <w:tab w:val="left" w:pos="540"/>
              </w:tabs>
              <w:spacing w:before="60" w:after="60" w:line="360" w:lineRule="auto"/>
              <w:jc w:val="center"/>
              <w:rPr>
                <w:b/>
                <w:bCs/>
              </w:rPr>
            </w:pPr>
            <w:r w:rsidRPr="00AF46F7">
              <w:rPr>
                <w:b/>
                <w:bCs/>
              </w:rPr>
              <w:t xml:space="preserve">Lot </w:t>
            </w:r>
            <w:r>
              <w:rPr>
                <w:b/>
                <w:bCs/>
              </w:rPr>
              <w:t>7</w:t>
            </w:r>
          </w:p>
        </w:tc>
        <w:tc>
          <w:tcPr>
            <w:tcW w:w="2821" w:type="dxa"/>
            <w:tcBorders>
              <w:bottom w:val="single" w:sz="4" w:space="0" w:color="auto"/>
            </w:tcBorders>
            <w:shd w:val="clear" w:color="auto" w:fill="auto"/>
          </w:tcPr>
          <w:p w14:paraId="1EC280B3" w14:textId="0E606FBE" w:rsidR="00247C62" w:rsidRDefault="00247C62" w:rsidP="00247C62">
            <w:pPr>
              <w:tabs>
                <w:tab w:val="right" w:pos="7254"/>
              </w:tabs>
              <w:spacing w:before="120" w:after="120"/>
              <w:jc w:val="both"/>
              <w:rPr>
                <w:i/>
                <w:iCs/>
                <w:sz w:val="22"/>
                <w:szCs w:val="22"/>
              </w:rPr>
            </w:pPr>
            <w:r>
              <w:rPr>
                <w:i/>
                <w:iCs/>
                <w:sz w:val="22"/>
                <w:szCs w:val="22"/>
              </w:rPr>
              <w:t xml:space="preserve">Lot </w:t>
            </w:r>
            <w:r>
              <w:rPr>
                <w:i/>
                <w:iCs/>
                <w:sz w:val="22"/>
                <w:szCs w:val="22"/>
              </w:rPr>
              <w:t>7</w:t>
            </w:r>
            <w:r>
              <w:rPr>
                <w:i/>
                <w:iCs/>
                <w:sz w:val="22"/>
                <w:szCs w:val="22"/>
              </w:rPr>
              <w:t xml:space="preserve"> - </w:t>
            </w:r>
            <w:r w:rsidR="00895B92" w:rsidRPr="00895B92">
              <w:rPr>
                <w:i/>
                <w:iCs/>
                <w:sz w:val="22"/>
                <w:szCs w:val="22"/>
              </w:rPr>
              <w:t>Business Studies</w:t>
            </w:r>
          </w:p>
        </w:tc>
        <w:tc>
          <w:tcPr>
            <w:tcW w:w="1762" w:type="dxa"/>
            <w:tcBorders>
              <w:bottom w:val="single" w:sz="4" w:space="0" w:color="auto"/>
            </w:tcBorders>
            <w:shd w:val="clear" w:color="auto" w:fill="auto"/>
          </w:tcPr>
          <w:p w14:paraId="26D028D2" w14:textId="77777777" w:rsidR="00247C62" w:rsidRPr="00AF46F7" w:rsidRDefault="00247C62" w:rsidP="00247C62">
            <w:pPr>
              <w:tabs>
                <w:tab w:val="left" w:pos="540"/>
              </w:tabs>
              <w:spacing w:before="60" w:after="60" w:line="360" w:lineRule="auto"/>
              <w:jc w:val="center"/>
              <w:rPr>
                <w:b/>
                <w:bCs/>
                <w:i/>
                <w:iCs/>
              </w:rPr>
            </w:pPr>
          </w:p>
        </w:tc>
        <w:tc>
          <w:tcPr>
            <w:tcW w:w="1440" w:type="dxa"/>
            <w:tcBorders>
              <w:bottom w:val="single" w:sz="4" w:space="0" w:color="auto"/>
            </w:tcBorders>
            <w:shd w:val="clear" w:color="auto" w:fill="auto"/>
          </w:tcPr>
          <w:p w14:paraId="1ABAD94E" w14:textId="77777777" w:rsidR="00247C62" w:rsidRPr="00AF46F7" w:rsidRDefault="00247C62" w:rsidP="00247C62">
            <w:pPr>
              <w:tabs>
                <w:tab w:val="left" w:pos="540"/>
              </w:tabs>
              <w:spacing w:before="60" w:after="60" w:line="360" w:lineRule="auto"/>
              <w:jc w:val="center"/>
              <w:rPr>
                <w:b/>
                <w:bCs/>
                <w:i/>
                <w:iCs/>
              </w:rPr>
            </w:pPr>
          </w:p>
        </w:tc>
        <w:tc>
          <w:tcPr>
            <w:tcW w:w="1600" w:type="dxa"/>
            <w:tcBorders>
              <w:bottom w:val="single" w:sz="4" w:space="0" w:color="auto"/>
            </w:tcBorders>
          </w:tcPr>
          <w:p w14:paraId="0D2F5716" w14:textId="77777777" w:rsidR="00247C62" w:rsidRPr="00AF46F7" w:rsidRDefault="00247C62" w:rsidP="00247C62">
            <w:pPr>
              <w:tabs>
                <w:tab w:val="left" w:pos="540"/>
              </w:tabs>
              <w:spacing w:before="60" w:after="60" w:line="360" w:lineRule="auto"/>
              <w:jc w:val="center"/>
              <w:rPr>
                <w:b/>
                <w:bCs/>
                <w:i/>
                <w:iCs/>
              </w:rPr>
            </w:pPr>
          </w:p>
        </w:tc>
        <w:tc>
          <w:tcPr>
            <w:tcW w:w="1691" w:type="dxa"/>
            <w:tcBorders>
              <w:bottom w:val="single" w:sz="4" w:space="0" w:color="auto"/>
            </w:tcBorders>
            <w:shd w:val="clear" w:color="auto" w:fill="auto"/>
          </w:tcPr>
          <w:p w14:paraId="6C2CA0FC" w14:textId="77777777" w:rsidR="00247C62" w:rsidRPr="00AF46F7" w:rsidRDefault="00247C62" w:rsidP="00247C62">
            <w:pPr>
              <w:tabs>
                <w:tab w:val="left" w:pos="540"/>
              </w:tabs>
              <w:spacing w:before="60" w:after="60" w:line="360" w:lineRule="auto"/>
              <w:jc w:val="center"/>
              <w:rPr>
                <w:b/>
                <w:bCs/>
                <w:i/>
                <w:iCs/>
              </w:rPr>
            </w:pPr>
          </w:p>
        </w:tc>
      </w:tr>
    </w:tbl>
    <w:p w14:paraId="5E84FCED" w14:textId="77777777" w:rsidR="00AD44B0" w:rsidRPr="003B1B06" w:rsidRDefault="00AD44B0" w:rsidP="003B1B06">
      <w:pPr>
        <w:pStyle w:val="ListParagraph"/>
        <w:tabs>
          <w:tab w:val="left" w:pos="768"/>
          <w:tab w:val="left" w:pos="1368"/>
          <w:tab w:val="left" w:pos="2088"/>
          <w:tab w:val="left" w:pos="5688"/>
        </w:tabs>
        <w:suppressAutoHyphens/>
        <w:spacing w:line="360" w:lineRule="auto"/>
        <w:ind w:left="1080"/>
        <w:jc w:val="both"/>
        <w:rPr>
          <w:spacing w:val="8"/>
          <w:sz w:val="22"/>
        </w:rPr>
      </w:pPr>
    </w:p>
    <w:p w14:paraId="1BDFB9FC" w14:textId="27C6FD51" w:rsidR="003A6E2B" w:rsidRPr="003A6E2B" w:rsidRDefault="003A6E2B" w:rsidP="003A6E2B">
      <w:pPr>
        <w:pStyle w:val="ListParagraph"/>
        <w:numPr>
          <w:ilvl w:val="0"/>
          <w:numId w:val="103"/>
        </w:numPr>
        <w:rPr>
          <w:sz w:val="22"/>
          <w:szCs w:val="22"/>
        </w:rPr>
      </w:pPr>
      <w:r w:rsidRPr="003A6E2B">
        <w:rPr>
          <w:sz w:val="22"/>
          <w:szCs w:val="22"/>
        </w:rPr>
        <w:t xml:space="preserve">We undertake, if our Bid is accepted, to commence the Works as soon as is reasonably possible and to complete the whole of the Works comprised in the Contract within the duration stipulated in </w:t>
      </w:r>
      <w:r w:rsidR="00235EF0">
        <w:rPr>
          <w:b/>
          <w:bCs/>
          <w:color w:val="000000"/>
        </w:rPr>
        <w:t>GCC 1.1 (n)</w:t>
      </w:r>
    </w:p>
    <w:p w14:paraId="1DE1C83E" w14:textId="6E5E04C2" w:rsidR="00F91E43" w:rsidRPr="00E57878" w:rsidRDefault="00F91E43" w:rsidP="00A50AE3">
      <w:pPr>
        <w:spacing w:before="120" w:after="120" w:line="276" w:lineRule="auto"/>
        <w:ind w:left="720"/>
        <w:jc w:val="both"/>
        <w:rPr>
          <w:sz w:val="22"/>
          <w:szCs w:val="22"/>
        </w:rPr>
      </w:pPr>
    </w:p>
    <w:p w14:paraId="42698584" w14:textId="77777777" w:rsidR="00AE58D4" w:rsidRPr="000B390F" w:rsidRDefault="00AE58D4" w:rsidP="00AE58D4">
      <w:pPr>
        <w:numPr>
          <w:ilvl w:val="0"/>
          <w:numId w:val="103"/>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ITT 18.1</w:t>
      </w:r>
      <w:r w:rsidRPr="000B390F">
        <w:rPr>
          <w:color w:val="000000"/>
        </w:rPr>
        <w:t xml:space="preserve">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3C0EDC5B" w14:textId="77777777" w:rsidR="00AE58D4" w:rsidRPr="000B390F" w:rsidRDefault="00AE58D4" w:rsidP="00AE58D4">
      <w:pPr>
        <w:numPr>
          <w:ilvl w:val="0"/>
          <w:numId w:val="103"/>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212850A0" w14:textId="77777777" w:rsidR="00AE58D4" w:rsidRPr="000B390F" w:rsidRDefault="00AE58D4" w:rsidP="00AE58D4">
      <w:pPr>
        <w:numPr>
          <w:ilvl w:val="0"/>
          <w:numId w:val="103"/>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8"/>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9"/>
      </w:r>
    </w:p>
    <w:p w14:paraId="5E036A83" w14:textId="77777777" w:rsidR="00AE58D4" w:rsidRDefault="00F91E43" w:rsidP="00AE58D4">
      <w:pPr>
        <w:numPr>
          <w:ilvl w:val="0"/>
          <w:numId w:val="103"/>
        </w:numPr>
        <w:spacing w:before="120" w:after="120" w:line="276" w:lineRule="auto"/>
        <w:ind w:hanging="720"/>
        <w:jc w:val="both"/>
        <w:rPr>
          <w:sz w:val="22"/>
          <w:szCs w:val="22"/>
        </w:rPr>
      </w:pPr>
      <w:r w:rsidRPr="00E57878">
        <w:rPr>
          <w:sz w:val="22"/>
          <w:szCs w:val="22"/>
        </w:rPr>
        <w:lastRenderedPageBreak/>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0"/>
      </w:r>
      <w:r w:rsidR="00AE58D4">
        <w:rPr>
          <w:sz w:val="22"/>
          <w:szCs w:val="22"/>
        </w:rPr>
        <w:t xml:space="preserve">       </w:t>
      </w:r>
      <w:r w:rsidR="00AE58D4" w:rsidRPr="00AE58D4">
        <w:rPr>
          <w:sz w:val="22"/>
          <w:szCs w:val="22"/>
        </w:rPr>
        <w:t xml:space="preserve">    </w:t>
      </w:r>
    </w:p>
    <w:p w14:paraId="4DB54C3F" w14:textId="2C0885D8" w:rsidR="00AE58D4" w:rsidRPr="00AE58D4" w:rsidRDefault="00AE58D4" w:rsidP="00235EF0">
      <w:pPr>
        <w:numPr>
          <w:ilvl w:val="0"/>
          <w:numId w:val="103"/>
        </w:numPr>
        <w:spacing w:before="120" w:after="120" w:line="276" w:lineRule="auto"/>
        <w:ind w:hanging="720"/>
        <w:jc w:val="both"/>
        <w:rPr>
          <w:sz w:val="22"/>
          <w:szCs w:val="22"/>
        </w:rPr>
      </w:pPr>
      <w:r w:rsidRPr="00AE58D4">
        <w:rPr>
          <w:sz w:val="22"/>
          <w:szCs w:val="22"/>
        </w:rPr>
        <w:t xml:space="preserve">                                                                                                                                                                                                                              </w:t>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w:t>
            </w:r>
            <w:proofErr w:type="gramStart"/>
            <w:r w:rsidRPr="00E57878">
              <w:rPr>
                <w:sz w:val="22"/>
                <w:szCs w:val="22"/>
              </w:rPr>
              <w:t>…..</w:t>
            </w:r>
            <w:proofErr w:type="gramEnd"/>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w:t>
            </w:r>
            <w:proofErr w:type="gramStart"/>
            <w:r w:rsidRPr="00E57878">
              <w:rPr>
                <w:sz w:val="22"/>
                <w:szCs w:val="22"/>
              </w:rPr>
              <w:t>…..</w:t>
            </w:r>
            <w:proofErr w:type="gramEnd"/>
            <w:r w:rsidRPr="00E57878">
              <w:rPr>
                <w:sz w:val="22"/>
                <w:szCs w:val="22"/>
              </w:rP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w:t>
            </w:r>
            <w:proofErr w:type="gramStart"/>
            <w:r w:rsidRPr="00E57878">
              <w:rPr>
                <w:sz w:val="22"/>
                <w:szCs w:val="22"/>
              </w:rPr>
              <w:t>…..</w:t>
            </w:r>
            <w:proofErr w:type="gramEnd"/>
            <w:r w:rsidRPr="00E57878">
              <w:rPr>
                <w:sz w:val="22"/>
                <w:szCs w:val="22"/>
              </w:rPr>
              <w:t xml:space="preserve">  …………. {DD/MM/YY}</w:t>
            </w:r>
          </w:p>
        </w:tc>
      </w:tr>
    </w:tbl>
    <w:p w14:paraId="6D26D1F8" w14:textId="77777777" w:rsidR="00501EA4" w:rsidRDefault="00501EA4" w:rsidP="003B1B06">
      <w:pPr>
        <w:pStyle w:val="Title"/>
      </w:pPr>
    </w:p>
    <w:p w14:paraId="36E1EC8D" w14:textId="77777777" w:rsidR="00501EA4" w:rsidRDefault="00501EA4">
      <w:pPr>
        <w:rPr>
          <w:b/>
          <w:sz w:val="48"/>
        </w:rPr>
      </w:pPr>
      <w:r>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4"/>
          <w:headerReference w:type="default" r:id="rId35"/>
          <w:headerReference w:type="first" r:id="rId36"/>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8" w:name="_Toc234131430"/>
            <w:bookmarkStart w:id="429" w:name="_Toc488411755"/>
            <w:bookmarkStart w:id="430" w:name="_Toc438266926"/>
            <w:bookmarkStart w:id="431" w:name="_Toc438267900"/>
            <w:bookmarkStart w:id="432" w:name="_Toc438366668"/>
            <w:bookmarkStart w:id="433"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4" w:name="_Toc458817149"/>
            <w:r w:rsidRPr="008B66E1">
              <w:t>1.  List of Goods and Delivery Schedule</w:t>
            </w:r>
            <w:bookmarkEnd w:id="434"/>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73FAA2C9" w:rsidR="00DF68F8" w:rsidRPr="00F427BF" w:rsidRDefault="0093359A" w:rsidP="00DF68F8">
            <w:pPr>
              <w:spacing w:before="60" w:after="60"/>
              <w:jc w:val="center"/>
              <w:rPr>
                <w:sz w:val="20"/>
              </w:rPr>
            </w:pPr>
            <w:r w:rsidRPr="00F427BF">
              <w:rPr>
                <w:b/>
                <w:bCs/>
                <w:sz w:val="20"/>
              </w:rPr>
              <w:t>Delivery (</w:t>
            </w:r>
            <w:r w:rsidR="00DF68F8" w:rsidRPr="00F427BF">
              <w:rPr>
                <w:b/>
                <w:bCs/>
                <w:sz w:val="20"/>
              </w:rPr>
              <w:t>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61DB898E" w:rsidR="00DF68F8" w:rsidRPr="00F427BF" w:rsidRDefault="0093359A" w:rsidP="004E0D66">
            <w:pPr>
              <w:spacing w:before="60" w:after="60"/>
              <w:jc w:val="center"/>
              <w:rPr>
                <w:b/>
                <w:bCs/>
                <w:sz w:val="20"/>
              </w:rPr>
            </w:pPr>
            <w:r>
              <w:rPr>
                <w:b/>
                <w:bCs/>
                <w:sz w:val="20"/>
              </w:rPr>
              <w:t>(60</w:t>
            </w:r>
            <w:r w:rsidR="007A50C4">
              <w:rPr>
                <w:b/>
                <w:bCs/>
                <w:sz w:val="20"/>
              </w:rPr>
              <w:t xml:space="preserve"> </w:t>
            </w:r>
            <w:r>
              <w:rPr>
                <w:b/>
                <w:bCs/>
                <w:sz w:val="20"/>
              </w:rPr>
              <w:t xml:space="preserve">Calendar Days from </w:t>
            </w:r>
            <w:r w:rsidR="00B1444C">
              <w:rPr>
                <w:b/>
                <w:bCs/>
                <w:sz w:val="20"/>
              </w:rPr>
              <w:t xml:space="preserve">the </w:t>
            </w:r>
            <w:r w:rsidR="00635A86">
              <w:rPr>
                <w:b/>
                <w:bCs/>
                <w:sz w:val="20"/>
              </w:rPr>
              <w:t>placement</w:t>
            </w:r>
            <w:r w:rsidR="00B1444C">
              <w:rPr>
                <w:b/>
                <w:bCs/>
                <w:sz w:val="20"/>
              </w:rPr>
              <w:t xml:space="preserve"> of order</w:t>
            </w:r>
            <w:r>
              <w:rPr>
                <w:b/>
                <w:bCs/>
                <w:sz w:val="20"/>
              </w:rPr>
              <w:t>)</w:t>
            </w: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411173D7" w:rsidR="00DF68F8" w:rsidRPr="00F427BF" w:rsidRDefault="0093359A" w:rsidP="00DF68F8">
            <w:pPr>
              <w:spacing w:before="60" w:after="60"/>
              <w:jc w:val="center"/>
              <w:rPr>
                <w:b/>
                <w:bCs/>
                <w:sz w:val="20"/>
              </w:rPr>
            </w:pPr>
            <w:r w:rsidRPr="00F427BF">
              <w:rPr>
                <w:b/>
                <w:bCs/>
                <w:sz w:val="20"/>
              </w:rPr>
              <w:t>Tenderer’s offered</w:t>
            </w:r>
            <w:r w:rsidR="00DF68F8" w:rsidRPr="00F427BF">
              <w:rPr>
                <w:b/>
                <w:bCs/>
                <w:sz w:val="20"/>
              </w:rPr>
              <w:t xml:space="preserve"> Delivery date [</w:t>
            </w:r>
            <w:r w:rsidR="00DF68F8" w:rsidRPr="00F427BF">
              <w:rPr>
                <w:b/>
                <w:bCs/>
                <w:i/>
                <w:iCs/>
                <w:sz w:val="20"/>
              </w:rPr>
              <w:t>to be provided by the Tenderer</w:t>
            </w:r>
            <w:r w:rsidR="00DF68F8" w:rsidRPr="00F427BF">
              <w:rPr>
                <w:b/>
                <w:bCs/>
                <w:sz w:val="20"/>
              </w:rPr>
              <w:t>]</w:t>
            </w:r>
          </w:p>
        </w:tc>
      </w:tr>
      <w:tr w:rsidR="00895B92"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38E23533" w:rsidR="00895B92" w:rsidRPr="0093359A" w:rsidRDefault="00895B92" w:rsidP="00F32137">
            <w:pPr>
              <w:rPr>
                <w:rFonts w:cs="MV Boli"/>
                <w:lang w:bidi="dv-MV"/>
              </w:rPr>
            </w:pPr>
            <w:r w:rsidRPr="00895B92">
              <w:rPr>
                <w:rFonts w:cs="MV Boli"/>
                <w:lang w:bidi="dv-MV"/>
              </w:rPr>
              <w:t>Social Studies</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895B92" w:rsidRPr="008B66E1" w:rsidRDefault="00895B92" w:rsidP="00DF68F8">
            <w:pPr>
              <w:jc w:val="center"/>
            </w:pPr>
          </w:p>
        </w:tc>
        <w:tc>
          <w:tcPr>
            <w:tcW w:w="1680" w:type="dxa"/>
            <w:tcBorders>
              <w:left w:val="single" w:sz="4" w:space="0" w:color="auto"/>
              <w:right w:val="single" w:sz="4" w:space="0" w:color="auto"/>
            </w:tcBorders>
          </w:tcPr>
          <w:p w14:paraId="79017890" w14:textId="41EED5AA"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895B92" w:rsidRPr="008B66E1" w:rsidRDefault="00895B92" w:rsidP="00056C05"/>
        </w:tc>
        <w:tc>
          <w:tcPr>
            <w:tcW w:w="1208" w:type="dxa"/>
            <w:vMerge w:val="restart"/>
            <w:tcBorders>
              <w:left w:val="single" w:sz="4" w:space="0" w:color="auto"/>
              <w:right w:val="single" w:sz="4" w:space="0" w:color="auto"/>
            </w:tcBorders>
            <w:vAlign w:val="center"/>
          </w:tcPr>
          <w:p w14:paraId="2C202283" w14:textId="10DACA7F" w:rsidR="00895B92" w:rsidRPr="005909A2" w:rsidRDefault="00895B92" w:rsidP="0093359A">
            <w:pPr>
              <w:jc w:val="center"/>
              <w:rPr>
                <w:sz w:val="20"/>
                <w:szCs w:val="16"/>
              </w:rPr>
            </w:pPr>
            <w:r w:rsidRPr="00A35CAE">
              <w:rPr>
                <w:sz w:val="20"/>
                <w:szCs w:val="16"/>
              </w:rPr>
              <w:t>60 days</w:t>
            </w:r>
          </w:p>
        </w:tc>
        <w:tc>
          <w:tcPr>
            <w:tcW w:w="2865" w:type="dxa"/>
            <w:gridSpan w:val="2"/>
            <w:tcBorders>
              <w:left w:val="single" w:sz="4" w:space="0" w:color="auto"/>
              <w:right w:val="double" w:sz="4" w:space="0" w:color="auto"/>
            </w:tcBorders>
            <w:vAlign w:val="center"/>
          </w:tcPr>
          <w:p w14:paraId="67D8D19B" w14:textId="77777777" w:rsidR="00895B92" w:rsidRPr="008B66E1" w:rsidRDefault="00895B92" w:rsidP="00056C05"/>
        </w:tc>
      </w:tr>
      <w:tr w:rsidR="00895B92"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3CA42C74" w:rsidR="00895B92" w:rsidRPr="0093359A" w:rsidRDefault="00895B92" w:rsidP="00F32137">
            <w:pPr>
              <w:rPr>
                <w:rFonts w:cs="MV Boli"/>
                <w:lang w:bidi="dv-MV"/>
              </w:rPr>
            </w:pPr>
            <w:r w:rsidRPr="00895B92">
              <w:rPr>
                <w:rFonts w:cs="MV Boli"/>
                <w:lang w:bidi="dv-MV"/>
              </w:rPr>
              <w:t>Science</w:t>
            </w: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895B92" w:rsidRPr="008B66E1" w:rsidRDefault="00895B92" w:rsidP="00DF68F8">
            <w:pPr>
              <w:jc w:val="center"/>
            </w:pPr>
          </w:p>
        </w:tc>
        <w:tc>
          <w:tcPr>
            <w:tcW w:w="1680" w:type="dxa"/>
            <w:tcBorders>
              <w:left w:val="single" w:sz="4" w:space="0" w:color="auto"/>
              <w:right w:val="single" w:sz="4" w:space="0" w:color="auto"/>
            </w:tcBorders>
          </w:tcPr>
          <w:p w14:paraId="594769FB" w14:textId="77777777"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895B92" w:rsidRPr="008B66E1" w:rsidRDefault="00895B92" w:rsidP="00056C05"/>
        </w:tc>
        <w:tc>
          <w:tcPr>
            <w:tcW w:w="1208" w:type="dxa"/>
            <w:vMerge/>
            <w:tcBorders>
              <w:left w:val="single" w:sz="4" w:space="0" w:color="auto"/>
              <w:right w:val="single" w:sz="4" w:space="0" w:color="auto"/>
            </w:tcBorders>
            <w:vAlign w:val="center"/>
          </w:tcPr>
          <w:p w14:paraId="23F97477" w14:textId="77777777" w:rsidR="00895B92" w:rsidRPr="005909A2" w:rsidRDefault="00895B92"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895B92" w:rsidRPr="008B66E1" w:rsidRDefault="00895B92" w:rsidP="00056C05"/>
        </w:tc>
      </w:tr>
      <w:tr w:rsidR="00895B92"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42BE56A3" w:rsidR="00895B92" w:rsidRPr="0093359A" w:rsidRDefault="00895B92" w:rsidP="00F32137">
            <w:pPr>
              <w:rPr>
                <w:rFonts w:cs="MV Boli"/>
                <w:lang w:bidi="dv-MV"/>
              </w:rPr>
            </w:pPr>
            <w:r w:rsidRPr="00895B92">
              <w:rPr>
                <w:rFonts w:cs="MV Boli"/>
                <w:lang w:bidi="dv-MV"/>
              </w:rPr>
              <w:t>Health and PE</w:t>
            </w: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895B92" w:rsidRPr="008B66E1" w:rsidRDefault="00895B92" w:rsidP="00DF68F8">
            <w:pPr>
              <w:jc w:val="center"/>
            </w:pPr>
          </w:p>
        </w:tc>
        <w:tc>
          <w:tcPr>
            <w:tcW w:w="1680" w:type="dxa"/>
            <w:tcBorders>
              <w:left w:val="single" w:sz="4" w:space="0" w:color="auto"/>
              <w:right w:val="single" w:sz="4" w:space="0" w:color="auto"/>
            </w:tcBorders>
          </w:tcPr>
          <w:p w14:paraId="3FA5856E" w14:textId="77777777"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895B92" w:rsidRPr="008B66E1" w:rsidRDefault="00895B92" w:rsidP="00056C05"/>
        </w:tc>
        <w:tc>
          <w:tcPr>
            <w:tcW w:w="1208" w:type="dxa"/>
            <w:vMerge/>
            <w:tcBorders>
              <w:left w:val="single" w:sz="4" w:space="0" w:color="auto"/>
              <w:right w:val="single" w:sz="4" w:space="0" w:color="auto"/>
            </w:tcBorders>
            <w:vAlign w:val="center"/>
          </w:tcPr>
          <w:p w14:paraId="387502AD" w14:textId="77777777" w:rsidR="00895B92" w:rsidRPr="005909A2" w:rsidRDefault="00895B92"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895B92" w:rsidRPr="008B66E1" w:rsidRDefault="00895B92" w:rsidP="00056C05"/>
        </w:tc>
      </w:tr>
      <w:tr w:rsidR="00895B92" w:rsidRPr="008B66E1" w14:paraId="5AD2249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7F88DD4" w14:textId="77777777"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1565F29B" w14:textId="55CA5444" w:rsidR="00895B92" w:rsidRPr="00895B92" w:rsidRDefault="00895B92" w:rsidP="00F32137">
            <w:pPr>
              <w:rPr>
                <w:rFonts w:cs="MV Boli"/>
                <w:lang w:bidi="dv-MV"/>
              </w:rPr>
            </w:pPr>
            <w:r w:rsidRPr="00895B92">
              <w:rPr>
                <w:rFonts w:cs="MV Boli"/>
                <w:lang w:bidi="dv-MV"/>
              </w:rPr>
              <w:t>Creative Arts</w:t>
            </w:r>
          </w:p>
        </w:tc>
        <w:tc>
          <w:tcPr>
            <w:tcW w:w="983" w:type="dxa"/>
            <w:tcBorders>
              <w:top w:val="single" w:sz="4" w:space="0" w:color="auto"/>
              <w:left w:val="single" w:sz="4" w:space="0" w:color="auto"/>
              <w:bottom w:val="single" w:sz="4" w:space="0" w:color="auto"/>
              <w:right w:val="single" w:sz="4" w:space="0" w:color="auto"/>
            </w:tcBorders>
            <w:vAlign w:val="center"/>
          </w:tcPr>
          <w:p w14:paraId="0318F011" w14:textId="77777777"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6EBE61CA" w14:textId="77777777"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8BA6345" w14:textId="77777777"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417F133A" w14:textId="77777777" w:rsidR="00895B92" w:rsidRPr="008B66E1" w:rsidRDefault="00895B92" w:rsidP="00DF68F8">
            <w:pPr>
              <w:jc w:val="center"/>
            </w:pPr>
          </w:p>
        </w:tc>
        <w:tc>
          <w:tcPr>
            <w:tcW w:w="1680" w:type="dxa"/>
            <w:tcBorders>
              <w:left w:val="single" w:sz="4" w:space="0" w:color="auto"/>
              <w:right w:val="single" w:sz="4" w:space="0" w:color="auto"/>
            </w:tcBorders>
          </w:tcPr>
          <w:p w14:paraId="431164A6" w14:textId="77777777"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0D4F0036" w14:textId="77777777" w:rsidR="00895B92" w:rsidRPr="008B66E1" w:rsidRDefault="00895B92" w:rsidP="00056C05"/>
        </w:tc>
        <w:tc>
          <w:tcPr>
            <w:tcW w:w="1208" w:type="dxa"/>
            <w:vMerge/>
            <w:tcBorders>
              <w:left w:val="single" w:sz="4" w:space="0" w:color="auto"/>
              <w:right w:val="single" w:sz="4" w:space="0" w:color="auto"/>
            </w:tcBorders>
            <w:vAlign w:val="center"/>
          </w:tcPr>
          <w:p w14:paraId="2AC7CB2B" w14:textId="77777777" w:rsidR="00895B92" w:rsidRPr="005909A2" w:rsidRDefault="00895B92" w:rsidP="00056C05">
            <w:pPr>
              <w:rPr>
                <w:sz w:val="20"/>
                <w:szCs w:val="16"/>
              </w:rPr>
            </w:pPr>
          </w:p>
        </w:tc>
        <w:tc>
          <w:tcPr>
            <w:tcW w:w="2865" w:type="dxa"/>
            <w:gridSpan w:val="2"/>
            <w:tcBorders>
              <w:left w:val="single" w:sz="4" w:space="0" w:color="auto"/>
              <w:right w:val="double" w:sz="4" w:space="0" w:color="auto"/>
            </w:tcBorders>
            <w:vAlign w:val="center"/>
          </w:tcPr>
          <w:p w14:paraId="4DCA0943" w14:textId="77777777" w:rsidR="00895B92" w:rsidRPr="008B66E1" w:rsidRDefault="00895B92" w:rsidP="00056C05"/>
        </w:tc>
      </w:tr>
      <w:tr w:rsidR="00895B92" w:rsidRPr="008B66E1" w14:paraId="5B8790D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B899084" w14:textId="77777777"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1779F996" w14:textId="1369B66F" w:rsidR="00895B92" w:rsidRPr="00895B92" w:rsidRDefault="00895B92" w:rsidP="00F32137">
            <w:pPr>
              <w:rPr>
                <w:rFonts w:cs="MV Boli"/>
                <w:lang w:bidi="dv-MV"/>
              </w:rPr>
            </w:pPr>
            <w:r w:rsidRPr="00895B92">
              <w:rPr>
                <w:rFonts w:cs="MV Boli"/>
                <w:lang w:bidi="dv-MV"/>
              </w:rPr>
              <w:t>Mathematics</w:t>
            </w:r>
          </w:p>
        </w:tc>
        <w:tc>
          <w:tcPr>
            <w:tcW w:w="983" w:type="dxa"/>
            <w:tcBorders>
              <w:top w:val="single" w:sz="4" w:space="0" w:color="auto"/>
              <w:left w:val="single" w:sz="4" w:space="0" w:color="auto"/>
              <w:bottom w:val="single" w:sz="4" w:space="0" w:color="auto"/>
              <w:right w:val="single" w:sz="4" w:space="0" w:color="auto"/>
            </w:tcBorders>
            <w:vAlign w:val="center"/>
          </w:tcPr>
          <w:p w14:paraId="3D68BD0B" w14:textId="77777777"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762928C2" w14:textId="77777777"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40D8B8C" w14:textId="77777777"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36AF3115" w14:textId="77777777" w:rsidR="00895B92" w:rsidRPr="008B66E1" w:rsidRDefault="00895B92" w:rsidP="00DF68F8">
            <w:pPr>
              <w:jc w:val="center"/>
            </w:pPr>
          </w:p>
        </w:tc>
        <w:tc>
          <w:tcPr>
            <w:tcW w:w="1680" w:type="dxa"/>
            <w:tcBorders>
              <w:left w:val="single" w:sz="4" w:space="0" w:color="auto"/>
              <w:right w:val="single" w:sz="4" w:space="0" w:color="auto"/>
            </w:tcBorders>
          </w:tcPr>
          <w:p w14:paraId="79FAC772" w14:textId="77777777"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24C251EF" w14:textId="77777777" w:rsidR="00895B92" w:rsidRPr="008B66E1" w:rsidRDefault="00895B92" w:rsidP="00056C05"/>
        </w:tc>
        <w:tc>
          <w:tcPr>
            <w:tcW w:w="1208" w:type="dxa"/>
            <w:vMerge/>
            <w:tcBorders>
              <w:left w:val="single" w:sz="4" w:space="0" w:color="auto"/>
              <w:right w:val="single" w:sz="4" w:space="0" w:color="auto"/>
            </w:tcBorders>
            <w:vAlign w:val="center"/>
          </w:tcPr>
          <w:p w14:paraId="4DCDF87E" w14:textId="77777777" w:rsidR="00895B92" w:rsidRPr="005909A2" w:rsidRDefault="00895B92" w:rsidP="00056C05">
            <w:pPr>
              <w:rPr>
                <w:sz w:val="20"/>
                <w:szCs w:val="16"/>
              </w:rPr>
            </w:pPr>
          </w:p>
        </w:tc>
        <w:tc>
          <w:tcPr>
            <w:tcW w:w="2865" w:type="dxa"/>
            <w:gridSpan w:val="2"/>
            <w:tcBorders>
              <w:left w:val="single" w:sz="4" w:space="0" w:color="auto"/>
              <w:right w:val="double" w:sz="4" w:space="0" w:color="auto"/>
            </w:tcBorders>
            <w:vAlign w:val="center"/>
          </w:tcPr>
          <w:p w14:paraId="71C2DC3A" w14:textId="77777777" w:rsidR="00895B92" w:rsidRPr="008B66E1" w:rsidRDefault="00895B92" w:rsidP="00056C05"/>
        </w:tc>
      </w:tr>
      <w:tr w:rsidR="00895B92" w:rsidRPr="008B66E1" w14:paraId="037DF969"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E297907" w14:textId="77777777"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2814E6B3" w14:textId="0EB999E8" w:rsidR="00895B92" w:rsidRPr="00895B92" w:rsidRDefault="00895B92" w:rsidP="00F32137">
            <w:pPr>
              <w:rPr>
                <w:rFonts w:cs="MV Boli"/>
                <w:lang w:bidi="dv-MV"/>
              </w:rPr>
            </w:pPr>
            <w:r w:rsidRPr="00895B92">
              <w:rPr>
                <w:rFonts w:cs="MV Boli"/>
                <w:lang w:bidi="dv-MV"/>
              </w:rPr>
              <w:t>English</w:t>
            </w:r>
          </w:p>
        </w:tc>
        <w:tc>
          <w:tcPr>
            <w:tcW w:w="983" w:type="dxa"/>
            <w:tcBorders>
              <w:top w:val="single" w:sz="4" w:space="0" w:color="auto"/>
              <w:left w:val="single" w:sz="4" w:space="0" w:color="auto"/>
              <w:bottom w:val="single" w:sz="4" w:space="0" w:color="auto"/>
              <w:right w:val="single" w:sz="4" w:space="0" w:color="auto"/>
            </w:tcBorders>
            <w:vAlign w:val="center"/>
          </w:tcPr>
          <w:p w14:paraId="44E31CBF" w14:textId="77777777"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57D29C4F" w14:textId="77777777"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5C36322" w14:textId="77777777"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73BEE06C" w14:textId="77777777" w:rsidR="00895B92" w:rsidRPr="008B66E1" w:rsidRDefault="00895B92" w:rsidP="00DF68F8">
            <w:pPr>
              <w:jc w:val="center"/>
            </w:pPr>
          </w:p>
        </w:tc>
        <w:tc>
          <w:tcPr>
            <w:tcW w:w="1680" w:type="dxa"/>
            <w:tcBorders>
              <w:left w:val="single" w:sz="4" w:space="0" w:color="auto"/>
              <w:right w:val="single" w:sz="4" w:space="0" w:color="auto"/>
            </w:tcBorders>
          </w:tcPr>
          <w:p w14:paraId="7CB47D9A" w14:textId="77777777"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33436C37" w14:textId="77777777" w:rsidR="00895B92" w:rsidRPr="008B66E1" w:rsidRDefault="00895B92" w:rsidP="00056C05"/>
        </w:tc>
        <w:tc>
          <w:tcPr>
            <w:tcW w:w="1208" w:type="dxa"/>
            <w:vMerge/>
            <w:tcBorders>
              <w:left w:val="single" w:sz="4" w:space="0" w:color="auto"/>
              <w:right w:val="single" w:sz="4" w:space="0" w:color="auto"/>
            </w:tcBorders>
            <w:vAlign w:val="center"/>
          </w:tcPr>
          <w:p w14:paraId="3C9B49C8" w14:textId="77777777" w:rsidR="00895B92" w:rsidRPr="005909A2" w:rsidRDefault="00895B92" w:rsidP="00056C05">
            <w:pPr>
              <w:rPr>
                <w:sz w:val="20"/>
                <w:szCs w:val="16"/>
              </w:rPr>
            </w:pPr>
          </w:p>
        </w:tc>
        <w:tc>
          <w:tcPr>
            <w:tcW w:w="2865" w:type="dxa"/>
            <w:gridSpan w:val="2"/>
            <w:tcBorders>
              <w:left w:val="single" w:sz="4" w:space="0" w:color="auto"/>
              <w:right w:val="double" w:sz="4" w:space="0" w:color="auto"/>
            </w:tcBorders>
            <w:vAlign w:val="center"/>
          </w:tcPr>
          <w:p w14:paraId="2C6A424B" w14:textId="77777777" w:rsidR="00895B92" w:rsidRPr="008B66E1" w:rsidRDefault="00895B92" w:rsidP="00056C05"/>
        </w:tc>
      </w:tr>
      <w:tr w:rsidR="00895B92" w:rsidRPr="008B66E1" w14:paraId="68A162E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E4C1BC0" w14:textId="77777777" w:rsidR="00895B92" w:rsidRPr="008B66E1" w:rsidRDefault="00895B92"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8D1849D" w14:textId="4CB40679" w:rsidR="00895B92" w:rsidRPr="00895B92" w:rsidRDefault="00895B92" w:rsidP="00F32137">
            <w:pPr>
              <w:rPr>
                <w:rFonts w:cs="MV Boli"/>
                <w:lang w:bidi="dv-MV"/>
              </w:rPr>
            </w:pPr>
            <w:r w:rsidRPr="00895B92">
              <w:rPr>
                <w:rFonts w:cs="MV Boli"/>
                <w:lang w:bidi="dv-MV"/>
              </w:rPr>
              <w:t>Business Studies</w:t>
            </w:r>
          </w:p>
        </w:tc>
        <w:tc>
          <w:tcPr>
            <w:tcW w:w="983" w:type="dxa"/>
            <w:tcBorders>
              <w:top w:val="single" w:sz="4" w:space="0" w:color="auto"/>
              <w:left w:val="single" w:sz="4" w:space="0" w:color="auto"/>
              <w:bottom w:val="single" w:sz="4" w:space="0" w:color="auto"/>
              <w:right w:val="single" w:sz="4" w:space="0" w:color="auto"/>
            </w:tcBorders>
            <w:vAlign w:val="center"/>
          </w:tcPr>
          <w:p w14:paraId="18D98295" w14:textId="77777777" w:rsidR="00895B92" w:rsidRPr="00D5017C" w:rsidRDefault="00895B92" w:rsidP="00056C05"/>
        </w:tc>
        <w:tc>
          <w:tcPr>
            <w:tcW w:w="1065" w:type="dxa"/>
            <w:tcBorders>
              <w:top w:val="single" w:sz="4" w:space="0" w:color="auto"/>
              <w:left w:val="single" w:sz="4" w:space="0" w:color="auto"/>
              <w:bottom w:val="single" w:sz="4" w:space="0" w:color="auto"/>
              <w:right w:val="single" w:sz="4" w:space="0" w:color="auto"/>
            </w:tcBorders>
            <w:vAlign w:val="center"/>
          </w:tcPr>
          <w:p w14:paraId="6B73583B" w14:textId="77777777" w:rsidR="00895B92" w:rsidRPr="008B66E1" w:rsidRDefault="00895B92"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30CC1ED" w14:textId="77777777" w:rsidR="00895B92" w:rsidRPr="00370D63" w:rsidRDefault="00895B92" w:rsidP="00DF68F8">
            <w:pPr>
              <w:jc w:val="center"/>
              <w:rPr>
                <w:sz w:val="20"/>
                <w:szCs w:val="16"/>
                <w:highlight w:val="yellow"/>
              </w:rPr>
            </w:pPr>
          </w:p>
        </w:tc>
        <w:tc>
          <w:tcPr>
            <w:tcW w:w="1095" w:type="dxa"/>
            <w:tcBorders>
              <w:left w:val="single" w:sz="4" w:space="0" w:color="auto"/>
              <w:right w:val="single" w:sz="4" w:space="0" w:color="auto"/>
            </w:tcBorders>
          </w:tcPr>
          <w:p w14:paraId="5B78698D" w14:textId="77777777" w:rsidR="00895B92" w:rsidRPr="008B66E1" w:rsidRDefault="00895B92" w:rsidP="00DF68F8">
            <w:pPr>
              <w:jc w:val="center"/>
            </w:pPr>
          </w:p>
        </w:tc>
        <w:tc>
          <w:tcPr>
            <w:tcW w:w="1680" w:type="dxa"/>
            <w:tcBorders>
              <w:left w:val="single" w:sz="4" w:space="0" w:color="auto"/>
              <w:right w:val="single" w:sz="4" w:space="0" w:color="auto"/>
            </w:tcBorders>
          </w:tcPr>
          <w:p w14:paraId="357638DD" w14:textId="77777777" w:rsidR="00895B92" w:rsidRPr="004E0D66" w:rsidRDefault="00895B92" w:rsidP="00056C05">
            <w:pPr>
              <w:rPr>
                <w:rFonts w:cs="MV Boli"/>
                <w:lang w:bidi="dv-MV"/>
              </w:rPr>
            </w:pPr>
          </w:p>
        </w:tc>
        <w:tc>
          <w:tcPr>
            <w:tcW w:w="1462" w:type="dxa"/>
            <w:tcBorders>
              <w:left w:val="single" w:sz="4" w:space="0" w:color="auto"/>
              <w:right w:val="single" w:sz="4" w:space="0" w:color="auto"/>
            </w:tcBorders>
            <w:vAlign w:val="center"/>
          </w:tcPr>
          <w:p w14:paraId="13704CAE" w14:textId="77777777" w:rsidR="00895B92" w:rsidRPr="008B66E1" w:rsidRDefault="00895B92" w:rsidP="00056C05"/>
        </w:tc>
        <w:tc>
          <w:tcPr>
            <w:tcW w:w="1208" w:type="dxa"/>
            <w:vMerge/>
            <w:tcBorders>
              <w:left w:val="single" w:sz="4" w:space="0" w:color="auto"/>
              <w:right w:val="single" w:sz="4" w:space="0" w:color="auto"/>
            </w:tcBorders>
            <w:vAlign w:val="center"/>
          </w:tcPr>
          <w:p w14:paraId="563A733F" w14:textId="77777777" w:rsidR="00895B92" w:rsidRPr="005909A2" w:rsidRDefault="00895B92" w:rsidP="00056C05">
            <w:pPr>
              <w:rPr>
                <w:sz w:val="20"/>
                <w:szCs w:val="16"/>
              </w:rPr>
            </w:pPr>
          </w:p>
        </w:tc>
        <w:tc>
          <w:tcPr>
            <w:tcW w:w="2865" w:type="dxa"/>
            <w:gridSpan w:val="2"/>
            <w:tcBorders>
              <w:left w:val="single" w:sz="4" w:space="0" w:color="auto"/>
              <w:right w:val="double" w:sz="4" w:space="0" w:color="auto"/>
            </w:tcBorders>
            <w:vAlign w:val="center"/>
          </w:tcPr>
          <w:p w14:paraId="1B640F08" w14:textId="77777777" w:rsidR="00895B92" w:rsidRPr="008B66E1" w:rsidRDefault="00895B92" w:rsidP="00056C05"/>
        </w:tc>
      </w:tr>
    </w:tbl>
    <w:p w14:paraId="5DA8C469" w14:textId="67F1F5A7" w:rsidR="00FB29EF" w:rsidRDefault="00FB29EF" w:rsidP="00FB29EF">
      <w:pPr>
        <w:ind w:left="2880" w:hanging="2880"/>
        <w:rPr>
          <w:b/>
          <w:bCs/>
          <w:sz w:val="28"/>
          <w:szCs w:val="28"/>
          <w:u w:val="single"/>
        </w:rPr>
      </w:pPr>
    </w:p>
    <w:p w14:paraId="486A01E0" w14:textId="25D6D208" w:rsidR="0093359A" w:rsidRDefault="0093359A" w:rsidP="00FB29EF">
      <w:pPr>
        <w:ind w:left="2880" w:hanging="2880"/>
        <w:rPr>
          <w:b/>
          <w:bCs/>
          <w:sz w:val="28"/>
          <w:szCs w:val="28"/>
          <w:u w:val="single"/>
        </w:rPr>
      </w:pPr>
    </w:p>
    <w:p w14:paraId="3D4446B6" w14:textId="7F598ABB" w:rsidR="0093359A" w:rsidRDefault="0093359A" w:rsidP="00FB29EF">
      <w:pPr>
        <w:ind w:left="2880" w:hanging="2880"/>
        <w:rPr>
          <w:b/>
          <w:bCs/>
          <w:sz w:val="28"/>
          <w:szCs w:val="28"/>
          <w:u w:val="single"/>
        </w:rPr>
      </w:pPr>
    </w:p>
    <w:p w14:paraId="292C273D" w14:textId="1DEA1A04" w:rsidR="0093359A" w:rsidRDefault="0093359A" w:rsidP="00FB29EF">
      <w:pPr>
        <w:ind w:left="2880" w:hanging="2880"/>
        <w:rPr>
          <w:b/>
          <w:bCs/>
          <w:sz w:val="28"/>
          <w:szCs w:val="28"/>
          <w:u w:val="single"/>
        </w:rPr>
      </w:pPr>
    </w:p>
    <w:p w14:paraId="38F4D08A" w14:textId="22F103BE" w:rsidR="0093359A" w:rsidRDefault="0093359A" w:rsidP="00FB29EF">
      <w:pPr>
        <w:ind w:left="2880" w:hanging="2880"/>
        <w:rPr>
          <w:b/>
          <w:bCs/>
          <w:sz w:val="28"/>
          <w:szCs w:val="28"/>
          <w:u w:val="single"/>
        </w:rPr>
      </w:pPr>
    </w:p>
    <w:p w14:paraId="1329600D" w14:textId="355685E6" w:rsidR="0093359A" w:rsidRDefault="0093359A" w:rsidP="00FB29EF">
      <w:pPr>
        <w:ind w:left="2880" w:hanging="2880"/>
        <w:rPr>
          <w:b/>
          <w:bCs/>
          <w:sz w:val="28"/>
          <w:szCs w:val="28"/>
          <w:u w:val="single"/>
        </w:rPr>
      </w:pPr>
    </w:p>
    <w:p w14:paraId="535BA4B7" w14:textId="7DCAEA5A" w:rsidR="0093359A" w:rsidRDefault="0093359A" w:rsidP="00FB29EF">
      <w:pPr>
        <w:ind w:left="2880" w:hanging="2880"/>
        <w:rPr>
          <w:b/>
          <w:bCs/>
          <w:sz w:val="28"/>
          <w:szCs w:val="28"/>
          <w:u w:val="single"/>
        </w:rPr>
      </w:pPr>
    </w:p>
    <w:p w14:paraId="6C8D71C8" w14:textId="095305DD" w:rsidR="0093359A" w:rsidRDefault="0093359A" w:rsidP="00FB29EF">
      <w:pPr>
        <w:ind w:left="2880" w:hanging="2880"/>
        <w:rPr>
          <w:b/>
          <w:bCs/>
          <w:sz w:val="28"/>
          <w:szCs w:val="28"/>
          <w:u w:val="single"/>
        </w:rPr>
      </w:pPr>
    </w:p>
    <w:p w14:paraId="51149AAB" w14:textId="77777777" w:rsidR="0093359A" w:rsidRDefault="0093359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93359A">
        <w:trPr>
          <w:cantSplit/>
          <w:trHeight w:val="1710"/>
        </w:trPr>
        <w:tc>
          <w:tcPr>
            <w:tcW w:w="13858" w:type="dxa"/>
          </w:tcPr>
          <w:p w14:paraId="55AEC90B" w14:textId="77777777" w:rsidR="0093359A" w:rsidRDefault="0093359A" w:rsidP="006D35BD">
            <w:pPr>
              <w:pStyle w:val="SectionVIHeader"/>
              <w:jc w:val="left"/>
            </w:pPr>
            <w:bookmarkStart w:id="435" w:name="_Toc234132717"/>
            <w:bookmarkStart w:id="436" w:name="_Toc458817150"/>
          </w:p>
          <w:p w14:paraId="5A98838C" w14:textId="7143EB82" w:rsidR="00FB29EF" w:rsidRPr="002351D0" w:rsidRDefault="00FB29EF" w:rsidP="006D35BD">
            <w:pPr>
              <w:pStyle w:val="SectionVIHeader"/>
              <w:jc w:val="left"/>
            </w:pPr>
            <w:r w:rsidRPr="002351D0">
              <w:t>2.</w:t>
            </w:r>
            <w:r w:rsidRPr="002351D0">
              <w:tab/>
              <w:t>List of Related Services and Completion Schedule</w:t>
            </w:r>
            <w:bookmarkEnd w:id="435"/>
            <w:bookmarkEnd w:id="436"/>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7" w:name="_Toc459032499"/>
      <w:r>
        <w:lastRenderedPageBreak/>
        <w:t>Security (Tender Bond)</w:t>
      </w:r>
      <w:bookmarkEnd w:id="428"/>
      <w:bookmarkEnd w:id="437"/>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1"/>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8" w:name="_Toc234131431"/>
      <w:bookmarkStart w:id="439" w:name="_Toc459032500"/>
      <w:r>
        <w:lastRenderedPageBreak/>
        <w:t>Tender-Securing Declaration</w:t>
      </w:r>
      <w:bookmarkEnd w:id="438"/>
      <w:bookmarkEnd w:id="439"/>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xml:space="preserve">) fail or refuse to execute the Contract; or (ii) fail or refuse to furnish the Performance Security, if </w:t>
      </w:r>
      <w:proofErr w:type="gramStart"/>
      <w:r>
        <w:rPr>
          <w:rFonts w:ascii="Times New Roman" w:hAnsi="Times New Roman" w:cs="Times New Roman"/>
          <w:szCs w:val="20"/>
        </w:rPr>
        <w:t>required,  in</w:t>
      </w:r>
      <w:proofErr w:type="gramEnd"/>
      <w:r>
        <w:rPr>
          <w:rFonts w:ascii="Times New Roman" w:hAnsi="Times New Roman" w:cs="Times New Roman"/>
          <w:szCs w:val="20"/>
        </w:rPr>
        <w:t xml:space="preserve">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9"/>
    </w:p>
    <w:p w14:paraId="15379FCE" w14:textId="77777777" w:rsidR="00A758A1" w:rsidRDefault="00A758A1">
      <w:pPr>
        <w:rPr>
          <w:b/>
          <w:sz w:val="44"/>
        </w:rPr>
      </w:pPr>
      <w:bookmarkStart w:id="440" w:name="_Toc234130386"/>
      <w:r>
        <w:br w:type="page"/>
      </w:r>
    </w:p>
    <w:p w14:paraId="11FA510B" w14:textId="77777777" w:rsidR="00B02AD9" w:rsidRPr="00B95277" w:rsidRDefault="00B02AD9" w:rsidP="00B95277">
      <w:pPr>
        <w:pStyle w:val="Subtitle"/>
      </w:pPr>
      <w:bookmarkStart w:id="441" w:name="_Toc70237666"/>
      <w:r w:rsidRPr="00B95277">
        <w:lastRenderedPageBreak/>
        <w:t>Section V.  Eligible Countries</w:t>
      </w:r>
      <w:bookmarkEnd w:id="440"/>
      <w:bookmarkEnd w:id="441"/>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7"/>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30"/>
    <w:bookmarkEnd w:id="431"/>
    <w:bookmarkEnd w:id="432"/>
    <w:bookmarkEnd w:id="433"/>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5012B1" w:rsidRDefault="00455149" w:rsidP="00FB29EF">
      <w:pPr>
        <w:pStyle w:val="Heading1"/>
        <w:ind w:left="720" w:hanging="720"/>
        <w:rPr>
          <w:color w:val="FF0000"/>
        </w:rPr>
      </w:pPr>
      <w:bookmarkStart w:id="442" w:name="_Toc438529602"/>
      <w:bookmarkStart w:id="443" w:name="_Toc438725758"/>
      <w:bookmarkStart w:id="444" w:name="_Toc438817753"/>
      <w:bookmarkStart w:id="445" w:name="_Toc438954447"/>
      <w:bookmarkStart w:id="446" w:name="_Toc461939622"/>
      <w:bookmarkStart w:id="447" w:name="_Toc458816211"/>
      <w:bookmarkStart w:id="448" w:name="_Toc70237667"/>
      <w:r w:rsidRPr="005012B1">
        <w:rPr>
          <w:color w:val="FF0000"/>
        </w:rPr>
        <w:t xml:space="preserve">PART </w:t>
      </w:r>
      <w:r w:rsidR="00FB29EF" w:rsidRPr="005012B1">
        <w:rPr>
          <w:color w:val="FF0000"/>
        </w:rPr>
        <w:t>3</w:t>
      </w:r>
      <w:r w:rsidRPr="005012B1">
        <w:rPr>
          <w:color w:val="FF0000"/>
        </w:rPr>
        <w:t xml:space="preserve"> – Supply Requirement</w:t>
      </w:r>
      <w:bookmarkEnd w:id="442"/>
      <w:bookmarkEnd w:id="443"/>
      <w:bookmarkEnd w:id="444"/>
      <w:bookmarkEnd w:id="445"/>
      <w:bookmarkEnd w:id="446"/>
      <w:r w:rsidRPr="005012B1">
        <w:rPr>
          <w:color w:val="FF0000"/>
        </w:rPr>
        <w:t>s</w:t>
      </w:r>
      <w:bookmarkEnd w:id="447"/>
      <w:bookmarkEnd w:id="448"/>
    </w:p>
    <w:p w14:paraId="74566A09" w14:textId="77777777" w:rsidR="00056C05" w:rsidRDefault="0056452D" w:rsidP="0056452D">
      <w:pPr>
        <w:jc w:val="center"/>
        <w:rPr>
          <w:b/>
          <w:color w:val="FF0000"/>
          <w:kern w:val="28"/>
          <w:sz w:val="44"/>
        </w:rPr>
      </w:pPr>
      <w:r w:rsidRPr="005012B1">
        <w:rPr>
          <w:b/>
          <w:color w:val="FF0000"/>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9" w:name="_Toc438266930"/>
      <w:bookmarkStart w:id="450" w:name="_Toc438267904"/>
      <w:bookmarkStart w:id="451"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2" w:name="_Toc438529605"/>
      <w:bookmarkStart w:id="453" w:name="_Toc438725761"/>
      <w:bookmarkStart w:id="454" w:name="_Toc438817756"/>
      <w:bookmarkStart w:id="455" w:name="_Toc438954450"/>
      <w:bookmarkStart w:id="456" w:name="_Toc461939623"/>
      <w:bookmarkStart w:id="457" w:name="_Toc488411759"/>
      <w:bookmarkStart w:id="458" w:name="_Toc458816213"/>
      <w:bookmarkStart w:id="459" w:name="_Toc70237668"/>
      <w:r w:rsidRPr="008B66E1">
        <w:t xml:space="preserve">PART </w:t>
      </w:r>
      <w:r w:rsidR="008B1FAD">
        <w:t>4</w:t>
      </w:r>
      <w:r w:rsidRPr="008B66E1">
        <w:t xml:space="preserve"> - Contract</w:t>
      </w:r>
      <w:bookmarkEnd w:id="452"/>
      <w:bookmarkEnd w:id="453"/>
      <w:bookmarkEnd w:id="454"/>
      <w:bookmarkEnd w:id="455"/>
      <w:bookmarkEnd w:id="456"/>
      <w:bookmarkEnd w:id="457"/>
      <w:bookmarkEnd w:id="458"/>
      <w:bookmarkEnd w:id="459"/>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8"/>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60" w:name="_Toc471555340"/>
            <w:bookmarkStart w:id="461" w:name="_Toc471555883"/>
            <w:bookmarkStart w:id="462" w:name="_Toc488411760"/>
            <w:bookmarkStart w:id="463" w:name="_Toc458816214"/>
            <w:bookmarkStart w:id="464" w:name="_Toc70237669"/>
            <w:r w:rsidRPr="00B95277">
              <w:t>Section VII</w:t>
            </w:r>
            <w:r w:rsidR="00193CA6" w:rsidRPr="00B95277">
              <w:t>I</w:t>
            </w:r>
            <w:r w:rsidRPr="00B95277">
              <w:t>.  General Conditions of Contract</w:t>
            </w:r>
            <w:bookmarkEnd w:id="460"/>
            <w:bookmarkEnd w:id="461"/>
            <w:bookmarkEnd w:id="462"/>
            <w:bookmarkEnd w:id="463"/>
            <w:bookmarkEnd w:id="464"/>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5" w:name="_Toc458817185"/>
            <w:r w:rsidRPr="00982ACF">
              <w:rPr>
                <w:sz w:val="22"/>
                <w:szCs w:val="22"/>
              </w:rPr>
              <w:t>Definitions</w:t>
            </w:r>
            <w:bookmarkEnd w:id="465"/>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6" w:name="_Toc458817186"/>
            <w:r w:rsidRPr="009C0472">
              <w:rPr>
                <w:sz w:val="22"/>
                <w:szCs w:val="22"/>
              </w:rPr>
              <w:t>Contract Documents</w:t>
            </w:r>
            <w:bookmarkEnd w:id="466"/>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7" w:name="_Toc458817187"/>
            <w:r w:rsidRPr="00B834AC">
              <w:rPr>
                <w:sz w:val="22"/>
                <w:szCs w:val="22"/>
              </w:rPr>
              <w:lastRenderedPageBreak/>
              <w:t>Fraud and Corruption</w:t>
            </w:r>
            <w:bookmarkEnd w:id="467"/>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8" w:name="_Toc458817188"/>
            <w:r w:rsidRPr="006209CE">
              <w:rPr>
                <w:sz w:val="22"/>
                <w:szCs w:val="22"/>
              </w:rPr>
              <w:t>Interpretation</w:t>
            </w:r>
            <w:bookmarkEnd w:id="468"/>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9" w:name="_Toc458817189"/>
            <w:r w:rsidRPr="007049F6">
              <w:rPr>
                <w:sz w:val="22"/>
                <w:szCs w:val="22"/>
              </w:rPr>
              <w:lastRenderedPageBreak/>
              <w:t>Language</w:t>
            </w:r>
            <w:bookmarkEnd w:id="469"/>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70" w:name="_Toc458817190"/>
            <w:r w:rsidRPr="007049F6">
              <w:rPr>
                <w:sz w:val="22"/>
                <w:szCs w:val="22"/>
              </w:rPr>
              <w:t>Joint Venture, Consortium or Association</w:t>
            </w:r>
            <w:bookmarkEnd w:id="470"/>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1" w:name="_Toc458817191"/>
            <w:r w:rsidRPr="007049F6">
              <w:rPr>
                <w:sz w:val="22"/>
                <w:szCs w:val="22"/>
              </w:rPr>
              <w:lastRenderedPageBreak/>
              <w:t>Eligibility</w:t>
            </w:r>
            <w:bookmarkEnd w:id="471"/>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2" w:name="_Toc458817192"/>
            <w:r w:rsidRPr="00092B04">
              <w:rPr>
                <w:sz w:val="22"/>
                <w:szCs w:val="22"/>
              </w:rPr>
              <w:t>Notices</w:t>
            </w:r>
            <w:bookmarkEnd w:id="472"/>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3" w:name="_Toc458817193"/>
            <w:r w:rsidRPr="00092B04">
              <w:rPr>
                <w:sz w:val="22"/>
                <w:szCs w:val="22"/>
              </w:rPr>
              <w:t>Governing Law</w:t>
            </w:r>
            <w:bookmarkEnd w:id="473"/>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4" w:name="_Toc458817194"/>
            <w:r w:rsidRPr="00092B04">
              <w:rPr>
                <w:sz w:val="22"/>
                <w:szCs w:val="22"/>
              </w:rPr>
              <w:t>Settlement of Disputes</w:t>
            </w:r>
            <w:bookmarkEnd w:id="474"/>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5" w:name="_Toc458817195"/>
            <w:r w:rsidRPr="00865490">
              <w:rPr>
                <w:sz w:val="22"/>
                <w:szCs w:val="22"/>
              </w:rPr>
              <w:lastRenderedPageBreak/>
              <w:t xml:space="preserve">Inspections and Audit by the </w:t>
            </w:r>
            <w:r>
              <w:rPr>
                <w:sz w:val="22"/>
                <w:szCs w:val="22"/>
              </w:rPr>
              <w:t>Government</w:t>
            </w:r>
            <w:bookmarkEnd w:id="475"/>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6" w:name="OLE_LINK1"/>
            <w:bookmarkStart w:id="477"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6"/>
            <w:bookmarkEnd w:id="477"/>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8" w:name="_Toc458817196"/>
            <w:r w:rsidRPr="002B6CCD">
              <w:rPr>
                <w:sz w:val="22"/>
                <w:szCs w:val="22"/>
              </w:rPr>
              <w:t>Scope of Supply</w:t>
            </w:r>
            <w:bookmarkEnd w:id="478"/>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9" w:name="_Toc458817197"/>
            <w:r w:rsidRPr="002B6CCD">
              <w:rPr>
                <w:sz w:val="22"/>
                <w:szCs w:val="22"/>
              </w:rPr>
              <w:t>Delivery and Documents</w:t>
            </w:r>
            <w:bookmarkEnd w:id="479"/>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80" w:name="_Toc458817198"/>
            <w:r w:rsidRPr="00BD5FC7">
              <w:rPr>
                <w:sz w:val="22"/>
                <w:szCs w:val="22"/>
              </w:rPr>
              <w:t>Supplier’s Responsibilities</w:t>
            </w:r>
            <w:bookmarkEnd w:id="480"/>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1" w:name="_Toc458817199"/>
            <w:r w:rsidRPr="00BD5FC7">
              <w:rPr>
                <w:sz w:val="22"/>
                <w:szCs w:val="22"/>
              </w:rPr>
              <w:t>Contract Price</w:t>
            </w:r>
            <w:bookmarkEnd w:id="481"/>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2" w:name="_Toc458817200"/>
            <w:r w:rsidRPr="00BD5FC7">
              <w:rPr>
                <w:sz w:val="22"/>
                <w:szCs w:val="22"/>
              </w:rPr>
              <w:t>Terms of Payment</w:t>
            </w:r>
            <w:bookmarkEnd w:id="482"/>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3" w:name="_Toc458817201"/>
            <w:r w:rsidRPr="00BD5FC7">
              <w:rPr>
                <w:sz w:val="22"/>
                <w:szCs w:val="22"/>
              </w:rPr>
              <w:lastRenderedPageBreak/>
              <w:t>Taxes and Duties</w:t>
            </w:r>
            <w:bookmarkEnd w:id="483"/>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4" w:name="_Toc458817202"/>
            <w:r w:rsidRPr="00DD3A65">
              <w:rPr>
                <w:sz w:val="22"/>
                <w:szCs w:val="22"/>
              </w:rPr>
              <w:t>Performance Security</w:t>
            </w:r>
            <w:bookmarkEnd w:id="484"/>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w:t>
            </w:r>
            <w:proofErr w:type="gramStart"/>
            <w:r w:rsidRPr="00DD3A65">
              <w:rPr>
                <w:spacing w:val="0"/>
                <w:sz w:val="22"/>
                <w:szCs w:val="22"/>
              </w:rPr>
              <w:t>format</w:t>
            </w:r>
            <w:proofErr w:type="gramEnd"/>
            <w:r w:rsidRPr="00DD3A65">
              <w:rPr>
                <w:spacing w:val="0"/>
                <w:sz w:val="22"/>
                <w:szCs w:val="22"/>
              </w:rPr>
              <w:t xml:space="preserve">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5" w:name="_Toc458817203"/>
            <w:r w:rsidRPr="00DD3A65">
              <w:rPr>
                <w:sz w:val="22"/>
                <w:szCs w:val="22"/>
              </w:rPr>
              <w:t>Copyright</w:t>
            </w:r>
            <w:bookmarkEnd w:id="485"/>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6" w:name="_Toc458817204"/>
            <w:r w:rsidRPr="00923912">
              <w:rPr>
                <w:sz w:val="22"/>
                <w:szCs w:val="22"/>
              </w:rPr>
              <w:t>Confidential Information</w:t>
            </w:r>
            <w:bookmarkEnd w:id="486"/>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7" w:name="_Toc458817205"/>
            <w:r w:rsidRPr="00FC269C">
              <w:rPr>
                <w:sz w:val="22"/>
                <w:szCs w:val="22"/>
              </w:rPr>
              <w:t>Subcontracting</w:t>
            </w:r>
            <w:bookmarkEnd w:id="487"/>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8" w:name="_Toc458817206"/>
            <w:r w:rsidRPr="00FC269C">
              <w:rPr>
                <w:sz w:val="22"/>
                <w:szCs w:val="22"/>
              </w:rPr>
              <w:t>Specifications and Standards</w:t>
            </w:r>
            <w:bookmarkEnd w:id="488"/>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9" w:name="_Toc458817207"/>
            <w:r w:rsidRPr="003B18EB">
              <w:rPr>
                <w:sz w:val="22"/>
                <w:szCs w:val="22"/>
              </w:rPr>
              <w:lastRenderedPageBreak/>
              <w:t>Packing and Documents</w:t>
            </w:r>
            <w:bookmarkEnd w:id="489"/>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90" w:name="_Toc458817208"/>
            <w:r w:rsidRPr="003B18EB">
              <w:rPr>
                <w:sz w:val="22"/>
                <w:szCs w:val="22"/>
              </w:rPr>
              <w:t>Insurance</w:t>
            </w:r>
            <w:bookmarkEnd w:id="490"/>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1" w:name="_Toc458817209"/>
            <w:r w:rsidRPr="003B18EB">
              <w:rPr>
                <w:sz w:val="22"/>
                <w:szCs w:val="22"/>
              </w:rPr>
              <w:t>Transportation</w:t>
            </w:r>
            <w:bookmarkEnd w:id="491"/>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2" w:name="_Toc458817210"/>
            <w:r w:rsidRPr="003B18EB">
              <w:rPr>
                <w:sz w:val="22"/>
                <w:szCs w:val="22"/>
              </w:rPr>
              <w:t>Inspections and Tests</w:t>
            </w:r>
            <w:bookmarkEnd w:id="492"/>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3" w:name="_Toc458817211"/>
            <w:r w:rsidRPr="008256A6">
              <w:rPr>
                <w:sz w:val="22"/>
                <w:szCs w:val="22"/>
              </w:rPr>
              <w:lastRenderedPageBreak/>
              <w:t>Liquidated Damages</w:t>
            </w:r>
            <w:bookmarkEnd w:id="493"/>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4" w:name="_Toc458817212"/>
            <w:r w:rsidRPr="008256A6">
              <w:rPr>
                <w:sz w:val="22"/>
                <w:szCs w:val="22"/>
              </w:rPr>
              <w:t>Warranty</w:t>
            </w:r>
            <w:bookmarkEnd w:id="494"/>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5" w:name="_Toc458817213"/>
            <w:r w:rsidRPr="008256A6">
              <w:rPr>
                <w:sz w:val="22"/>
                <w:szCs w:val="22"/>
              </w:rPr>
              <w:lastRenderedPageBreak/>
              <w:t>Patent Indemnity</w:t>
            </w:r>
            <w:bookmarkEnd w:id="495"/>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6" w:name="_Toc458817214"/>
            <w:r w:rsidRPr="006B236C">
              <w:rPr>
                <w:sz w:val="22"/>
                <w:szCs w:val="22"/>
              </w:rPr>
              <w:lastRenderedPageBreak/>
              <w:t>Limitation of Liability</w:t>
            </w:r>
            <w:bookmarkEnd w:id="496"/>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7" w:name="_Toc458817215"/>
            <w:r w:rsidRPr="006B236C">
              <w:rPr>
                <w:sz w:val="22"/>
                <w:szCs w:val="22"/>
              </w:rPr>
              <w:t>Change in Laws and Regulations</w:t>
            </w:r>
            <w:bookmarkEnd w:id="497"/>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8" w:name="_Toc458817216"/>
            <w:r w:rsidRPr="00755860">
              <w:rPr>
                <w:sz w:val="22"/>
                <w:szCs w:val="22"/>
              </w:rPr>
              <w:t>Force Majeure</w:t>
            </w:r>
            <w:bookmarkEnd w:id="498"/>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9" w:name="_Toc458817217"/>
            <w:r w:rsidRPr="00D02317">
              <w:rPr>
                <w:sz w:val="22"/>
                <w:szCs w:val="22"/>
              </w:rPr>
              <w:t>Change Orders and Contract Amendments</w:t>
            </w:r>
            <w:bookmarkEnd w:id="499"/>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500" w:name="_Toc458817218"/>
            <w:r w:rsidRPr="00D02317">
              <w:rPr>
                <w:sz w:val="22"/>
                <w:szCs w:val="22"/>
              </w:rPr>
              <w:lastRenderedPageBreak/>
              <w:t>Extensions of Time</w:t>
            </w:r>
            <w:bookmarkEnd w:id="500"/>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1" w:name="_Toc458817219"/>
            <w:r w:rsidRPr="00D02317">
              <w:rPr>
                <w:sz w:val="22"/>
                <w:szCs w:val="22"/>
              </w:rPr>
              <w:t>Termination</w:t>
            </w:r>
            <w:bookmarkEnd w:id="501"/>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2" w:name="_Toc458817220"/>
            <w:r w:rsidRPr="00001183">
              <w:rPr>
                <w:sz w:val="22"/>
                <w:szCs w:val="22"/>
              </w:rPr>
              <w:lastRenderedPageBreak/>
              <w:t>Assignment</w:t>
            </w:r>
            <w:bookmarkEnd w:id="502"/>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3" w:name="_Toc458817221"/>
            <w:r w:rsidRPr="00001183">
              <w:rPr>
                <w:bCs/>
                <w:sz w:val="22"/>
                <w:szCs w:val="22"/>
              </w:rPr>
              <w:t>Export Restriction</w:t>
            </w:r>
            <w:bookmarkEnd w:id="503"/>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4" w:name="_Toc438954452"/>
            <w:bookmarkStart w:id="505" w:name="_Toc488411761"/>
            <w:bookmarkStart w:id="506" w:name="_Toc458816215"/>
            <w:bookmarkStart w:id="507" w:name="_Toc70237670"/>
            <w:bookmarkEnd w:id="449"/>
            <w:bookmarkEnd w:id="450"/>
            <w:bookmarkEnd w:id="451"/>
            <w:r w:rsidRPr="00B95277">
              <w:lastRenderedPageBreak/>
              <w:t>Section I</w:t>
            </w:r>
            <w:r w:rsidR="00193CA6" w:rsidRPr="00B95277">
              <w:t>X</w:t>
            </w:r>
            <w:r w:rsidRPr="00B95277">
              <w:t>.  Special Conditions of Contract</w:t>
            </w:r>
            <w:bookmarkEnd w:id="504"/>
            <w:bookmarkEnd w:id="505"/>
            <w:bookmarkEnd w:id="506"/>
            <w:bookmarkEnd w:id="507"/>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3AC613F6" w:rsidR="00071A87" w:rsidRPr="008B7B50" w:rsidRDefault="00921ADF" w:rsidP="00AB6459">
            <w:pPr>
              <w:tabs>
                <w:tab w:val="right" w:pos="7164"/>
              </w:tabs>
              <w:spacing w:after="200"/>
              <w:rPr>
                <w:sz w:val="22"/>
                <w:szCs w:val="22"/>
                <w:highlight w:val="yellow"/>
              </w:rPr>
            </w:pPr>
            <w:r>
              <w:rPr>
                <w:sz w:val="22"/>
                <w:szCs w:val="22"/>
              </w:rPr>
              <w:t>Ministry of Education</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550BF3" w:rsidRPr="00927B9F" w14:paraId="411E3FDB" w14:textId="77777777" w:rsidTr="0066334E">
        <w:tc>
          <w:tcPr>
            <w:tcW w:w="1064" w:type="dxa"/>
            <w:gridSpan w:val="2"/>
            <w:tcBorders>
              <w:top w:val="single" w:sz="6" w:space="0" w:color="auto"/>
              <w:left w:val="double" w:sz="4" w:space="0" w:color="auto"/>
              <w:bottom w:val="single" w:sz="6" w:space="0" w:color="auto"/>
            </w:tcBorders>
          </w:tcPr>
          <w:p w14:paraId="2D640418" w14:textId="3D8DEA84" w:rsidR="00550BF3" w:rsidRPr="008B7B50" w:rsidRDefault="00550BF3" w:rsidP="00550BF3">
            <w:pPr>
              <w:spacing w:after="200"/>
              <w:rPr>
                <w:b/>
                <w:sz w:val="22"/>
                <w:szCs w:val="22"/>
              </w:rPr>
            </w:pPr>
            <w:r w:rsidRPr="0035582B">
              <w:rPr>
                <w:b/>
                <w:color w:val="000000"/>
                <w:sz w:val="22"/>
                <w:szCs w:val="22"/>
              </w:rPr>
              <w:t>1.1 (</w:t>
            </w:r>
            <w:r>
              <w:rPr>
                <w:b/>
                <w:color w:val="000000"/>
                <w:sz w:val="22"/>
                <w:szCs w:val="22"/>
              </w:rPr>
              <w:t>n</w:t>
            </w:r>
            <w:r w:rsidRPr="0035582B">
              <w:rPr>
                <w:b/>
                <w:color w:val="000000"/>
                <w:sz w:val="22"/>
                <w:szCs w:val="22"/>
              </w:rPr>
              <w:t>)</w:t>
            </w:r>
          </w:p>
        </w:tc>
        <w:tc>
          <w:tcPr>
            <w:tcW w:w="8221" w:type="dxa"/>
            <w:gridSpan w:val="3"/>
            <w:tcBorders>
              <w:top w:val="single" w:sz="6" w:space="0" w:color="auto"/>
              <w:bottom w:val="single" w:sz="6" w:space="0" w:color="auto"/>
              <w:right w:val="double" w:sz="4" w:space="0" w:color="auto"/>
            </w:tcBorders>
          </w:tcPr>
          <w:p w14:paraId="655489BC" w14:textId="70B4C005" w:rsidR="00550BF3" w:rsidRPr="0035582B" w:rsidRDefault="00550BF3" w:rsidP="00550BF3">
            <w:pPr>
              <w:spacing w:after="200" w:line="276" w:lineRule="auto"/>
              <w:ind w:right="2"/>
              <w:rPr>
                <w:color w:val="000000"/>
                <w:sz w:val="22"/>
                <w:szCs w:val="22"/>
              </w:rPr>
            </w:pPr>
            <w:r w:rsidRPr="0035582B">
              <w:rPr>
                <w:color w:val="000000"/>
                <w:sz w:val="22"/>
                <w:szCs w:val="22"/>
              </w:rPr>
              <w:t>The Intended Completion Date for the whole of the Works shall be [</w:t>
            </w:r>
            <w:r>
              <w:rPr>
                <w:b/>
                <w:bCs/>
                <w:color w:val="0070C0"/>
                <w:sz w:val="22"/>
                <w:szCs w:val="22"/>
              </w:rPr>
              <w:t>02 Years</w:t>
            </w:r>
            <w:r w:rsidRPr="0035582B">
              <w:rPr>
                <w:color w:val="000000"/>
                <w:sz w:val="22"/>
                <w:szCs w:val="22"/>
              </w:rPr>
              <w:t>]</w:t>
            </w:r>
            <w:r>
              <w:rPr>
                <w:color w:val="000000"/>
                <w:sz w:val="22"/>
                <w:szCs w:val="22"/>
              </w:rPr>
              <w:t xml:space="preserve"> from commencement from work.ee</w:t>
            </w:r>
          </w:p>
          <w:p w14:paraId="52D143AE" w14:textId="7734DCE4" w:rsidR="00550BF3" w:rsidRPr="0012075C" w:rsidRDefault="00550BF3" w:rsidP="00550BF3">
            <w:pPr>
              <w:tabs>
                <w:tab w:val="right" w:pos="7164"/>
              </w:tabs>
              <w:spacing w:after="200"/>
              <w:rPr>
                <w:i/>
                <w:iCs/>
                <w:sz w:val="22"/>
                <w:szCs w:val="22"/>
              </w:rPr>
            </w:pPr>
            <w:r w:rsidRPr="0035582B">
              <w:rPr>
                <w:color w:val="000000"/>
                <w:sz w:val="22"/>
                <w:szCs w:val="22"/>
              </w:rPr>
              <w:t>[If different dates are specified for completion of the Works by section (“sectional completion” or milestones), these dates should be listed here]</w:t>
            </w: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78F60642" w:rsidR="00071A87" w:rsidRPr="00061BBD" w:rsidRDefault="007E0C5D" w:rsidP="007E0C5D">
            <w:pPr>
              <w:tabs>
                <w:tab w:val="right" w:pos="7164"/>
              </w:tabs>
              <w:spacing w:line="276" w:lineRule="auto"/>
              <w:rPr>
                <w:sz w:val="22"/>
                <w:szCs w:val="22"/>
              </w:rPr>
            </w:pPr>
            <w:r>
              <w:rPr>
                <w:sz w:val="22"/>
                <w:szCs w:val="22"/>
              </w:rPr>
              <w:t>Ministry of Education</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lastRenderedPageBreak/>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 xml:space="preserve">One </w:t>
            </w:r>
            <w:proofErr w:type="gramStart"/>
            <w:r w:rsidRPr="002060FC">
              <w:rPr>
                <w:sz w:val="22"/>
                <w:szCs w:val="22"/>
              </w:rPr>
              <w:t>originals</w:t>
            </w:r>
            <w:proofErr w:type="gramEnd"/>
            <w:r w:rsidRPr="002060FC">
              <w:rPr>
                <w:sz w:val="22"/>
                <w:szCs w:val="22"/>
              </w:rPr>
              <w:t xml:space="preserve"> and One copies of the Supplier’s invoice, showing the Procuring Entity as the consignee; the Contract number, Goods description, quantity, unit price, and total amount. Invoices must be signed in </w:t>
            </w:r>
            <w:proofErr w:type="gramStart"/>
            <w:r w:rsidRPr="002060FC">
              <w:rPr>
                <w:sz w:val="22"/>
                <w:szCs w:val="22"/>
              </w:rPr>
              <w:t>original;;</w:t>
            </w:r>
            <w:proofErr w:type="gramEnd"/>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lastRenderedPageBreak/>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w:t>
            </w:r>
            <w:proofErr w:type="gramStart"/>
            <w:r w:rsidRPr="005E5078">
              <w:rPr>
                <w:sz w:val="22"/>
                <w:szCs w:val="22"/>
              </w:rPr>
              <w:t>note</w:t>
            </w:r>
            <w:proofErr w:type="gramEnd"/>
            <w:r w:rsidRPr="005E5078">
              <w:rPr>
                <w:sz w:val="22"/>
                <w:szCs w:val="22"/>
              </w:rPr>
              <w:t xml:space="preserv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 xml:space="preserve">one original of the Supplier’s Certificate </w:t>
            </w:r>
            <w:proofErr w:type="gramStart"/>
            <w:r w:rsidRPr="005E5078">
              <w:rPr>
                <w:sz w:val="22"/>
                <w:szCs w:val="22"/>
              </w:rPr>
              <w:t>of  Origin</w:t>
            </w:r>
            <w:proofErr w:type="gramEnd"/>
            <w:r w:rsidRPr="005E5078">
              <w:rPr>
                <w:sz w:val="22"/>
                <w:szCs w:val="22"/>
              </w:rPr>
              <w:t xml:space="preserve">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6E776D" w14:paraId="568C5B5C" w14:textId="77777777" w:rsidTr="00BE1915">
        <w:tc>
          <w:tcPr>
            <w:tcW w:w="1064" w:type="dxa"/>
            <w:gridSpan w:val="2"/>
            <w:tcBorders>
              <w:left w:val="double" w:sz="4" w:space="0" w:color="auto"/>
            </w:tcBorders>
          </w:tcPr>
          <w:p w14:paraId="4B1CB065" w14:textId="488E3406" w:rsidR="006E776D" w:rsidRPr="00755860" w:rsidRDefault="0001384E" w:rsidP="00D01056">
            <w:pPr>
              <w:spacing w:after="200"/>
              <w:rPr>
                <w:b/>
                <w:sz w:val="22"/>
                <w:szCs w:val="22"/>
              </w:rPr>
            </w:pPr>
            <w:r>
              <w:rPr>
                <w:b/>
                <w:sz w:val="22"/>
                <w:szCs w:val="22"/>
              </w:rPr>
              <w:lastRenderedPageBreak/>
              <w:t>13.1</w:t>
            </w:r>
          </w:p>
        </w:tc>
        <w:tc>
          <w:tcPr>
            <w:tcW w:w="2977" w:type="dxa"/>
            <w:tcBorders>
              <w:top w:val="single" w:sz="6" w:space="0" w:color="auto"/>
              <w:bottom w:val="single" w:sz="6" w:space="0" w:color="auto"/>
              <w:right w:val="single" w:sz="6" w:space="0" w:color="auto"/>
            </w:tcBorders>
          </w:tcPr>
          <w:p w14:paraId="26A7EE1B" w14:textId="485DDAD8" w:rsidR="006E776D" w:rsidRPr="00755860" w:rsidRDefault="0001384E" w:rsidP="00D01056">
            <w:pPr>
              <w:spacing w:after="200"/>
              <w:rPr>
                <w:sz w:val="22"/>
                <w:szCs w:val="22"/>
              </w:rPr>
            </w:pPr>
            <w:r>
              <w:rPr>
                <w:sz w:val="22"/>
                <w:szCs w:val="22"/>
              </w:rPr>
              <w:t>Delivery</w:t>
            </w:r>
          </w:p>
        </w:tc>
        <w:tc>
          <w:tcPr>
            <w:tcW w:w="5244" w:type="dxa"/>
            <w:gridSpan w:val="2"/>
            <w:tcBorders>
              <w:left w:val="single" w:sz="6" w:space="0" w:color="auto"/>
              <w:right w:val="double" w:sz="4" w:space="0" w:color="auto"/>
            </w:tcBorders>
          </w:tcPr>
          <w:p w14:paraId="13664C5E" w14:textId="0FE43FD8" w:rsidR="006E776D" w:rsidRPr="002060FC" w:rsidRDefault="0001384E" w:rsidP="00D01056">
            <w:pPr>
              <w:suppressAutoHyphens/>
              <w:spacing w:before="60" w:after="60"/>
              <w:rPr>
                <w:b/>
                <w:sz w:val="22"/>
                <w:szCs w:val="22"/>
              </w:rPr>
            </w:pPr>
            <w:r>
              <w:rPr>
                <w:b/>
                <w:sz w:val="22"/>
                <w:szCs w:val="22"/>
              </w:rPr>
              <w:t>60 Calendar Days</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lastRenderedPageBreak/>
              <w:t xml:space="preserve">Advance Payment:  </w:t>
            </w:r>
          </w:p>
          <w:p w14:paraId="524B8C90" w14:textId="09F2E52C" w:rsidR="00184A47" w:rsidRPr="000067D0" w:rsidRDefault="00184A47" w:rsidP="00061BBD">
            <w:pPr>
              <w:tabs>
                <w:tab w:val="left" w:pos="1080"/>
              </w:tabs>
              <w:suppressAutoHyphens/>
              <w:spacing w:after="220"/>
              <w:jc w:val="both"/>
            </w:pPr>
            <w:r w:rsidRPr="000067D0">
              <w:t>Ten (10) percent of the Contract Price shall be paid within thirty (30) days of signing of the Contract against a simple receipt and a bank guarantee for the equivalent amount and in the form provided in the bidding documents or another form acceptable to the Purchaser.</w:t>
            </w:r>
          </w:p>
          <w:p w14:paraId="464E715F" w14:textId="77777777" w:rsidR="00184A47" w:rsidRPr="00061BBD" w:rsidRDefault="00184A47" w:rsidP="00061BBD">
            <w:pPr>
              <w:tabs>
                <w:tab w:val="left" w:pos="1080"/>
              </w:tabs>
              <w:suppressAutoHyphens/>
              <w:spacing w:after="220"/>
              <w:jc w:val="both"/>
              <w:rPr>
                <w:b/>
                <w:bCs/>
              </w:rPr>
            </w:pPr>
            <w:r w:rsidRPr="00061BBD">
              <w:rPr>
                <w:b/>
                <w:bCs/>
              </w:rPr>
              <w:t xml:space="preserve">On Delivery:  </w:t>
            </w:r>
          </w:p>
          <w:p w14:paraId="375C5DDC" w14:textId="4A601FAE" w:rsidR="00184A47" w:rsidRPr="000067D0" w:rsidRDefault="00184A47" w:rsidP="00061BBD">
            <w:pPr>
              <w:tabs>
                <w:tab w:val="left" w:pos="1080"/>
              </w:tabs>
              <w:suppressAutoHyphens/>
              <w:spacing w:after="220"/>
              <w:jc w:val="both"/>
            </w:pPr>
            <w:r>
              <w:t>Eighty (7</w:t>
            </w:r>
            <w:r w:rsidRPr="000067D0">
              <w:t>0) percent of the Contract Price shall be paid on receipt of the Goods and upon submission of the documents specified in GCC Clause 12.</w:t>
            </w:r>
          </w:p>
          <w:p w14:paraId="64AC2BB4" w14:textId="77777777" w:rsidR="00184A47" w:rsidRPr="00061BBD" w:rsidRDefault="00184A47" w:rsidP="00061BBD">
            <w:pPr>
              <w:tabs>
                <w:tab w:val="left" w:pos="1080"/>
              </w:tabs>
              <w:suppressAutoHyphens/>
              <w:spacing w:after="220"/>
              <w:jc w:val="both"/>
              <w:rPr>
                <w:b/>
                <w:bCs/>
              </w:rPr>
            </w:pPr>
            <w:r w:rsidRPr="00061BBD">
              <w:rPr>
                <w:b/>
                <w:bCs/>
              </w:rPr>
              <w:t xml:space="preserve">On Acceptance:  </w:t>
            </w:r>
          </w:p>
          <w:p w14:paraId="6D8989D3" w14:textId="3C157BE5" w:rsidR="00184A47" w:rsidRDefault="00184A47" w:rsidP="00061BBD">
            <w:pPr>
              <w:tabs>
                <w:tab w:val="left" w:pos="1080"/>
              </w:tabs>
              <w:suppressAutoHyphens/>
              <w:spacing w:after="220"/>
              <w:jc w:val="both"/>
            </w:pPr>
            <w:r w:rsidRPr="00E70FA6">
              <w:t xml:space="preserve">The remaining ten (20) percent of the Contract Price shall be paid to the Supplier within </w:t>
            </w:r>
            <w:r>
              <w:t>thirty (30)</w:t>
            </w:r>
            <w:r w:rsidRPr="00E70FA6">
              <w:t xml:space="preserve"> days after the date of the acceptance certificate for the respective delivery issued by the Purchaser.</w:t>
            </w:r>
          </w:p>
          <w:p w14:paraId="1B7B4736" w14:textId="6BCE9164" w:rsidR="00184A47" w:rsidRPr="00061BBD" w:rsidRDefault="00184A47" w:rsidP="00061BBD">
            <w:pPr>
              <w:tabs>
                <w:tab w:val="left" w:pos="1080"/>
              </w:tabs>
              <w:suppressAutoHyphens/>
              <w:spacing w:after="220"/>
              <w:jc w:val="both"/>
              <w:rPr>
                <w:sz w:val="22"/>
                <w:szCs w:val="22"/>
                <w:lang w:val="en-GB"/>
              </w:rPr>
            </w:pPr>
            <w:r w:rsidRPr="009F615E">
              <w:rPr>
                <w:b/>
                <w:bCs/>
                <w:sz w:val="22"/>
                <w:szCs w:val="22"/>
                <w:lang w:val="en-GB"/>
              </w:rPr>
              <w:t>Retention Money</w:t>
            </w:r>
            <w:r w:rsidRPr="009F615E">
              <w:rPr>
                <w:sz w:val="22"/>
                <w:szCs w:val="22"/>
                <w:lang w:val="en-GB"/>
              </w:rPr>
              <w:t>: From each invoice or request for payment that is submitted, 5% (five percent) shall be deducted from the total bill amount. Retention Money shall be returned after 12 (twelve) months from date of Completion (“Retention Period”). The Supplier shall rectify any issues that might arise during the Retention Period following Completion When the Retention Period expires, the Retention Money shall be issued if all pending rectification works had been completed by that time.</w:t>
            </w: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42"/>
          <w:headerReference w:type="default" r:id="rId43"/>
          <w:headerReference w:type="first" r:id="rId44"/>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8" w:name="_Toc438954453"/>
            <w:bookmarkStart w:id="509" w:name="_Toc488411762"/>
            <w:bookmarkStart w:id="510" w:name="_Toc458816216"/>
            <w:bookmarkStart w:id="511" w:name="_Toc70237671"/>
            <w:r w:rsidRPr="00B95277">
              <w:t>Section X.  Contract Forms</w:t>
            </w:r>
            <w:bookmarkEnd w:id="508"/>
            <w:bookmarkEnd w:id="509"/>
            <w:bookmarkEnd w:id="510"/>
            <w:bookmarkEnd w:id="511"/>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2" w:name="_Toc139863297"/>
      <w:r w:rsidRPr="008B66E1">
        <w:rPr>
          <w:b/>
          <w:sz w:val="28"/>
          <w:szCs w:val="28"/>
        </w:rPr>
        <w:t>Table of Forms</w:t>
      </w:r>
      <w:bookmarkEnd w:id="512"/>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895B92">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895B92">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3" w:name="_Toc458817302"/>
      <w:r w:rsidRPr="008B66E1">
        <w:lastRenderedPageBreak/>
        <w:t>Letter of Acceptance</w:t>
      </w:r>
      <w:bookmarkEnd w:id="513"/>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w:t>
      </w:r>
      <w:proofErr w:type="gramStart"/>
      <w:r w:rsidRPr="008B66E1">
        <w:rPr>
          <w:iCs/>
        </w:rPr>
        <w:t>. . . .</w:t>
      </w:r>
      <w:proofErr w:type="gramEnd"/>
      <w:r w:rsidRPr="008B66E1">
        <w:rPr>
          <w:iCs/>
        </w:rPr>
        <w:t xml:space="preserve">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4" w:name="_Toc438907197"/>
      <w:bookmarkStart w:id="515" w:name="_Toc438907297"/>
      <w:bookmarkStart w:id="516" w:name="_Toc471555884"/>
      <w:bookmarkStart w:id="517" w:name="_Toc73333192"/>
      <w:bookmarkStart w:id="518" w:name="_Toc458817303"/>
      <w:r w:rsidRPr="008B66E1">
        <w:lastRenderedPageBreak/>
        <w:t>Contract Agreement</w:t>
      </w:r>
      <w:bookmarkEnd w:id="514"/>
      <w:bookmarkEnd w:id="515"/>
      <w:bookmarkEnd w:id="516"/>
      <w:bookmarkEnd w:id="517"/>
      <w:bookmarkEnd w:id="518"/>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proofErr w:type="gramStart"/>
      <w:r w:rsidRPr="008B66E1">
        <w:rPr>
          <w:b/>
          <w:i/>
        </w:rPr>
        <w:t>number</w:t>
      </w:r>
      <w:r w:rsidRPr="008B66E1">
        <w:rPr>
          <w:i/>
        </w:rPr>
        <w:t> ]</w:t>
      </w:r>
      <w:proofErr w:type="gramEnd"/>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xml:space="preserve">[ insert name of </w:t>
      </w:r>
      <w:proofErr w:type="gramStart"/>
      <w:r w:rsidRPr="008B66E1">
        <w:rPr>
          <w:i/>
        </w:rPr>
        <w:t>Supplier</w:t>
      </w:r>
      <w:r w:rsidRPr="008B66E1">
        <w:rPr>
          <w:b/>
          <w:i/>
        </w:rPr>
        <w:t xml:space="preserve"> </w:t>
      </w:r>
      <w:r w:rsidRPr="008B66E1">
        <w:rPr>
          <w:i/>
        </w:rPr>
        <w:t>]</w:t>
      </w:r>
      <w:proofErr w:type="gramEnd"/>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9" w:name="_Toc428352207"/>
      <w:bookmarkStart w:id="520" w:name="_Toc438907198"/>
      <w:bookmarkStart w:id="521" w:name="_Toc438907298"/>
      <w:bookmarkStart w:id="522" w:name="_Toc471555885"/>
      <w:bookmarkStart w:id="523" w:name="_Toc73333193"/>
      <w:bookmarkStart w:id="524" w:name="_Toc458817304"/>
      <w:r w:rsidRPr="008B66E1">
        <w:lastRenderedPageBreak/>
        <w:t>Performance Security</w:t>
      </w:r>
      <w:bookmarkEnd w:id="519"/>
      <w:bookmarkEnd w:id="520"/>
      <w:bookmarkEnd w:id="521"/>
      <w:bookmarkEnd w:id="522"/>
      <w:bookmarkEnd w:id="523"/>
      <w:bookmarkEnd w:id="524"/>
      <w:r w:rsidRPr="008B66E1">
        <w:t xml:space="preserve"> </w:t>
      </w:r>
    </w:p>
    <w:p w14:paraId="0A35DC3A" w14:textId="77777777" w:rsidR="00046259" w:rsidRPr="008B66E1" w:rsidRDefault="00046259" w:rsidP="005843E2">
      <w:pPr>
        <w:jc w:val="center"/>
        <w:rPr>
          <w:b/>
          <w:sz w:val="28"/>
          <w:szCs w:val="28"/>
        </w:rPr>
      </w:pPr>
      <w:bookmarkStart w:id="525"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5"/>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Guarantor</w:t>
      </w:r>
      <w:proofErr w:type="gramStart"/>
      <w:r w:rsidRPr="008B66E1">
        <w:rPr>
          <w:rFonts w:ascii="Times New Roman" w:hAnsi="Times New Roman" w:cs="Times New Roman"/>
          <w:b/>
        </w:rPr>
        <w:t xml:space="preserve">:  </w:t>
      </w:r>
      <w:r w:rsidRPr="008B66E1">
        <w:rPr>
          <w:rFonts w:ascii="Times New Roman" w:hAnsi="Times New Roman" w:cs="Times New Roman"/>
          <w:i/>
        </w:rPr>
        <w:t>[</w:t>
      </w:r>
      <w:proofErr w:type="gramEnd"/>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2"/>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3"/>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5"/>
      <w:headerReference w:type="first" r:id="rId46"/>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04379" w14:textId="77777777" w:rsidR="001453A3" w:rsidRDefault="001453A3">
      <w:r>
        <w:separator/>
      </w:r>
    </w:p>
  </w:endnote>
  <w:endnote w:type="continuationSeparator" w:id="0">
    <w:p w14:paraId="7B0A9B81" w14:textId="77777777" w:rsidR="001453A3" w:rsidRDefault="0014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F888" w14:textId="77777777" w:rsidR="001453A3" w:rsidRDefault="00145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964" w14:textId="77777777" w:rsidR="001453A3" w:rsidRDefault="00145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39D93" w14:textId="77777777" w:rsidR="001453A3" w:rsidRDefault="001453A3">
      <w:r>
        <w:separator/>
      </w:r>
    </w:p>
  </w:footnote>
  <w:footnote w:type="continuationSeparator" w:id="0">
    <w:p w14:paraId="7B340475" w14:textId="77777777" w:rsidR="001453A3" w:rsidRDefault="001453A3">
      <w:r>
        <w:continuationSeparator/>
      </w:r>
    </w:p>
  </w:footnote>
  <w:footnote w:id="1">
    <w:p w14:paraId="349E1A1C" w14:textId="77777777" w:rsidR="001453A3" w:rsidRPr="00220EC1" w:rsidRDefault="001453A3" w:rsidP="001370AD">
      <w:pPr>
        <w:pStyle w:val="FootnoteText"/>
        <w:tabs>
          <w:tab w:val="left" w:pos="426"/>
        </w:tabs>
        <w:ind w:left="142" w:hanging="142"/>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14:paraId="305C7745" w14:textId="77777777" w:rsidR="001453A3" w:rsidRDefault="001453A3" w:rsidP="001370AD">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0A551BE3" w14:textId="77777777" w:rsidR="001453A3" w:rsidRPr="00EB7DDE" w:rsidRDefault="001453A3" w:rsidP="00A55D8E">
      <w:pPr>
        <w:pStyle w:val="FootnoteText"/>
        <w:tabs>
          <w:tab w:val="left" w:pos="180"/>
        </w:tabs>
        <w:ind w:left="180" w:hanging="180"/>
        <w:rPr>
          <w:color w:val="000000"/>
        </w:rPr>
      </w:pPr>
      <w:r>
        <w:rPr>
          <w:rStyle w:val="FootnoteReference"/>
        </w:rPr>
        <w:footnoteRef/>
      </w:r>
      <w:r>
        <w:t xml:space="preserve"> </w:t>
      </w:r>
      <w:r w:rsidRPr="00EB7DDE">
        <w:rPr>
          <w:color w:val="000000"/>
          <w:bdr w:val="none" w:sz="0" w:space="0" w:color="auto" w:frame="1"/>
        </w:rPr>
        <w:t>Subcontracts shall be considered only for First Tier Subcontracts (Works subcontracted through Primary Contractor), which are inline and in full adherence</w:t>
      </w:r>
      <w:r>
        <w:rPr>
          <w:color w:val="000000"/>
          <w:bdr w:val="none" w:sz="0" w:space="0" w:color="auto" w:frame="1"/>
        </w:rPr>
        <w:t xml:space="preserve"> </w:t>
      </w:r>
      <w:r w:rsidRPr="00EB7DDE">
        <w:rPr>
          <w:color w:val="000000"/>
          <w:bdr w:val="none" w:sz="0" w:space="0" w:color="auto" w:frame="1"/>
        </w:rPr>
        <w:t>to the main contracts. Such contracts shall also be subject to verification by the Employer, Government Authorities and Third Parties.</w:t>
      </w:r>
    </w:p>
  </w:footnote>
  <w:footnote w:id="4">
    <w:p w14:paraId="090616AF" w14:textId="77777777" w:rsidR="001453A3" w:rsidRPr="0069219B" w:rsidRDefault="001453A3" w:rsidP="00A55D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5">
    <w:p w14:paraId="0DB7C0C8" w14:textId="77777777" w:rsidR="001453A3" w:rsidRPr="0069219B" w:rsidRDefault="001453A3" w:rsidP="00A55D8E">
      <w:pPr>
        <w:pStyle w:val="FootnoteText"/>
      </w:pPr>
      <w:r>
        <w:rPr>
          <w:rStyle w:val="FootnoteReference"/>
        </w:rPr>
        <w:footnoteRef/>
      </w:r>
      <w:r>
        <w:t xml:space="preserve"> 100% of the works fully completed.</w:t>
      </w:r>
    </w:p>
  </w:footnote>
  <w:footnote w:id="6">
    <w:p w14:paraId="3A8F8BD6" w14:textId="77777777" w:rsidR="001453A3" w:rsidRPr="0069219B" w:rsidRDefault="001453A3" w:rsidP="00A55D8E">
      <w:pPr>
        <w:pStyle w:val="FootnoteText"/>
        <w:rPr>
          <w:ins w:id="368" w:author="Hawwa Nazla" w:date="2023-12-21T12:45:00Z"/>
        </w:rPr>
      </w:pPr>
      <w:r>
        <w:rPr>
          <w:rStyle w:val="FootnoteReference"/>
        </w:rPr>
        <w:footnoteRef/>
      </w:r>
      <w:r>
        <w:t xml:space="preserve"> 90% of the works completed and asset/place </w:t>
      </w:r>
      <w:r w:rsidRPr="0069219B">
        <w:t>have been put to use for the purpose for which they were intended</w:t>
      </w:r>
      <w:r>
        <w:t>.</w:t>
      </w:r>
    </w:p>
  </w:footnote>
  <w:footnote w:id="7">
    <w:p w14:paraId="47B2306C" w14:textId="27A0B66F" w:rsidR="001453A3" w:rsidRPr="0049153D" w:rsidRDefault="001453A3"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w:t>
      </w:r>
      <w:r>
        <w:rPr>
          <w:i/>
        </w:rPr>
        <w:t>S</w:t>
      </w:r>
      <w:r w:rsidRPr="0049153D">
        <w:rPr>
          <w:i/>
        </w:rPr>
        <w:t xml:space="preserve">CC Sub-Clause </w:t>
      </w:r>
      <w:r w:rsidRPr="0049153D">
        <w:rPr>
          <w:b/>
          <w:bCs/>
          <w:i/>
        </w:rPr>
        <w:t>13.</w:t>
      </w:r>
      <w:r>
        <w:rPr>
          <w:b/>
          <w:bCs/>
          <w:i/>
        </w:rPr>
        <w:t>1</w:t>
      </w:r>
      <w:r w:rsidRPr="0049153D">
        <w:rPr>
          <w:b/>
          <w:bCs/>
          <w:i/>
        </w:rPr>
        <w:t xml:space="preserve"> Adjustments for Changes in Cost</w:t>
      </w:r>
      <w:r w:rsidRPr="0049153D">
        <w:rPr>
          <w:i/>
        </w:rPr>
        <w:t>.</w:t>
      </w:r>
    </w:p>
  </w:footnote>
  <w:footnote w:id="8">
    <w:p w14:paraId="22A9BB21" w14:textId="77777777" w:rsidR="001453A3" w:rsidRDefault="001453A3" w:rsidP="00AE58D4">
      <w:pPr>
        <w:pStyle w:val="FootnoteText"/>
        <w:rPr>
          <w:ins w:id="426" w:author="Hawwa Nazla" w:date="2023-12-21T14:54:00Z"/>
        </w:rPr>
      </w:pPr>
      <w:ins w:id="427" w:author="Hawwa Nazla" w:date="2023-12-21T14:54:00Z">
        <w:r>
          <w:rPr>
            <w:rStyle w:val="FootnoteReference"/>
          </w:rPr>
          <w:footnoteRef/>
        </w:r>
        <w:r>
          <w:t xml:space="preserve"> </w:t>
        </w:r>
        <w:r>
          <w:rPr>
            <w:b/>
            <w:bCs/>
            <w:i/>
            <w:iCs/>
          </w:rPr>
          <w:t>Use one of the two options as appropriate.</w:t>
        </w:r>
      </w:ins>
    </w:p>
  </w:footnote>
  <w:footnote w:id="9">
    <w:p w14:paraId="19F88344" w14:textId="77777777" w:rsidR="001453A3" w:rsidRDefault="001453A3" w:rsidP="00F91E43">
      <w:pPr>
        <w:pStyle w:val="FootnoteText"/>
      </w:pPr>
      <w:r>
        <w:rPr>
          <w:rStyle w:val="FootnoteReference"/>
        </w:rPr>
        <w:footnoteRef/>
      </w:r>
      <w:r>
        <w:t xml:space="preserve"> </w:t>
      </w:r>
      <w:r>
        <w:rPr>
          <w:b/>
          <w:bCs/>
          <w:i/>
          <w:iCs/>
        </w:rPr>
        <w:t>Use one of the two options as appropriate.</w:t>
      </w:r>
    </w:p>
  </w:footnote>
  <w:footnote w:id="10">
    <w:p w14:paraId="6DD08DFC" w14:textId="77777777" w:rsidR="001453A3" w:rsidRDefault="001453A3" w:rsidP="00F91E43">
      <w:pPr>
        <w:pStyle w:val="FootnoteText"/>
      </w:pPr>
      <w:r>
        <w:rPr>
          <w:rStyle w:val="FootnoteReference"/>
        </w:rPr>
        <w:footnoteRef/>
      </w:r>
      <w:r>
        <w:t xml:space="preserve"> </w:t>
      </w:r>
      <w:r>
        <w:rPr>
          <w:b/>
          <w:bCs/>
          <w:i/>
          <w:iCs/>
        </w:rPr>
        <w:t>If none has been paid or is to be paid, indicate “none”.</w:t>
      </w:r>
    </w:p>
  </w:footnote>
  <w:footnote w:id="11">
    <w:p w14:paraId="74E3E4EB" w14:textId="2A61822A" w:rsidR="001453A3" w:rsidRDefault="001453A3"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2">
    <w:p w14:paraId="65D20C9F" w14:textId="08CF1E98" w:rsidR="001453A3" w:rsidRPr="00BC09A2" w:rsidRDefault="001453A3"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proofErr w:type="spellStart"/>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13">
    <w:p w14:paraId="463B1657" w14:textId="53C6900C" w:rsidR="001453A3" w:rsidRPr="00BC09A2" w:rsidRDefault="001453A3"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w:t>
      </w:r>
      <w:proofErr w:type="gramStart"/>
      <w:r w:rsidRPr="00BC09A2">
        <w:rPr>
          <w:i/>
          <w:iCs/>
        </w:rPr>
        <w:t>:  “</w:t>
      </w:r>
      <w:proofErr w:type="gramEnd"/>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2DFB"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1453A3" w:rsidRDefault="001453A3" w:rsidP="001D25F8">
    <w:pPr>
      <w:pStyle w:val="Header"/>
      <w:ind w:right="54" w:firstLine="360"/>
      <w:jc w:val="right"/>
    </w:pPr>
    <w:r>
      <w:t>Section I. Instructions to Tenderers</w:t>
    </w:r>
  </w:p>
  <w:p w14:paraId="7C157FC6" w14:textId="77777777" w:rsidR="001453A3" w:rsidRDefault="001453A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9312" w14:textId="77777777" w:rsidR="001453A3" w:rsidRDefault="001453A3">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1453A3" w:rsidRDefault="001453A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5D4C" w14:textId="77777777" w:rsidR="001453A3" w:rsidRPr="008576AF" w:rsidRDefault="001453A3"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AD29" w14:textId="77777777" w:rsidR="001453A3" w:rsidRDefault="001453A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1453A3" w:rsidRDefault="001453A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F22F"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1453A3" w:rsidRDefault="001453A3">
    <w:pPr>
      <w:pStyle w:val="Header"/>
      <w:ind w:right="-36"/>
    </w:pPr>
    <w:r>
      <w:t>Section III. Evaluation and Qualification Criteria</w:t>
    </w:r>
  </w:p>
  <w:p w14:paraId="4039E664" w14:textId="77777777" w:rsidR="001453A3" w:rsidRDefault="001453A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FCDA" w14:textId="77777777" w:rsidR="001453A3" w:rsidRDefault="001453A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1453A3" w:rsidRDefault="001453A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5F1" w14:textId="77777777" w:rsidR="001453A3" w:rsidRDefault="001453A3"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1453A3" w:rsidRDefault="001453A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79E3E" w14:textId="44F636C9" w:rsidR="001453A3" w:rsidRDefault="001453A3">
    <w:pPr>
      <w:pStyle w:val="Header"/>
      <w:framePr w:wrap="around" w:vAnchor="text" w:hAnchor="margin" w:xAlign="outside" w:y="1"/>
      <w:rPr>
        <w:rStyle w:val="PageNumber"/>
        <w:sz w:val="24"/>
      </w:rPr>
    </w:pPr>
  </w:p>
  <w:p w14:paraId="286E723D" w14:textId="7095FC1F" w:rsidR="001453A3" w:rsidRDefault="001453A3"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1453A3" w:rsidRDefault="001453A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B620" w14:textId="77777777" w:rsidR="001453A3" w:rsidRDefault="001453A3"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80FCACE" w14:textId="77777777" w:rsidR="001453A3" w:rsidRDefault="001453A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6998" w14:textId="77777777" w:rsidR="001453A3" w:rsidRDefault="001453A3"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1453A3" w:rsidRDefault="001453A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37C9" w14:textId="77777777" w:rsidR="001453A3" w:rsidRDefault="001453A3">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1453A3" w:rsidRDefault="001453A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0634"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1453A3" w:rsidRDefault="001453A3">
    <w:pPr>
      <w:pStyle w:val="Header"/>
      <w:ind w:right="-36"/>
    </w:pPr>
    <w:r>
      <w:t>Section I. Instructions to Bidders</w:t>
    </w:r>
  </w:p>
  <w:p w14:paraId="15FE98DF" w14:textId="77777777" w:rsidR="001453A3" w:rsidRDefault="001453A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EE56" w14:textId="77777777" w:rsidR="001453A3" w:rsidRDefault="001453A3">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1453A3" w:rsidRDefault="001453A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4FC9" w14:textId="77777777" w:rsidR="001453A3" w:rsidRDefault="001453A3">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1453A3" w:rsidRDefault="001453A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8BA6" w14:textId="77777777" w:rsidR="001453A3" w:rsidRDefault="001453A3">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1453A3" w:rsidRDefault="001453A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7E46" w14:textId="77777777" w:rsidR="001453A3" w:rsidRDefault="001453A3">
    <w:pPr>
      <w:pStyle w:val="Header"/>
      <w:framePr w:wrap="around" w:vAnchor="text" w:hAnchor="page" w:x="1297" w:y="-2"/>
      <w:rPr>
        <w:rStyle w:val="PageNumber"/>
        <w:sz w:val="24"/>
      </w:rPr>
    </w:pPr>
  </w:p>
  <w:p w14:paraId="03F11D33" w14:textId="77777777" w:rsidR="001453A3" w:rsidRDefault="001453A3">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1453A3" w:rsidRDefault="001453A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365BF" w14:textId="77777777" w:rsidR="001453A3" w:rsidRDefault="001453A3">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1453A3" w:rsidRDefault="001453A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B33D5" w14:textId="77777777" w:rsidR="001453A3" w:rsidRDefault="001453A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1453A3" w:rsidRDefault="001453A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CB0B" w14:textId="77777777" w:rsidR="001453A3" w:rsidRDefault="001453A3"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1453A3" w:rsidRDefault="001453A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51D0" w14:textId="77777777" w:rsidR="001453A3" w:rsidRDefault="001453A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1453A3" w:rsidRDefault="001453A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211F" w14:textId="77777777" w:rsidR="001453A3" w:rsidRDefault="001453A3"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B3CE" w14:textId="77777777" w:rsidR="001453A3" w:rsidRDefault="001453A3">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1453A3" w:rsidRDefault="001453A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76C1"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1453A3" w:rsidRDefault="001453A3" w:rsidP="00B95277">
    <w:pPr>
      <w:pStyle w:val="Header"/>
      <w:ind w:right="54" w:firstLine="360"/>
      <w:jc w:val="right"/>
    </w:pPr>
    <w:r>
      <w:t>Section I Instructions to Tenderers</w:t>
    </w:r>
  </w:p>
  <w:p w14:paraId="0088454A" w14:textId="77777777" w:rsidR="001453A3" w:rsidRDefault="001453A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8A6C"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1453A3" w:rsidRDefault="001453A3" w:rsidP="00B95277">
    <w:pPr>
      <w:pStyle w:val="Header"/>
      <w:ind w:right="-36"/>
    </w:pPr>
    <w:r>
      <w:t>Section I Instructions to Tenderers</w:t>
    </w:r>
  </w:p>
  <w:p w14:paraId="39C64DF8" w14:textId="77777777" w:rsidR="001453A3" w:rsidRDefault="001453A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125E" w14:textId="77777777" w:rsidR="001453A3" w:rsidRDefault="001453A3">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1453A3" w:rsidRDefault="001453A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C271" w14:textId="77777777" w:rsidR="001453A3" w:rsidRDefault="001453A3"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E6DF" w14:textId="77777777" w:rsidR="001453A3" w:rsidRDefault="001453A3">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1453A3" w:rsidRDefault="001453A3">
    <w:pPr>
      <w:pStyle w:val="Header"/>
      <w:ind w:right="-36"/>
    </w:pPr>
    <w:r>
      <w:t>Section II Bid Data Sheet</w:t>
    </w:r>
  </w:p>
  <w:p w14:paraId="12C27E39" w14:textId="77777777" w:rsidR="001453A3" w:rsidRDefault="001453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2DA010B7"/>
    <w:multiLevelType w:val="multilevel"/>
    <w:tmpl w:val="CDDAAA6E"/>
    <w:lvl w:ilvl="0">
      <w:start w:val="4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2"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3190877"/>
    <w:multiLevelType w:val="multilevel"/>
    <w:tmpl w:val="CBBED41E"/>
    <w:lvl w:ilvl="0">
      <w:start w:val="4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9"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9"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0"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3"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4"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548419D8"/>
    <w:multiLevelType w:val="multilevel"/>
    <w:tmpl w:val="76481038"/>
    <w:lvl w:ilvl="0">
      <w:start w:val="4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4"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5"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0"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2"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105"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8"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9"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0"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1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5F66BAF"/>
    <w:multiLevelType w:val="multilevel"/>
    <w:tmpl w:val="B19A0C7A"/>
    <w:lvl w:ilvl="0">
      <w:start w:val="4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2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9"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4"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50343834">
    <w:abstractNumId w:val="99"/>
  </w:num>
  <w:num w:numId="2" w16cid:durableId="109469646">
    <w:abstractNumId w:val="133"/>
  </w:num>
  <w:num w:numId="3" w16cid:durableId="2068214234">
    <w:abstractNumId w:val="48"/>
  </w:num>
  <w:num w:numId="4" w16cid:durableId="263459556">
    <w:abstractNumId w:val="28"/>
  </w:num>
  <w:num w:numId="5" w16cid:durableId="186068661">
    <w:abstractNumId w:val="17"/>
  </w:num>
  <w:num w:numId="6" w16cid:durableId="291132226">
    <w:abstractNumId w:val="12"/>
  </w:num>
  <w:num w:numId="7" w16cid:durableId="796412817">
    <w:abstractNumId w:val="55"/>
  </w:num>
  <w:num w:numId="8" w16cid:durableId="834229408">
    <w:abstractNumId w:val="115"/>
  </w:num>
  <w:num w:numId="9" w16cid:durableId="1791050269">
    <w:abstractNumId w:val="71"/>
  </w:num>
  <w:num w:numId="10" w16cid:durableId="451633561">
    <w:abstractNumId w:val="123"/>
  </w:num>
  <w:num w:numId="11" w16cid:durableId="982927032">
    <w:abstractNumId w:val="0"/>
  </w:num>
  <w:num w:numId="12" w16cid:durableId="1761681054">
    <w:abstractNumId w:val="33"/>
  </w:num>
  <w:num w:numId="13" w16cid:durableId="1731493352">
    <w:abstractNumId w:val="35"/>
  </w:num>
  <w:num w:numId="14" w16cid:durableId="1642267807">
    <w:abstractNumId w:val="101"/>
  </w:num>
  <w:num w:numId="15" w16cid:durableId="741489553">
    <w:abstractNumId w:val="21"/>
  </w:num>
  <w:num w:numId="16" w16cid:durableId="1276210520">
    <w:abstractNumId w:val="121"/>
  </w:num>
  <w:num w:numId="17" w16cid:durableId="750347232">
    <w:abstractNumId w:val="127"/>
  </w:num>
  <w:num w:numId="18" w16cid:durableId="1785074618">
    <w:abstractNumId w:val="67"/>
  </w:num>
  <w:num w:numId="19" w16cid:durableId="699400657">
    <w:abstractNumId w:val="92"/>
  </w:num>
  <w:num w:numId="20" w16cid:durableId="634718950">
    <w:abstractNumId w:val="59"/>
  </w:num>
  <w:num w:numId="21" w16cid:durableId="2089843055">
    <w:abstractNumId w:val="50"/>
  </w:num>
  <w:num w:numId="22" w16cid:durableId="1142039120">
    <w:abstractNumId w:val="95"/>
  </w:num>
  <w:num w:numId="23" w16cid:durableId="1652363198">
    <w:abstractNumId w:val="74"/>
  </w:num>
  <w:num w:numId="24" w16cid:durableId="1248230262">
    <w:abstractNumId w:val="57"/>
  </w:num>
  <w:num w:numId="25" w16cid:durableId="1333485992">
    <w:abstractNumId w:val="116"/>
  </w:num>
  <w:num w:numId="26" w16cid:durableId="348028287">
    <w:abstractNumId w:val="9"/>
  </w:num>
  <w:num w:numId="27" w16cid:durableId="2136413043">
    <w:abstractNumId w:val="120"/>
  </w:num>
  <w:num w:numId="28" w16cid:durableId="416446236">
    <w:abstractNumId w:val="75"/>
  </w:num>
  <w:num w:numId="29" w16cid:durableId="1363825729">
    <w:abstractNumId w:val="27"/>
  </w:num>
  <w:num w:numId="30" w16cid:durableId="1706522427">
    <w:abstractNumId w:val="117"/>
  </w:num>
  <w:num w:numId="31" w16cid:durableId="688334648">
    <w:abstractNumId w:val="81"/>
  </w:num>
  <w:num w:numId="32" w16cid:durableId="907887306">
    <w:abstractNumId w:val="122"/>
  </w:num>
  <w:num w:numId="33" w16cid:durableId="856424944">
    <w:abstractNumId w:val="23"/>
  </w:num>
  <w:num w:numId="34" w16cid:durableId="1624579960">
    <w:abstractNumId w:val="11"/>
  </w:num>
  <w:num w:numId="35" w16cid:durableId="2128814496">
    <w:abstractNumId w:val="46"/>
  </w:num>
  <w:num w:numId="36" w16cid:durableId="386075050">
    <w:abstractNumId w:val="34"/>
  </w:num>
  <w:num w:numId="37" w16cid:durableId="2047632115">
    <w:abstractNumId w:val="15"/>
  </w:num>
  <w:num w:numId="38" w16cid:durableId="175847850">
    <w:abstractNumId w:val="72"/>
  </w:num>
  <w:num w:numId="39" w16cid:durableId="1931814140">
    <w:abstractNumId w:val="98"/>
  </w:num>
  <w:num w:numId="40" w16cid:durableId="2061054253">
    <w:abstractNumId w:val="8"/>
  </w:num>
  <w:num w:numId="41" w16cid:durableId="1752194223">
    <w:abstractNumId w:val="89"/>
  </w:num>
  <w:num w:numId="42" w16cid:durableId="1197155746">
    <w:abstractNumId w:val="126"/>
  </w:num>
  <w:num w:numId="43" w16cid:durableId="678316363">
    <w:abstractNumId w:val="86"/>
  </w:num>
  <w:num w:numId="44" w16cid:durableId="913467284">
    <w:abstractNumId w:val="124"/>
  </w:num>
  <w:num w:numId="45" w16cid:durableId="1390180974">
    <w:abstractNumId w:val="84"/>
  </w:num>
  <w:num w:numId="46" w16cid:durableId="1229997454">
    <w:abstractNumId w:val="38"/>
  </w:num>
  <w:num w:numId="47" w16cid:durableId="831600472">
    <w:abstractNumId w:val="40"/>
  </w:num>
  <w:num w:numId="48" w16cid:durableId="2144734856">
    <w:abstractNumId w:val="20"/>
  </w:num>
  <w:num w:numId="49" w16cid:durableId="1647121755">
    <w:abstractNumId w:val="43"/>
  </w:num>
  <w:num w:numId="50" w16cid:durableId="1978416869">
    <w:abstractNumId w:val="88"/>
  </w:num>
  <w:num w:numId="51" w16cid:durableId="1254511700">
    <w:abstractNumId w:val="70"/>
  </w:num>
  <w:num w:numId="52" w16cid:durableId="1114057663">
    <w:abstractNumId w:val="114"/>
  </w:num>
  <w:num w:numId="53" w16cid:durableId="195242679">
    <w:abstractNumId w:val="37"/>
  </w:num>
  <w:num w:numId="54" w16cid:durableId="1336303021">
    <w:abstractNumId w:val="4"/>
  </w:num>
  <w:num w:numId="55" w16cid:durableId="1913003328">
    <w:abstractNumId w:val="131"/>
  </w:num>
  <w:num w:numId="56" w16cid:durableId="1602644461">
    <w:abstractNumId w:val="85"/>
  </w:num>
  <w:num w:numId="57" w16cid:durableId="2120098267">
    <w:abstractNumId w:val="16"/>
  </w:num>
  <w:num w:numId="58" w16cid:durableId="2118017137">
    <w:abstractNumId w:val="42"/>
  </w:num>
  <w:num w:numId="59" w16cid:durableId="1080248294">
    <w:abstractNumId w:val="56"/>
  </w:num>
  <w:num w:numId="60" w16cid:durableId="213085217">
    <w:abstractNumId w:val="90"/>
  </w:num>
  <w:num w:numId="61" w16cid:durableId="1837304756">
    <w:abstractNumId w:val="103"/>
  </w:num>
  <w:num w:numId="62" w16cid:durableId="2091779036">
    <w:abstractNumId w:val="97"/>
  </w:num>
  <w:num w:numId="63" w16cid:durableId="985356845">
    <w:abstractNumId w:val="39"/>
  </w:num>
  <w:num w:numId="64" w16cid:durableId="1045180798">
    <w:abstractNumId w:val="29"/>
  </w:num>
  <w:num w:numId="65" w16cid:durableId="2138526903">
    <w:abstractNumId w:val="18"/>
  </w:num>
  <w:num w:numId="66" w16cid:durableId="1252592728">
    <w:abstractNumId w:val="61"/>
  </w:num>
  <w:num w:numId="67" w16cid:durableId="160509393">
    <w:abstractNumId w:val="2"/>
  </w:num>
  <w:num w:numId="68" w16cid:durableId="199897353">
    <w:abstractNumId w:val="113"/>
  </w:num>
  <w:num w:numId="69" w16cid:durableId="2064208365">
    <w:abstractNumId w:val="109"/>
  </w:num>
  <w:num w:numId="70" w16cid:durableId="1557621628">
    <w:abstractNumId w:val="25"/>
  </w:num>
  <w:num w:numId="71" w16cid:durableId="1809712182">
    <w:abstractNumId w:val="13"/>
  </w:num>
  <w:num w:numId="72" w16cid:durableId="846942196">
    <w:abstractNumId w:val="31"/>
  </w:num>
  <w:num w:numId="73" w16cid:durableId="1009916304">
    <w:abstractNumId w:val="36"/>
  </w:num>
  <w:num w:numId="74" w16cid:durableId="2123106788">
    <w:abstractNumId w:val="119"/>
  </w:num>
  <w:num w:numId="75" w16cid:durableId="661857039">
    <w:abstractNumId w:val="80"/>
  </w:num>
  <w:num w:numId="76" w16cid:durableId="18251270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1817900">
    <w:abstractNumId w:val="24"/>
  </w:num>
  <w:num w:numId="78" w16cid:durableId="562453502">
    <w:abstractNumId w:val="60"/>
  </w:num>
  <w:num w:numId="79" w16cid:durableId="1250693286">
    <w:abstractNumId w:val="129"/>
  </w:num>
  <w:num w:numId="80" w16cid:durableId="2145809661">
    <w:abstractNumId w:val="64"/>
  </w:num>
  <w:num w:numId="81" w16cid:durableId="1836606696">
    <w:abstractNumId w:val="107"/>
  </w:num>
  <w:num w:numId="82" w16cid:durableId="56169079">
    <w:abstractNumId w:val="102"/>
  </w:num>
  <w:num w:numId="83" w16cid:durableId="1036125015">
    <w:abstractNumId w:val="77"/>
  </w:num>
  <w:num w:numId="84" w16cid:durableId="7367681">
    <w:abstractNumId w:val="14"/>
  </w:num>
  <w:num w:numId="85" w16cid:durableId="1175270342">
    <w:abstractNumId w:val="69"/>
  </w:num>
  <w:num w:numId="86" w16cid:durableId="400371382">
    <w:abstractNumId w:val="118"/>
  </w:num>
  <w:num w:numId="87" w16cid:durableId="425804047">
    <w:abstractNumId w:val="66"/>
  </w:num>
  <w:num w:numId="88" w16cid:durableId="2127575271">
    <w:abstractNumId w:val="62"/>
  </w:num>
  <w:num w:numId="89" w16cid:durableId="149909623">
    <w:abstractNumId w:val="111"/>
  </w:num>
  <w:num w:numId="90" w16cid:durableId="1787458987">
    <w:abstractNumId w:val="100"/>
  </w:num>
  <w:num w:numId="91" w16cid:durableId="1284573549">
    <w:abstractNumId w:val="5"/>
  </w:num>
  <w:num w:numId="92" w16cid:durableId="1804158823">
    <w:abstractNumId w:val="106"/>
  </w:num>
  <w:num w:numId="93" w16cid:durableId="1674724783">
    <w:abstractNumId w:val="87"/>
  </w:num>
  <w:num w:numId="94" w16cid:durableId="1260020840">
    <w:abstractNumId w:val="105"/>
  </w:num>
  <w:num w:numId="95" w16cid:durableId="1820031867">
    <w:abstractNumId w:val="134"/>
  </w:num>
  <w:num w:numId="96" w16cid:durableId="315649829">
    <w:abstractNumId w:val="65"/>
  </w:num>
  <w:num w:numId="97" w16cid:durableId="1563833907">
    <w:abstractNumId w:val="73"/>
  </w:num>
  <w:num w:numId="98" w16cid:durableId="2144929860">
    <w:abstractNumId w:val="132"/>
  </w:num>
  <w:num w:numId="99" w16cid:durableId="56826299">
    <w:abstractNumId w:val="79"/>
  </w:num>
  <w:num w:numId="100" w16cid:durableId="41253384">
    <w:abstractNumId w:val="108"/>
  </w:num>
  <w:num w:numId="101" w16cid:durableId="737442605">
    <w:abstractNumId w:val="52"/>
  </w:num>
  <w:num w:numId="102" w16cid:durableId="141583472">
    <w:abstractNumId w:val="125"/>
  </w:num>
  <w:num w:numId="103" w16cid:durableId="1895432192">
    <w:abstractNumId w:val="93"/>
  </w:num>
  <w:num w:numId="104" w16cid:durableId="1496725260">
    <w:abstractNumId w:val="19"/>
  </w:num>
  <w:num w:numId="105" w16cid:durableId="2146970771">
    <w:abstractNumId w:val="54"/>
  </w:num>
  <w:num w:numId="106" w16cid:durableId="1025986758">
    <w:abstractNumId w:val="94"/>
  </w:num>
  <w:num w:numId="107" w16cid:durableId="565921528">
    <w:abstractNumId w:val="51"/>
  </w:num>
  <w:num w:numId="108" w16cid:durableId="161051789">
    <w:abstractNumId w:val="41"/>
  </w:num>
  <w:num w:numId="109" w16cid:durableId="2041665810">
    <w:abstractNumId w:val="32"/>
  </w:num>
  <w:num w:numId="110" w16cid:durableId="965043552">
    <w:abstractNumId w:val="10"/>
  </w:num>
  <w:num w:numId="111" w16cid:durableId="253901935">
    <w:abstractNumId w:val="76"/>
  </w:num>
  <w:num w:numId="112" w16cid:durableId="1732730035">
    <w:abstractNumId w:val="78"/>
  </w:num>
  <w:num w:numId="113" w16cid:durableId="1121605555">
    <w:abstractNumId w:val="68"/>
  </w:num>
  <w:num w:numId="114" w16cid:durableId="1036344437">
    <w:abstractNumId w:val="110"/>
  </w:num>
  <w:num w:numId="115" w16cid:durableId="472403465">
    <w:abstractNumId w:val="128"/>
  </w:num>
  <w:num w:numId="116" w16cid:durableId="1684281370">
    <w:abstractNumId w:val="45"/>
  </w:num>
  <w:num w:numId="117" w16cid:durableId="742873414">
    <w:abstractNumId w:val="3"/>
  </w:num>
  <w:num w:numId="118" w16cid:durableId="911039443">
    <w:abstractNumId w:val="82"/>
  </w:num>
  <w:num w:numId="119" w16cid:durableId="2071615620">
    <w:abstractNumId w:val="63"/>
  </w:num>
  <w:num w:numId="120" w16cid:durableId="1392116270">
    <w:abstractNumId w:val="26"/>
  </w:num>
  <w:num w:numId="121" w16cid:durableId="778261331">
    <w:abstractNumId w:val="22"/>
  </w:num>
  <w:num w:numId="122" w16cid:durableId="114449915">
    <w:abstractNumId w:val="83"/>
  </w:num>
  <w:num w:numId="123" w16cid:durableId="1726679268">
    <w:abstractNumId w:val="1"/>
  </w:num>
  <w:num w:numId="124" w16cid:durableId="639000236">
    <w:abstractNumId w:val="58"/>
  </w:num>
  <w:num w:numId="125" w16cid:durableId="286474473">
    <w:abstractNumId w:val="7"/>
  </w:num>
  <w:num w:numId="126" w16cid:durableId="1137801287">
    <w:abstractNumId w:val="30"/>
  </w:num>
  <w:num w:numId="127" w16cid:durableId="1341659921">
    <w:abstractNumId w:val="44"/>
  </w:num>
  <w:num w:numId="128" w16cid:durableId="221016825">
    <w:abstractNumId w:val="96"/>
  </w:num>
  <w:num w:numId="129" w16cid:durableId="1367563940">
    <w:abstractNumId w:val="6"/>
  </w:num>
  <w:num w:numId="130" w16cid:durableId="1552182152">
    <w:abstractNumId w:val="130"/>
  </w:num>
  <w:num w:numId="131" w16cid:durableId="402797974">
    <w:abstractNumId w:val="49"/>
  </w:num>
  <w:num w:numId="132" w16cid:durableId="1022366863">
    <w:abstractNumId w:val="53"/>
  </w:num>
  <w:num w:numId="133" w16cid:durableId="879786686">
    <w:abstractNumId w:val="91"/>
  </w:num>
  <w:num w:numId="134" w16cid:durableId="275720059">
    <w:abstractNumId w:val="112"/>
  </w:num>
  <w:num w:numId="135" w16cid:durableId="683627428">
    <w:abstractNumId w:val="104"/>
  </w:num>
  <w:numIdMacAtCleanup w:val="1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wwa Nazla">
    <w15:presenceInfo w15:providerId="AD" w15:userId="S::hawwa.nazla@finance.gov.mv::028b2041-5854-4848-810a-6c164e0fc869"/>
  </w15:person>
  <w15:person w15:author="Aishath Nadheema">
    <w15:presenceInfo w15:providerId="AD" w15:userId="S-1-5-21-691241595-883763465-490916854-1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84E"/>
    <w:rsid w:val="00013B28"/>
    <w:rsid w:val="00013F28"/>
    <w:rsid w:val="000143A7"/>
    <w:rsid w:val="00014977"/>
    <w:rsid w:val="00015509"/>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81A"/>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3F5D"/>
    <w:rsid w:val="00074569"/>
    <w:rsid w:val="00074DF4"/>
    <w:rsid w:val="00075F5F"/>
    <w:rsid w:val="00075FBB"/>
    <w:rsid w:val="00076EFB"/>
    <w:rsid w:val="00077E11"/>
    <w:rsid w:val="00080269"/>
    <w:rsid w:val="00081FA9"/>
    <w:rsid w:val="000823AD"/>
    <w:rsid w:val="00083246"/>
    <w:rsid w:val="000848CE"/>
    <w:rsid w:val="000855CD"/>
    <w:rsid w:val="00085793"/>
    <w:rsid w:val="00085CF7"/>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5D4"/>
    <w:rsid w:val="000B6A04"/>
    <w:rsid w:val="000C11A1"/>
    <w:rsid w:val="000C2282"/>
    <w:rsid w:val="000C2904"/>
    <w:rsid w:val="000C31E9"/>
    <w:rsid w:val="000C41D9"/>
    <w:rsid w:val="000C4470"/>
    <w:rsid w:val="000C532C"/>
    <w:rsid w:val="000C77B8"/>
    <w:rsid w:val="000D0100"/>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4A5D"/>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6CC5"/>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370AD"/>
    <w:rsid w:val="001418FA"/>
    <w:rsid w:val="00142DD4"/>
    <w:rsid w:val="0014537C"/>
    <w:rsid w:val="001453A3"/>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CC"/>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549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53E"/>
    <w:rsid w:val="0022599E"/>
    <w:rsid w:val="002266FF"/>
    <w:rsid w:val="0022681F"/>
    <w:rsid w:val="002300ED"/>
    <w:rsid w:val="002305BC"/>
    <w:rsid w:val="00231A8D"/>
    <w:rsid w:val="00232F75"/>
    <w:rsid w:val="00233EF9"/>
    <w:rsid w:val="00235EF0"/>
    <w:rsid w:val="002373F0"/>
    <w:rsid w:val="00237C1B"/>
    <w:rsid w:val="00237CF4"/>
    <w:rsid w:val="00241E8B"/>
    <w:rsid w:val="002421C7"/>
    <w:rsid w:val="00242472"/>
    <w:rsid w:val="002429AD"/>
    <w:rsid w:val="002432EE"/>
    <w:rsid w:val="002464F5"/>
    <w:rsid w:val="00247C62"/>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7B9"/>
    <w:rsid w:val="002C683B"/>
    <w:rsid w:val="002C6ECE"/>
    <w:rsid w:val="002C73F8"/>
    <w:rsid w:val="002D11C1"/>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620D"/>
    <w:rsid w:val="003877EF"/>
    <w:rsid w:val="003929F0"/>
    <w:rsid w:val="00392B32"/>
    <w:rsid w:val="00393B17"/>
    <w:rsid w:val="0039564E"/>
    <w:rsid w:val="00395B6B"/>
    <w:rsid w:val="00396AAE"/>
    <w:rsid w:val="00396D7C"/>
    <w:rsid w:val="00397094"/>
    <w:rsid w:val="003972C7"/>
    <w:rsid w:val="003A08FD"/>
    <w:rsid w:val="003A170A"/>
    <w:rsid w:val="003A1BD7"/>
    <w:rsid w:val="003A6E2B"/>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94D"/>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5EE0"/>
    <w:rsid w:val="00456726"/>
    <w:rsid w:val="0045692B"/>
    <w:rsid w:val="004600C9"/>
    <w:rsid w:val="0046032B"/>
    <w:rsid w:val="00461783"/>
    <w:rsid w:val="00464BA4"/>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301"/>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D7F4D"/>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0BF3"/>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2CB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A86"/>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356F"/>
    <w:rsid w:val="0065541C"/>
    <w:rsid w:val="006562A4"/>
    <w:rsid w:val="00660C7D"/>
    <w:rsid w:val="00661734"/>
    <w:rsid w:val="006628A1"/>
    <w:rsid w:val="0066334E"/>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1FC3"/>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776D"/>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0D02"/>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0C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47DE"/>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1072"/>
    <w:rsid w:val="007F2321"/>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278D8"/>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205"/>
    <w:rsid w:val="008903DA"/>
    <w:rsid w:val="0089147E"/>
    <w:rsid w:val="00892909"/>
    <w:rsid w:val="00894875"/>
    <w:rsid w:val="00894B43"/>
    <w:rsid w:val="008958C8"/>
    <w:rsid w:val="00895B92"/>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606C"/>
    <w:rsid w:val="0092728C"/>
    <w:rsid w:val="0093022A"/>
    <w:rsid w:val="00931C1C"/>
    <w:rsid w:val="009329AF"/>
    <w:rsid w:val="00933362"/>
    <w:rsid w:val="0093359A"/>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6132"/>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5CAE"/>
    <w:rsid w:val="00A36C42"/>
    <w:rsid w:val="00A4007E"/>
    <w:rsid w:val="00A400B3"/>
    <w:rsid w:val="00A407C6"/>
    <w:rsid w:val="00A40BA5"/>
    <w:rsid w:val="00A41A12"/>
    <w:rsid w:val="00A42871"/>
    <w:rsid w:val="00A428DC"/>
    <w:rsid w:val="00A4450D"/>
    <w:rsid w:val="00A44F6F"/>
    <w:rsid w:val="00A458F9"/>
    <w:rsid w:val="00A46D08"/>
    <w:rsid w:val="00A50AE3"/>
    <w:rsid w:val="00A50CC3"/>
    <w:rsid w:val="00A52589"/>
    <w:rsid w:val="00A53820"/>
    <w:rsid w:val="00A5454B"/>
    <w:rsid w:val="00A55D8E"/>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2ED"/>
    <w:rsid w:val="00AE4A5C"/>
    <w:rsid w:val="00AE5277"/>
    <w:rsid w:val="00AE58D4"/>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EFC"/>
    <w:rsid w:val="00B06F8C"/>
    <w:rsid w:val="00B10CC8"/>
    <w:rsid w:val="00B111B2"/>
    <w:rsid w:val="00B118BD"/>
    <w:rsid w:val="00B1230D"/>
    <w:rsid w:val="00B127D0"/>
    <w:rsid w:val="00B1302A"/>
    <w:rsid w:val="00B133EE"/>
    <w:rsid w:val="00B14213"/>
    <w:rsid w:val="00B1444C"/>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142"/>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30E"/>
    <w:rsid w:val="00CB540F"/>
    <w:rsid w:val="00CB5BE4"/>
    <w:rsid w:val="00CB7B93"/>
    <w:rsid w:val="00CB7E9B"/>
    <w:rsid w:val="00CC124A"/>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686A"/>
    <w:rsid w:val="00D6713F"/>
    <w:rsid w:val="00D671C2"/>
    <w:rsid w:val="00D67543"/>
    <w:rsid w:val="00D70574"/>
    <w:rsid w:val="00D716C5"/>
    <w:rsid w:val="00D72D45"/>
    <w:rsid w:val="00D7371E"/>
    <w:rsid w:val="00D75BC5"/>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570"/>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53D1"/>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0EF0"/>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79D"/>
    <w:rsid w:val="00F9188B"/>
    <w:rsid w:val="00F91E43"/>
    <w:rsid w:val="00F9236A"/>
    <w:rsid w:val="00F92575"/>
    <w:rsid w:val="00F92798"/>
    <w:rsid w:val="00F93428"/>
    <w:rsid w:val="00F9423A"/>
    <w:rsid w:val="00F95271"/>
    <w:rsid w:val="00F96083"/>
    <w:rsid w:val="00F9637C"/>
    <w:rsid w:val="00F979ED"/>
    <w:rsid w:val="00FA1241"/>
    <w:rsid w:val="00FA37CE"/>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46F4"/>
    <w:rsid w:val="00FC738B"/>
    <w:rsid w:val="00FD0728"/>
    <w:rsid w:val="00FD10EF"/>
    <w:rsid w:val="00FD3994"/>
    <w:rsid w:val="00FD547F"/>
    <w:rsid w:val="00FD5CDA"/>
    <w:rsid w:val="00FD6404"/>
    <w:rsid w:val="00FD78DD"/>
    <w:rsid w:val="00FE3B66"/>
    <w:rsid w:val="00FE47CD"/>
    <w:rsid w:val="00FE4B2C"/>
    <w:rsid w:val="00FE6EE8"/>
    <w:rsid w:val="00FF0D45"/>
    <w:rsid w:val="00FF18BA"/>
    <w:rsid w:val="00FF241E"/>
    <w:rsid w:val="00FF32C9"/>
    <w:rsid w:val="00FF3DD2"/>
    <w:rsid w:val="00FF45DF"/>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paragraph" w:customStyle="1" w:styleId="S1-Header2">
    <w:name w:val="S1-Header2"/>
    <w:basedOn w:val="Normal"/>
    <w:rsid w:val="002D11C1"/>
    <w:pPr>
      <w:tabs>
        <w:tab w:val="num" w:pos="432"/>
      </w:tabs>
      <w:spacing w:after="200"/>
      <w:ind w:left="432" w:hanging="432"/>
    </w:pPr>
    <w:rPr>
      <w:b/>
      <w:szCs w:val="24"/>
      <w:lang w:val="en-GB"/>
    </w:rPr>
  </w:style>
  <w:style w:type="character" w:customStyle="1" w:styleId="StyleHeader2-SubClausesItalicChar">
    <w:name w:val="Style Header 2 - SubClauses + Italic Char"/>
    <w:rsid w:val="002D11C1"/>
    <w:rPr>
      <w:rFonts w:cs="Arial"/>
      <w:i/>
      <w:iCs/>
      <w:sz w:val="24"/>
      <w:szCs w:val="24"/>
      <w:lang w:val="en-US" w:eastAsia="en-US" w:bidi="ar-SA"/>
    </w:rPr>
  </w:style>
  <w:style w:type="character" w:styleId="UnresolvedMention">
    <w:name w:val="Unresolved Mention"/>
    <w:basedOn w:val="DefaultParagraphFont"/>
    <w:uiPriority w:val="99"/>
    <w:semiHidden/>
    <w:unhideWhenUsed/>
    <w:rsid w:val="00195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yperlink" Target="mailto:tender@finance.gov.mv" TargetMode="External"/><Relationship Id="rId39" Type="http://schemas.openxmlformats.org/officeDocument/2006/relationships/header" Target="header20.xml"/><Relationship Id="rId21" Type="http://schemas.openxmlformats.org/officeDocument/2006/relationships/hyperlink" Target="mailto:%20abdulla.maaz@finance.gov.mv" TargetMode="External"/><Relationship Id="rId34" Type="http://schemas.openxmlformats.org/officeDocument/2006/relationships/header" Target="header15.xml"/><Relationship Id="rId42" Type="http://schemas.openxmlformats.org/officeDocument/2006/relationships/header" Target="header23.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0.xml"/><Relationship Id="rId11" Type="http://schemas.openxmlformats.org/officeDocument/2006/relationships/header" Target="header3.xml"/><Relationship Id="rId24" Type="http://schemas.openxmlformats.org/officeDocument/2006/relationships/hyperlink" Target="mailto:project.officer@finance.gov.mv" TargetMode="Externa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tender@finance.gov.mv" TargetMode="External"/><Relationship Id="rId28" Type="http://schemas.openxmlformats.org/officeDocument/2006/relationships/header" Target="header9.xml"/><Relationship Id="rId36" Type="http://schemas.openxmlformats.org/officeDocument/2006/relationships/header" Target="header17.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abdulla.maaz@finance.gov.mv" TargetMode="External"/><Relationship Id="rId31" Type="http://schemas.openxmlformats.org/officeDocument/2006/relationships/header" Target="header12.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s://beelan.finance.gov.mv/" TargetMode="Externa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4.xml"/><Relationship Id="rId48" Type="http://schemas.microsoft.com/office/2011/relationships/people" Target="peop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yperlink" Target="https://beelan.finance.gov.mv/" TargetMode="Externa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header" Target="header27.xml"/><Relationship Id="rId20" Type="http://schemas.openxmlformats.org/officeDocument/2006/relationships/hyperlink" Target="mailto:project.officer@finance.gov.mv" TargetMode="Externa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179BB-4AA4-46AE-B347-A97238DB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88</Pages>
  <Words>21164</Words>
  <Characters>120636</Characters>
  <Application>Microsoft Office Word</Application>
  <DocSecurity>0</DocSecurity>
  <Lines>1005</Lines>
  <Paragraphs>283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141517</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Abdulla Maaz Waleed</cp:lastModifiedBy>
  <cp:revision>20</cp:revision>
  <cp:lastPrinted>2019-09-15T07:51:00Z</cp:lastPrinted>
  <dcterms:created xsi:type="dcterms:W3CDTF">2024-01-03T04:55:00Z</dcterms:created>
  <dcterms:modified xsi:type="dcterms:W3CDTF">2024-01-03T09:03:00Z</dcterms:modified>
</cp:coreProperties>
</file>