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AA3EA1" w:rsidP="00AA3EA1">
      <w:pPr>
        <w:jc w:val="center"/>
        <w:rPr>
          <w:b/>
          <w:sz w:val="46"/>
          <w:szCs w:val="46"/>
        </w:rPr>
      </w:pPr>
      <w:r w:rsidRPr="00AA3EA1">
        <w:rPr>
          <w:b/>
          <w:sz w:val="52"/>
          <w:szCs w:val="52"/>
        </w:rPr>
        <w:t xml:space="preserve">Upgrading of </w:t>
      </w:r>
      <w:proofErr w:type="spellStart"/>
      <w:r w:rsidRPr="00AA3EA1">
        <w:rPr>
          <w:b/>
          <w:sz w:val="52"/>
          <w:szCs w:val="52"/>
        </w:rPr>
        <w:t>Harbour</w:t>
      </w:r>
      <w:proofErr w:type="spellEnd"/>
      <w:r w:rsidRPr="00AA3EA1">
        <w:rPr>
          <w:b/>
          <w:sz w:val="52"/>
          <w:szCs w:val="52"/>
        </w:rPr>
        <w:t xml:space="preserve"> Seawall in </w:t>
      </w:r>
      <w:proofErr w:type="spellStart"/>
      <w:r w:rsidRPr="00AA3EA1">
        <w:rPr>
          <w:b/>
          <w:sz w:val="52"/>
          <w:szCs w:val="52"/>
        </w:rPr>
        <w:t>R.Vandhoo</w:t>
      </w:r>
      <w:proofErr w:type="spellEnd"/>
      <w:r w:rsidR="008E3515">
        <w:rPr>
          <w:b/>
          <w:sz w:val="52"/>
          <w:szCs w:val="52"/>
        </w:rPr>
        <w:t xml:space="preserve"> </w:t>
      </w:r>
      <w:r w:rsidR="003F7E98">
        <w:rPr>
          <w:b/>
          <w:sz w:val="52"/>
          <w:szCs w:val="52"/>
        </w:rPr>
        <w:t>–</w:t>
      </w:r>
      <w:r w:rsidR="008E3515">
        <w:rPr>
          <w:b/>
          <w:sz w:val="52"/>
          <w:szCs w:val="52"/>
        </w:rPr>
        <w:t xml:space="preserve"> Retender</w:t>
      </w:r>
      <w:r w:rsidR="003F7E98">
        <w:rPr>
          <w:b/>
          <w:sz w:val="52"/>
          <w:szCs w:val="52"/>
        </w:rPr>
        <w:t xml:space="preserve"> 2</w:t>
      </w:r>
    </w:p>
    <w:p w:rsidR="00BF3B7D" w:rsidRDefault="00BF3B7D" w:rsidP="00AA3EA1">
      <w:pPr>
        <w:tabs>
          <w:tab w:val="left" w:pos="720"/>
          <w:tab w:val="right" w:leader="dot" w:pos="8640"/>
        </w:tabs>
        <w:jc w:val="center"/>
        <w:rPr>
          <w:b/>
          <w:sz w:val="40"/>
          <w:szCs w:val="40"/>
        </w:rPr>
      </w:pPr>
      <w:r>
        <w:rPr>
          <w:b/>
          <w:sz w:val="40"/>
          <w:szCs w:val="40"/>
        </w:rPr>
        <w:t>IFB No.: 0</w:t>
      </w:r>
      <w:r w:rsidR="00AA3EA1">
        <w:rPr>
          <w:b/>
          <w:sz w:val="40"/>
          <w:szCs w:val="40"/>
        </w:rPr>
        <w:t>19</w:t>
      </w:r>
      <w:r>
        <w:rPr>
          <w:b/>
          <w:sz w:val="40"/>
          <w:szCs w:val="40"/>
        </w:rPr>
        <w:t>/</w:t>
      </w:r>
      <w:r w:rsidR="00677438">
        <w:rPr>
          <w:b/>
          <w:sz w:val="40"/>
          <w:szCs w:val="40"/>
        </w:rPr>
        <w:t>4427-MAL</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8A5C7A" w:rsidP="008A5C7A">
      <w:pPr>
        <w:jc w:val="center"/>
        <w:rPr>
          <w:b/>
          <w:sz w:val="36"/>
          <w:szCs w:val="36"/>
        </w:rPr>
      </w:pPr>
      <w:r>
        <w:rPr>
          <w:b/>
          <w:sz w:val="36"/>
          <w:szCs w:val="36"/>
        </w:rPr>
        <w:t>Maldives Environmental Management Project (MEMP)</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FC0981" w:rsidRDefault="00501FC5" w:rsidP="00FC0981">
      <w:pPr>
        <w:tabs>
          <w:tab w:val="left" w:pos="720"/>
          <w:tab w:val="right" w:leader="dot" w:pos="8640"/>
        </w:tabs>
        <w:jc w:val="center"/>
        <w:rPr>
          <w:b/>
          <w:sz w:val="32"/>
          <w:szCs w:val="32"/>
        </w:rPr>
      </w:pPr>
      <w:r w:rsidRPr="00501FC5">
        <w:rPr>
          <w:b/>
          <w:sz w:val="32"/>
          <w:szCs w:val="32"/>
        </w:rPr>
        <w:t>IDA Credit No.: 4427-MAL</w:t>
      </w:r>
    </w:p>
    <w:p w:rsidR="00BF3B7D" w:rsidRDefault="00BF3B7D" w:rsidP="003F7E98">
      <w:pPr>
        <w:tabs>
          <w:tab w:val="left" w:pos="720"/>
          <w:tab w:val="right" w:leader="dot" w:pos="8640"/>
        </w:tabs>
        <w:jc w:val="center"/>
        <w:rPr>
          <w:b/>
          <w:sz w:val="32"/>
          <w:szCs w:val="32"/>
        </w:rPr>
      </w:pPr>
      <w:r>
        <w:rPr>
          <w:b/>
          <w:sz w:val="32"/>
          <w:szCs w:val="32"/>
        </w:rPr>
        <w:t xml:space="preserve">Issued on: </w:t>
      </w:r>
      <w:r w:rsidR="003F7E98">
        <w:rPr>
          <w:b/>
          <w:sz w:val="32"/>
          <w:szCs w:val="32"/>
        </w:rPr>
        <w:t>June</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3C7CF9">
          <w:rPr>
            <w:noProof/>
            <w:webHidden/>
          </w:rPr>
          <w:t>3</w:t>
        </w:r>
        <w:r>
          <w:rPr>
            <w:noProof/>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3C7CF9">
          <w:rPr>
            <w:webHidden/>
          </w:rPr>
          <w:t>4</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3C7CF9">
          <w:rPr>
            <w:webHidden/>
          </w:rPr>
          <w:t>27</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3C7CF9">
          <w:rPr>
            <w:webHidden/>
          </w:rPr>
          <w:t>30</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3C7CF9">
          <w:rPr>
            <w:webHidden/>
          </w:rPr>
          <w:t>41</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3C7CF9">
          <w:rPr>
            <w:webHidden/>
          </w:rPr>
          <w:t>66</w:t>
        </w:r>
        <w:r w:rsidR="0051627C">
          <w:rPr>
            <w:webHidden/>
          </w:rPr>
          <w:fldChar w:fldCharType="end"/>
        </w:r>
      </w:hyperlink>
    </w:p>
    <w:p w:rsidR="001B5586" w:rsidRDefault="00A60ECF"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3C7CF9">
          <w:rPr>
            <w:noProof/>
            <w:webHidden/>
          </w:rPr>
          <w:t>1</w:t>
        </w:r>
        <w:r w:rsidR="0051627C">
          <w:rPr>
            <w:noProof/>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3C7CF9">
          <w:rPr>
            <w:webHidden/>
          </w:rPr>
          <w:t>1</w:t>
        </w:r>
        <w:r w:rsidR="0051627C">
          <w:rPr>
            <w:webHidden/>
          </w:rPr>
          <w:fldChar w:fldCharType="end"/>
        </w:r>
      </w:hyperlink>
    </w:p>
    <w:p w:rsidR="001B5586" w:rsidRDefault="00A60ECF"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3C7CF9">
          <w:rPr>
            <w:noProof/>
            <w:webHidden/>
          </w:rPr>
          <w:t>3</w:t>
        </w:r>
        <w:r w:rsidR="0051627C">
          <w:rPr>
            <w:noProof/>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3C7CF9">
          <w:rPr>
            <w:webHidden/>
          </w:rPr>
          <w:t>4</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3C7CF9">
          <w:rPr>
            <w:webHidden/>
          </w:rPr>
          <w:t>29</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3C7CF9">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3C7CF9">
          <w:rPr>
            <w:noProof/>
            <w:webHidden/>
          </w:rPr>
          <w:t>6</w:t>
        </w:r>
        <w:r>
          <w:rPr>
            <w:noProof/>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3C7CF9">
          <w:rPr>
            <w:webHidden/>
          </w:rPr>
          <w:t>6</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3C7CF9">
          <w:rPr>
            <w:webHidden/>
          </w:rPr>
          <w:t>6</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3C7CF9">
          <w:rPr>
            <w:webHidden/>
          </w:rPr>
          <w:t>6</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3C7CF9">
          <w:rPr>
            <w:webHidden/>
          </w:rPr>
          <w:t>7</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3C7CF9">
          <w:rPr>
            <w:webHidden/>
          </w:rPr>
          <w:t>9</w:t>
        </w:r>
        <w:r w:rsidR="0051627C">
          <w:rPr>
            <w:webHidden/>
          </w:rPr>
          <w:fldChar w:fldCharType="end"/>
        </w:r>
      </w:hyperlink>
    </w:p>
    <w:p w:rsidR="001B5586" w:rsidRDefault="00A60EC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3C7CF9">
          <w:rPr>
            <w:noProof/>
            <w:webHidden/>
          </w:rPr>
          <w:t>9</w:t>
        </w:r>
        <w:r w:rsidR="0051627C">
          <w:rPr>
            <w:noProof/>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3C7CF9">
          <w:rPr>
            <w:webHidden/>
          </w:rPr>
          <w:t>9</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3C7CF9">
          <w:rPr>
            <w:webHidden/>
          </w:rPr>
          <w:t>10</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3C7CF9">
          <w:rPr>
            <w:webHidden/>
          </w:rPr>
          <w:t>11</w:t>
        </w:r>
        <w:r w:rsidR="0051627C">
          <w:rPr>
            <w:webHidden/>
          </w:rPr>
          <w:fldChar w:fldCharType="end"/>
        </w:r>
      </w:hyperlink>
    </w:p>
    <w:p w:rsidR="001B5586" w:rsidRDefault="00A60EC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3C7CF9">
          <w:rPr>
            <w:noProof/>
            <w:webHidden/>
          </w:rPr>
          <w:t>11</w:t>
        </w:r>
        <w:r w:rsidR="0051627C">
          <w:rPr>
            <w:noProof/>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3C7CF9">
          <w:rPr>
            <w:webHidden/>
          </w:rPr>
          <w:t>11</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3C7CF9">
          <w:rPr>
            <w:webHidden/>
          </w:rPr>
          <w:t>11</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3C7CF9">
          <w:rPr>
            <w:webHidden/>
          </w:rPr>
          <w:t>12</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3C7CF9">
          <w:rPr>
            <w:webHidden/>
          </w:rPr>
          <w:t>12</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3C7CF9">
          <w:rPr>
            <w:webHidden/>
          </w:rPr>
          <w:t>12</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3C7CF9">
          <w:rPr>
            <w:webHidden/>
          </w:rPr>
          <w:t>13</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3C7CF9">
          <w:rPr>
            <w:webHidden/>
          </w:rPr>
          <w:t>14</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3C7CF9">
          <w:rPr>
            <w:webHidden/>
          </w:rPr>
          <w:t>14</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3C7CF9">
          <w:rPr>
            <w:webHidden/>
          </w:rPr>
          <w:t>14</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3C7CF9">
          <w:rPr>
            <w:webHidden/>
          </w:rPr>
          <w:t>14</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3C7CF9">
          <w:rPr>
            <w:webHidden/>
          </w:rPr>
          <w:t>15</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3C7CF9">
          <w:rPr>
            <w:webHidden/>
          </w:rPr>
          <w:t>17</w:t>
        </w:r>
        <w:r w:rsidR="0051627C">
          <w:rPr>
            <w:webHidden/>
          </w:rPr>
          <w:fldChar w:fldCharType="end"/>
        </w:r>
      </w:hyperlink>
    </w:p>
    <w:p w:rsidR="001B5586" w:rsidRDefault="00A60EC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3C7CF9">
          <w:rPr>
            <w:noProof/>
            <w:webHidden/>
          </w:rPr>
          <w:t>17</w:t>
        </w:r>
        <w:r w:rsidR="0051627C">
          <w:rPr>
            <w:noProof/>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3C7CF9">
          <w:rPr>
            <w:webHidden/>
          </w:rPr>
          <w:t>17</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3C7CF9">
          <w:rPr>
            <w:webHidden/>
          </w:rPr>
          <w:t>18</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3C7CF9">
          <w:rPr>
            <w:webHidden/>
          </w:rPr>
          <w:t>18</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3C7CF9">
          <w:rPr>
            <w:webHidden/>
          </w:rPr>
          <w:t>18</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3C7CF9">
          <w:rPr>
            <w:webHidden/>
          </w:rPr>
          <w:t>18</w:t>
        </w:r>
        <w:r w:rsidR="0051627C">
          <w:rPr>
            <w:webHidden/>
          </w:rPr>
          <w:fldChar w:fldCharType="end"/>
        </w:r>
      </w:hyperlink>
    </w:p>
    <w:p w:rsidR="001B5586" w:rsidRDefault="00A60EC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3C7CF9">
          <w:rPr>
            <w:noProof/>
            <w:webHidden/>
          </w:rPr>
          <w:t>19</w:t>
        </w:r>
        <w:r w:rsidR="0051627C">
          <w:rPr>
            <w:noProof/>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3C7CF9">
          <w:rPr>
            <w:webHidden/>
          </w:rPr>
          <w:t>19</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3C7CF9">
          <w:rPr>
            <w:webHidden/>
          </w:rPr>
          <w:t>20</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3C7CF9">
          <w:rPr>
            <w:webHidden/>
          </w:rPr>
          <w:t>20</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3C7CF9">
          <w:rPr>
            <w:webHidden/>
          </w:rPr>
          <w:t>20</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3C7CF9">
          <w:rPr>
            <w:webHidden/>
          </w:rPr>
          <w:t>21</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3C7CF9">
          <w:rPr>
            <w:webHidden/>
          </w:rPr>
          <w:t>21</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3C7CF9">
          <w:rPr>
            <w:webHidden/>
          </w:rPr>
          <w:t>22</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3C7CF9">
          <w:rPr>
            <w:webHidden/>
          </w:rPr>
          <w:t>22</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3C7CF9">
          <w:rPr>
            <w:webHidden/>
          </w:rPr>
          <w:t>22</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3C7CF9">
          <w:rPr>
            <w:webHidden/>
          </w:rPr>
          <w:t>22</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3C7CF9">
          <w:rPr>
            <w:webHidden/>
          </w:rPr>
          <w:t>23</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3C7CF9">
          <w:rPr>
            <w:webHidden/>
          </w:rPr>
          <w:t>23</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3C7CF9">
          <w:rPr>
            <w:webHidden/>
          </w:rPr>
          <w:t>24</w:t>
        </w:r>
        <w:r w:rsidR="0051627C">
          <w:rPr>
            <w:webHidden/>
          </w:rPr>
          <w:fldChar w:fldCharType="end"/>
        </w:r>
      </w:hyperlink>
    </w:p>
    <w:p w:rsidR="001B5586" w:rsidRDefault="00A60EC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3C7CF9">
          <w:rPr>
            <w:noProof/>
            <w:webHidden/>
          </w:rPr>
          <w:t>24</w:t>
        </w:r>
        <w:r w:rsidR="0051627C">
          <w:rPr>
            <w:noProof/>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3C7CF9">
          <w:rPr>
            <w:webHidden/>
          </w:rPr>
          <w:t>24</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3C7CF9">
          <w:rPr>
            <w:webHidden/>
          </w:rPr>
          <w:t>24</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3C7CF9">
          <w:rPr>
            <w:webHidden/>
          </w:rPr>
          <w:t>26</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3C7CF9">
          <w:rPr>
            <w:webHidden/>
          </w:rPr>
          <w:t>26</w:t>
        </w:r>
        <w:r w:rsidR="0051627C">
          <w:rPr>
            <w:webHidden/>
          </w:rPr>
          <w:fldChar w:fldCharType="end"/>
        </w:r>
      </w:hyperlink>
    </w:p>
    <w:p w:rsidR="001B5586" w:rsidRDefault="00A60ECF"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3C7CF9">
          <w:rPr>
            <w:webHidden/>
          </w:rPr>
          <w:t>26</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w:t>
            </w:r>
            <w:r w:rsidRPr="00EC12FE">
              <w:lastRenderedPageBreak/>
              <w:t>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lastRenderedPageBreak/>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 xml:space="preserve">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w:t>
            </w:r>
            <w:r w:rsidRPr="00EC12FE">
              <w:rPr>
                <w:spacing w:val="-5"/>
              </w:rPr>
              <w:lastRenderedPageBreak/>
              <w:t>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lastRenderedPageBreak/>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w:t>
            </w:r>
            <w:r w:rsidRPr="00EC12FE">
              <w:rPr>
                <w:rFonts w:cs="Times New Roman"/>
              </w:rPr>
              <w:lastRenderedPageBreak/>
              <w:t>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lastRenderedPageBreak/>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w:t>
            </w:r>
            <w:r w:rsidRPr="00EC12FE">
              <w:lastRenderedPageBreak/>
              <w:t xml:space="preserve">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w:t>
            </w:r>
            <w:r w:rsidR="007B586E" w:rsidRPr="00EC12FE">
              <w:lastRenderedPageBreak/>
              <w:t xml:space="preserve">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 xml:space="preserve">Bidders wishing to offer discounts for the award of more than one </w:t>
            </w:r>
            <w:r w:rsidR="002A34D0" w:rsidRPr="00EC12FE">
              <w:lastRenderedPageBreak/>
              <w:t>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w:t>
            </w:r>
            <w:r w:rsidRPr="00EC12FE">
              <w:rPr>
                <w:rFonts w:cs="Times New Roman"/>
                <w:bCs/>
              </w:rPr>
              <w:lastRenderedPageBreak/>
              <w:t>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non responsive.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w:t>
            </w:r>
            <w:r w:rsidRPr="00EC12FE">
              <w:lastRenderedPageBreak/>
              <w:t xml:space="preserve">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w:t>
            </w:r>
            <w:r w:rsidRPr="00EC12FE">
              <w:lastRenderedPageBreak/>
              <w:t xml:space="preserve">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w:t>
            </w:r>
            <w:r w:rsidR="00CB6A0E" w:rsidRPr="00EC12FE">
              <w:rPr>
                <w:rFonts w:cs="Times New Roman"/>
              </w:rPr>
              <w:lastRenderedPageBreak/>
              <w:t xml:space="preserve">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lastRenderedPageBreak/>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if there is an error in a total corresponding to the addition or subtraction of subtotals, the subtotals shall prevail and the </w:t>
            </w:r>
            <w:r w:rsidRPr="00EC12FE">
              <w:rPr>
                <w:szCs w:val="24"/>
              </w:rPr>
              <w:lastRenderedPageBreak/>
              <w:t>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w:t>
            </w:r>
            <w:r w:rsidRPr="00EC12FE">
              <w:rPr>
                <w:szCs w:val="24"/>
              </w:rPr>
              <w:lastRenderedPageBreak/>
              <w:t>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 xml:space="preserve">Qualification of </w:t>
            </w:r>
            <w:r w:rsidRPr="00EC12FE">
              <w:lastRenderedPageBreak/>
              <w:t>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lastRenderedPageBreak/>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w:t>
            </w:r>
            <w:r w:rsidRPr="00EC12FE">
              <w:rPr>
                <w:rFonts w:cs="Times New Roman"/>
              </w:rPr>
              <w:lastRenderedPageBreak/>
              <w:t xml:space="preserve">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8E3515">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C275F9">
              <w:rPr>
                <w:b/>
                <w:i/>
                <w:lang w:val="en-GB"/>
              </w:rPr>
              <w:t>193</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A35560">
            <w:pPr>
              <w:tabs>
                <w:tab w:val="right" w:pos="7272"/>
              </w:tabs>
              <w:spacing w:after="160"/>
            </w:pPr>
            <w:r w:rsidRPr="00EC12FE">
              <w:t xml:space="preserve">The name of the bidding process is: </w:t>
            </w:r>
            <w:r w:rsidR="0072781D" w:rsidRPr="0072781D">
              <w:rPr>
                <w:b/>
                <w:i/>
                <w:lang w:val="en-GB"/>
              </w:rPr>
              <w:t xml:space="preserve">Upgrading of Harbour Seawall in </w:t>
            </w:r>
            <w:proofErr w:type="spellStart"/>
            <w:r w:rsidR="0072781D" w:rsidRPr="0072781D">
              <w:rPr>
                <w:b/>
                <w:i/>
                <w:lang w:val="en-GB"/>
              </w:rPr>
              <w:t>R.Vandhoo</w:t>
            </w:r>
            <w:proofErr w:type="spellEnd"/>
            <w:r w:rsidR="008E3515">
              <w:rPr>
                <w:b/>
                <w:i/>
                <w:lang w:val="en-GB"/>
              </w:rPr>
              <w:t xml:space="preserve"> </w:t>
            </w:r>
            <w:r w:rsidR="00C275F9">
              <w:rPr>
                <w:b/>
                <w:i/>
                <w:lang w:val="en-GB"/>
              </w:rPr>
              <w:t>–</w:t>
            </w:r>
            <w:r w:rsidR="008E3515">
              <w:rPr>
                <w:b/>
                <w:i/>
                <w:lang w:val="en-GB"/>
              </w:rPr>
              <w:t xml:space="preserve"> Retender</w:t>
            </w:r>
            <w:r w:rsidR="00C275F9">
              <w:rPr>
                <w:b/>
                <w:i/>
                <w:lang w:val="en-GB"/>
              </w:rPr>
              <w:t xml:space="preserve"> 2</w:t>
            </w:r>
          </w:p>
          <w:p w:rsidR="00030555" w:rsidRDefault="007B586E" w:rsidP="0072781D">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72781D">
              <w:rPr>
                <w:b/>
                <w:i/>
                <w:lang w:val="en-GB"/>
              </w:rPr>
              <w:t>19</w:t>
            </w:r>
            <w:r w:rsidR="006B423C" w:rsidRPr="006B423C">
              <w:rPr>
                <w:b/>
                <w:i/>
                <w:lang w:val="en-GB"/>
              </w:rPr>
              <w:t>/</w:t>
            </w:r>
            <w:r w:rsidR="000C3B0F">
              <w:rPr>
                <w:b/>
                <w:i/>
                <w:lang w:val="en-GB"/>
              </w:rPr>
              <w:t>4427-MAL</w:t>
            </w:r>
          </w:p>
          <w:p w:rsidR="00016EBA" w:rsidRPr="006B423C" w:rsidRDefault="00016EBA" w:rsidP="00FA419D">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FA419D">
              <w:rPr>
                <w:b/>
                <w:i/>
                <w:lang w:val="en-GB"/>
              </w:rPr>
              <w:t>06</w:t>
            </w:r>
            <w:r w:rsidR="008E3515">
              <w:rPr>
                <w:b/>
                <w:i/>
                <w:lang w:val="en-GB"/>
              </w:rPr>
              <w:t>-R0</w:t>
            </w:r>
            <w:r w:rsidR="00C275F9">
              <w:rPr>
                <w:b/>
                <w:i/>
                <w:lang w:val="en-GB"/>
              </w:rPr>
              <w:t>2</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A35560">
            <w:pPr>
              <w:tabs>
                <w:tab w:val="right" w:pos="7254"/>
              </w:tabs>
              <w:spacing w:after="160"/>
            </w:pPr>
            <w:r w:rsidRPr="00EC12FE">
              <w:t xml:space="preserve">The name of the Project is: </w:t>
            </w:r>
            <w:r w:rsidR="000C3B0F">
              <w:rPr>
                <w:b/>
                <w:i/>
                <w:lang w:val="en-GB"/>
              </w:rPr>
              <w:t>Maldives Environmental Management Project (MEMP)</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EE5FA0" w:rsidRDefault="006134A0" w:rsidP="00FA419D">
            <w:pPr>
              <w:tabs>
                <w:tab w:val="right" w:pos="7254"/>
              </w:tabs>
              <w:spacing w:after="60"/>
              <w:ind w:left="720"/>
              <w:rPr>
                <w:b/>
                <w:i/>
              </w:rPr>
            </w:pPr>
            <w:r>
              <w:rPr>
                <w:b/>
                <w:i/>
              </w:rPr>
              <w:t>M</w:t>
            </w:r>
            <w:r w:rsidR="00A35560">
              <w:rPr>
                <w:b/>
                <w:i/>
              </w:rPr>
              <w:t>r</w:t>
            </w:r>
            <w:r w:rsidR="006B423C" w:rsidRPr="00EE5FA0">
              <w:rPr>
                <w:b/>
                <w:i/>
              </w:rPr>
              <w:t xml:space="preserve">. </w:t>
            </w:r>
            <w:r w:rsidR="00FA419D">
              <w:rPr>
                <w:b/>
                <w:i/>
              </w:rPr>
              <w:t xml:space="preserve">Hussain </w:t>
            </w:r>
            <w:proofErr w:type="spellStart"/>
            <w:r w:rsidR="00FA419D">
              <w:rPr>
                <w:b/>
                <w:i/>
              </w:rPr>
              <w:t>Hameem</w:t>
            </w:r>
            <w:proofErr w:type="spellEnd"/>
          </w:p>
          <w:p w:rsidR="006B423C" w:rsidRPr="00EE5FA0" w:rsidRDefault="00FA419D" w:rsidP="006134A0">
            <w:pPr>
              <w:tabs>
                <w:tab w:val="right" w:pos="7254"/>
              </w:tabs>
              <w:spacing w:after="60"/>
              <w:ind w:left="720"/>
              <w:rPr>
                <w:b/>
                <w:i/>
              </w:rPr>
            </w:pPr>
            <w:r>
              <w:rPr>
                <w:b/>
                <w:i/>
              </w:rPr>
              <w:t xml:space="preserve">Senior </w:t>
            </w:r>
            <w:r w:rsidR="006B423C" w:rsidRPr="00EE5FA0">
              <w:rPr>
                <w:b/>
                <w:i/>
              </w:rPr>
              <w:t>Project Officer</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713CBD">
            <w:pPr>
              <w:tabs>
                <w:tab w:val="right" w:pos="7254"/>
              </w:tabs>
              <w:spacing w:after="60"/>
              <w:ind w:left="720"/>
              <w:rPr>
                <w:b/>
                <w:i/>
              </w:rPr>
            </w:pPr>
            <w:r w:rsidRPr="00EE5FA0">
              <w:rPr>
                <w:b/>
                <w:i/>
              </w:rPr>
              <w:t>Tel: (960) 3349</w:t>
            </w:r>
            <w:r w:rsidR="00713CBD">
              <w:rPr>
                <w:b/>
                <w:i/>
              </w:rPr>
              <w:t>203</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E235A4" w:rsidRDefault="00E235A4" w:rsidP="00E235A4">
            <w:pPr>
              <w:tabs>
                <w:tab w:val="right" w:pos="7254"/>
              </w:tabs>
              <w:spacing w:after="60"/>
              <w:ind w:left="720"/>
            </w:pPr>
            <w:r w:rsidRPr="00EE5FA0">
              <w:rPr>
                <w:b/>
                <w:i/>
              </w:rPr>
              <w:t>E-Mail:</w:t>
            </w:r>
            <w:r w:rsidRPr="00AF6143">
              <w:t xml:space="preserve"> </w:t>
            </w:r>
            <w:hyperlink r:id="rId18" w:history="1">
              <w:r w:rsidRPr="00E06072">
                <w:rPr>
                  <w:rStyle w:val="Hyperlink"/>
                  <w:i/>
                </w:rPr>
                <w:t>hussain.hameem@finance.gov.mv</w:t>
              </w:r>
            </w:hyperlink>
          </w:p>
          <w:p w:rsidR="006B423C" w:rsidRDefault="00E235A4" w:rsidP="006134A0">
            <w:pPr>
              <w:tabs>
                <w:tab w:val="right" w:pos="7254"/>
              </w:tabs>
              <w:spacing w:after="60"/>
              <w:ind w:left="720"/>
            </w:pPr>
            <w:r>
              <w:rPr>
                <w:b/>
                <w:i/>
              </w:rPr>
              <w:t>Copy to</w:t>
            </w:r>
            <w:r w:rsidR="006B423C" w:rsidRPr="00EE5FA0">
              <w:rPr>
                <w:b/>
                <w:i/>
              </w:rPr>
              <w:t>:</w:t>
            </w:r>
            <w:r w:rsidR="006B423C" w:rsidRPr="00AF6143">
              <w:t xml:space="preserve"> </w:t>
            </w:r>
            <w:hyperlink r:id="rId19" w:history="1">
              <w:r w:rsidR="006B423C" w:rsidRPr="00AF6143">
                <w:rPr>
                  <w:i/>
                  <w:color w:val="0070C0"/>
                  <w:u w:val="single"/>
                </w:rPr>
                <w:t>tender@finance.gov.mv</w:t>
              </w:r>
            </w:hyperlink>
          </w:p>
          <w:p w:rsidR="006B423C" w:rsidRDefault="006B423C" w:rsidP="006134A0">
            <w:pPr>
              <w:tabs>
                <w:tab w:val="right" w:pos="7254"/>
              </w:tabs>
            </w:pPr>
          </w:p>
          <w:p w:rsidR="007B586E" w:rsidRPr="00EC12FE" w:rsidRDefault="007B586E" w:rsidP="00C275F9">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C275F9">
              <w:rPr>
                <w:b/>
                <w:i/>
              </w:rPr>
              <w:t>08</w:t>
            </w:r>
            <w:r w:rsidR="008E3515" w:rsidRPr="008E3515">
              <w:rPr>
                <w:b/>
                <w:i/>
                <w:vertAlign w:val="superscript"/>
              </w:rPr>
              <w:t>th</w:t>
            </w:r>
            <w:r w:rsidR="008E3515">
              <w:rPr>
                <w:b/>
                <w:i/>
              </w:rPr>
              <w:t xml:space="preserve"> </w:t>
            </w:r>
            <w:r w:rsidR="00C275F9">
              <w:rPr>
                <w:b/>
                <w:i/>
              </w:rPr>
              <w:t>July</w:t>
            </w:r>
            <w:r w:rsidR="008E3515">
              <w:rPr>
                <w:b/>
                <w:i/>
              </w:rPr>
              <w:t xml:space="preserve"> 2015</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0"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7B586E" w:rsidRPr="009A305D" w:rsidRDefault="007B586E" w:rsidP="008E3515">
            <w:pPr>
              <w:tabs>
                <w:tab w:val="right" w:pos="7254"/>
              </w:tabs>
              <w:spacing w:after="160"/>
              <w:rPr>
                <w:i/>
              </w:rPr>
            </w:pPr>
            <w:r w:rsidRPr="00EC12FE">
              <w:t xml:space="preserve">A Pre-Bid meeting </w:t>
            </w:r>
            <w:r w:rsidR="006B423C">
              <w:rPr>
                <w:b/>
                <w:i/>
                <w:lang w:val="en-GB"/>
              </w:rPr>
              <w:t>shall</w:t>
            </w:r>
            <w:r w:rsidR="008E3515">
              <w:rPr>
                <w:b/>
                <w:i/>
                <w:lang w:val="en-GB"/>
              </w:rPr>
              <w:t xml:space="preserve"> not</w:t>
            </w:r>
            <w:r w:rsidRPr="00EC12FE">
              <w:t xml:space="preserve"> take place.</w:t>
            </w:r>
          </w:p>
        </w:tc>
      </w:tr>
    </w:tbl>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lastRenderedPageBreak/>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C275F9">
            <w:pPr>
              <w:tabs>
                <w:tab w:val="right" w:pos="7254"/>
              </w:tabs>
              <w:spacing w:after="180"/>
              <w:jc w:val="both"/>
            </w:pPr>
            <w:r w:rsidRPr="00EC12FE">
              <w:t>The Bidder shall submit with its bid the following additional documents:</w:t>
            </w:r>
            <w:r w:rsidRPr="00EC12FE">
              <w:rPr>
                <w:b/>
              </w:rPr>
              <w:t xml:space="preserve"> </w:t>
            </w:r>
            <w:r w:rsidR="008E3515">
              <w:rPr>
                <w:b/>
                <w:i/>
              </w:rPr>
              <w:t>D</w:t>
            </w:r>
            <w:r w:rsidR="008E3515" w:rsidRPr="008E3515">
              <w:rPr>
                <w:b/>
                <w:i/>
              </w:rPr>
              <w:t>ocumentary evidence (</w:t>
            </w:r>
            <w:r w:rsidR="00C275F9">
              <w:rPr>
                <w:b/>
                <w:i/>
              </w:rPr>
              <w:t>Tax Clearance</w:t>
            </w:r>
            <w:r w:rsidR="008E3515" w:rsidRPr="008E3515">
              <w:rPr>
                <w:b/>
                <w:i/>
              </w:rPr>
              <w:t xml:space="preserve"> Report) of no due payment to the Government of Maldives, obtained from Maldives Inland Revenue Authority. This document shall be dated no earlier than 5 (Five) days prior to the bid submission date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713CBD">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713CBD">
              <w:rPr>
                <w:b/>
                <w:i/>
                <w:iCs/>
              </w:rPr>
              <w:t>7</w:t>
            </w:r>
            <w:r>
              <w:rPr>
                <w:b/>
                <w:i/>
                <w:iCs/>
              </w:rPr>
              <w:t>0,000.00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pPr>
            <w:r w:rsidRPr="00EC12FE">
              <w:t xml:space="preserve">In addition to the original of the bid, the number of copies is: </w:t>
            </w:r>
            <w:r w:rsidR="00F16E44">
              <w:rPr>
                <w:b/>
                <w:i/>
                <w:lang w:val="en-GB"/>
              </w:rPr>
              <w:t>Two</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713CBD">
            <w:pPr>
              <w:tabs>
                <w:tab w:val="right" w:pos="7254"/>
              </w:tabs>
              <w:spacing w:after="60"/>
              <w:ind w:left="720"/>
              <w:rPr>
                <w:b/>
                <w:i/>
              </w:rPr>
            </w:pPr>
            <w:r w:rsidRPr="00EE5FA0">
              <w:rPr>
                <w:b/>
                <w:i/>
              </w:rPr>
              <w:t>Tel: (960) 3349</w:t>
            </w:r>
            <w:r w:rsidR="00713CBD">
              <w:rPr>
                <w:b/>
                <w:i/>
              </w:rPr>
              <w:t>203</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1"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C275F9">
            <w:pPr>
              <w:tabs>
                <w:tab w:val="right" w:pos="7254"/>
              </w:tabs>
              <w:spacing w:after="120"/>
              <w:rPr>
                <w:i/>
              </w:rPr>
            </w:pPr>
            <w:r>
              <w:t>Date</w:t>
            </w:r>
            <w:r w:rsidRPr="00EC12FE">
              <w:t xml:space="preserve">: </w:t>
            </w:r>
            <w:r w:rsidR="00C275F9">
              <w:rPr>
                <w:b/>
                <w:i/>
                <w:lang w:val="en-GB"/>
              </w:rPr>
              <w:t>July</w:t>
            </w:r>
            <w:r w:rsidR="008E3515">
              <w:rPr>
                <w:b/>
                <w:i/>
                <w:lang w:val="en-GB"/>
              </w:rPr>
              <w:t xml:space="preserve"> </w:t>
            </w:r>
            <w:r w:rsidR="00C275F9">
              <w:rPr>
                <w:b/>
                <w:i/>
                <w:lang w:val="en-GB"/>
              </w:rPr>
              <w:t>16</w:t>
            </w:r>
            <w:r>
              <w:rPr>
                <w:b/>
                <w:i/>
                <w:lang w:val="en-GB"/>
              </w:rPr>
              <w:t>, 201</w:t>
            </w:r>
            <w:r w:rsidR="0073679F">
              <w:rPr>
                <w:b/>
                <w:i/>
                <w:lang w:val="en-GB"/>
              </w:rPr>
              <w:t>5</w:t>
            </w:r>
          </w:p>
          <w:p w:rsidR="00B530A2" w:rsidRPr="00B530A2" w:rsidRDefault="00B530A2" w:rsidP="008E3515">
            <w:pPr>
              <w:tabs>
                <w:tab w:val="right" w:pos="7254"/>
              </w:tabs>
              <w:spacing w:after="120"/>
              <w:rPr>
                <w:i/>
              </w:rPr>
            </w:pPr>
            <w:r w:rsidRPr="00EC12FE">
              <w:t xml:space="preserve">Time: </w:t>
            </w:r>
            <w:r w:rsidRPr="00AA7ABE">
              <w:rPr>
                <w:b/>
                <w:i/>
                <w:lang w:val="en-GB"/>
              </w:rPr>
              <w:t>1</w:t>
            </w:r>
            <w:r w:rsidR="00C275F9">
              <w:rPr>
                <w:b/>
                <w:i/>
                <w:lang w:val="en-GB"/>
              </w:rPr>
              <w:t>3</w:t>
            </w:r>
            <w:r w:rsidRPr="00AA7ABE">
              <w:rPr>
                <w:b/>
                <w:i/>
                <w:lang w:val="en-GB"/>
              </w:rPr>
              <w:t>00 Hrs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9A305D">
        <w:trPr>
          <w:trHeight w:val="498"/>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7E7B4D">
        <w:trPr>
          <w:trHeight w:val="86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tabs>
                <w:tab w:val="right" w:pos="7254"/>
              </w:tabs>
              <w:spacing w:after="120"/>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165DD8">
            <w:pPr>
              <w:tabs>
                <w:tab w:val="right" w:pos="7254"/>
              </w:tabs>
              <w:spacing w:after="120"/>
              <w:rPr>
                <w:bCs/>
              </w:rPr>
            </w:pPr>
            <w:r w:rsidRPr="00EC12FE">
              <w:rPr>
                <w:bCs/>
              </w:rPr>
              <w:t>The Adjudicator proposed by the Employer is</w:t>
            </w:r>
            <w:r w:rsidRPr="00EC12FE">
              <w:rPr>
                <w:b/>
                <w:bCs/>
                <w:i/>
              </w:rPr>
              <w:t xml:space="preserve">: </w:t>
            </w:r>
            <w:r w:rsidR="0028633C">
              <w:rPr>
                <w:b/>
                <w:bCs/>
                <w:i/>
              </w:rPr>
              <w:t>National Tender Board</w:t>
            </w:r>
            <w:r w:rsidRPr="00EC12FE">
              <w:rPr>
                <w:bCs/>
              </w:rPr>
              <w:t>.</w:t>
            </w:r>
          </w:p>
        </w:tc>
      </w:tr>
    </w:tbl>
    <w:p w:rsidR="00165DD8" w:rsidRDefault="00165DD8">
      <w:pPr>
        <w:rPr>
          <w:rFonts w:cs="Arial"/>
          <w:b/>
          <w:sz w:val="36"/>
          <w:szCs w:val="20"/>
        </w:rPr>
      </w:pPr>
      <w:bookmarkStart w:id="366" w:name="_Toc438266925"/>
      <w:bookmarkStart w:id="367" w:name="_Toc438267899"/>
      <w:bookmarkStart w:id="368" w:name="_Toc438366666"/>
      <w:bookmarkStart w:id="369" w:name="_Toc41971240"/>
      <w:bookmarkStart w:id="370"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6"/>
      <w:bookmarkEnd w:id="367"/>
      <w:bookmarkEnd w:id="368"/>
      <w:bookmarkEnd w:id="369"/>
      <w:bookmarkEnd w:id="370"/>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3531F4">
      <w:pPr>
        <w:pStyle w:val="TOC1"/>
        <w:tabs>
          <w:tab w:val="left" w:pos="720"/>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3C7CF9">
          <w:rPr>
            <w:noProof/>
            <w:webHidden/>
          </w:rPr>
          <w:t>32</w:t>
        </w:r>
        <w:r>
          <w:rPr>
            <w:noProof/>
            <w:webHidden/>
          </w:rPr>
          <w:fldChar w:fldCharType="end"/>
        </w:r>
      </w:hyperlink>
    </w:p>
    <w:p w:rsidR="003531F4" w:rsidRDefault="00A60ECF"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3C7CF9">
          <w:rPr>
            <w:noProof/>
            <w:webHidden/>
          </w:rPr>
          <w:t>32</w:t>
        </w:r>
        <w:r w:rsidR="0051627C">
          <w:rPr>
            <w:noProof/>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3C7CF9">
          <w:rPr>
            <w:webHidden/>
          </w:rPr>
          <w:t>32</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3C7CF9">
          <w:rPr>
            <w:webHidden/>
          </w:rPr>
          <w:t>32</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3C7CF9">
          <w:rPr>
            <w:webHidden/>
          </w:rPr>
          <w:t>32</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3C7CF9">
          <w:rPr>
            <w:webHidden/>
          </w:rPr>
          <w:t>32</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3C7CF9">
          <w:rPr>
            <w:webHidden/>
          </w:rPr>
          <w:t>32</w:t>
        </w:r>
        <w:r w:rsidR="0051627C">
          <w:rPr>
            <w:webHidden/>
          </w:rPr>
          <w:fldChar w:fldCharType="end"/>
        </w:r>
      </w:hyperlink>
    </w:p>
    <w:p w:rsidR="003531F4" w:rsidRDefault="00A60ECF"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3C7CF9">
          <w:rPr>
            <w:noProof/>
            <w:webHidden/>
          </w:rPr>
          <w:t>33</w:t>
        </w:r>
        <w:r w:rsidR="0051627C">
          <w:rPr>
            <w:noProof/>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3C7CF9">
          <w:rPr>
            <w:webHidden/>
          </w:rPr>
          <w:t>33</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3C7CF9">
          <w:rPr>
            <w:webHidden/>
          </w:rPr>
          <w:t>34</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3C7CF9">
          <w:rPr>
            <w:webHidden/>
          </w:rPr>
          <w:t>36</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3C7CF9">
          <w:rPr>
            <w:webHidden/>
          </w:rPr>
          <w:t>38</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3C7CF9">
          <w:rPr>
            <w:webHidden/>
          </w:rPr>
          <w:t>40</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3C7CF9">
          <w:rPr>
            <w:webHidden/>
          </w:rPr>
          <w:t>40</w:t>
        </w:r>
        <w:r w:rsidR="0051627C">
          <w:rPr>
            <w:webHidden/>
          </w:rPr>
          <w:fldChar w:fldCharType="end"/>
        </w:r>
      </w:hyperlink>
    </w:p>
    <w:p w:rsidR="007B586E" w:rsidRPr="00EC12FE" w:rsidRDefault="0051627C">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1" w:name="_Toc398122914"/>
      <w:bookmarkStart w:id="372" w:name="_Toc103401411"/>
      <w:r w:rsidRPr="00EC12FE">
        <w:rPr>
          <w:szCs w:val="28"/>
        </w:rPr>
        <w:lastRenderedPageBreak/>
        <w:t xml:space="preserve">1. </w:t>
      </w:r>
      <w:r w:rsidRPr="00EC12FE">
        <w:rPr>
          <w:szCs w:val="28"/>
        </w:rPr>
        <w:tab/>
        <w:t>Margin of Preference</w:t>
      </w:r>
      <w:bookmarkEnd w:id="371"/>
      <w:r w:rsidRPr="00EC12FE">
        <w:rPr>
          <w:szCs w:val="28"/>
        </w:rPr>
        <w:t xml:space="preserve"> </w:t>
      </w:r>
    </w:p>
    <w:p w:rsidR="00B50534" w:rsidRPr="00EC12FE" w:rsidRDefault="00193B2A" w:rsidP="00193B2A">
      <w:pPr>
        <w:pStyle w:val="S3-Header1"/>
        <w:ind w:left="1800"/>
        <w:rPr>
          <w:b w:val="0"/>
          <w:sz w:val="24"/>
          <w:szCs w:val="24"/>
        </w:rPr>
      </w:pPr>
      <w:bookmarkStart w:id="373" w:name="_Toc325555957"/>
      <w:bookmarkStart w:id="374" w:name="_Toc398122915"/>
      <w:r>
        <w:rPr>
          <w:b w:val="0"/>
          <w:sz w:val="24"/>
          <w:szCs w:val="24"/>
        </w:rPr>
        <w:t>Not Applicable.</w:t>
      </w:r>
      <w:bookmarkStart w:id="375" w:name="_Toc325555963"/>
      <w:bookmarkEnd w:id="373"/>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4"/>
      <w:bookmarkEnd w:id="375"/>
    </w:p>
    <w:p w:rsidR="007B586E" w:rsidRPr="00EC12FE" w:rsidRDefault="00B53626" w:rsidP="00B50534">
      <w:pPr>
        <w:pStyle w:val="S3-Header1"/>
      </w:pPr>
      <w:bookmarkStart w:id="376" w:name="_Toc398122916"/>
      <w:r w:rsidRPr="00EC12FE">
        <w:t>2</w:t>
      </w:r>
      <w:r w:rsidR="007B586E" w:rsidRPr="00EC12FE">
        <w:t>.</w:t>
      </w:r>
      <w:r w:rsidR="007B586E" w:rsidRPr="00EC12FE">
        <w:tab/>
        <w:t>Evaluation</w:t>
      </w:r>
      <w:bookmarkEnd w:id="372"/>
      <w:bookmarkEnd w:id="376"/>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7" w:name="_Toc78774484"/>
      <w:bookmarkStart w:id="378" w:name="_Toc103401412"/>
      <w:bookmarkStart w:id="379" w:name="_Toc398122917"/>
      <w:r w:rsidRPr="00EC12FE">
        <w:rPr>
          <w:noProof/>
        </w:rPr>
        <w:t>2</w:t>
      </w:r>
      <w:r w:rsidR="007B586E" w:rsidRPr="00EC12FE">
        <w:rPr>
          <w:noProof/>
        </w:rPr>
        <w:t>.1</w:t>
      </w:r>
      <w:r w:rsidR="007B586E" w:rsidRPr="00EC12FE">
        <w:rPr>
          <w:noProof/>
        </w:rPr>
        <w:tab/>
        <w:t>Adequacy of Technical Proposal</w:t>
      </w:r>
      <w:bookmarkEnd w:id="377"/>
      <w:bookmarkEnd w:id="378"/>
      <w:bookmarkEnd w:id="379"/>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0" w:name="_Toc78774485"/>
      <w:bookmarkStart w:id="381" w:name="_Toc101516509"/>
      <w:bookmarkStart w:id="382"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0"/>
      <w:bookmarkEnd w:id="381"/>
      <w:bookmarkEnd w:id="382"/>
    </w:p>
    <w:p w:rsidR="007B586E" w:rsidRDefault="00220722" w:rsidP="00193B2A">
      <w:pPr>
        <w:pStyle w:val="S3-Heading2"/>
        <w:ind w:left="1440"/>
        <w:rPr>
          <w:noProof/>
        </w:rPr>
      </w:pPr>
      <w:bookmarkStart w:id="383" w:name="_Toc78774486"/>
      <w:bookmarkStart w:id="384" w:name="_Toc103401414"/>
      <w:bookmarkStart w:id="385" w:name="_Toc398122918"/>
      <w:r w:rsidRPr="00EC12FE">
        <w:rPr>
          <w:noProof/>
        </w:rPr>
        <w:t>2</w:t>
      </w:r>
      <w:r w:rsidR="007B586E" w:rsidRPr="00EC12FE">
        <w:rPr>
          <w:noProof/>
        </w:rPr>
        <w:t>.2</w:t>
      </w:r>
      <w:r w:rsidR="007B586E" w:rsidRPr="00EC12FE">
        <w:rPr>
          <w:noProof/>
        </w:rPr>
        <w:tab/>
        <w:t>Multiple Contracts</w:t>
      </w:r>
      <w:bookmarkEnd w:id="383"/>
      <w:bookmarkEnd w:id="384"/>
      <w:bookmarkEnd w:id="385"/>
    </w:p>
    <w:p w:rsidR="00193B2A" w:rsidRPr="00EC12FE" w:rsidRDefault="00193B2A" w:rsidP="00193B2A">
      <w:pPr>
        <w:pStyle w:val="S3-Header1"/>
        <w:ind w:left="2160"/>
        <w:rPr>
          <w:b w:val="0"/>
          <w:sz w:val="24"/>
          <w:szCs w:val="24"/>
        </w:rPr>
      </w:pPr>
      <w:bookmarkStart w:id="386"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6"/>
    </w:p>
    <w:p w:rsidR="007B586E" w:rsidRPr="00EC12FE" w:rsidRDefault="00220722" w:rsidP="00193B2A">
      <w:pPr>
        <w:pStyle w:val="S3-Heading2"/>
        <w:ind w:left="1440"/>
        <w:rPr>
          <w:noProof/>
        </w:rPr>
      </w:pPr>
      <w:bookmarkStart w:id="387" w:name="_Toc78774488"/>
      <w:bookmarkStart w:id="388" w:name="_Toc103401416"/>
      <w:bookmarkStart w:id="389"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7"/>
      <w:bookmarkEnd w:id="388"/>
      <w:r w:rsidRPr="00EC12FE">
        <w:rPr>
          <w:noProof/>
        </w:rPr>
        <w:t>s</w:t>
      </w:r>
      <w:bookmarkEnd w:id="389"/>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0" w:name="_Toc78774490"/>
      <w:bookmarkStart w:id="391" w:name="_Toc103401418"/>
      <w:bookmarkStart w:id="392" w:name="_Toc398122921"/>
      <w:r w:rsidRPr="00EC12FE">
        <w:rPr>
          <w:noProof/>
        </w:rPr>
        <w:t>2</w:t>
      </w:r>
      <w:r w:rsidR="007B586E" w:rsidRPr="00EC12FE">
        <w:rPr>
          <w:noProof/>
        </w:rPr>
        <w:t>.4</w:t>
      </w:r>
      <w:r w:rsidR="007B586E" w:rsidRPr="00EC12FE">
        <w:rPr>
          <w:noProof/>
        </w:rPr>
        <w:tab/>
        <w:t>Technical Alternatives</w:t>
      </w:r>
      <w:bookmarkEnd w:id="390"/>
      <w:bookmarkEnd w:id="391"/>
      <w:bookmarkEnd w:id="392"/>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3" w:name="_Toc398122922"/>
      <w:r w:rsidRPr="00EC12FE">
        <w:rPr>
          <w:noProof/>
        </w:rPr>
        <w:t>2.5</w:t>
      </w:r>
      <w:r w:rsidRPr="00EC12FE">
        <w:rPr>
          <w:noProof/>
        </w:rPr>
        <w:tab/>
        <w:t>Specialized Subcontractors</w:t>
      </w:r>
      <w:bookmarkEnd w:id="393"/>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2"/>
          <w:headerReference w:type="default" r:id="rId23"/>
          <w:footerReference w:type="even" r:id="rId24"/>
          <w:footerReference w:type="default" r:id="rId25"/>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4" w:name="_Toc103401422"/>
      <w:bookmarkStart w:id="395" w:name="_Toc398122923"/>
      <w:r w:rsidRPr="00EC12FE">
        <w:lastRenderedPageBreak/>
        <w:t>3</w:t>
      </w:r>
      <w:r w:rsidR="007B586E" w:rsidRPr="00EC12FE">
        <w:t>.</w:t>
      </w:r>
      <w:r w:rsidR="007B586E" w:rsidRPr="00EC12FE">
        <w:tab/>
        <w:t>Qualification</w:t>
      </w:r>
      <w:bookmarkEnd w:id="394"/>
      <w:bookmarkEnd w:id="3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262"/>
        <w:gridCol w:w="306"/>
        <w:gridCol w:w="3051"/>
        <w:gridCol w:w="1525"/>
        <w:gridCol w:w="1678"/>
        <w:gridCol w:w="1525"/>
        <w:gridCol w:w="1432"/>
        <w:gridCol w:w="1798"/>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6"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7" w:name="_Toc107899636"/>
            <w:bookmarkStart w:id="398" w:name="_Toc398122924"/>
            <w:r w:rsidRPr="00EC12FE">
              <w:t>1. Eligibility</w:t>
            </w:r>
            <w:bookmarkEnd w:id="397"/>
            <w:bookmarkEnd w:id="398"/>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399" w:name="_Toc107899637"/>
            <w:r>
              <w:lastRenderedPageBreak/>
              <w:br w:type="page"/>
            </w:r>
            <w:r>
              <w:rPr>
                <w:b w:val="0"/>
                <w:bCs w:val="0"/>
              </w:rPr>
              <w:br w:type="page"/>
            </w:r>
            <w:bookmarkStart w:id="400" w:name="_Toc398122925"/>
            <w:r w:rsidRPr="00EC12FE">
              <w:t>2. Historical Contract Non-Performance</w:t>
            </w:r>
            <w:bookmarkEnd w:id="399"/>
            <w:bookmarkEnd w:id="400"/>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0316B">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0316B">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w:t>
            </w:r>
            <w:r w:rsidRPr="00EC12FE">
              <w:rPr>
                <w:rFonts w:ascii="Arial" w:hAnsi="Arial" w:cs="Arial"/>
                <w:sz w:val="20"/>
                <w:szCs w:val="20"/>
              </w:rPr>
              <w:lastRenderedPageBreak/>
              <w:t>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lastRenderedPageBreak/>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1" w:name="_Toc107899638"/>
            <w:bookmarkStart w:id="402" w:name="_Toc398122926"/>
            <w:r w:rsidRPr="00EC12FE">
              <w:lastRenderedPageBreak/>
              <w:t>3. Financial Situation</w:t>
            </w:r>
            <w:bookmarkEnd w:id="401"/>
            <w:r w:rsidRPr="00EC12FE">
              <w:t xml:space="preserve"> and Performance</w:t>
            </w:r>
            <w:bookmarkEnd w:id="402"/>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5C5A06">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713CBD">
              <w:rPr>
                <w:rFonts w:ascii="Arial" w:hAnsi="Arial" w:cs="Arial"/>
                <w:b/>
                <w:i/>
                <w:sz w:val="19"/>
                <w:szCs w:val="19"/>
              </w:rPr>
              <w:t>2</w:t>
            </w:r>
            <w:r w:rsidRPr="002B244E">
              <w:rPr>
                <w:rFonts w:ascii="Arial" w:hAnsi="Arial" w:cs="Arial"/>
                <w:b/>
                <w:i/>
                <w:sz w:val="19"/>
                <w:szCs w:val="19"/>
              </w:rPr>
              <w:t>,</w:t>
            </w:r>
            <w:r w:rsidR="005C5A06">
              <w:rPr>
                <w:rFonts w:ascii="Arial" w:hAnsi="Arial" w:cs="Arial"/>
                <w:b/>
                <w:i/>
                <w:sz w:val="19"/>
                <w:szCs w:val="19"/>
              </w:rPr>
              <w:t>0</w:t>
            </w:r>
            <w:r>
              <w:rPr>
                <w:rFonts w:ascii="Arial" w:hAnsi="Arial" w:cs="Arial"/>
                <w:b/>
                <w:i/>
                <w:sz w:val="19"/>
                <w:szCs w:val="19"/>
              </w:rPr>
              <w:t>00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DC79E8">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713CBD">
              <w:rPr>
                <w:rFonts w:ascii="Arial" w:hAnsi="Arial" w:cs="Arial"/>
                <w:b/>
                <w:i/>
                <w:sz w:val="19"/>
                <w:szCs w:val="19"/>
              </w:rPr>
              <w:lastRenderedPageBreak/>
              <w:t>7</w:t>
            </w:r>
            <w:r w:rsidRPr="002B244E">
              <w:rPr>
                <w:rFonts w:ascii="Arial" w:hAnsi="Arial" w:cs="Arial"/>
                <w:b/>
                <w:i/>
                <w:sz w:val="19"/>
                <w:szCs w:val="19"/>
              </w:rPr>
              <w:t>,</w:t>
            </w:r>
            <w:r w:rsidR="00DC79E8">
              <w:rPr>
                <w:rFonts w:ascii="Arial" w:hAnsi="Arial" w:cs="Arial"/>
                <w:b/>
                <w:i/>
                <w:sz w:val="19"/>
                <w:szCs w:val="19"/>
              </w:rPr>
              <w:t>0</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3" w:name="_Toc107899639"/>
            <w:bookmarkStart w:id="404" w:name="_Toc398122927"/>
            <w:r w:rsidRPr="00EC12FE">
              <w:lastRenderedPageBreak/>
              <w:t>4. Experience</w:t>
            </w:r>
            <w:bookmarkEnd w:id="403"/>
            <w:bookmarkEnd w:id="404"/>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713CBD">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5" w:name="_Ref303691044"/>
            <w:r w:rsidRPr="00EC12FE">
              <w:rPr>
                <w:rFonts w:ascii="Arial" w:hAnsi="Arial" w:cs="Arial"/>
                <w:sz w:val="20"/>
                <w:szCs w:val="20"/>
                <w:vertAlign w:val="superscript"/>
              </w:rPr>
              <w:footnoteReference w:id="11"/>
            </w:r>
            <w:bookmarkEnd w:id="405"/>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713CBD">
              <w:rPr>
                <w:rFonts w:ascii="Arial" w:hAnsi="Arial" w:cs="Arial"/>
                <w:b/>
                <w:i/>
                <w:sz w:val="20"/>
                <w:szCs w:val="20"/>
              </w:rPr>
              <w:t>3</w:t>
            </w:r>
            <w:r w:rsidRPr="003D623B">
              <w:rPr>
                <w:rFonts w:ascii="Arial" w:hAnsi="Arial" w:cs="Arial"/>
                <w:b/>
                <w:i/>
                <w:sz w:val="20"/>
                <w:szCs w:val="20"/>
              </w:rPr>
              <w:t>,</w:t>
            </w:r>
            <w:r w:rsidR="00713CBD">
              <w:rPr>
                <w:rFonts w:ascii="Arial" w:hAnsi="Arial" w:cs="Arial"/>
                <w:b/>
                <w:i/>
                <w:sz w:val="20"/>
                <w:szCs w:val="20"/>
              </w:rPr>
              <w:t>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713CBD">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proofErr w:type="spellStart"/>
            <w:r w:rsidR="00713CBD">
              <w:rPr>
                <w:rFonts w:ascii="Arial" w:hAnsi="Arial" w:cs="Arial"/>
                <w:i/>
                <w:sz w:val="20"/>
                <w:szCs w:val="20"/>
              </w:rPr>
              <w:t>Harbour</w:t>
            </w:r>
            <w:proofErr w:type="spellEnd"/>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6"/>
          <w:headerReference w:type="default" r:id="rId27"/>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6" w:name="_Toc398122928"/>
      <w:r w:rsidRPr="00EC12FE">
        <w:t>5</w:t>
      </w:r>
      <w:r w:rsidR="008E0952">
        <w:t>.</w:t>
      </w:r>
      <w:r w:rsidRPr="00EC12FE">
        <w:tab/>
        <w:t>Personnel</w:t>
      </w:r>
      <w:bookmarkEnd w:id="406"/>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1574"/>
        <w:gridCol w:w="2128"/>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8E495D" w:rsidP="008E495D">
            <w:r>
              <w:t>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E65194" w:rsidP="008E495D">
            <w:r>
              <w:t>Surveyor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B25AF9" w:rsidP="00AA3EA1">
            <w:pPr>
              <w:rPr>
                <w:rFonts w:cs="MV Boli"/>
                <w:lang w:bidi="dv-MV"/>
              </w:rPr>
            </w:pPr>
          </w:p>
        </w:tc>
        <w:tc>
          <w:tcPr>
            <w:tcW w:w="1574"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c>
          <w:tcPr>
            <w:tcW w:w="2128"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7" w:name="_Toc398122929"/>
      <w:r w:rsidRPr="00EC12FE">
        <w:t>6.</w:t>
      </w:r>
      <w:r w:rsidRPr="00EC12FE">
        <w:tab/>
        <w:t>Equipment</w:t>
      </w:r>
      <w:bookmarkEnd w:id="407"/>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E65194" w:rsidP="008E495D">
            <w:pPr>
              <w:jc w:val="both"/>
            </w:pPr>
            <w:r>
              <w:t>Truck</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6"/>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8"/>
          <w:headerReference w:type="default" r:id="rId29"/>
          <w:headerReference w:type="first" r:id="rId30"/>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8" w:name="_Toc372613502"/>
      <w:bookmarkStart w:id="409" w:name="_Toc41971244"/>
      <w:r w:rsidRPr="00EC12FE">
        <w:rPr>
          <w:rFonts w:cs="Arial"/>
        </w:rPr>
        <w:lastRenderedPageBreak/>
        <w:t>Section IV - Bidding Forms</w:t>
      </w:r>
      <w:bookmarkEnd w:id="408"/>
    </w:p>
    <w:bookmarkEnd w:id="409"/>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3C7CF9">
          <w:rPr>
            <w:noProof/>
            <w:webHidden/>
          </w:rPr>
          <w:t>42</w:t>
        </w:r>
        <w:r>
          <w:rPr>
            <w:noProof/>
            <w:webHidden/>
          </w:rPr>
          <w:fldChar w:fldCharType="end"/>
        </w:r>
      </w:hyperlink>
    </w:p>
    <w:p w:rsidR="003531F4" w:rsidRDefault="00A60ECF"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3C7CF9">
          <w:rPr>
            <w:noProof/>
            <w:webHidden/>
          </w:rPr>
          <w:t>45</w:t>
        </w:r>
        <w:r w:rsidR="0051627C">
          <w:rPr>
            <w:noProof/>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3C7CF9">
          <w:rPr>
            <w:webHidden/>
          </w:rPr>
          <w:t>45</w:t>
        </w:r>
        <w:r w:rsidR="0051627C">
          <w:rPr>
            <w:webHidden/>
          </w:rPr>
          <w:fldChar w:fldCharType="end"/>
        </w:r>
      </w:hyperlink>
    </w:p>
    <w:p w:rsidR="003531F4" w:rsidRDefault="00A60ECF"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3C7CF9">
          <w:rPr>
            <w:noProof/>
            <w:webHidden/>
          </w:rPr>
          <w:t>46</w:t>
        </w:r>
        <w:r w:rsidR="0051627C">
          <w:rPr>
            <w:noProof/>
            <w:webHidden/>
          </w:rPr>
          <w:fldChar w:fldCharType="end"/>
        </w:r>
      </w:hyperlink>
    </w:p>
    <w:p w:rsidR="003531F4" w:rsidRDefault="00A60ECF"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3C7CF9">
          <w:rPr>
            <w:noProof/>
            <w:webHidden/>
          </w:rPr>
          <w:t>48</w:t>
        </w:r>
        <w:r w:rsidR="0051627C">
          <w:rPr>
            <w:noProof/>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3C7CF9">
          <w:rPr>
            <w:webHidden/>
          </w:rPr>
          <w:t>48</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3C7CF9">
          <w:rPr>
            <w:webHidden/>
          </w:rPr>
          <w:t>49</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3C7CF9">
          <w:rPr>
            <w:webHidden/>
          </w:rPr>
          <w:t>51</w:t>
        </w:r>
        <w:r w:rsidR="0051627C">
          <w:rPr>
            <w:webHidden/>
          </w:rPr>
          <w:fldChar w:fldCharType="end"/>
        </w:r>
      </w:hyperlink>
    </w:p>
    <w:p w:rsidR="003531F4" w:rsidRDefault="00A60ECF"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3C7CF9">
          <w:rPr>
            <w:noProof/>
            <w:webHidden/>
          </w:rPr>
          <w:t>52</w:t>
        </w:r>
        <w:r w:rsidR="0051627C">
          <w:rPr>
            <w:noProof/>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3C7CF9">
          <w:rPr>
            <w:webHidden/>
          </w:rPr>
          <w:t>53</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3C7CF9">
          <w:rPr>
            <w:webHidden/>
          </w:rPr>
          <w:t>54</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3C7CF9">
          <w:rPr>
            <w:webHidden/>
          </w:rPr>
          <w:t>55</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3C7CF9">
          <w:rPr>
            <w:webHidden/>
          </w:rPr>
          <w:t>56</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3C7CF9">
          <w:rPr>
            <w:webHidden/>
          </w:rPr>
          <w:t>57</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3C7CF9">
          <w:rPr>
            <w:webHidden/>
          </w:rPr>
          <w:t>59</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3C7CF9">
          <w:rPr>
            <w:webHidden/>
          </w:rPr>
          <w:t>60</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3C7CF9">
          <w:rPr>
            <w:webHidden/>
          </w:rPr>
          <w:t>61</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3C7CF9">
          <w:rPr>
            <w:webHidden/>
          </w:rPr>
          <w:t>62</w:t>
        </w:r>
        <w:r w:rsidR="0051627C">
          <w:rPr>
            <w:webHidden/>
          </w:rPr>
          <w:fldChar w:fldCharType="end"/>
        </w:r>
      </w:hyperlink>
    </w:p>
    <w:p w:rsidR="003531F4" w:rsidRDefault="00A60ECF">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3C7CF9">
          <w:rPr>
            <w:webHidden/>
          </w:rPr>
          <w:t>64</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0" w:name="_Toc108950330"/>
      <w:bookmarkStart w:id="411" w:name="_Toc398122862"/>
      <w:r w:rsidRPr="00EC12FE">
        <w:lastRenderedPageBreak/>
        <w:t>Letter of Bid</w:t>
      </w:r>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7B586E" w:rsidRPr="00EC12FE">
        <w:tc>
          <w:tcPr>
            <w:tcW w:w="9864" w:type="dxa"/>
          </w:tcPr>
          <w:p w:rsidR="007B586E" w:rsidRPr="00EC12FE" w:rsidRDefault="007B586E">
            <w:pPr>
              <w:rPr>
                <w:i/>
              </w:rPr>
            </w:pPr>
            <w:bookmarkStart w:id="412" w:name="_Toc108949930"/>
            <w:bookmarkStart w:id="413"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2"/>
    <w:bookmarkEnd w:id="413"/>
    <w:p w:rsidR="00E833ED" w:rsidRPr="00EC12FE" w:rsidRDefault="00E833ED" w:rsidP="00E833ED">
      <w:pPr>
        <w:tabs>
          <w:tab w:val="right" w:pos="9000"/>
        </w:tabs>
      </w:pPr>
    </w:p>
    <w:p w:rsidR="00372302" w:rsidRPr="00EC12FE" w:rsidRDefault="00372302" w:rsidP="00372302">
      <w:pPr>
        <w:tabs>
          <w:tab w:val="right" w:pos="9000"/>
        </w:tabs>
      </w:pPr>
      <w:bookmarkStart w:id="414" w:name="_Toc482500892"/>
      <w:r w:rsidRPr="00EC12FE">
        <w:t xml:space="preserve">Date: </w:t>
      </w:r>
      <w:r w:rsidRPr="00A44519">
        <w:rPr>
          <w:b/>
          <w:i/>
        </w:rPr>
        <w:t>[insert date (as day, month and year) of Bid Submission]</w:t>
      </w:r>
    </w:p>
    <w:p w:rsidR="00372302" w:rsidRPr="00EC12FE" w:rsidRDefault="00A071DB" w:rsidP="00713CBD">
      <w:pPr>
        <w:tabs>
          <w:tab w:val="right" w:pos="9000"/>
        </w:tabs>
      </w:pPr>
      <w:r>
        <w:t>N</w:t>
      </w:r>
      <w:r w:rsidR="00372302" w:rsidRPr="00EC12FE">
        <w:t xml:space="preserve">CB No.: </w:t>
      </w:r>
      <w:r w:rsidRPr="00A071DB">
        <w:rPr>
          <w:b/>
          <w:u w:val="single"/>
        </w:rPr>
        <w:t>IFB No.: 0</w:t>
      </w:r>
      <w:r w:rsidR="00713CBD">
        <w:rPr>
          <w:b/>
          <w:u w:val="single"/>
        </w:rPr>
        <w:t>19</w:t>
      </w:r>
      <w:r w:rsidRPr="00A071DB">
        <w:rPr>
          <w:b/>
          <w:u w:val="single"/>
        </w:rPr>
        <w:t>/</w:t>
      </w:r>
      <w:r w:rsidR="00922991">
        <w:rPr>
          <w:b/>
          <w:u w:val="single"/>
        </w:rPr>
        <w:t>4427-MAL</w:t>
      </w:r>
    </w:p>
    <w:p w:rsidR="00372302" w:rsidRPr="00EC12FE" w:rsidRDefault="00372302" w:rsidP="003C7CF9">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E235A4">
        <w:rPr>
          <w:b/>
          <w:i/>
        </w:rPr>
        <w:t>193</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713CBD">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713CBD" w:rsidRPr="00713CBD">
        <w:rPr>
          <w:b/>
          <w:bCs/>
          <w:u w:val="single"/>
        </w:rPr>
        <w:t xml:space="preserve">Upgrading of </w:t>
      </w:r>
      <w:proofErr w:type="spellStart"/>
      <w:r w:rsidR="00713CBD" w:rsidRPr="00713CBD">
        <w:rPr>
          <w:b/>
          <w:bCs/>
          <w:u w:val="single"/>
        </w:rPr>
        <w:t>Harbour</w:t>
      </w:r>
      <w:proofErr w:type="spellEnd"/>
      <w:r w:rsidR="00713CBD" w:rsidRPr="00713CBD">
        <w:rPr>
          <w:b/>
          <w:bCs/>
          <w:u w:val="single"/>
        </w:rPr>
        <w:t xml:space="preserve"> Seawall in</w:t>
      </w:r>
      <w:r w:rsidR="00922991" w:rsidRPr="00713CBD">
        <w:rPr>
          <w:b/>
          <w:bCs/>
          <w:u w:val="single"/>
        </w:rPr>
        <w:t xml:space="preserve"> </w:t>
      </w:r>
      <w:proofErr w:type="spellStart"/>
      <w:r w:rsidR="00922991" w:rsidRPr="00713CBD">
        <w:rPr>
          <w:b/>
          <w:bCs/>
          <w:u w:val="single"/>
        </w:rPr>
        <w:t>R</w:t>
      </w:r>
      <w:r w:rsidR="00245258" w:rsidRPr="00713CBD">
        <w:rPr>
          <w:b/>
          <w:bCs/>
          <w:u w:val="single"/>
        </w:rPr>
        <w:t>.</w:t>
      </w:r>
      <w:r w:rsidR="00922991" w:rsidRPr="00713CBD">
        <w:rPr>
          <w:b/>
          <w:bCs/>
          <w:u w:val="single"/>
        </w:rPr>
        <w:t>Vandhoo</w:t>
      </w:r>
      <w:proofErr w:type="spellEnd"/>
      <w:r w:rsidR="003C7CF9">
        <w:rPr>
          <w:b/>
          <w:bCs/>
          <w:u w:val="single"/>
        </w:rPr>
        <w:t xml:space="preserve"> </w:t>
      </w:r>
      <w:r w:rsidR="00E235A4">
        <w:rPr>
          <w:b/>
          <w:bCs/>
          <w:u w:val="single"/>
        </w:rPr>
        <w:t>–</w:t>
      </w:r>
      <w:r w:rsidR="003C7CF9">
        <w:rPr>
          <w:b/>
          <w:bCs/>
          <w:u w:val="single"/>
        </w:rPr>
        <w:t xml:space="preserve"> Retender</w:t>
      </w:r>
      <w:r w:rsidR="00E235A4">
        <w:rPr>
          <w:b/>
          <w:bCs/>
          <w:u w:val="single"/>
        </w:rPr>
        <w:t xml:space="preserve"> 2</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7" w:name="_Toc108950332"/>
      <w:r w:rsidR="00C010A5" w:rsidRPr="00EC12FE">
        <w:t xml:space="preserve"> </w:t>
      </w:r>
      <w:r w:rsidR="007B586E" w:rsidRPr="00EC12FE">
        <w:t>Schedules</w:t>
      </w:r>
      <w:bookmarkEnd w:id="417"/>
      <w:r w:rsidR="00C010A5" w:rsidRPr="00EC12FE">
        <w:t>.</w:t>
      </w:r>
    </w:p>
    <w:p w:rsidR="00C010A5" w:rsidRPr="00EC12FE" w:rsidRDefault="00C010A5" w:rsidP="00C010A5">
      <w:pPr>
        <w:pStyle w:val="S4-header1"/>
      </w:pPr>
      <w:r w:rsidRPr="00EC12FE">
        <w:br w:type="page"/>
      </w:r>
      <w:bookmarkStart w:id="418" w:name="_Toc398122863"/>
      <w:r w:rsidRPr="00EC12FE">
        <w:lastRenderedPageBreak/>
        <w:t>Schedules</w:t>
      </w:r>
      <w:bookmarkEnd w:id="418"/>
    </w:p>
    <w:p w:rsidR="00F70B29" w:rsidRPr="00EC12FE" w:rsidRDefault="007B586E" w:rsidP="00C010A5">
      <w:pPr>
        <w:pStyle w:val="S4-Header2"/>
      </w:pPr>
      <w:bookmarkStart w:id="419" w:name="_Toc398122864"/>
      <w:bookmarkStart w:id="420" w:name="_Toc108950333"/>
      <w:bookmarkStart w:id="421" w:name="_Toc138144061"/>
      <w:r w:rsidRPr="00EC12FE">
        <w:t>Bill of Quantities</w:t>
      </w:r>
      <w:bookmarkEnd w:id="419"/>
      <w:r w:rsidR="00DE2834" w:rsidRPr="00EC12FE">
        <w:t xml:space="preserve"> </w:t>
      </w:r>
    </w:p>
    <w:bookmarkEnd w:id="420"/>
    <w:bookmarkEnd w:id="421"/>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2" w:name="_Toc41971550"/>
            <w:bookmarkStart w:id="423" w:name="_Toc125871319"/>
            <w:bookmarkStart w:id="424" w:name="_Toc139856167"/>
            <w:bookmarkStart w:id="425" w:name="_Toc398122865"/>
            <w:r w:rsidRPr="00EC12FE">
              <w:rPr>
                <w:iCs/>
              </w:rPr>
              <w:t>Form</w:t>
            </w:r>
            <w:r w:rsidRPr="00EC12FE">
              <w:t xml:space="preserve"> of Bid Security</w:t>
            </w:r>
            <w:bookmarkEnd w:id="422"/>
            <w:bookmarkEnd w:id="423"/>
            <w:r w:rsidRPr="00EC12FE">
              <w:t xml:space="preserve"> (Bank Guarantee)</w:t>
            </w:r>
            <w:bookmarkEnd w:id="424"/>
            <w:bookmarkEnd w:id="425"/>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6" w:name="_Toc398122866"/>
      <w:r w:rsidR="007B586E" w:rsidRPr="00EC12FE">
        <w:lastRenderedPageBreak/>
        <w:t>Technical Proposal</w:t>
      </w:r>
      <w:bookmarkEnd w:id="426"/>
    </w:p>
    <w:p w:rsidR="007B586E" w:rsidRPr="00EC12FE" w:rsidRDefault="007B586E">
      <w:pPr>
        <w:pStyle w:val="S4-Header2"/>
      </w:pPr>
      <w:bookmarkStart w:id="427" w:name="_Toc138144062"/>
      <w:bookmarkStart w:id="428" w:name="_Toc398122867"/>
      <w:r w:rsidRPr="00EC12FE">
        <w:t>Technical Proposal Forms</w:t>
      </w:r>
      <w:bookmarkEnd w:id="427"/>
      <w:bookmarkEnd w:id="428"/>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29" w:name="_Toc138144063"/>
      <w:bookmarkStart w:id="430" w:name="_Toc398122868"/>
      <w:r w:rsidRPr="00EC12FE">
        <w:lastRenderedPageBreak/>
        <w:t xml:space="preserve">Forms for </w:t>
      </w:r>
      <w:r w:rsidRPr="00EC12FE">
        <w:rPr>
          <w:szCs w:val="28"/>
        </w:rPr>
        <w:t>Personnel</w:t>
      </w:r>
      <w:bookmarkEnd w:id="429"/>
      <w:bookmarkEnd w:id="430"/>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1" w:name="_Toc138144064"/>
      <w:bookmarkStart w:id="432" w:name="_Toc398122869"/>
      <w:r w:rsidRPr="00EC12FE">
        <w:lastRenderedPageBreak/>
        <w:t>Forms for Equipment</w:t>
      </w:r>
      <w:bookmarkEnd w:id="431"/>
      <w:bookmarkEnd w:id="432"/>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3" w:name="_Toc398122870"/>
      <w:r w:rsidRPr="00EC12FE">
        <w:lastRenderedPageBreak/>
        <w:t>Bidder’s Qualification</w:t>
      </w:r>
      <w:bookmarkEnd w:id="433"/>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4" w:name="_Toc398122871"/>
      <w:bookmarkStart w:id="435" w:name="_Toc78273052"/>
      <w:bookmarkStart w:id="436" w:name="_Toc108950346"/>
      <w:bookmarkEnd w:id="414"/>
      <w:r w:rsidR="000B3397" w:rsidRPr="00EC12FE">
        <w:rPr>
          <w:szCs w:val="32"/>
        </w:rPr>
        <w:lastRenderedPageBreak/>
        <w:t>Form ELI -1.1</w:t>
      </w:r>
      <w:r w:rsidR="00301412" w:rsidRPr="00EC12FE">
        <w:rPr>
          <w:szCs w:val="32"/>
        </w:rPr>
        <w:t xml:space="preserve">: </w:t>
      </w:r>
      <w:bookmarkStart w:id="437" w:name="_Toc108424563"/>
      <w:r w:rsidR="000B3397" w:rsidRPr="00EC12FE">
        <w:t>Bidder Information Form</w:t>
      </w:r>
      <w:bookmarkEnd w:id="437"/>
      <w:bookmarkEnd w:id="434"/>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5"/>
      <w:bookmarkEnd w:id="436"/>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8" w:name="_Toc398122872"/>
      <w:bookmarkStart w:id="439" w:name="_Toc78273053"/>
      <w:bookmarkStart w:id="440"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8"/>
      <w:r w:rsidR="000E6189" w:rsidRPr="00EC12FE">
        <w:t xml:space="preserve"> </w:t>
      </w:r>
    </w:p>
    <w:p w:rsidR="000E6189" w:rsidRPr="00EC12FE" w:rsidRDefault="000E6189" w:rsidP="00301412">
      <w:pPr>
        <w:jc w:val="center"/>
      </w:pPr>
      <w:r w:rsidRPr="00EC12FE">
        <w:t>(</w:t>
      </w:r>
      <w:proofErr w:type="gramStart"/>
      <w:r w:rsidRPr="00EC12FE">
        <w:t>to</w:t>
      </w:r>
      <w:proofErr w:type="gramEnd"/>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39"/>
    <w:bookmarkEnd w:id="440"/>
    <w:p w:rsidR="007B586E" w:rsidRPr="00EC12FE" w:rsidRDefault="007B586E"/>
    <w:p w:rsidR="000B3397" w:rsidRPr="00EC12FE" w:rsidRDefault="007B586E" w:rsidP="00301412">
      <w:pPr>
        <w:pStyle w:val="S4-Header2"/>
        <w:rPr>
          <w:bCs/>
          <w:spacing w:val="10"/>
          <w:szCs w:val="32"/>
        </w:rPr>
      </w:pPr>
      <w:r w:rsidRPr="00EC12FE">
        <w:br w:type="page"/>
      </w:r>
      <w:bookmarkStart w:id="441" w:name="_Toc398122873"/>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1"/>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2" w:name="_Toc125873866"/>
      <w:bookmarkStart w:id="443" w:name="_Toc398122874"/>
      <w:r w:rsidRPr="00EC12FE">
        <w:rPr>
          <w:szCs w:val="32"/>
        </w:rPr>
        <w:lastRenderedPageBreak/>
        <w:t>Form CCC</w:t>
      </w:r>
      <w:bookmarkEnd w:id="442"/>
      <w:r w:rsidR="00301412" w:rsidRPr="00EC12FE">
        <w:rPr>
          <w:szCs w:val="32"/>
        </w:rPr>
        <w:t xml:space="preserve">: </w:t>
      </w:r>
      <w:bookmarkStart w:id="444" w:name="_Toc41971547"/>
      <w:bookmarkStart w:id="445" w:name="_Toc125871312"/>
      <w:bookmarkStart w:id="446" w:name="_Toc127160596"/>
      <w:bookmarkStart w:id="447" w:name="_Toc138144068"/>
      <w:r w:rsidRPr="00EC12FE">
        <w:t>Current Contract Commitments / Works in Progress</w:t>
      </w:r>
      <w:bookmarkEnd w:id="444"/>
      <w:bookmarkEnd w:id="445"/>
      <w:bookmarkEnd w:id="446"/>
      <w:bookmarkEnd w:id="447"/>
      <w:bookmarkEnd w:id="443"/>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46"/>
        <w:gridCol w:w="1666"/>
        <w:gridCol w:w="1851"/>
        <w:gridCol w:w="1851"/>
        <w:gridCol w:w="1851"/>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pP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010" w:type="pct"/>
            <w:tcBorders>
              <w:top w:val="single" w:sz="6" w:space="0" w:color="auto"/>
              <w:lef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8" w:name="_Toc108424566"/>
      <w:bookmarkStart w:id="449" w:name="_Toc398122875"/>
      <w:bookmarkStart w:id="450" w:name="_Toc127160597"/>
      <w:bookmarkStart w:id="451" w:name="_Toc138144069"/>
      <w:bookmarkStart w:id="452"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8"/>
      <w:r w:rsidR="000B3397" w:rsidRPr="00EC12FE">
        <w:t xml:space="preserve"> and Performance</w:t>
      </w:r>
      <w:bookmarkEnd w:id="44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6"/>
        <w:gridCol w:w="1649"/>
        <w:gridCol w:w="1643"/>
        <w:gridCol w:w="1651"/>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lastRenderedPageBreak/>
        <w:t>Specify sources of finance to meet the cash flow requirements on works currently in 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0"/>
    <w:bookmarkEnd w:id="451"/>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3" w:name="_Toc498849282"/>
      <w:bookmarkStart w:id="454" w:name="_Toc498850121"/>
      <w:bookmarkStart w:id="455" w:name="_Toc498851726"/>
      <w:bookmarkStart w:id="456" w:name="_Toc4390861"/>
      <w:bookmarkStart w:id="457" w:name="_Toc4405766"/>
      <w:bookmarkStart w:id="458" w:name="_Toc23215169"/>
      <w:bookmarkEnd w:id="453"/>
      <w:bookmarkEnd w:id="454"/>
      <w:bookmarkEnd w:id="455"/>
    </w:p>
    <w:p w:rsidR="000B3397" w:rsidRPr="00EC12FE" w:rsidRDefault="000B3397" w:rsidP="00EE7B1C">
      <w:pPr>
        <w:pStyle w:val="S4-Header2"/>
      </w:pPr>
      <w:bookmarkStart w:id="459" w:name="_Toc398122876"/>
      <w:r w:rsidRPr="00EC12FE">
        <w:lastRenderedPageBreak/>
        <w:t>Form FIN - 3.2</w:t>
      </w:r>
      <w:r w:rsidR="00301412" w:rsidRPr="00EC12FE">
        <w:t xml:space="preserve">: </w:t>
      </w:r>
      <w:bookmarkStart w:id="460" w:name="_Toc108424567"/>
      <w:r w:rsidRPr="00EC12FE">
        <w:t>Average Annual Construction Turnover</w:t>
      </w:r>
      <w:bookmarkEnd w:id="460"/>
      <w:bookmarkEnd w:id="459"/>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1108"/>
        <w:gridCol w:w="2096"/>
        <w:gridCol w:w="1979"/>
        <w:gridCol w:w="2507"/>
      </w:tblGrid>
      <w:tr w:rsidR="000B3397" w:rsidRPr="00EC12FE" w:rsidTr="00AE3FF7">
        <w:tc>
          <w:tcPr>
            <w:tcW w:w="2712" w:type="dxa"/>
            <w:gridSpan w:val="2"/>
          </w:tcPr>
          <w:p w:rsidR="000B3397" w:rsidRPr="00EC12FE" w:rsidRDefault="000B3397" w:rsidP="00AE3FF7">
            <w:pPr>
              <w:spacing w:before="40" w:after="120"/>
              <w:jc w:val="center"/>
              <w:rPr>
                <w:b/>
                <w:bCs/>
                <w:spacing w:val="-2"/>
              </w:rPr>
            </w:pPr>
          </w:p>
        </w:tc>
        <w:tc>
          <w:tcPr>
            <w:tcW w:w="6864" w:type="dxa"/>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BB01BC">
        <w:tc>
          <w:tcPr>
            <w:tcW w:w="1558" w:type="dxa"/>
            <w:vAlign w:val="center"/>
          </w:tcPr>
          <w:p w:rsidR="000B3397" w:rsidRPr="00EC12FE" w:rsidRDefault="000B3397" w:rsidP="00BB01BC">
            <w:pPr>
              <w:spacing w:before="40" w:after="120"/>
              <w:jc w:val="center"/>
            </w:pPr>
            <w:r w:rsidRPr="00EC12FE">
              <w:rPr>
                <w:b/>
                <w:bCs/>
                <w:spacing w:val="-2"/>
              </w:rPr>
              <w:t>Year</w:t>
            </w:r>
          </w:p>
        </w:tc>
        <w:tc>
          <w:tcPr>
            <w:tcW w:w="3368" w:type="dxa"/>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2042" w:type="dxa"/>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2608" w:type="dxa"/>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AE3FF7">
        <w:tc>
          <w:tcPr>
            <w:tcW w:w="1558" w:type="dxa"/>
          </w:tcPr>
          <w:p w:rsidR="000B3397" w:rsidRPr="00EC12FE" w:rsidRDefault="000B3397" w:rsidP="00AE3FF7">
            <w:pPr>
              <w:spacing w:before="40" w:after="120"/>
            </w:pPr>
            <w:r w:rsidRPr="00EC12FE">
              <w:rPr>
                <w:bCs/>
                <w:i/>
                <w:iCs/>
                <w:spacing w:val="-5"/>
              </w:rPr>
              <w:t>[indicate year]</w:t>
            </w:r>
          </w:p>
        </w:tc>
        <w:tc>
          <w:tcPr>
            <w:tcW w:w="3368" w:type="dxa"/>
            <w:gridSpan w:val="2"/>
          </w:tcPr>
          <w:p w:rsidR="000B3397" w:rsidRPr="00EC12FE" w:rsidRDefault="000B3397" w:rsidP="00AE3FF7">
            <w:pPr>
              <w:spacing w:before="40" w:after="120"/>
            </w:pPr>
            <w:r w:rsidRPr="00EC12FE">
              <w:rPr>
                <w:bCs/>
                <w:i/>
                <w:iCs/>
              </w:rPr>
              <w:t>[insert amount and indicate currency]</w:t>
            </w:r>
          </w:p>
        </w:tc>
        <w:tc>
          <w:tcPr>
            <w:tcW w:w="2042" w:type="dxa"/>
          </w:tcPr>
          <w:p w:rsidR="000B3397" w:rsidRPr="00EC12FE" w:rsidRDefault="000B3397" w:rsidP="00AE3FF7">
            <w:pPr>
              <w:spacing w:before="40" w:after="120"/>
              <w:rPr>
                <w:bCs/>
                <w:i/>
                <w:iCs/>
              </w:rPr>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pPr>
            <w:r w:rsidRPr="00EC12FE">
              <w:rPr>
                <w:bCs/>
                <w:spacing w:val="-2"/>
              </w:rPr>
              <w:t>Average Annual Construction Turnover *</w:t>
            </w: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6"/>
    <w:bookmarkEnd w:id="457"/>
    <w:bookmarkEnd w:id="458"/>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1" w:name="_Toc398122877"/>
      <w:r w:rsidRPr="00EC12FE">
        <w:rPr>
          <w:szCs w:val="32"/>
        </w:rPr>
        <w:lastRenderedPageBreak/>
        <w:t>Form FIN3.3</w:t>
      </w:r>
      <w:bookmarkEnd w:id="452"/>
      <w:r w:rsidR="00DF1785" w:rsidRPr="00EC12FE">
        <w:rPr>
          <w:szCs w:val="32"/>
        </w:rPr>
        <w:t xml:space="preserve">: </w:t>
      </w:r>
      <w:bookmarkStart w:id="462" w:name="_Toc41971549"/>
      <w:bookmarkStart w:id="463" w:name="_Toc125871315"/>
      <w:bookmarkStart w:id="464" w:name="_Toc127160600"/>
      <w:bookmarkStart w:id="465" w:name="_Toc138144071"/>
      <w:r w:rsidRPr="00EC12FE">
        <w:t>Financial Resources</w:t>
      </w:r>
      <w:bookmarkEnd w:id="462"/>
      <w:bookmarkEnd w:id="463"/>
      <w:bookmarkEnd w:id="464"/>
      <w:bookmarkEnd w:id="465"/>
      <w:bookmarkEnd w:id="461"/>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6" w:name="_Toc108424568"/>
      <w:bookmarkStart w:id="467" w:name="_Toc398122878"/>
      <w:bookmarkStart w:id="468"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6"/>
      <w:bookmarkEnd w:id="467"/>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AE3FF7">
            <w:pPr>
              <w:rPr>
                <w:bCs/>
              </w:rPr>
            </w:pPr>
            <w:r w:rsidRPr="00EC12FE">
              <w:rPr>
                <w:bCs/>
                <w:spacing w:val="-2"/>
              </w:rPr>
              <w:t xml:space="preserve">Address: </w:t>
            </w:r>
            <w:r w:rsidRPr="00EC12FE">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8"/>
    <w:p w:rsidR="007B586E" w:rsidRPr="00EC12FE" w:rsidRDefault="007B586E" w:rsidP="000B3397">
      <w:pPr>
        <w:jc w:val="center"/>
        <w:rPr>
          <w:iCs/>
        </w:rPr>
      </w:pPr>
      <w:r w:rsidRPr="00EC12FE">
        <w:br w:type="page"/>
      </w:r>
    </w:p>
    <w:p w:rsidR="000B3397" w:rsidRPr="00EC12FE" w:rsidRDefault="000B3397" w:rsidP="00DF1785">
      <w:pPr>
        <w:pStyle w:val="S4-Header2"/>
      </w:pPr>
      <w:bookmarkStart w:id="469" w:name="_Toc398122879"/>
      <w:r w:rsidRPr="00EC12FE">
        <w:rPr>
          <w:szCs w:val="32"/>
        </w:rPr>
        <w:lastRenderedPageBreak/>
        <w:t>Form EXP - 4.2(a)</w:t>
      </w:r>
      <w:r w:rsidR="00DF1785" w:rsidRPr="00EC12FE">
        <w:rPr>
          <w:szCs w:val="32"/>
        </w:rPr>
        <w:t xml:space="preserve">: </w:t>
      </w:r>
      <w:bookmarkStart w:id="470" w:name="_Toc108424569"/>
      <w:r w:rsidRPr="00EC12FE">
        <w:t>Specific Construction and Contract Management Experience</w:t>
      </w:r>
      <w:bookmarkEnd w:id="470"/>
      <w:bookmarkEnd w:id="46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bCs/>
                <w:spacing w:val="-4"/>
              </w:rPr>
            </w:pPr>
            <w:r w:rsidRPr="00EC12FE">
              <w:rPr>
                <w:bCs/>
                <w:spacing w:val="-4"/>
              </w:rPr>
              <w:t xml:space="preserve">Prime Contractor </w:t>
            </w: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rFonts w:ascii="MS Mincho" w:eastAsia="MS Mincho" w:hAnsi="MS Mincho" w:cs="MS Mincho"/>
                <w:spacing w:val="-2"/>
              </w:rPr>
            </w:pPr>
            <w:r w:rsidRPr="00EC12FE">
              <w:rPr>
                <w:bCs/>
                <w:spacing w:val="-4"/>
              </w:rPr>
              <w:t xml:space="preserve">Member in </w:t>
            </w:r>
            <w:r w:rsidRPr="00EC12FE">
              <w:rPr>
                <w:bCs/>
                <w:spacing w:val="-4"/>
              </w:rPr>
              <w:br/>
              <w:t>JV</w:t>
            </w:r>
            <w:r w:rsidRPr="00EC12FE">
              <w:rPr>
                <w:rFonts w:ascii="MS Mincho" w:eastAsia="MS Mincho" w:hAnsi="MS Mincho" w:cs="MS Mincho"/>
                <w:spacing w:val="-2"/>
              </w:rPr>
              <w:t xml:space="preserve"> </w:t>
            </w:r>
          </w:p>
          <w:p w:rsidR="000B3397" w:rsidRPr="00EC12FE" w:rsidRDefault="000B3397" w:rsidP="00AE3FF7">
            <w:pPr>
              <w:ind w:right="374"/>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Management Contractor</w:t>
            </w:r>
          </w:p>
          <w:p w:rsidR="000B3397" w:rsidRPr="00EC12FE" w:rsidRDefault="000B3397" w:rsidP="00AE3FF7">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AE3FF7">
            <w:pPr>
              <w:spacing w:before="144"/>
              <w:ind w:left="61"/>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1" w:name="_Toc398122880"/>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2" w:name="_Toc108424570"/>
      <w:r w:rsidRPr="00EC12FE">
        <w:t>Construction Experience in Key Activities</w:t>
      </w:r>
      <w:bookmarkEnd w:id="472"/>
      <w:bookmarkEnd w:id="471"/>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8E495D">
            <w:pPr>
              <w:ind w:right="374"/>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8E495D">
            <w:pPr>
              <w:ind w:right="374"/>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AE3FF7">
            <w:pPr>
              <w:ind w:left="47" w:right="101"/>
              <w:rPr>
                <w:bCs/>
                <w:i/>
                <w:iCs/>
                <w:spacing w:val="2"/>
              </w:rPr>
            </w:pPr>
            <w:r>
              <w:rPr>
                <w:bCs/>
                <w:spacing w:val="-2"/>
              </w:rPr>
              <w:t>MVR</w:t>
            </w:r>
            <w:r w:rsidR="000B3397" w:rsidRPr="00EC12FE">
              <w:rPr>
                <w:bCs/>
                <w:spacing w:val="-2"/>
              </w:rPr>
              <w:t xml:space="preserve"> </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1"/>
          <w:headerReference w:type="default" r:id="rId32"/>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3" w:name="_Toc372613503"/>
      <w:r w:rsidRPr="00EC12FE">
        <w:rPr>
          <w:rFonts w:cs="Arial"/>
        </w:rPr>
        <w:lastRenderedPageBreak/>
        <w:t xml:space="preserve">Section V - </w:t>
      </w:r>
      <w:r w:rsidRPr="00EC12FE">
        <w:t>Eligible Countries</w:t>
      </w:r>
      <w:bookmarkEnd w:id="473"/>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4"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4"/>
    <w:p w:rsidR="007B586E" w:rsidRPr="00EC12FE" w:rsidRDefault="007B586E"/>
    <w:p w:rsidR="00477372" w:rsidRPr="00EC12FE" w:rsidRDefault="00477372">
      <w:pPr>
        <w:sectPr w:rsidR="00477372" w:rsidRPr="00EC12FE" w:rsidSect="00C9100A">
          <w:headerReference w:type="even" r:id="rId33"/>
          <w:headerReference w:type="default" r:id="rId34"/>
          <w:footerReference w:type="even" r:id="rId35"/>
          <w:footerReference w:type="default" r:id="rId36"/>
          <w:headerReference w:type="first" r:id="rId37"/>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w:t>
      </w:r>
      <w:r w:rsidRPr="00EC12FE">
        <w:rPr>
          <w:color w:val="000000"/>
        </w:rPr>
        <w:lastRenderedPageBreak/>
        <w:t>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8"/>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5" w:name="_Toc372613504"/>
      <w:r w:rsidRPr="00EC12FE">
        <w:t xml:space="preserve">PART 2 – </w:t>
      </w:r>
      <w:r w:rsidR="001A418F" w:rsidRPr="00EC12FE">
        <w:rPr>
          <w:iCs/>
        </w:rPr>
        <w:t>Works</w:t>
      </w:r>
      <w:r w:rsidR="001A418F" w:rsidRPr="00EC12FE">
        <w:t xml:space="preserve"> </w:t>
      </w:r>
      <w:r w:rsidRPr="00EC12FE">
        <w:t>Requirements</w:t>
      </w:r>
      <w:bookmarkEnd w:id="475"/>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6"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6"/>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3C7CF9">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7" w:name="_Toc23233013"/>
      <w:bookmarkStart w:id="478" w:name="_Toc23238062"/>
      <w:bookmarkStart w:id="479" w:name="_Toc41971553"/>
      <w:bookmarkStart w:id="480" w:name="_Toc73867682"/>
      <w:bookmarkStart w:id="481" w:name="_Toc78273064"/>
      <w:bookmarkStart w:id="482" w:name="_Toc398126111"/>
      <w:r w:rsidRPr="00EC12FE">
        <w:lastRenderedPageBreak/>
        <w:t>Drawings</w:t>
      </w:r>
      <w:bookmarkEnd w:id="477"/>
      <w:bookmarkEnd w:id="478"/>
      <w:bookmarkEnd w:id="479"/>
      <w:bookmarkEnd w:id="480"/>
      <w:bookmarkEnd w:id="481"/>
      <w:bookmarkEnd w:id="482"/>
    </w:p>
    <w:p w:rsidR="008F14AA" w:rsidRDefault="008F14AA" w:rsidP="008F14AA">
      <w:pPr>
        <w:rPr>
          <w:i/>
        </w:rPr>
      </w:pPr>
      <w:bookmarkStart w:id="483" w:name="_Toc23233014"/>
      <w:bookmarkStart w:id="484" w:name="_Toc23238063"/>
      <w:bookmarkStart w:id="485" w:name="_Toc41971554"/>
      <w:bookmarkStart w:id="486"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3"/>
    <w:bookmarkEnd w:id="484"/>
    <w:bookmarkEnd w:id="485"/>
    <w:bookmarkEnd w:id="486"/>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7" w:name="_Toc372613506"/>
      <w:r w:rsidRPr="00EC12FE">
        <w:t>PART 3 – Conditions of Contract and Contract Forms</w:t>
      </w:r>
      <w:bookmarkEnd w:id="487"/>
    </w:p>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8" w:name="_Toc87070116"/>
      <w:bookmarkStart w:id="489" w:name="_Toc372613507"/>
      <w:r w:rsidRPr="00EC12FE">
        <w:lastRenderedPageBreak/>
        <w:t>Section VII</w:t>
      </w:r>
      <w:r w:rsidR="001A418F" w:rsidRPr="00EC12FE">
        <w:t>I</w:t>
      </w:r>
      <w:r w:rsidRPr="00EC12FE">
        <w:t>.  General Conditions of Contract</w:t>
      </w:r>
      <w:bookmarkEnd w:id="488"/>
      <w:bookmarkEnd w:id="489"/>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0" w:name="_Toc87070117"/>
      <w:r w:rsidRPr="00B669EB">
        <w:rPr>
          <w:rFonts w:ascii="Times New Roman" w:hAnsi="Times New Roman" w:cs="Times New Roman"/>
          <w:sz w:val="28"/>
          <w:szCs w:val="28"/>
        </w:rPr>
        <w:lastRenderedPageBreak/>
        <w:t>Table of Clauses</w:t>
      </w:r>
      <w:bookmarkEnd w:id="490"/>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3C7CF9">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3C7CF9">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3C7CF9">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3C7CF9">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3C7CF9">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3C7CF9">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3C7CF9">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3C7CF9">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3C7CF9">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3C7CF9">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3C7CF9">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3C7CF9">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3C7CF9">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3C7CF9">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3C7CF9">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3C7CF9">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3C7CF9">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3C7CF9">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3C7CF9">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3C7CF9">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3C7CF9">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3C7CF9">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3C7CF9">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3C7CF9">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3C7CF9">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3C7CF9">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3C7CF9">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3C7CF9">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3C7CF9">
        <w:t>23</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3C7CF9">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3C7CF9">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3C7CF9">
        <w:t>24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3C7CF9">
        <w:rPr>
          <w:noProof/>
        </w:rPr>
        <w:t>24</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3C7CF9">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3C7CF9">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3C7CF9">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3C7CF9">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3C7CF9">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1" w:name="_Toc398116215"/>
      <w:r w:rsidRPr="00EC12FE">
        <w:t>A.  General</w:t>
      </w:r>
      <w:bookmarkEnd w:id="49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2" w:name="_Toc398116216"/>
            <w:r w:rsidRPr="00EC12FE">
              <w:t>Definitions</w:t>
            </w:r>
            <w:bookmarkEnd w:id="49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Site Investigation Reports are those that were included in </w:t>
            </w:r>
            <w:r w:rsidRPr="00EC12FE">
              <w:lastRenderedPageBreak/>
              <w:t>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7"/>
            <w:r w:rsidRPr="00EC12FE">
              <w:lastRenderedPageBreak/>
              <w:t>Interpretation</w:t>
            </w:r>
            <w:bookmarkEnd w:id="493"/>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lastRenderedPageBreak/>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8"/>
            <w:r w:rsidRPr="00EC12FE">
              <w:lastRenderedPageBreak/>
              <w:t>Language and Law</w:t>
            </w:r>
            <w:bookmarkEnd w:id="49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5" w:name="_Toc398116219"/>
            <w:r w:rsidRPr="00EC12FE">
              <w:t>Project Manager’s Decisions</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6" w:name="_Toc398116220"/>
            <w:r w:rsidRPr="00EC12FE">
              <w:t>Delegation</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7" w:name="_Toc398116221"/>
            <w:r w:rsidRPr="00EC12FE">
              <w:t>Communica</w:t>
            </w:r>
            <w:r w:rsidRPr="00EC12FE">
              <w:softHyphen/>
              <w:t>tions</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8" w:name="_Toc398116222"/>
            <w:r w:rsidRPr="00EC12FE">
              <w:t>Subcontracting</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9" w:name="_Toc398116223"/>
            <w:r w:rsidRPr="00EC12FE">
              <w:t>Other Contractors</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0" w:name="_Toc398116224"/>
            <w:r w:rsidRPr="00EC12FE">
              <w:lastRenderedPageBreak/>
              <w:t>Personnel and Equipment</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1" w:name="_Toc398116225"/>
            <w:r w:rsidRPr="00EC12FE">
              <w:t>Employer</w:t>
            </w:r>
            <w:r w:rsidR="007B586E" w:rsidRPr="00EC12FE">
              <w:t>’s and Contractor’s Risks</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2" w:name="_Toc398116226"/>
            <w:r w:rsidRPr="00EC12FE">
              <w:t>Employer</w:t>
            </w:r>
            <w:r w:rsidR="007B586E" w:rsidRPr="00EC12FE">
              <w:t>’s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3" w:name="_Toc398116227"/>
            <w:r w:rsidRPr="00EC12FE">
              <w:lastRenderedPageBreak/>
              <w:t>Contractor’s Risks</w:t>
            </w:r>
            <w:bookmarkEnd w:id="503"/>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4" w:name="_Toc398116228"/>
            <w:r w:rsidRPr="00EC12FE">
              <w:t>Insurance</w:t>
            </w:r>
            <w:bookmarkEnd w:id="50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9"/>
            <w:r w:rsidRPr="00EC12FE">
              <w:t>Site Data</w:t>
            </w:r>
            <w:bookmarkEnd w:id="505"/>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6" w:name="_Toc398116230"/>
            <w:r w:rsidRPr="00EC12FE">
              <w:t xml:space="preserve">Contractor to </w:t>
            </w:r>
            <w:r w:rsidRPr="00EC12FE">
              <w:lastRenderedPageBreak/>
              <w:t>Construct the Works</w:t>
            </w:r>
            <w:bookmarkEnd w:id="50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The Contractor shall construct and install the Works in </w:t>
            </w:r>
            <w:r w:rsidRPr="00EC12FE">
              <w:lastRenderedPageBreak/>
              <w:t>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1"/>
            <w:r w:rsidRPr="00EC12FE">
              <w:lastRenderedPageBreak/>
              <w:t>The Works to Be Completed by the Intended Completion Date</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8" w:name="_Toc398116232"/>
            <w:r w:rsidRPr="00EC12FE">
              <w:t>Approval by the Project Manager</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09" w:name="_Toc398116233"/>
            <w:r w:rsidRPr="00EC12FE">
              <w:t>Safety</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4"/>
            <w:r w:rsidRPr="00EC12FE">
              <w:t>Discoveries</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5"/>
            <w:r w:rsidRPr="00EC12FE">
              <w:t>Possession of the Site</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2" w:name="_Toc398116236"/>
            <w:r w:rsidRPr="00EC12FE">
              <w:t>Access to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7"/>
            <w:r w:rsidRPr="00EC12FE">
              <w:lastRenderedPageBreak/>
              <w:t>Instructions, Inspections and Audits</w:t>
            </w:r>
            <w:bookmarkEnd w:id="513"/>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8"/>
            <w:r w:rsidRPr="00EC12FE">
              <w:t>Appointment of the Adjudicator</w:t>
            </w:r>
            <w:bookmarkEnd w:id="51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43309866"/>
            <w:bookmarkStart w:id="516" w:name="_Toc398116239"/>
            <w:r w:rsidRPr="00EC12FE">
              <w:t>Procedure for Disputes</w:t>
            </w:r>
            <w:bookmarkEnd w:id="515"/>
            <w:bookmarkEnd w:id="51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 xml:space="preserve">rate specified in </w:t>
            </w:r>
            <w:r w:rsidRPr="00EC12FE">
              <w:rPr>
                <w:b/>
              </w:rPr>
              <w:lastRenderedPageBreak/>
              <w:t>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7" w:name="_Toc398116240"/>
            <w:r w:rsidRPr="00EC12FE">
              <w:t>Corrupt and Fraudulent Practices</w:t>
            </w:r>
            <w:bookmarkEnd w:id="517"/>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8" w:name="_Toc398116241"/>
      <w:r w:rsidRPr="00EC12FE">
        <w:t>B.  Time Control</w:t>
      </w:r>
      <w:bookmarkEnd w:id="518"/>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9" w:name="_Toc398116242"/>
            <w:r w:rsidRPr="00EC12FE">
              <w:t>Program</w:t>
            </w:r>
            <w:bookmarkEnd w:id="519"/>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w:t>
            </w:r>
            <w:r w:rsidRPr="00EC12FE">
              <w:lastRenderedPageBreak/>
              <w:t>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3"/>
            <w:r w:rsidRPr="00EC12FE">
              <w:lastRenderedPageBreak/>
              <w:t>Extension of the Intended Completion Date</w:t>
            </w:r>
            <w:bookmarkEnd w:id="52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1" w:name="_Toc398116244"/>
            <w:r w:rsidRPr="00EC12FE">
              <w:t>Acceleration</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2" w:name="_Toc398116245"/>
            <w:r w:rsidRPr="00EC12FE">
              <w:t>Delays Ordered by the Project Manager</w:t>
            </w:r>
            <w:bookmarkEnd w:id="522"/>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6"/>
            <w:r w:rsidRPr="00EC12FE">
              <w:t>Management Meetings</w:t>
            </w:r>
            <w:bookmarkEnd w:id="52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4" w:name="_Toc398116247"/>
            <w:r w:rsidRPr="00EC12FE">
              <w:t>Early Warning</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w:t>
            </w:r>
            <w:r w:rsidRPr="00EC12FE">
              <w:lastRenderedPageBreak/>
              <w:t>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5" w:name="_Toc398116248"/>
      <w:r w:rsidRPr="00EC12FE">
        <w:lastRenderedPageBreak/>
        <w:t>C.  Quality Control</w:t>
      </w:r>
      <w:bookmarkEnd w:id="525"/>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6" w:name="_Toc398116249"/>
            <w:r w:rsidRPr="00EC12FE">
              <w:t>Identifying Defects</w:t>
            </w:r>
            <w:bookmarkEnd w:id="52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50"/>
            <w:r w:rsidRPr="00EC12FE">
              <w:t>Tests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1"/>
            <w:r w:rsidRPr="00EC12FE">
              <w:t>Correction of Defects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2"/>
            <w:r w:rsidRPr="00EC12FE">
              <w:t>Uncorrected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0" w:name="_Toc398116253"/>
      <w:r w:rsidRPr="00EC12FE">
        <w:t>D.  Cost Control</w:t>
      </w:r>
      <w:bookmarkEnd w:id="530"/>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1" w:name="_Toc398116254"/>
            <w:r w:rsidRPr="00EC12FE">
              <w:t>Contract Price</w:t>
            </w:r>
            <w:r w:rsidR="00FA20AB" w:rsidRPr="00EC12FE">
              <w:rPr>
                <w:rStyle w:val="FootnoteReference"/>
                <w:b w:val="0"/>
              </w:rPr>
              <w:footnoteReference w:id="26"/>
            </w:r>
            <w:bookmarkEnd w:id="531"/>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 xml:space="preserve">he Bill of Quantities shall contain priced items for the Works to be performed by the Contractor. The Bill of Quantities is used to </w:t>
            </w:r>
            <w:r w:rsidR="007B586E" w:rsidRPr="00EC12FE">
              <w:lastRenderedPageBreak/>
              <w:t>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5"/>
            <w:r w:rsidRPr="00EC12FE">
              <w:lastRenderedPageBreak/>
              <w:t>Changes in the Contract Price</w:t>
            </w:r>
            <w:r w:rsidR="00FA20AB" w:rsidRPr="00EC12FE">
              <w:rPr>
                <w:rStyle w:val="FootnoteReference"/>
                <w:b w:val="0"/>
              </w:rPr>
              <w:footnoteReference w:id="27"/>
            </w:r>
            <w:bookmarkEnd w:id="53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3" w:name="_Toc398116256"/>
            <w:r w:rsidRPr="00EC12FE">
              <w:t>Variations</w:t>
            </w:r>
            <w:bookmarkEnd w:id="533"/>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 xml:space="preserve">.1 or the timing of its execution do not cause the cost per unit of quantity to change, the rate in the Bill of Quantities shall be used to calculate the value of the Variation. If the cost per unit of quantity changes, or if the nature or timing of the </w:t>
            </w:r>
            <w:r w:rsidR="007B586E" w:rsidRPr="00EC12FE">
              <w:lastRenderedPageBreak/>
              <w:t>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4" w:name="_Toc398116257"/>
            <w:r w:rsidRPr="00EC12FE">
              <w:lastRenderedPageBreak/>
              <w:t>Cash Flow Forecasts</w:t>
            </w:r>
            <w:bookmarkEnd w:id="53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5" w:name="_Toc398116258"/>
            <w:r w:rsidRPr="00EC12FE">
              <w:t>Payment Certificates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6" w:name="_Toc398116259"/>
            <w:r w:rsidRPr="00EC12FE">
              <w:t>Payments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w:t>
            </w:r>
            <w:r w:rsidRPr="00EC12FE">
              <w:lastRenderedPageBreak/>
              <w:t>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60"/>
            <w:r w:rsidRPr="00EC12FE">
              <w:lastRenderedPageBreak/>
              <w:t>Compensation Events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 Compensation Event would cause additional cost or would prevent the work being completed before the Intended </w:t>
            </w:r>
            <w:r w:rsidRPr="00EC12FE">
              <w:lastRenderedPageBreak/>
              <w:t>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1"/>
            <w:r w:rsidRPr="00EC12FE">
              <w:lastRenderedPageBreak/>
              <w:t>Tax</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39" w:name="_Toc398116262"/>
            <w:r w:rsidRPr="00EC12FE">
              <w:t>Currencies</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0" w:name="_Toc398116263"/>
            <w:r w:rsidRPr="00EC12FE">
              <w:t>Price Adjustment</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lastRenderedPageBreak/>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4"/>
            <w:r w:rsidRPr="00EC12FE">
              <w:lastRenderedPageBreak/>
              <w:t>Retention</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5"/>
            <w:r w:rsidRPr="00EC12FE">
              <w:t>Liquidated Damages</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6"/>
            <w:r w:rsidRPr="00EC12FE">
              <w:t>Bonus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t>
            </w:r>
            <w:r w:rsidRPr="00EC12FE">
              <w:lastRenderedPageBreak/>
              <w:t>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7"/>
            <w:r w:rsidRPr="00EC12FE">
              <w:lastRenderedPageBreak/>
              <w:t>Advance Payment</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8"/>
            <w:r w:rsidRPr="00EC12FE">
              <w:t>Securities</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6" w:name="_Toc398116269"/>
            <w:proofErr w:type="spellStart"/>
            <w:r w:rsidRPr="00EC12FE">
              <w:t>Dayworks</w:t>
            </w:r>
            <w:bookmarkEnd w:id="546"/>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w:t>
            </w:r>
            <w:r w:rsidRPr="00EC12FE">
              <w:lastRenderedPageBreak/>
              <w:t xml:space="preserve">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7" w:name="_Toc398116270"/>
            <w:r w:rsidRPr="00EC12FE">
              <w:lastRenderedPageBreak/>
              <w:t>Cost of Repairs</w:t>
            </w:r>
            <w:bookmarkEnd w:id="54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8" w:name="_Toc398116271"/>
      <w:r w:rsidRPr="00EC12FE">
        <w:t>E.  Finishing the Contract</w:t>
      </w:r>
      <w:bookmarkEnd w:id="548"/>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9" w:name="_Toc398116272"/>
            <w:r w:rsidRPr="00EC12FE">
              <w:t>Completion</w:t>
            </w:r>
            <w:bookmarkEnd w:id="549"/>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0" w:name="_Toc398116273"/>
            <w:r w:rsidRPr="00EC12FE">
              <w:t>Taking Over</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4"/>
            <w:r w:rsidRPr="00EC12FE">
              <w:t>Final Account</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2" w:name="_Toc398116275"/>
            <w:r w:rsidRPr="00EC12FE">
              <w:t>Operating and Maintenance Manuals</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3" w:name="_Toc398116276"/>
            <w:r w:rsidRPr="00EC12FE">
              <w:lastRenderedPageBreak/>
              <w:t>Termination</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4" w:name="_Toc398116277"/>
            <w:r w:rsidRPr="00EC12FE">
              <w:t xml:space="preserve">Payment upon </w:t>
            </w:r>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If the Contract is terminated because of a fundamental breach of </w:t>
            </w:r>
            <w:r w:rsidRPr="00EC12FE">
              <w:lastRenderedPageBreak/>
              <w:t xml:space="preserve">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5" w:name="_Toc398116278"/>
            <w:r w:rsidRPr="00EC12FE">
              <w:lastRenderedPageBreak/>
              <w:t>Property</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6" w:name="_Toc398116279"/>
            <w:r w:rsidRPr="00EC12FE">
              <w:t>Release from Performance</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80"/>
            <w:r w:rsidRPr="00EC12FE">
              <w:t>Suspension of Bank Loan or Credit</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w:t>
      </w:r>
      <w:r w:rsidRPr="00EC12FE">
        <w:rPr>
          <w:color w:val="000000"/>
        </w:rPr>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1"/>
          <w:headerReference w:type="default" r:id="rId42"/>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8" w:name="_Toc87070118"/>
      <w:bookmarkStart w:id="559"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8"/>
      <w:bookmarkEnd w:id="559"/>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E65194">
            <w:pPr>
              <w:ind w:right="2"/>
              <w:rPr>
                <w:b/>
                <w:i/>
              </w:rPr>
            </w:pPr>
            <w:r w:rsidRPr="00EC12FE">
              <w:t xml:space="preserve"> </w:t>
            </w:r>
            <w:r w:rsidR="00502AF1">
              <w:tab/>
            </w:r>
            <w:r w:rsidR="00E65194">
              <w:rPr>
                <w:b/>
                <w:i/>
              </w:rPr>
              <w:t>150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01FC5">
            <w:pPr>
              <w:tabs>
                <w:tab w:val="left" w:pos="556"/>
              </w:tabs>
              <w:spacing w:after="200"/>
              <w:ind w:right="2"/>
            </w:pPr>
            <w:r w:rsidRPr="00EC12FE">
              <w:t xml:space="preserve">The Project Manager is </w:t>
            </w:r>
            <w:r w:rsidR="00493E1B" w:rsidRPr="00493E1B">
              <w:rPr>
                <w:b/>
                <w:i/>
              </w:rPr>
              <w:t xml:space="preserve">Project Manager, </w:t>
            </w:r>
            <w:r w:rsidR="00501FC5">
              <w:rPr>
                <w:b/>
                <w:i/>
              </w:rPr>
              <w:t xml:space="preserve">Maldives </w:t>
            </w:r>
            <w:r w:rsidR="00701924">
              <w:rPr>
                <w:b/>
                <w:i/>
              </w:rPr>
              <w:t>Environmental Management Project (MEMP)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 xml:space="preserve">R. </w:t>
            </w:r>
            <w:proofErr w:type="spellStart"/>
            <w:r w:rsidR="00701924">
              <w:rPr>
                <w:b/>
                <w:i/>
              </w:rPr>
              <w:t>Vandhoo</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65194">
            <w:pPr>
              <w:spacing w:after="200"/>
              <w:ind w:right="2"/>
            </w:pPr>
            <w:r w:rsidRPr="00EC12FE">
              <w:t xml:space="preserve">The Works consist of </w:t>
            </w:r>
            <w:r w:rsidR="00E65194" w:rsidRPr="00E65194">
              <w:rPr>
                <w:b/>
                <w:i/>
              </w:rPr>
              <w:t xml:space="preserve">Upgrading of </w:t>
            </w:r>
            <w:proofErr w:type="spellStart"/>
            <w:r w:rsidR="00E65194" w:rsidRPr="00E65194">
              <w:rPr>
                <w:b/>
                <w:i/>
              </w:rPr>
              <w:t>Harbour</w:t>
            </w:r>
            <w:proofErr w:type="spellEnd"/>
            <w:r w:rsidR="00E65194" w:rsidRPr="00E65194">
              <w:rPr>
                <w:b/>
                <w:i/>
              </w:rPr>
              <w:t xml:space="preserve"> Seawall in </w:t>
            </w:r>
            <w:proofErr w:type="spellStart"/>
            <w:r w:rsidR="00E65194" w:rsidRPr="00E65194">
              <w:rPr>
                <w:b/>
                <w:i/>
              </w:rPr>
              <w:t>R.Vandhoo</w:t>
            </w:r>
            <w:proofErr w:type="spellEnd"/>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65194">
            <w:pPr>
              <w:spacing w:after="200"/>
              <w:ind w:right="92"/>
            </w:pPr>
            <w:r w:rsidRPr="00EC12FE">
              <w:t xml:space="preserve">The Contractor shall submit for approval a Program for the Works within </w:t>
            </w:r>
            <w:r w:rsidR="00A60ECF">
              <w:rPr>
                <w:b/>
                <w:i/>
              </w:rPr>
              <w:pict>
                <v:rect id="_x0000_s1181" style="position:absolute;margin-left:330.6pt;margin-top:1in;width:101.5pt;height:.5pt;z-index:-251660800;mso-position-horizontal-relative:margin;mso-position-vertical-relative:page" o:allowincell="f" fillcolor="black" stroked="f" strokeweight="0">
                  <v:fill color2="black"/>
                  <w10:wrap anchorx="margin" anchory="page"/>
                </v:rect>
              </w:pict>
            </w:r>
            <w:r w:rsidR="00E65194">
              <w:rPr>
                <w:b/>
                <w:i/>
              </w:rPr>
              <w:t>7</w:t>
            </w:r>
            <w:r w:rsidRPr="00C766AE">
              <w:rPr>
                <w:b/>
                <w:i/>
              </w:rPr>
              <w:t xml:space="preserve"> days</w:t>
            </w:r>
            <w:r w:rsidRPr="00EC12FE">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F1141">
            <w:pPr>
              <w:spacing w:after="200"/>
              <w:ind w:right="2"/>
            </w:pPr>
            <w:r w:rsidRPr="00EC12FE">
              <w:t xml:space="preserve">The currency of the </w:t>
            </w:r>
            <w:r w:rsidR="00283744" w:rsidRPr="00EC12FE">
              <w:t>Employer</w:t>
            </w:r>
            <w:r w:rsidRPr="00EC12FE">
              <w:t xml:space="preserve">’s country is: </w:t>
            </w:r>
            <w:r w:rsidR="00A60ECF">
              <w:rPr>
                <w:b/>
                <w:noProof/>
              </w:rPr>
              <w:pict>
                <v:rect id="_x0000_s1183" style="position:absolute;margin-left:224.15pt;margin-top:1in;width:208.1pt;height:.5pt;z-index:-251658752;mso-position-horizontal-relative:margin;mso-position-vertical-relative:page" o:allowincell="f" fillcolor="black" stroked="f" strokeweight="0">
                  <v:fill color2="black"/>
                  <w10:wrap anchorx="margin" anchory="page"/>
                </v:rect>
              </w:pict>
            </w:r>
            <w:r w:rsidR="002F1141" w:rsidRPr="002F1141">
              <w:rPr>
                <w:b/>
                <w:i/>
              </w:rPr>
              <w:t>Maldivian Rufiyaa (MVR)</w:t>
            </w:r>
            <w:r w:rsidRPr="002F1141">
              <w:rPr>
                <w:b/>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A60ECF" w:rsidP="00502AF1">
            <w:pPr>
              <w:spacing w:after="200"/>
              <w:ind w:right="2"/>
            </w:pPr>
            <w:r>
              <w:rPr>
                <w:noProof/>
              </w:rPr>
              <w:pict>
                <v:rect id="_x0000_s1186" style="position:absolute;margin-left:99.3pt;margin-top:1in;width:332.65pt;height:.5pt;z-index:-251657728;mso-position-horizontal-relative:margin;mso-position-vertical-relative:page" o:allowincell="f" fillcolor="black" stroked="f" strokeweight="0">
                  <v:fill color2="black"/>
                  <w10:wrap anchorx="margin" anchory="page"/>
                </v:rect>
              </w:pict>
            </w:r>
            <w:r w:rsidR="007B586E" w:rsidRPr="00EC12FE">
              <w:t xml:space="preserve">The proportion of payments retained is: </w:t>
            </w:r>
            <w:r w:rsidR="00502AF1" w:rsidRPr="00502AF1">
              <w:rPr>
                <w:b/>
                <w:i/>
              </w:rPr>
              <w:t>Five (</w:t>
            </w:r>
            <w:r w:rsidR="00502AF1">
              <w:rPr>
                <w:b/>
                <w:i/>
              </w:rPr>
              <w:t>05)</w:t>
            </w:r>
            <w:r w:rsidR="002F1141" w:rsidRPr="002F1141">
              <w:rPr>
                <w:b/>
                <w:i/>
              </w:rPr>
              <w:t xml:space="preserve">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325478" w:rsidRDefault="007B586E" w:rsidP="009D5D9F">
            <w:pPr>
              <w:spacing w:after="200"/>
              <w:ind w:right="2"/>
            </w:pPr>
            <w:r w:rsidRPr="00EC12FE">
              <w:t>The liquidated damages for the whole of the Works are</w:t>
            </w:r>
            <w:r w:rsidR="00493E1B">
              <w:t xml:space="preserve"> </w:t>
            </w:r>
            <w:r w:rsidR="00493E1B" w:rsidRPr="00493E1B">
              <w:rPr>
                <w:b/>
                <w:i/>
              </w:rPr>
              <w:t xml:space="preserve">Point </w:t>
            </w:r>
            <w:r w:rsidR="009D5D9F">
              <w:rPr>
                <w:b/>
                <w:i/>
              </w:rPr>
              <w:t>One</w:t>
            </w:r>
            <w:r w:rsidR="00493E1B" w:rsidRPr="00493E1B">
              <w:rPr>
                <w:b/>
                <w:i/>
              </w:rPr>
              <w:t xml:space="preserve"> </w:t>
            </w:r>
            <w:r w:rsidR="00A60ECF">
              <w:rPr>
                <w:b/>
                <w:i/>
              </w:rPr>
              <w:pict>
                <v:rect id="_x0000_s1187" style="position:absolute;margin-left:267.35pt;margin-top:1in;width:164.9pt;height:.5pt;z-index:-251656704;mso-position-horizontal-relative:margin;mso-position-vertical-relative:page" o:allowincell="f" fillcolor="black" stroked="f" strokeweight="0">
                  <v:fill color2="black"/>
                  <w10:wrap anchorx="margin" anchory="page"/>
                </v:rect>
              </w:pict>
            </w:r>
            <w:r w:rsidR="00493E1B" w:rsidRPr="00493E1B">
              <w:rPr>
                <w:b/>
                <w:i/>
              </w:rPr>
              <w:t>(0.</w:t>
            </w:r>
            <w:r w:rsidR="009D5D9F">
              <w:rPr>
                <w:b/>
                <w:i/>
              </w:rPr>
              <w:t>1</w:t>
            </w:r>
            <w:r w:rsidR="00493E1B" w:rsidRPr="00493E1B">
              <w:rPr>
                <w:b/>
                <w:i/>
              </w:rPr>
              <w:t>) percent</w:t>
            </w:r>
            <w:r w:rsidR="00493E1B">
              <w:rPr>
                <w:i/>
              </w:rPr>
              <w:t xml:space="preserve"> </w:t>
            </w:r>
            <w:r w:rsidR="00493E1B" w:rsidRPr="00EC12FE">
              <w:t>per</w:t>
            </w:r>
            <w:r w:rsidRPr="00EC12FE">
              <w:t xml:space="preserve"> day. </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B0527A">
            <w:pPr>
              <w:tabs>
                <w:tab w:val="left" w:pos="556"/>
              </w:tabs>
              <w:spacing w:after="200"/>
              <w:ind w:left="540" w:right="2" w:hanging="540"/>
            </w:pPr>
            <w:r w:rsidRPr="00EC12FE">
              <w:t>(a)</w:t>
            </w:r>
            <w:r w:rsidRPr="00EC12FE">
              <w:tab/>
              <w:t xml:space="preserve">Bank Guarantee: </w:t>
            </w:r>
            <w:r w:rsidR="00B0527A" w:rsidRPr="00B0527A">
              <w:rPr>
                <w:b/>
                <w:i/>
              </w:rPr>
              <w:t xml:space="preserve">Five (5) Percent of the accepted contract amount in </w:t>
            </w:r>
            <w:r w:rsidR="00B0527A" w:rsidRPr="00B0527A">
              <w:rPr>
                <w:b/>
                <w:i/>
              </w:rPr>
              <w:lastRenderedPageBreak/>
              <w:t>the currency of the accepted contract amount</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lastRenderedPageBreak/>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7B586E" w:rsidP="00C766AE">
            <w:pPr>
              <w:spacing w:after="200"/>
              <w:ind w:right="2"/>
            </w:pPr>
            <w:r w:rsidRPr="00EC12FE">
              <w:t xml:space="preserve">The date by which “as built” drawings are required is </w:t>
            </w:r>
            <w:r w:rsidR="00A60ECF">
              <w:rPr>
                <w:b/>
                <w:i/>
              </w:rPr>
              <w:pict>
                <v:rect id="_x0000_s1188" style="position:absolute;margin-left:215.9pt;margin-top:1in;width:3in;height:.5pt;z-index:-251655680;mso-position-horizontal-relative:margin;mso-position-vertical-relative:page" o:allowincell="f" fillcolor="black" stroked="f" strokeweight="0">
                  <v:fill color2="black"/>
                  <w10:wrap anchorx="margin" anchory="page"/>
                </v:rect>
              </w:pict>
            </w:r>
            <w:r w:rsidR="00C766AE" w:rsidRPr="00C766AE">
              <w:rPr>
                <w:b/>
                <w:i/>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766AE">
            <w:pPr>
              <w:spacing w:after="200"/>
              <w:ind w:right="2"/>
            </w:pPr>
            <w:r w:rsidRPr="00EC12FE">
              <w:t xml:space="preserve">The amount to be withheld for failing to produce “as built” drawings and/or operating and maintenance manuals by the date required in GCC 58.1 is </w:t>
            </w:r>
            <w:r w:rsidR="00A60ECF">
              <w:rPr>
                <w:b/>
                <w:i/>
              </w:rPr>
              <w:pict>
                <v:rect id="_x0000_s1190" style="position:absolute;margin-left:215.9pt;margin-top:1in;width:3in;height:.5pt;z-index:-251654656;mso-position-horizontal-relative:margin;mso-position-vertical-relative:page" o:allowincell="f" fillcolor="black" stroked="f" strokeweight="0">
                  <v:fill color2="black"/>
                  <w10:wrap anchorx="margin" anchory="page"/>
                </v:rect>
              </w:pict>
            </w:r>
            <w:r w:rsidR="00C766AE" w:rsidRPr="00C766AE">
              <w:rPr>
                <w:b/>
                <w:i/>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3"/>
          <w:headerReference w:type="default" r:id="rId44"/>
          <w:headerReference w:type="first" r:id="rId45"/>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0" w:name="_Toc41971250"/>
      <w:bookmarkStart w:id="561" w:name="_Toc372613509"/>
      <w:r w:rsidRPr="00EC12FE">
        <w:lastRenderedPageBreak/>
        <w:t>Section X - Contract Forms</w:t>
      </w:r>
      <w:bookmarkEnd w:id="560"/>
      <w:bookmarkEnd w:id="561"/>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2" w:name="_Toc139863297"/>
      <w:r w:rsidRPr="00EC12FE">
        <w:rPr>
          <w:b/>
          <w:sz w:val="28"/>
          <w:szCs w:val="28"/>
        </w:rPr>
        <w:t>Table of Forms</w:t>
      </w:r>
      <w:bookmarkEnd w:id="562"/>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3C7CF9">
          <w:rPr>
            <w:b w:val="0"/>
            <w:bCs/>
            <w:noProof/>
            <w:webHidden/>
          </w:rPr>
          <w:t>33</w:t>
        </w:r>
        <w:r w:rsidRPr="006967AA">
          <w:rPr>
            <w:b w:val="0"/>
            <w:bCs/>
            <w:noProof/>
            <w:webHidden/>
          </w:rPr>
          <w:fldChar w:fldCharType="end"/>
        </w:r>
      </w:hyperlink>
    </w:p>
    <w:p w:rsidR="006967AA" w:rsidRPr="006967AA" w:rsidRDefault="00A60ECF">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3C7CF9">
          <w:rPr>
            <w:b w:val="0"/>
            <w:bCs/>
            <w:noProof/>
            <w:webHidden/>
          </w:rPr>
          <w:t>34</w:t>
        </w:r>
        <w:r w:rsidR="0051627C" w:rsidRPr="006967AA">
          <w:rPr>
            <w:b w:val="0"/>
            <w:bCs/>
            <w:noProof/>
            <w:webHidden/>
          </w:rPr>
          <w:fldChar w:fldCharType="end"/>
        </w:r>
      </w:hyperlink>
    </w:p>
    <w:p w:rsidR="006967AA" w:rsidRPr="006967AA" w:rsidRDefault="00A60ECF">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3C7CF9">
          <w:rPr>
            <w:b w:val="0"/>
            <w:bCs/>
            <w:noProof/>
            <w:webHidden/>
          </w:rPr>
          <w:t>36</w:t>
        </w:r>
        <w:r w:rsidR="0051627C" w:rsidRPr="006967AA">
          <w:rPr>
            <w:b w:val="0"/>
            <w:bCs/>
            <w:noProof/>
            <w:webHidden/>
          </w:rPr>
          <w:fldChar w:fldCharType="end"/>
        </w:r>
      </w:hyperlink>
    </w:p>
    <w:p w:rsidR="006967AA" w:rsidRPr="006967AA" w:rsidRDefault="00A60ECF">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3C7CF9">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3" w:name="_Toc41971555"/>
      <w:bookmarkStart w:id="564" w:name="_Toc78273066"/>
      <w:bookmarkStart w:id="565" w:name="_Toc111009244"/>
      <w:bookmarkStart w:id="566" w:name="_Toc398116292"/>
      <w:r w:rsidRPr="00EC12FE">
        <w:lastRenderedPageBreak/>
        <w:t>Letter of A</w:t>
      </w:r>
      <w:bookmarkEnd w:id="563"/>
      <w:bookmarkEnd w:id="564"/>
      <w:bookmarkEnd w:id="565"/>
      <w:r w:rsidRPr="00EC12FE">
        <w:t>cceptance</w:t>
      </w:r>
      <w:bookmarkEnd w:id="566"/>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7" w:name="_Toc23238064"/>
      <w:bookmarkStart w:id="568" w:name="_Toc41971556"/>
      <w:bookmarkStart w:id="569" w:name="_Toc78273067"/>
      <w:bookmarkStart w:id="570" w:name="_Toc111009245"/>
      <w:bookmarkStart w:id="571" w:name="_Toc398116293"/>
      <w:bookmarkStart w:id="572" w:name="_Toc438907197"/>
      <w:bookmarkStart w:id="573" w:name="_Toc438907297"/>
      <w:r w:rsidRPr="00EC12FE">
        <w:lastRenderedPageBreak/>
        <w:t>Contract Agreement</w:t>
      </w:r>
      <w:bookmarkEnd w:id="567"/>
      <w:bookmarkEnd w:id="568"/>
      <w:bookmarkEnd w:id="569"/>
      <w:bookmarkEnd w:id="570"/>
      <w:bookmarkEnd w:id="571"/>
    </w:p>
    <w:bookmarkEnd w:id="572"/>
    <w:bookmarkEnd w:id="573"/>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 xml:space="preserve">the addenda </w:t>
      </w:r>
      <w:proofErr w:type="spellStart"/>
      <w:r w:rsidRPr="009E1404">
        <w:t>Nos</w:t>
      </w:r>
      <w:proofErr w:type="spellEnd"/>
      <w:r w:rsidRPr="009E1404">
        <w:t xml:space="preserve">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4" w:name="_Toc23238065"/>
      <w:bookmarkStart w:id="575" w:name="_Toc41971557"/>
      <w:bookmarkStart w:id="576" w:name="_Toc78273068"/>
      <w:bookmarkStart w:id="577" w:name="_Toc111009246"/>
      <w:bookmarkStart w:id="578" w:name="_Toc398116294"/>
      <w:bookmarkStart w:id="579" w:name="_Toc428352207"/>
      <w:bookmarkStart w:id="580" w:name="_Toc438907198"/>
      <w:bookmarkStart w:id="581" w:name="_Toc438907298"/>
      <w:r w:rsidRPr="00EC12FE">
        <w:lastRenderedPageBreak/>
        <w:t>Performance Security</w:t>
      </w:r>
      <w:bookmarkEnd w:id="574"/>
      <w:bookmarkEnd w:id="575"/>
      <w:bookmarkEnd w:id="576"/>
      <w:bookmarkEnd w:id="577"/>
      <w:r w:rsidR="005C4234" w:rsidRPr="00EC12FE">
        <w:t xml:space="preserve"> (Bank Guarantee)</w:t>
      </w:r>
      <w:bookmarkEnd w:id="578"/>
    </w:p>
    <w:bookmarkEnd w:id="579"/>
    <w:bookmarkEnd w:id="580"/>
    <w:bookmarkEnd w:id="581"/>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pPr>
        <w:pStyle w:val="S9Header1"/>
      </w:pPr>
      <w:bookmarkStart w:id="582" w:name="_Toc78273069"/>
      <w:bookmarkStart w:id="583" w:name="_Toc111009247"/>
      <w:bookmarkStart w:id="584" w:name="_Toc428352208"/>
      <w:bookmarkStart w:id="585" w:name="_Toc438907199"/>
      <w:bookmarkStart w:id="586" w:name="_Toc438907299"/>
      <w:r w:rsidRPr="00EC12FE">
        <w:br w:type="page"/>
      </w:r>
      <w:bookmarkStart w:id="587" w:name="_Toc398116295"/>
      <w:r w:rsidR="007B586E" w:rsidRPr="00EC12FE">
        <w:lastRenderedPageBreak/>
        <w:t>Advance Payment Security</w:t>
      </w:r>
      <w:bookmarkEnd w:id="582"/>
      <w:bookmarkEnd w:id="583"/>
      <w:bookmarkEnd w:id="587"/>
    </w:p>
    <w:bookmarkEnd w:id="584"/>
    <w:bookmarkEnd w:id="585"/>
    <w:bookmarkEnd w:id="586"/>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lastRenderedPageBreak/>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EC12FE" w:rsidRDefault="007B586E">
      <w:pPr>
        <w:ind w:right="468"/>
        <w:jc w:val="both"/>
        <w:rPr>
          <w:b/>
          <w:bCs/>
          <w:i/>
          <w:iCs/>
          <w:shadow/>
          <w:sz w:val="20"/>
          <w:szCs w:val="20"/>
        </w:rPr>
      </w:pPr>
    </w:p>
    <w:p w:rsidR="007B586E" w:rsidRPr="00EC12FE" w:rsidRDefault="007B586E">
      <w:pPr>
        <w:ind w:right="468"/>
        <w:jc w:val="both"/>
        <w:rPr>
          <w:b/>
          <w:bCs/>
          <w:i/>
          <w:iCs/>
          <w:shadow/>
          <w:sz w:val="20"/>
          <w:szCs w:val="20"/>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6"/>
      <w:headerReference w:type="default" r:id="rId47"/>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EA1" w:rsidRDefault="00AA3EA1">
      <w:r>
        <w:separator/>
      </w:r>
    </w:p>
  </w:endnote>
  <w:endnote w:type="continuationSeparator" w:id="0">
    <w:p w:rsidR="00AA3EA1" w:rsidRDefault="00AA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EndPr/>
    <w:sdtContent>
      <w:p w:rsidR="003C7CF9" w:rsidRPr="00676D0C" w:rsidRDefault="003C7CF9" w:rsidP="00C275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sidR="00C275F9">
          <w:rPr>
            <w:rFonts w:asciiTheme="minorHAnsi" w:hAnsiTheme="minorHAnsi"/>
            <w:color w:val="7F7F7F" w:themeColor="text1" w:themeTint="80"/>
          </w:rPr>
          <w:t xml:space="preserve"> - Retender 2</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60ECF">
          <w:rPr>
            <w:rFonts w:asciiTheme="minorHAnsi" w:hAnsiTheme="minorHAnsi"/>
            <w:noProof/>
            <w:color w:val="7F7F7F" w:themeColor="text1" w:themeTint="80"/>
          </w:rPr>
          <w:t>26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450208692"/>
      <w:docPartObj>
        <w:docPartGallery w:val="Page Numbers (Bottom of Page)"/>
        <w:docPartUnique/>
      </w:docPartObj>
    </w:sdtPr>
    <w:sdtEndPr/>
    <w:sdtContent>
      <w:p w:rsidR="003C7CF9" w:rsidRPr="00676D0C" w:rsidRDefault="003C7CF9" w:rsidP="00C275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r w:rsidR="00C275F9">
          <w:rPr>
            <w:rFonts w:asciiTheme="minorHAnsi" w:hAnsiTheme="minorHAnsi"/>
            <w:color w:val="7F7F7F" w:themeColor="text1" w:themeTint="80"/>
          </w:rPr>
          <w:t>–</w:t>
        </w:r>
        <w:r>
          <w:rPr>
            <w:rFonts w:asciiTheme="minorHAnsi" w:hAnsiTheme="minorHAnsi"/>
            <w:color w:val="7F7F7F" w:themeColor="text1" w:themeTint="80"/>
          </w:rPr>
          <w:t xml:space="preserve"> Retender</w:t>
        </w:r>
        <w:r w:rsidR="00C275F9">
          <w:rPr>
            <w:rFonts w:asciiTheme="minorHAnsi" w:hAnsiTheme="minorHAnsi"/>
            <w:color w:val="7F7F7F" w:themeColor="text1" w:themeTint="80"/>
          </w:rPr>
          <w:t xml:space="preserve"> 2</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60ECF">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2135473353"/>
      <w:docPartObj>
        <w:docPartGallery w:val="Page Numbers (Bottom of Page)"/>
        <w:docPartUnique/>
      </w:docPartObj>
    </w:sdtPr>
    <w:sdtEndPr/>
    <w:sdtContent>
      <w:p w:rsidR="003C7CF9" w:rsidRPr="00676D0C" w:rsidRDefault="003C7CF9" w:rsidP="00E235A4">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 Retender </w:t>
        </w:r>
        <w:r w:rsidR="00E235A4">
          <w:rPr>
            <w:rFonts w:asciiTheme="minorHAnsi" w:hAnsiTheme="minorHAnsi"/>
            <w:color w:val="7F7F7F" w:themeColor="text1" w:themeTint="80"/>
          </w:rPr>
          <w:t>2</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60ECF">
          <w:rPr>
            <w:rFonts w:asciiTheme="minorHAnsi" w:hAnsiTheme="minorHAnsi"/>
            <w:noProof/>
            <w:color w:val="7F7F7F" w:themeColor="text1" w:themeTint="80"/>
          </w:rPr>
          <w:t>64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748532937"/>
      <w:docPartObj>
        <w:docPartGallery w:val="Page Numbers (Bottom of Page)"/>
        <w:docPartUnique/>
      </w:docPartObj>
    </w:sdtPr>
    <w:sdtEndPr/>
    <w:sdtContent>
      <w:p w:rsidR="003C7CF9" w:rsidRPr="00676D0C" w:rsidRDefault="003C7CF9" w:rsidP="00E235A4">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r w:rsidR="00E235A4">
          <w:rPr>
            <w:rFonts w:asciiTheme="minorHAnsi" w:hAnsiTheme="minorHAnsi"/>
            <w:color w:val="7F7F7F" w:themeColor="text1" w:themeTint="80"/>
          </w:rPr>
          <w:t>–</w:t>
        </w:r>
        <w:r>
          <w:rPr>
            <w:rFonts w:asciiTheme="minorHAnsi" w:hAnsiTheme="minorHAnsi"/>
            <w:color w:val="7F7F7F" w:themeColor="text1" w:themeTint="80"/>
          </w:rPr>
          <w:t xml:space="preserve"> Retender</w:t>
        </w:r>
        <w:r w:rsidR="00E235A4">
          <w:rPr>
            <w:rFonts w:asciiTheme="minorHAnsi" w:hAnsiTheme="minorHAnsi"/>
            <w:color w:val="7F7F7F" w:themeColor="text1" w:themeTint="80"/>
          </w:rPr>
          <w:t xml:space="preserve"> 2</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60ECF">
          <w:rPr>
            <w:rFonts w:asciiTheme="minorHAnsi" w:hAnsiTheme="minorHAnsi"/>
            <w:noProof/>
            <w:color w:val="7F7F7F" w:themeColor="text1" w:themeTint="80"/>
          </w:rPr>
          <w:t>65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78343634"/>
      <w:docPartObj>
        <w:docPartGallery w:val="Page Numbers (Bottom of Page)"/>
        <w:docPartUnique/>
      </w:docPartObj>
    </w:sdtPr>
    <w:sdtEndPr/>
    <w:sdtContent>
      <w:p w:rsidR="003C7CF9" w:rsidRPr="00676D0C" w:rsidRDefault="003C7CF9" w:rsidP="00A60EC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 Retender </w:t>
        </w:r>
        <w:r w:rsidR="00A60ECF">
          <w:rPr>
            <w:rFonts w:asciiTheme="minorHAnsi" w:hAnsiTheme="minorHAnsi"/>
            <w:color w:val="7F7F7F" w:themeColor="text1" w:themeTint="80"/>
          </w:rPr>
          <w:t>2</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60ECF">
          <w:rPr>
            <w:rFonts w:asciiTheme="minorHAnsi" w:hAnsiTheme="minorHAnsi"/>
            <w:noProof/>
            <w:color w:val="7F7F7F" w:themeColor="text1" w:themeTint="80"/>
          </w:rPr>
          <w:t>38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928088483"/>
      <w:docPartObj>
        <w:docPartGallery w:val="Page Numbers (Bottom of Page)"/>
        <w:docPartUnique/>
      </w:docPartObj>
    </w:sdtPr>
    <w:sdtEndPr/>
    <w:sdtContent>
      <w:p w:rsidR="003C7CF9" w:rsidRPr="00676D0C" w:rsidRDefault="003C7CF9" w:rsidP="00A60EC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r w:rsidR="00A60ECF">
          <w:rPr>
            <w:rFonts w:asciiTheme="minorHAnsi" w:hAnsiTheme="minorHAnsi"/>
            <w:color w:val="7F7F7F" w:themeColor="text1" w:themeTint="80"/>
          </w:rPr>
          <w:t>–</w:t>
        </w:r>
        <w:r>
          <w:rPr>
            <w:rFonts w:asciiTheme="minorHAnsi" w:hAnsiTheme="minorHAnsi"/>
            <w:color w:val="7F7F7F" w:themeColor="text1" w:themeTint="80"/>
          </w:rPr>
          <w:t xml:space="preserve"> Retender</w:t>
        </w:r>
        <w:r w:rsidR="00A60ECF">
          <w:rPr>
            <w:rFonts w:asciiTheme="minorHAnsi" w:hAnsiTheme="minorHAnsi"/>
            <w:color w:val="7F7F7F" w:themeColor="text1" w:themeTint="80"/>
          </w:rPr>
          <w:t xml:space="preserve"> 2</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60ECF">
          <w:rPr>
            <w:rFonts w:asciiTheme="minorHAnsi" w:hAnsiTheme="minorHAnsi"/>
            <w:noProof/>
            <w:color w:val="7F7F7F" w:themeColor="text1" w:themeTint="80"/>
          </w:rPr>
          <w:t>37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EA1" w:rsidRDefault="00AA3EA1">
      <w:r>
        <w:separator/>
      </w:r>
    </w:p>
  </w:footnote>
  <w:footnote w:type="continuationSeparator" w:id="0">
    <w:p w:rsidR="00AA3EA1" w:rsidRDefault="00AA3EA1">
      <w:r>
        <w:continuationSeparator/>
      </w:r>
    </w:p>
  </w:footnote>
  <w:footnote w:id="1">
    <w:p w:rsidR="00AA3EA1" w:rsidRPr="00E25AC8" w:rsidRDefault="00AA3EA1">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AA3EA1" w:rsidRPr="00E25AC8" w:rsidRDefault="00AA3EA1"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AA3EA1" w:rsidRDefault="00AA3EA1"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AA3EA1" w:rsidRPr="00E25AC8" w:rsidRDefault="00AA3EA1"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AA3EA1" w:rsidRPr="00E25AC8" w:rsidRDefault="00AA3EA1"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6">
    <w:p w:rsidR="00AA3EA1" w:rsidRDefault="00AA3EA1"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AA3EA1" w:rsidRDefault="00AA3EA1" w:rsidP="003531F4">
      <w:pPr>
        <w:pStyle w:val="FootnoteText"/>
      </w:pPr>
      <w:r>
        <w:rPr>
          <w:rStyle w:val="FootnoteReference"/>
        </w:rPr>
        <w:footnoteRef/>
      </w:r>
      <w:r>
        <w:t xml:space="preserve"> This requirement also applies to contracts executed by the Bidder as JV member.</w:t>
      </w:r>
    </w:p>
  </w:footnote>
  <w:footnote w:id="8">
    <w:p w:rsidR="00AA3EA1" w:rsidRDefault="00AA3EA1"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AA3EA1" w:rsidRDefault="00AA3EA1"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AA3EA1" w:rsidDel="006A3E0C" w:rsidRDefault="00AA3EA1" w:rsidP="003531F4">
      <w:pPr>
        <w:pStyle w:val="FootnoteText"/>
      </w:pPr>
      <w:r>
        <w:rPr>
          <w:rStyle w:val="FootnoteReference"/>
        </w:rPr>
        <w:footnoteRef/>
      </w:r>
      <w:r>
        <w:t xml:space="preserve"> Substantial completion shall be based on 80% or more works completed under the contract.</w:t>
      </w:r>
    </w:p>
  </w:footnote>
  <w:footnote w:id="11">
    <w:p w:rsidR="00AA3EA1" w:rsidRDefault="00AA3EA1"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AA3EA1" w:rsidRDefault="00AA3EA1"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AA3EA1" w:rsidRDefault="00AA3EA1"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AA3EA1" w:rsidRDefault="00AA3EA1"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AA3EA1" w:rsidDel="008E2812" w:rsidRDefault="00AA3EA1" w:rsidP="00372302">
      <w:pPr>
        <w:pStyle w:val="FootnoteText"/>
        <w:rPr>
          <w:ins w:id="415" w:author="Karina Mostipan" w:date="2012-12-05T11:54:00Z"/>
          <w:del w:id="416" w:author="wb335182" w:date="2011-11-18T14:22:00Z"/>
        </w:rPr>
      </w:pPr>
      <w:r>
        <w:rPr>
          <w:rStyle w:val="FootnoteReference"/>
        </w:rPr>
        <w:footnoteRef/>
      </w:r>
      <w:r>
        <w:t xml:space="preserve">  </w:t>
      </w:r>
      <w:r>
        <w:rPr>
          <w:i/>
          <w:iCs/>
        </w:rPr>
        <w:t>Bidder to use as appropriate</w:t>
      </w:r>
    </w:p>
  </w:footnote>
  <w:footnote w:id="16">
    <w:p w:rsidR="00AA3EA1" w:rsidRDefault="00AA3EA1"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AA3EA1" w:rsidRDefault="00AA3EA1">
      <w:pPr>
        <w:pStyle w:val="FootnoteText"/>
      </w:pPr>
      <w:r>
        <w:rPr>
          <w:rStyle w:val="FootnoteReference"/>
        </w:rPr>
        <w:footnoteRef/>
      </w:r>
      <w:r>
        <w:t xml:space="preserve"> </w:t>
      </w:r>
      <w:r>
        <w:tab/>
        <w:t>If applicable.</w:t>
      </w:r>
    </w:p>
  </w:footnote>
  <w:footnote w:id="18">
    <w:p w:rsidR="00AA3EA1" w:rsidRDefault="00AA3EA1"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AA3EA1" w:rsidRDefault="00AA3EA1"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AA3EA1" w:rsidRDefault="00AA3EA1"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AA3EA1" w:rsidRDefault="00AA3EA1"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AA3EA1" w:rsidRDefault="00AA3EA1"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AA3EA1" w:rsidRDefault="00AA3EA1"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AA3EA1" w:rsidRDefault="00AA3EA1"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AA3EA1" w:rsidRPr="0026306C" w:rsidRDefault="00AA3EA1">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AA3EA1" w:rsidRPr="0026306C" w:rsidRDefault="00AA3EA1"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AA3EA1" w:rsidRPr="0026306C" w:rsidRDefault="00AA3EA1"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AA3EA1" w:rsidRPr="0026306C" w:rsidRDefault="00AA3EA1"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AA3EA1" w:rsidRPr="0026306C" w:rsidRDefault="00AA3EA1"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AA3EA1" w:rsidRPr="0026306C" w:rsidRDefault="00AA3EA1"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AA3EA1" w:rsidRPr="0026306C" w:rsidRDefault="00AA3EA1"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AA3EA1" w:rsidRPr="0026306C" w:rsidRDefault="00AA3EA1"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AA3EA1" w:rsidRPr="005F76C3" w:rsidRDefault="00AA3EA1"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AA3EA1" w:rsidRPr="0026306C" w:rsidRDefault="00AA3EA1">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AA3EA1" w:rsidRDefault="00AA3EA1"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AA3EA1" w:rsidRDefault="00AA3EA1"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AA3EA1" w:rsidRDefault="00AA3EA1"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AA3EA1" w:rsidRDefault="00AA3EA1"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AA3EA1" w:rsidRDefault="00AA3EA1"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AA3EA1" w:rsidRDefault="00AA3EA1"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AA3EA1" w:rsidRDefault="00AA3EA1"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AA3EA1" w:rsidRPr="00765DB8" w:rsidRDefault="00AA3EA1"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AA3EA1" w:rsidRPr="00765DB8" w:rsidRDefault="00AA3EA1"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w:t>
      </w:r>
      <w:proofErr w:type="spellStart"/>
      <w:r w:rsidRPr="00765DB8">
        <w:rPr>
          <w:i/>
        </w:rPr>
        <w:t>cies</w:t>
      </w:r>
      <w:proofErr w:type="spellEnd"/>
      <w:r w:rsidRPr="00765DB8">
        <w:rPr>
          <w:i/>
        </w:rPr>
        <w:t>) of the Contract or a freely convertible currency acceptable to the Beneficiary.</w:t>
      </w:r>
    </w:p>
  </w:footnote>
  <w:footnote w:id="42">
    <w:p w:rsidR="00AA3EA1" w:rsidRPr="00765DB8" w:rsidRDefault="00AA3EA1"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43">
    <w:p w:rsidR="00AA3EA1" w:rsidRPr="00BC09A2" w:rsidRDefault="00AA3EA1"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4">
    <w:p w:rsidR="00AA3EA1" w:rsidRPr="0080505F" w:rsidRDefault="00AA3EA1"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bookmarkStart w:id="588" w:name="_GoBack"/>
      <w:bookmarkEnd w:id="58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Default="00AA3EA1"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9471D9" w:rsidRDefault="00AA3EA1"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9471D9" w:rsidRDefault="00AA3EA1"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Default="00AA3EA1"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B669EB" w:rsidRDefault="00AA3EA1"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B669EB" w:rsidRDefault="00AA3EA1"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3D6FE5" w:rsidRDefault="00AA3EA1"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3D6FE5" w:rsidRDefault="00AA3EA1"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3D6FE5" w:rsidRDefault="00AA3EA1"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27649">
      <o:colormru v:ext="edit" colors="#011291,#d9ecff"/>
    </o:shapedefaults>
  </w:hdrShapeDefaults>
  <w:footnotePr>
    <w:footnote w:id="-1"/>
    <w:footnote w:id="0"/>
  </w:footnotePr>
  <w:endnotePr>
    <w:endnote w:id="-1"/>
    <w:endnote w:id="0"/>
  </w:endnotePr>
  <w:compat>
    <w:compatSetting w:name="compatibilityMode" w:uri="http://schemas.microsoft.com/office/word" w:val="12"/>
  </w:compat>
  <w:rsids>
    <w:rsidRoot w:val="00A43C56"/>
    <w:rsid w:val="000026E5"/>
    <w:rsid w:val="00002A9A"/>
    <w:rsid w:val="000034D5"/>
    <w:rsid w:val="00004A07"/>
    <w:rsid w:val="0000522A"/>
    <w:rsid w:val="0001185D"/>
    <w:rsid w:val="00012772"/>
    <w:rsid w:val="000158D3"/>
    <w:rsid w:val="00016EBA"/>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3121C"/>
    <w:rsid w:val="001347F5"/>
    <w:rsid w:val="0014582A"/>
    <w:rsid w:val="00147FE7"/>
    <w:rsid w:val="00152955"/>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33C"/>
    <w:rsid w:val="002A34D0"/>
    <w:rsid w:val="002B090E"/>
    <w:rsid w:val="002B244E"/>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3F7E98"/>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92549"/>
    <w:rsid w:val="00593BDC"/>
    <w:rsid w:val="00594414"/>
    <w:rsid w:val="005965A9"/>
    <w:rsid w:val="00597B62"/>
    <w:rsid w:val="00597CAB"/>
    <w:rsid w:val="005A2214"/>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6134A0"/>
    <w:rsid w:val="006211FC"/>
    <w:rsid w:val="00636D0B"/>
    <w:rsid w:val="006542E1"/>
    <w:rsid w:val="0066007D"/>
    <w:rsid w:val="00660280"/>
    <w:rsid w:val="00665BE1"/>
    <w:rsid w:val="00666C18"/>
    <w:rsid w:val="00667D09"/>
    <w:rsid w:val="00672226"/>
    <w:rsid w:val="00676D0C"/>
    <w:rsid w:val="00677438"/>
    <w:rsid w:val="00685604"/>
    <w:rsid w:val="0069301A"/>
    <w:rsid w:val="006967AA"/>
    <w:rsid w:val="006A065C"/>
    <w:rsid w:val="006A44DE"/>
    <w:rsid w:val="006A51FA"/>
    <w:rsid w:val="006A53AC"/>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25EF2"/>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C56"/>
    <w:rsid w:val="00A44519"/>
    <w:rsid w:val="00A5036B"/>
    <w:rsid w:val="00A507F1"/>
    <w:rsid w:val="00A60ECF"/>
    <w:rsid w:val="00A64ABE"/>
    <w:rsid w:val="00A665F3"/>
    <w:rsid w:val="00A673DB"/>
    <w:rsid w:val="00A74483"/>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A77CE"/>
    <w:rsid w:val="00BB01BC"/>
    <w:rsid w:val="00BC078E"/>
    <w:rsid w:val="00BC7FBD"/>
    <w:rsid w:val="00BD09EC"/>
    <w:rsid w:val="00BE3CEF"/>
    <w:rsid w:val="00BF3B7D"/>
    <w:rsid w:val="00C010A5"/>
    <w:rsid w:val="00C05EB3"/>
    <w:rsid w:val="00C119E0"/>
    <w:rsid w:val="00C16E1C"/>
    <w:rsid w:val="00C275F9"/>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F688D"/>
    <w:rsid w:val="00CF7582"/>
    <w:rsid w:val="00CF7AE6"/>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5A4"/>
    <w:rsid w:val="00E23BCE"/>
    <w:rsid w:val="00E25AC8"/>
    <w:rsid w:val="00E32AA7"/>
    <w:rsid w:val="00E33F34"/>
    <w:rsid w:val="00E43A27"/>
    <w:rsid w:val="00E45F24"/>
    <w:rsid w:val="00E50E7E"/>
    <w:rsid w:val="00E65194"/>
    <w:rsid w:val="00E833ED"/>
    <w:rsid w:val="00E93658"/>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hussain.hameem@finance.gov.mv" TargetMode="External"/><Relationship Id="rId26" Type="http://schemas.openxmlformats.org/officeDocument/2006/relationships/header" Target="header9.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tender@finance.gov.mv" TargetMode="Externa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footer" Target="footer4.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finance.gov.mv" TargetMode="Externa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6.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5.xml"/><Relationship Id="rId43" Type="http://schemas.openxmlformats.org/officeDocument/2006/relationships/header" Target="header24.xml"/><Relationship Id="rId48" Type="http://schemas.openxmlformats.org/officeDocument/2006/relationships/fontTable" Target="fontTable.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34D28-627E-46B9-A193-78F9D9A52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108</Pages>
  <Words>24093</Words>
  <Characters>137336</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161107</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HUSSAIN HAMEEM</cp:lastModifiedBy>
  <cp:revision>28</cp:revision>
  <cp:lastPrinted>2013-08-16T10:18:00Z</cp:lastPrinted>
  <dcterms:created xsi:type="dcterms:W3CDTF">2013-11-19T03:31:00Z</dcterms:created>
  <dcterms:modified xsi:type="dcterms:W3CDTF">2015-06-25T05:47:00Z</dcterms:modified>
</cp:coreProperties>
</file>