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61702D" w:rsidRDefault="0061702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587DF0" w:rsidP="00BA1374">
      <w:pPr>
        <w:jc w:val="center"/>
        <w:rPr>
          <w:b/>
          <w:sz w:val="46"/>
          <w:szCs w:val="46"/>
        </w:rPr>
      </w:pPr>
      <w:r w:rsidRPr="00587DF0">
        <w:rPr>
          <w:b/>
          <w:sz w:val="52"/>
          <w:szCs w:val="52"/>
        </w:rPr>
        <w:t>Civil Works for Eco-Tourism Facilities in Gn. Fuvahmulah</w:t>
      </w:r>
    </w:p>
    <w:p w:rsidR="00BF3B7D" w:rsidRDefault="00BF3B7D" w:rsidP="00587DF0">
      <w:pPr>
        <w:tabs>
          <w:tab w:val="left" w:pos="720"/>
          <w:tab w:val="right" w:leader="dot" w:pos="8640"/>
        </w:tabs>
        <w:jc w:val="center"/>
        <w:rPr>
          <w:b/>
          <w:sz w:val="40"/>
          <w:szCs w:val="40"/>
        </w:rPr>
      </w:pPr>
      <w:r>
        <w:rPr>
          <w:b/>
          <w:sz w:val="40"/>
          <w:szCs w:val="40"/>
        </w:rPr>
        <w:t>IFB No.: 0</w:t>
      </w:r>
      <w:r w:rsidR="00672734">
        <w:rPr>
          <w:b/>
          <w:sz w:val="40"/>
          <w:szCs w:val="40"/>
        </w:rPr>
        <w:t>0</w:t>
      </w:r>
      <w:r w:rsidR="00587DF0">
        <w:rPr>
          <w:b/>
          <w:sz w:val="40"/>
          <w:szCs w:val="40"/>
        </w:rPr>
        <w:t>8</w:t>
      </w:r>
      <w:r>
        <w:rPr>
          <w:b/>
          <w:sz w:val="40"/>
          <w:szCs w:val="40"/>
        </w:rPr>
        <w:t>/</w:t>
      </w:r>
      <w:r w:rsidR="00C55558">
        <w:rPr>
          <w:b/>
          <w:sz w:val="40"/>
          <w:szCs w:val="40"/>
        </w:rPr>
        <w:t>TF019383</w:t>
      </w:r>
    </w:p>
    <w:p w:rsidR="009D7265" w:rsidRDefault="009D7265" w:rsidP="00587DF0">
      <w:pPr>
        <w:tabs>
          <w:tab w:val="left" w:pos="720"/>
          <w:tab w:val="right" w:leader="dot" w:pos="8640"/>
        </w:tabs>
        <w:jc w:val="center"/>
        <w:rPr>
          <w:b/>
          <w:sz w:val="40"/>
          <w:szCs w:val="40"/>
        </w:rPr>
      </w:pPr>
    </w:p>
    <w:p w:rsidR="00BF3B7D" w:rsidRPr="009D7265" w:rsidRDefault="009D7265" w:rsidP="00BF3B7D">
      <w:pPr>
        <w:jc w:val="center"/>
        <w:rPr>
          <w:rFonts w:cs="MV Boli"/>
          <w:b/>
          <w:sz w:val="40"/>
          <w:szCs w:val="40"/>
          <w:lang w:bidi="dv-MV"/>
        </w:rPr>
      </w:pPr>
      <w:r>
        <w:rPr>
          <w:rFonts w:cs="MV Boli"/>
          <w:b/>
          <w:sz w:val="40"/>
          <w:szCs w:val="40"/>
          <w:lang w:bidi="dv-MV"/>
        </w:rPr>
        <w:t>Project Number: TES/2017/W-12</w:t>
      </w: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9A0FEF" w:rsidRDefault="009A0FEF" w:rsidP="00BF3B7D">
      <w:pPr>
        <w:jc w:val="center"/>
        <w:rPr>
          <w:sz w:val="36"/>
          <w:szCs w:val="36"/>
        </w:rPr>
      </w:pPr>
    </w:p>
    <w:p w:rsidR="00BF3B7D" w:rsidRDefault="00672734" w:rsidP="00672734">
      <w:pPr>
        <w:jc w:val="center"/>
        <w:rPr>
          <w:b/>
          <w:sz w:val="36"/>
          <w:szCs w:val="36"/>
        </w:rPr>
      </w:pPr>
      <w:r>
        <w:rPr>
          <w:b/>
          <w:sz w:val="36"/>
          <w:szCs w:val="36"/>
        </w:rPr>
        <w:t>Climate Change Adaptation Project</w:t>
      </w:r>
      <w:r w:rsidR="008A5C7A">
        <w:rPr>
          <w:b/>
          <w:sz w:val="36"/>
          <w:szCs w:val="36"/>
        </w:rPr>
        <w:t xml:space="preserve"> (</w:t>
      </w:r>
      <w:r>
        <w:rPr>
          <w:b/>
          <w:sz w:val="36"/>
          <w:szCs w:val="36"/>
        </w:rPr>
        <w:t>CCAP</w:t>
      </w:r>
      <w:r w:rsidR="008A5C7A">
        <w:rPr>
          <w:b/>
          <w:sz w:val="36"/>
          <w:szCs w:val="36"/>
        </w:rPr>
        <w:t>)</w:t>
      </w:r>
    </w:p>
    <w:p w:rsidR="0061702D" w:rsidRPr="0061702D" w:rsidRDefault="0061702D" w:rsidP="00672734">
      <w:pPr>
        <w:jc w:val="center"/>
        <w:rPr>
          <w:b/>
          <w:sz w:val="32"/>
          <w:szCs w:val="32"/>
        </w:rPr>
      </w:pPr>
      <w:r w:rsidRPr="0061702D">
        <w:rPr>
          <w:b/>
          <w:sz w:val="32"/>
          <w:szCs w:val="32"/>
        </w:rPr>
        <w:t>Grant No.: TF019383</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BF3B7D" w:rsidRDefault="00BF3B7D" w:rsidP="003A5351">
      <w:pPr>
        <w:tabs>
          <w:tab w:val="left" w:pos="720"/>
          <w:tab w:val="right" w:leader="dot" w:pos="8640"/>
        </w:tabs>
        <w:jc w:val="center"/>
        <w:rPr>
          <w:b/>
          <w:sz w:val="32"/>
          <w:szCs w:val="32"/>
        </w:rPr>
      </w:pPr>
      <w:r>
        <w:rPr>
          <w:b/>
          <w:sz w:val="32"/>
          <w:szCs w:val="32"/>
        </w:rPr>
        <w:t xml:space="preserve">Issued on: </w:t>
      </w:r>
      <w:r w:rsidR="003A5351">
        <w:rPr>
          <w:b/>
          <w:sz w:val="32"/>
          <w:szCs w:val="32"/>
        </w:rPr>
        <w:t>March 13</w:t>
      </w:r>
      <w:r>
        <w:rPr>
          <w:b/>
          <w:sz w:val="32"/>
          <w:szCs w:val="32"/>
        </w:rPr>
        <w:t>, 201</w:t>
      </w:r>
      <w:r w:rsidR="003A5351">
        <w:rPr>
          <w:b/>
          <w:sz w:val="32"/>
          <w:szCs w:val="32"/>
        </w:rPr>
        <w:t>7</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FF682E">
          <w:rPr>
            <w:noProof/>
            <w:webHidden/>
          </w:rPr>
          <w:t>3</w:t>
        </w:r>
        <w:r>
          <w:rPr>
            <w:noProof/>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FF682E">
          <w:rPr>
            <w:webHidden/>
          </w:rPr>
          <w:t>4</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FF682E">
          <w:rPr>
            <w:webHidden/>
          </w:rPr>
          <w:t>26</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FF682E">
          <w:rPr>
            <w:webHidden/>
          </w:rPr>
          <w:t>29</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FF682E">
          <w:rPr>
            <w:webHidden/>
          </w:rPr>
          <w:t>40</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FF682E">
          <w:rPr>
            <w:webHidden/>
          </w:rPr>
          <w:t>65</w:t>
        </w:r>
        <w:r w:rsidR="0051627C">
          <w:rPr>
            <w:webHidden/>
          </w:rPr>
          <w:fldChar w:fldCharType="end"/>
        </w:r>
      </w:hyperlink>
    </w:p>
    <w:p w:rsidR="001B5586" w:rsidRDefault="00CE5DB8"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FF682E">
          <w:rPr>
            <w:noProof/>
            <w:webHidden/>
          </w:rPr>
          <w:t>69</w:t>
        </w:r>
        <w:r w:rsidR="0051627C">
          <w:rPr>
            <w:noProof/>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FF682E">
          <w:rPr>
            <w:webHidden/>
          </w:rPr>
          <w:t>70</w:t>
        </w:r>
        <w:r w:rsidR="0051627C">
          <w:rPr>
            <w:webHidden/>
          </w:rPr>
          <w:fldChar w:fldCharType="end"/>
        </w:r>
      </w:hyperlink>
    </w:p>
    <w:p w:rsidR="001B5586" w:rsidRDefault="00CE5DB8"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FF682E">
          <w:rPr>
            <w:noProof/>
            <w:webHidden/>
          </w:rPr>
          <w:t>72</w:t>
        </w:r>
        <w:r w:rsidR="0051627C">
          <w:rPr>
            <w:noProof/>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FF682E">
          <w:rPr>
            <w:webHidden/>
          </w:rPr>
          <w:t>73</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FF682E">
          <w:rPr>
            <w:webHidden/>
          </w:rPr>
          <w:t>97</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FF682E">
          <w:rPr>
            <w:webHidden/>
          </w:rPr>
          <w:t>100</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230ACA">
          <w:headerReference w:type="even" r:id="rId9"/>
          <w:headerReference w:type="default" r:id="rId10"/>
          <w:footerReference w:type="even" r:id="rId11"/>
          <w:footerReference w:type="default" r:id="rId12"/>
          <w:headerReference w:type="first" r:id="rId13"/>
          <w:footerReference w:type="first" r:id="rId14"/>
          <w:type w:val="nextColumn"/>
          <w:pgSz w:w="11901" w:h="16840" w:code="9"/>
          <w:pgMar w:top="1440" w:right="1440" w:bottom="1440" w:left="1440" w:header="720" w:footer="720" w:gutter="0"/>
          <w:pgNumType w:start="1"/>
          <w:cols w:space="720"/>
          <w:titlePg/>
        </w:sectPr>
      </w:pP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FF682E">
          <w:rPr>
            <w:noProof/>
            <w:webHidden/>
          </w:rPr>
          <w:t>6</w:t>
        </w:r>
        <w:r>
          <w:rPr>
            <w:noProof/>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FF682E">
          <w:rPr>
            <w:webHidden/>
          </w:rPr>
          <w:t>6</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FF682E">
          <w:rPr>
            <w:webHidden/>
          </w:rPr>
          <w:t>6</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FF682E">
          <w:rPr>
            <w:webHidden/>
          </w:rPr>
          <w:t>6</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FF682E">
          <w:rPr>
            <w:webHidden/>
          </w:rPr>
          <w:t>7</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FF682E">
          <w:rPr>
            <w:webHidden/>
          </w:rPr>
          <w:t>9</w:t>
        </w:r>
        <w:r w:rsidR="0051627C">
          <w:rPr>
            <w:webHidden/>
          </w:rPr>
          <w:fldChar w:fldCharType="end"/>
        </w:r>
      </w:hyperlink>
    </w:p>
    <w:p w:rsidR="001B5586" w:rsidRDefault="00CE5DB8"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FF682E">
          <w:rPr>
            <w:noProof/>
            <w:webHidden/>
          </w:rPr>
          <w:t>9</w:t>
        </w:r>
        <w:r w:rsidR="0051627C">
          <w:rPr>
            <w:noProof/>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FF682E">
          <w:rPr>
            <w:webHidden/>
          </w:rPr>
          <w:t>9</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FF682E">
          <w:rPr>
            <w:webHidden/>
          </w:rPr>
          <w:t>10</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FF682E">
          <w:rPr>
            <w:webHidden/>
          </w:rPr>
          <w:t>11</w:t>
        </w:r>
        <w:r w:rsidR="0051627C">
          <w:rPr>
            <w:webHidden/>
          </w:rPr>
          <w:fldChar w:fldCharType="end"/>
        </w:r>
      </w:hyperlink>
    </w:p>
    <w:p w:rsidR="001B5586" w:rsidRDefault="00CE5DB8"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FF682E">
          <w:rPr>
            <w:noProof/>
            <w:webHidden/>
          </w:rPr>
          <w:t>11</w:t>
        </w:r>
        <w:r w:rsidR="0051627C">
          <w:rPr>
            <w:noProof/>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FF682E">
          <w:rPr>
            <w:webHidden/>
          </w:rPr>
          <w:t>11</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FF682E">
          <w:rPr>
            <w:webHidden/>
          </w:rPr>
          <w:t>11</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FF682E">
          <w:rPr>
            <w:webHidden/>
          </w:rPr>
          <w:t>12</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FF682E">
          <w:rPr>
            <w:webHidden/>
          </w:rPr>
          <w:t>12</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FF682E">
          <w:rPr>
            <w:webHidden/>
          </w:rPr>
          <w:t>12</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FF682E">
          <w:rPr>
            <w:webHidden/>
          </w:rPr>
          <w:t>13</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FF682E">
          <w:rPr>
            <w:webHidden/>
          </w:rPr>
          <w:t>14</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FF682E">
          <w:rPr>
            <w:webHidden/>
          </w:rPr>
          <w:t>14</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FF682E">
          <w:rPr>
            <w:webHidden/>
          </w:rPr>
          <w:t>14</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FF682E">
          <w:rPr>
            <w:webHidden/>
          </w:rPr>
          <w:t>14</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FF682E">
          <w:rPr>
            <w:webHidden/>
          </w:rPr>
          <w:t>15</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FF682E">
          <w:rPr>
            <w:webHidden/>
          </w:rPr>
          <w:t>17</w:t>
        </w:r>
        <w:r w:rsidR="0051627C">
          <w:rPr>
            <w:webHidden/>
          </w:rPr>
          <w:fldChar w:fldCharType="end"/>
        </w:r>
      </w:hyperlink>
    </w:p>
    <w:p w:rsidR="001B5586" w:rsidRDefault="00CE5DB8"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FF682E">
          <w:rPr>
            <w:noProof/>
            <w:webHidden/>
          </w:rPr>
          <w:t>17</w:t>
        </w:r>
        <w:r w:rsidR="0051627C">
          <w:rPr>
            <w:noProof/>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FF682E">
          <w:rPr>
            <w:webHidden/>
          </w:rPr>
          <w:t>17</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FF682E">
          <w:rPr>
            <w:webHidden/>
          </w:rPr>
          <w:t>18</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FF682E">
          <w:rPr>
            <w:webHidden/>
          </w:rPr>
          <w:t>18</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FF682E">
          <w:rPr>
            <w:webHidden/>
          </w:rPr>
          <w:t>18</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FF682E">
          <w:rPr>
            <w:webHidden/>
          </w:rPr>
          <w:t>18</w:t>
        </w:r>
        <w:r w:rsidR="0051627C">
          <w:rPr>
            <w:webHidden/>
          </w:rPr>
          <w:fldChar w:fldCharType="end"/>
        </w:r>
      </w:hyperlink>
    </w:p>
    <w:p w:rsidR="001B5586" w:rsidRDefault="00CE5DB8"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FF682E">
          <w:rPr>
            <w:noProof/>
            <w:webHidden/>
          </w:rPr>
          <w:t>19</w:t>
        </w:r>
        <w:r w:rsidR="0051627C">
          <w:rPr>
            <w:noProof/>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FF682E">
          <w:rPr>
            <w:webHidden/>
          </w:rPr>
          <w:t>19</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FF682E">
          <w:rPr>
            <w:webHidden/>
          </w:rPr>
          <w:t>20</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FF682E">
          <w:rPr>
            <w:webHidden/>
          </w:rPr>
          <w:t>20</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FF682E">
          <w:rPr>
            <w:webHidden/>
          </w:rPr>
          <w:t>20</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FF682E">
          <w:rPr>
            <w:webHidden/>
          </w:rPr>
          <w:t>21</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FF682E">
          <w:rPr>
            <w:webHidden/>
          </w:rPr>
          <w:t>21</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FF682E">
          <w:rPr>
            <w:webHidden/>
          </w:rPr>
          <w:t>22</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FF682E">
          <w:rPr>
            <w:webHidden/>
          </w:rPr>
          <w:t>22</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FF682E">
          <w:rPr>
            <w:webHidden/>
          </w:rPr>
          <w:t>22</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FF682E">
          <w:rPr>
            <w:webHidden/>
          </w:rPr>
          <w:t>22</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FF682E">
          <w:rPr>
            <w:webHidden/>
          </w:rPr>
          <w:t>23</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FF682E">
          <w:rPr>
            <w:webHidden/>
          </w:rPr>
          <w:t>23</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FF682E">
          <w:rPr>
            <w:webHidden/>
          </w:rPr>
          <w:t>24</w:t>
        </w:r>
        <w:r w:rsidR="0051627C">
          <w:rPr>
            <w:webHidden/>
          </w:rPr>
          <w:fldChar w:fldCharType="end"/>
        </w:r>
      </w:hyperlink>
    </w:p>
    <w:p w:rsidR="001B5586" w:rsidRDefault="00CE5DB8"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FF682E">
          <w:rPr>
            <w:noProof/>
            <w:webHidden/>
          </w:rPr>
          <w:t>24</w:t>
        </w:r>
        <w:r w:rsidR="0051627C">
          <w:rPr>
            <w:noProof/>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FF682E">
          <w:rPr>
            <w:webHidden/>
          </w:rPr>
          <w:t>24</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FF682E">
          <w:rPr>
            <w:webHidden/>
          </w:rPr>
          <w:t>24</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FF682E">
          <w:rPr>
            <w:webHidden/>
          </w:rPr>
          <w:t>25</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FF682E">
          <w:rPr>
            <w:webHidden/>
          </w:rPr>
          <w:t>25</w:t>
        </w:r>
        <w:r w:rsidR="0051627C">
          <w:rPr>
            <w:webHidden/>
          </w:rPr>
          <w:fldChar w:fldCharType="end"/>
        </w:r>
      </w:hyperlink>
    </w:p>
    <w:p w:rsidR="001B5586" w:rsidRDefault="00CE5DB8"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FF682E">
          <w:rPr>
            <w:webHidden/>
          </w:rPr>
          <w:t>25</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lastRenderedPageBreak/>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r w:rsidRPr="00EC12FE">
              <w:rPr>
                <w:rStyle w:val="StyleHeader2-SubClausesBoldChar"/>
              </w:rPr>
              <w:t>specified in the Bid Data Sheet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“day”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 xml:space="preserve">In further pursuance of this policy, Bidders shall permit and shall cause its agents (whether declared or not), sub-contractors, sub-consultants, service providers, or suppliers and any personnel </w:t>
            </w:r>
            <w:r w:rsidRPr="00EC12FE">
              <w:lastRenderedPageBreak/>
              <w:t>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lastRenderedPageBreak/>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CE5DB8">
            <w:pPr>
              <w:pStyle w:val="P3Header1-Clauses"/>
            </w:pPr>
            <w:r w:rsidRPr="00EC12FE">
              <w:t>Participates</w:t>
            </w:r>
            <w:r w:rsidR="005449BA" w:rsidRPr="00EC12FE">
              <w:t xml:space="preserve">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t xml:space="preserve">would be providing goods, works, or non-consulting services resulting from or directly related to consulting services for the preparation or implementation of the project specified in the </w:t>
            </w:r>
            <w:r w:rsidRPr="00EC12FE">
              <w:lastRenderedPageBreak/>
              <w:t>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 xml:space="preserve">Government-owned enterprises or institutions in the Employer’s Country may participate only if they can establish that they (i) are legally and financially autonomous (ii) operate under commercial law, and (iii) </w:t>
            </w:r>
            <w:r w:rsidRPr="00EC12FE">
              <w:rPr>
                <w:spacing w:val="-5"/>
              </w:rPr>
              <w:t xml:space="preserve">are not dependent agencies of the Employer. To be eligible, a government-owned enterprise or institution shall establish to the Bank’s satisfaction, through all relevant documents, including its Charter and other information the Bank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w:t>
            </w:r>
            <w:r w:rsidRPr="00EC12FE">
              <w:rPr>
                <w:spacing w:val="-5"/>
              </w:rPr>
              <w:lastRenderedPageBreak/>
              <w:t>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lastRenderedPageBreak/>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 xml:space="preserve">he Bidder’s designated representative is invited to attend a pre-bid meeting. The purpose of the meeting </w:t>
            </w:r>
            <w:r w:rsidR="007B586E" w:rsidRPr="00EC12FE">
              <w:rPr>
                <w:rFonts w:cs="Times New Roman"/>
              </w:rPr>
              <w:lastRenderedPageBreak/>
              <w:t>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lastRenderedPageBreak/>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CE5DB8" w:rsidP="001E254C">
            <w:pPr>
              <w:pStyle w:val="P3Header1-Clauses"/>
              <w:numPr>
                <w:ilvl w:val="0"/>
                <w:numId w:val="34"/>
              </w:numPr>
              <w:tabs>
                <w:tab w:val="clear" w:pos="1224"/>
              </w:tabs>
              <w:ind w:left="927"/>
              <w:rPr>
                <w:szCs w:val="24"/>
              </w:rPr>
            </w:pPr>
            <w:r w:rsidRPr="00EC12FE">
              <w:rPr>
                <w:szCs w:val="24"/>
              </w:rPr>
              <w:t>Any</w:t>
            </w:r>
            <w:r w:rsidR="007B586E" w:rsidRPr="00EC12FE">
              <w:rPr>
                <w:szCs w:val="24"/>
              </w:rPr>
              <w:t xml:space="preserve">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w:t>
            </w:r>
            <w:r w:rsidR="007B586E" w:rsidRPr="00EC12FE">
              <w:lastRenderedPageBreak/>
              <w:t xml:space="preserve">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Bidders wishing to offer discounts for the award of more than one 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rsidP="00AF1F3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 xml:space="preserve">The currency(ies) of the bid </w:t>
            </w:r>
            <w:r w:rsidR="009E7D71" w:rsidRPr="00EC12FE">
              <w:t xml:space="preserve">and the currency(ies)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F1F3E">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AF1F3E">
              <w:t>Lump Sum</w:t>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r w:rsidRPr="00EC12FE">
              <w:rPr>
                <w:rStyle w:val="StyleHeader2-SubClausesBoldChar"/>
              </w:rPr>
              <w:t xml:space="preserve">specified in </w:t>
            </w:r>
            <w:r w:rsidR="000D7D1E" w:rsidRPr="00EC12FE">
              <w:rPr>
                <w:rStyle w:val="StyleHeader2-SubClausesBoldChar"/>
              </w:rPr>
              <w:t>The</w:t>
            </w:r>
            <w:r w:rsidRPr="00EC12FE">
              <w:rPr>
                <w:rStyle w:val="StyleHeader2-SubClausesBoldChar"/>
              </w:rPr>
              <w:t xml:space="preserv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0D7D1E" w:rsidP="001E254C">
            <w:pPr>
              <w:pStyle w:val="P3Header1-Clauses"/>
              <w:numPr>
                <w:ilvl w:val="0"/>
                <w:numId w:val="35"/>
              </w:numPr>
              <w:tabs>
                <w:tab w:val="clear" w:pos="1224"/>
              </w:tabs>
              <w:ind w:left="927"/>
              <w:rPr>
                <w:szCs w:val="24"/>
              </w:rPr>
            </w:pPr>
            <w:r w:rsidRPr="00EC12FE">
              <w:rPr>
                <w:bCs/>
                <w:szCs w:val="24"/>
              </w:rPr>
              <w:t>Another</w:t>
            </w:r>
            <w:r w:rsidR="007B586E" w:rsidRPr="00EC12FE">
              <w:rPr>
                <w:bCs/>
                <w:szCs w:val="24"/>
              </w:rPr>
              <w:t xml:space="preserve"> security </w:t>
            </w:r>
            <w:r w:rsidR="005F0029" w:rsidRPr="00EC12FE">
              <w:rPr>
                <w:b/>
                <w:bCs/>
                <w:szCs w:val="24"/>
              </w:rPr>
              <w:t>specified</w:t>
            </w:r>
            <w:r w:rsidR="007B586E" w:rsidRPr="00EC12FE">
              <w:rPr>
                <w:b/>
                <w:bCs/>
                <w:szCs w:val="24"/>
              </w:rPr>
              <w:t xml:space="preserve"> in the BDS.</w:t>
            </w:r>
          </w:p>
          <w:p w:rsidR="007B586E" w:rsidRPr="00EC12FE" w:rsidRDefault="000D7D1E">
            <w:pPr>
              <w:pStyle w:val="Header2-SubClauses"/>
              <w:numPr>
                <w:ilvl w:val="0"/>
                <w:numId w:val="0"/>
              </w:numPr>
              <w:ind w:left="522"/>
              <w:rPr>
                <w:rFonts w:cs="Times New Roman"/>
              </w:rPr>
            </w:pPr>
            <w:r w:rsidRPr="00EC12FE">
              <w:rPr>
                <w:rFonts w:cs="Times New Roman"/>
              </w:rPr>
              <w:t>From</w:t>
            </w:r>
            <w:r w:rsidR="00947897" w:rsidRPr="00EC12FE">
              <w:rPr>
                <w:rFonts w:cs="Times New Roman"/>
                <w:bCs/>
              </w:rPr>
              <w:t xml:space="preserve">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w:t>
            </w:r>
            <w:r w:rsidR="00947897" w:rsidRPr="00EC12FE">
              <w:rPr>
                <w:rFonts w:cs="Times New Roman"/>
                <w:bCs/>
              </w:rPr>
              <w:lastRenderedPageBreak/>
              <w:t>prior to bid submission. The bid security shall be valid for twenty-eight (28) days beyond the original validity period of the bid, or beyond any period of extension if requested under ITB 18</w:t>
            </w:r>
            <w:r w:rsidR="00947897"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w:t>
            </w:r>
            <w:r w:rsidR="00E96936" w:rsidRPr="00EC12FE">
              <w:t>non-responsive</w:t>
            </w:r>
            <w:r w:rsidRPr="00EC12FE">
              <w:t xml:space="preser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0D7D1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r w:rsidRPr="00EC12FE">
              <w:rPr>
                <w:rFonts w:ascii="Times New Roman" w:hAnsi="Times New Roman" w:cs="Times New Roman"/>
                <w:sz w:val="24"/>
                <w:szCs w:val="24"/>
              </w:rPr>
              <w:t>Sign</w:t>
            </w:r>
            <w:r w:rsidR="007B586E" w:rsidRPr="00EC12FE">
              <w:rPr>
                <w:rFonts w:ascii="Times New Roman" w:hAnsi="Times New Roman" w:cs="Times New Roman"/>
                <w:sz w:val="24"/>
                <w:szCs w:val="24"/>
              </w:rPr>
              <w:t xml:space="preserve"> the Contract in accordance with ITB 4</w:t>
            </w:r>
            <w:r w:rsidR="00947897" w:rsidRPr="00EC12FE">
              <w:rPr>
                <w:rFonts w:ascii="Times New Roman" w:hAnsi="Times New Roman" w:cs="Times New Roman"/>
                <w:sz w:val="24"/>
                <w:szCs w:val="24"/>
              </w:rPr>
              <w:t>1</w:t>
            </w:r>
            <w:r w:rsidR="007B586E" w:rsidRPr="00EC12FE">
              <w:rPr>
                <w:rFonts w:ascii="Times New Roman" w:hAnsi="Times New Roman" w:cs="Times New Roman"/>
                <w:sz w:val="24"/>
                <w:szCs w:val="24"/>
              </w:rPr>
              <w:t>; or</w:t>
            </w:r>
          </w:p>
          <w:p w:rsidR="007B586E" w:rsidRPr="00EC12FE" w:rsidRDefault="000D7D1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r w:rsidRPr="00EC12FE">
              <w:rPr>
                <w:rFonts w:ascii="Times New Roman" w:hAnsi="Times New Roman" w:cs="Times New Roman"/>
                <w:sz w:val="24"/>
                <w:szCs w:val="24"/>
              </w:rPr>
              <w:t>Furnish</w:t>
            </w:r>
            <w:r w:rsidR="007B586E" w:rsidRPr="00EC12FE">
              <w:rPr>
                <w:rFonts w:ascii="Times New Roman" w:hAnsi="Times New Roman" w:cs="Times New Roman"/>
                <w:sz w:val="24"/>
                <w:szCs w:val="24"/>
              </w:rPr>
              <w:t xml:space="preserve"> a performance security in accordance with ITB 4</w:t>
            </w:r>
            <w:r w:rsidR="00947897" w:rsidRPr="00EC12FE">
              <w:rPr>
                <w:rFonts w:ascii="Times New Roman" w:hAnsi="Times New Roman" w:cs="Times New Roman"/>
                <w:sz w:val="24"/>
                <w:szCs w:val="24"/>
              </w:rPr>
              <w:t>2</w:t>
            </w:r>
            <w:r w:rsidR="007B586E"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lastRenderedPageBreak/>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00E96936" w:rsidRPr="00EC12FE">
              <w:rPr>
                <w:szCs w:val="24"/>
              </w:rPr>
              <w:t>Bear</w:t>
            </w:r>
            <w:r w:rsidRPr="00EC12FE">
              <w:rPr>
                <w:szCs w:val="24"/>
              </w:rPr>
              <w:t xml:space="preserve">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lastRenderedPageBreak/>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r>
            <w:r w:rsidR="00E96936" w:rsidRPr="00EC12FE">
              <w:rPr>
                <w:szCs w:val="24"/>
              </w:rPr>
              <w:t>Received</w:t>
            </w:r>
            <w:r w:rsidRPr="00EC12FE">
              <w:rPr>
                <w:szCs w:val="24"/>
              </w:rPr>
              <w:t xml:space="preserve">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xml:space="preserve">” shall be opened and read out and the envelope with the corresponding bid shall not be opened, but returned to the Bidder. No bid withdrawal shall be </w:t>
            </w:r>
            <w:r w:rsidRPr="00EC12FE">
              <w:rPr>
                <w:rFonts w:cs="Times New Roman"/>
              </w:rPr>
              <w:lastRenderedPageBreak/>
              <w:t>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w:t>
            </w:r>
            <w:r w:rsidRPr="00EC12FE">
              <w:rPr>
                <w:rFonts w:ascii="Times New Roman" w:hAnsi="Times New Roman" w:cs="Times New Roman"/>
                <w:sz w:val="24"/>
                <w:szCs w:val="24"/>
              </w:rPr>
              <w:tab/>
              <w:t>affect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(ii)</w:t>
            </w:r>
            <w:r w:rsidRPr="00EC12FE">
              <w:rPr>
                <w:rFonts w:ascii="Times New Roman" w:hAnsi="Times New Roman" w:cs="Times New Roman"/>
                <w:sz w:val="24"/>
                <w:szCs w:val="24"/>
              </w:rPr>
              <w:tab/>
              <w:t xml:space="preserve">limit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r w:rsidR="00E96936">
              <w:rPr>
                <w:szCs w:val="24"/>
              </w:rPr>
              <w:t>admeasurement</w:t>
            </w:r>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there is an error in a total corresponding to the addition or subtraction of subtotals, the subtotals shall prevail and the 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 xml:space="preserve">For evaluation and comparison purposes, the currency(ies)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1"/>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rsidP="00AF1F3E">
            <w:pPr>
              <w:pStyle w:val="P3Header1-Clauses"/>
              <w:numPr>
                <w:ilvl w:val="0"/>
                <w:numId w:val="0"/>
              </w:numPr>
              <w:ind w:left="927" w:hanging="423"/>
              <w:rPr>
                <w:szCs w:val="24"/>
              </w:rPr>
            </w:pPr>
            <w:r w:rsidRPr="00EC12FE">
              <w:rPr>
                <w:szCs w:val="24"/>
              </w:rPr>
              <w:t>(a)</w:t>
            </w:r>
            <w:r w:rsidRPr="00EC12FE">
              <w:rPr>
                <w:szCs w:val="24"/>
              </w:rPr>
              <w:tab/>
              <w:t xml:space="preserve">the bid price, excluding Provisional Sums and the provision, if any, for contingencies in the Summary </w:t>
            </w:r>
            <w:r w:rsidR="00AF1F3E">
              <w:rPr>
                <w:szCs w:val="24"/>
              </w:rPr>
              <w:t>Activity Schedule</w:t>
            </w:r>
            <w:r w:rsidRPr="00EC12FE">
              <w:rPr>
                <w:szCs w:val="24"/>
              </w:rPr>
              <w:t xml:space="preserve"> for admeasurement contracts</w:t>
            </w:r>
            <w:r w:rsidR="00F9786A">
              <w:rPr>
                <w:szCs w:val="24"/>
              </w:rPr>
              <w:t>,</w:t>
            </w:r>
            <w:r w:rsidRPr="00EC12FE">
              <w:rPr>
                <w:szCs w:val="24"/>
              </w:rPr>
              <w:t xml:space="preserve"> but including Daywork</w:t>
            </w:r>
            <w:r w:rsidR="006542E1" w:rsidRPr="00EC12FE">
              <w:rPr>
                <w:rStyle w:val="FootnoteReference"/>
              </w:rPr>
              <w:footnoteReference w:id="2"/>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lastRenderedPageBreak/>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Qualification of 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w:t>
            </w:r>
            <w:r w:rsidRPr="00EC12FE">
              <w:rPr>
                <w:rFonts w:cs="Times New Roman"/>
              </w:rPr>
              <w:lastRenderedPageBreak/>
              <w:t>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lastRenderedPageBreak/>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 xml:space="preserve">(i)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r w:rsidR="00E96936" w:rsidRPr="00EC12FE">
              <w:rPr>
                <w:rFonts w:cs="Times New Roman"/>
                <w:spacing w:val="-4"/>
              </w:rPr>
              <w:t>Name</w:t>
            </w:r>
            <w:r w:rsidRPr="00EC12FE">
              <w:rPr>
                <w:rFonts w:cs="Times New Roman"/>
                <w:spacing w:val="-4"/>
              </w:rPr>
              <w:t xml:space="preserv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lastRenderedPageBreak/>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230ACA">
          <w:headerReference w:type="even" r:id="rId15"/>
          <w:headerReference w:type="default" r:id="rId16"/>
          <w:headerReference w:type="first" r:id="rId17"/>
          <w:type w:val="nextColumn"/>
          <w:pgSz w:w="11901" w:h="16840" w:code="9"/>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lastRenderedPageBreak/>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D84704">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587DF0">
              <w:rPr>
                <w:b/>
                <w:i/>
                <w:lang w:val="en-GB"/>
              </w:rPr>
              <w:t>7</w:t>
            </w:r>
            <w:r w:rsidR="00DC79E8">
              <w:rPr>
                <w:b/>
                <w:i/>
                <w:lang w:val="en-GB"/>
              </w:rPr>
              <w:t>/</w:t>
            </w:r>
            <w:r w:rsidR="00D84704">
              <w:rPr>
                <w:b/>
                <w:i/>
                <w:lang w:val="en-GB"/>
              </w:rPr>
              <w:t>48</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587DF0">
            <w:pPr>
              <w:tabs>
                <w:tab w:val="right" w:pos="7272"/>
              </w:tabs>
              <w:spacing w:after="160"/>
              <w:jc w:val="both"/>
            </w:pPr>
            <w:r w:rsidRPr="00EC12FE">
              <w:t xml:space="preserve">The name of the bidding process is: </w:t>
            </w:r>
            <w:r w:rsidR="00587DF0" w:rsidRPr="00587DF0">
              <w:rPr>
                <w:b/>
                <w:i/>
                <w:lang w:val="en-GB"/>
              </w:rPr>
              <w:t>Civil Works for Eco-Tourism Facilities in Gn. Fuvahmulah</w:t>
            </w:r>
          </w:p>
          <w:p w:rsidR="00030555" w:rsidRDefault="007B586E" w:rsidP="00587DF0">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CE5874">
              <w:rPr>
                <w:b/>
                <w:i/>
                <w:lang w:val="en-GB"/>
              </w:rPr>
              <w:t>0</w:t>
            </w:r>
            <w:r w:rsidR="00587DF0">
              <w:rPr>
                <w:b/>
                <w:i/>
                <w:lang w:val="en-GB"/>
              </w:rPr>
              <w:t>8</w:t>
            </w:r>
            <w:r w:rsidR="006B423C" w:rsidRPr="006B423C">
              <w:rPr>
                <w:b/>
                <w:i/>
                <w:lang w:val="en-GB"/>
              </w:rPr>
              <w:t>/</w:t>
            </w:r>
            <w:r w:rsidR="00F557FA">
              <w:rPr>
                <w:b/>
                <w:i/>
                <w:lang w:val="en-GB"/>
              </w:rPr>
              <w:t>TF019383</w:t>
            </w:r>
          </w:p>
          <w:p w:rsidR="00016EBA" w:rsidRPr="006B423C" w:rsidRDefault="00016EBA" w:rsidP="00D84704">
            <w:pPr>
              <w:tabs>
                <w:tab w:val="right" w:pos="7272"/>
              </w:tabs>
              <w:spacing w:after="160"/>
              <w:ind w:left="5040"/>
            </w:pPr>
            <w:r w:rsidRPr="0061702D">
              <w:rPr>
                <w:b/>
                <w:i/>
                <w:lang w:val="en-GB"/>
              </w:rPr>
              <w:t>TEB/20</w:t>
            </w:r>
            <w:r w:rsidR="00A35560" w:rsidRPr="0061702D">
              <w:rPr>
                <w:b/>
                <w:i/>
                <w:lang w:val="en-GB"/>
              </w:rPr>
              <w:t>1</w:t>
            </w:r>
            <w:r w:rsidR="00587DF0">
              <w:rPr>
                <w:b/>
                <w:i/>
                <w:lang w:val="en-GB"/>
              </w:rPr>
              <w:t>7</w:t>
            </w:r>
            <w:r w:rsidRPr="006C18DE">
              <w:rPr>
                <w:b/>
                <w:i/>
                <w:lang w:val="en-GB"/>
              </w:rPr>
              <w:t>/</w:t>
            </w:r>
            <w:r w:rsidR="00A35560" w:rsidRPr="006C18DE">
              <w:rPr>
                <w:b/>
                <w:i/>
                <w:lang w:val="en-GB"/>
              </w:rPr>
              <w:t>W-</w:t>
            </w:r>
            <w:r w:rsidR="00D84704">
              <w:rPr>
                <w:b/>
                <w:i/>
                <w:lang w:val="en-GB"/>
              </w:rPr>
              <w:t>12</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CE5874">
            <w:pPr>
              <w:tabs>
                <w:tab w:val="right" w:pos="7254"/>
              </w:tabs>
              <w:spacing w:after="160"/>
            </w:pPr>
            <w:r w:rsidRPr="00EC12FE">
              <w:t xml:space="preserve">The name of the Project is: </w:t>
            </w:r>
            <w:r w:rsidR="00CE5874">
              <w:rPr>
                <w:b/>
                <w:i/>
                <w:lang w:val="en-GB"/>
              </w:rPr>
              <w:t>Climate Change Adaptation Project</w:t>
            </w:r>
            <w:r w:rsidR="000C3B0F">
              <w:rPr>
                <w:b/>
                <w:i/>
                <w:lang w:val="en-GB"/>
              </w:rPr>
              <w:t xml:space="preserve"> (</w:t>
            </w:r>
            <w:r w:rsidR="00CE5874">
              <w:rPr>
                <w:b/>
                <w:i/>
                <w:lang w:val="en-GB"/>
              </w:rPr>
              <w:t>CCAP</w:t>
            </w:r>
            <w:r w:rsidR="000C3B0F">
              <w:rPr>
                <w:b/>
                <w:i/>
                <w:lang w:val="en-GB"/>
              </w:rPr>
              <w:t>)</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8"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D84704" w:rsidRDefault="00D84704" w:rsidP="00A9030D">
            <w:pPr>
              <w:tabs>
                <w:tab w:val="right" w:pos="7254"/>
              </w:tabs>
              <w:spacing w:after="60"/>
              <w:ind w:left="720"/>
              <w:rPr>
                <w:b/>
                <w:i/>
              </w:rPr>
            </w:pPr>
            <w:r w:rsidRPr="00D84704">
              <w:rPr>
                <w:b/>
                <w:i/>
              </w:rPr>
              <w:t>Shazleena Ibrahim</w:t>
            </w:r>
          </w:p>
          <w:p w:rsidR="006B423C" w:rsidRPr="00A9030D" w:rsidRDefault="00F125A7" w:rsidP="00F125A7">
            <w:pPr>
              <w:tabs>
                <w:tab w:val="right" w:pos="7254"/>
              </w:tabs>
              <w:spacing w:after="60"/>
              <w:ind w:left="720"/>
              <w:rPr>
                <w:b/>
                <w:i/>
              </w:rPr>
            </w:pPr>
            <w:r w:rsidRPr="00D84704">
              <w:rPr>
                <w:b/>
                <w:i/>
              </w:rPr>
              <w:t xml:space="preserve">Assistant </w:t>
            </w:r>
            <w:r w:rsidR="006B423C" w:rsidRPr="00D84704">
              <w:rPr>
                <w:b/>
                <w:i/>
              </w:rPr>
              <w:t>Project Officer</w:t>
            </w:r>
          </w:p>
          <w:p w:rsidR="00D84704" w:rsidRDefault="00D84704" w:rsidP="006134A0">
            <w:pPr>
              <w:tabs>
                <w:tab w:val="right" w:pos="7254"/>
              </w:tabs>
              <w:spacing w:after="60"/>
              <w:ind w:left="720"/>
              <w:rPr>
                <w:b/>
                <w:i/>
                <w:lang w:val="en-GB"/>
              </w:rPr>
            </w:pPr>
            <w:r>
              <w:rPr>
                <w:b/>
                <w:i/>
                <w:lang w:val="en-GB"/>
              </w:rPr>
              <w:t>National Tender and project Monitoring</w:t>
            </w:r>
            <w:r w:rsidRPr="00AA7ABE">
              <w:rPr>
                <w:b/>
                <w:i/>
                <w:lang w:val="en-GB"/>
              </w:rPr>
              <w:t xml:space="preserve"> </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r w:rsidRPr="00EE5FA0">
              <w:rPr>
                <w:b/>
                <w:i/>
              </w:rPr>
              <w:t>Ameenee Magu</w:t>
            </w:r>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D84704">
            <w:pPr>
              <w:tabs>
                <w:tab w:val="right" w:pos="7254"/>
              </w:tabs>
              <w:spacing w:after="60"/>
              <w:ind w:left="720"/>
              <w:rPr>
                <w:b/>
                <w:i/>
              </w:rPr>
            </w:pPr>
            <w:r w:rsidRPr="00EE5FA0">
              <w:rPr>
                <w:b/>
                <w:i/>
              </w:rPr>
              <w:t>Tel: (960) 3349</w:t>
            </w:r>
            <w:r w:rsidR="00D84704">
              <w:rPr>
                <w:b/>
                <w:i/>
              </w:rPr>
              <w:t>102</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6B423C" w:rsidRDefault="006B423C" w:rsidP="006134A0">
            <w:pPr>
              <w:tabs>
                <w:tab w:val="right" w:pos="7254"/>
              </w:tabs>
              <w:spacing w:after="60"/>
              <w:ind w:left="720"/>
              <w:rPr>
                <w:i/>
                <w:color w:val="0070C0"/>
                <w:u w:val="single"/>
              </w:rPr>
            </w:pPr>
            <w:r w:rsidRPr="00EE5FA0">
              <w:rPr>
                <w:b/>
                <w:i/>
              </w:rPr>
              <w:t>E-Mail:</w:t>
            </w:r>
            <w:r w:rsidRPr="00AF6143">
              <w:t xml:space="preserve"> </w:t>
            </w:r>
            <w:hyperlink r:id="rId19" w:history="1">
              <w:r w:rsidRPr="00AF6143">
                <w:rPr>
                  <w:i/>
                  <w:color w:val="0070C0"/>
                  <w:u w:val="single"/>
                </w:rPr>
                <w:t>tender@finance.gov.mv</w:t>
              </w:r>
            </w:hyperlink>
          </w:p>
          <w:p w:rsidR="00D84704" w:rsidRDefault="00D84704" w:rsidP="00D84704">
            <w:pPr>
              <w:tabs>
                <w:tab w:val="right" w:pos="7254"/>
              </w:tabs>
              <w:spacing w:after="60"/>
              <w:ind w:left="720"/>
            </w:pPr>
            <w:hyperlink r:id="rId20" w:history="1">
              <w:r w:rsidRPr="00C96EF8">
                <w:rPr>
                  <w:rStyle w:val="Hyperlink"/>
                  <w:i/>
                </w:rPr>
                <w:t>shazleena.ibrahim@finance.gov.mv</w:t>
              </w:r>
            </w:hyperlink>
          </w:p>
          <w:p w:rsidR="006B423C" w:rsidRDefault="006B423C" w:rsidP="006134A0">
            <w:pPr>
              <w:tabs>
                <w:tab w:val="right" w:pos="7254"/>
              </w:tabs>
            </w:pPr>
          </w:p>
          <w:p w:rsidR="007B586E" w:rsidRPr="00EC12FE" w:rsidRDefault="007B586E" w:rsidP="003A5351">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6C18DE" w:rsidRPr="006C18DE">
              <w:rPr>
                <w:b/>
                <w:i/>
              </w:rPr>
              <w:t>1</w:t>
            </w:r>
            <w:r w:rsidR="003A5351">
              <w:rPr>
                <w:b/>
                <w:i/>
              </w:rPr>
              <w:t>4</w:t>
            </w:r>
            <w:r w:rsidR="006C18DE" w:rsidRPr="006C18DE">
              <w:rPr>
                <w:b/>
                <w:i/>
              </w:rPr>
              <w:t xml:space="preserve">00 hours on </w:t>
            </w:r>
            <w:r w:rsidR="003A5351">
              <w:rPr>
                <w:b/>
                <w:i/>
              </w:rPr>
              <w:t>March</w:t>
            </w:r>
            <w:r w:rsidR="00587DF0">
              <w:rPr>
                <w:b/>
                <w:i/>
              </w:rPr>
              <w:t xml:space="preserve"> 2</w:t>
            </w:r>
            <w:r w:rsidR="003A5351">
              <w:rPr>
                <w:b/>
                <w:i/>
              </w:rPr>
              <w:t>9</w:t>
            </w:r>
            <w:r w:rsidR="006C18DE" w:rsidRPr="006C18DE">
              <w:rPr>
                <w:b/>
                <w:i/>
              </w:rPr>
              <w:t>,</w:t>
            </w:r>
            <w:r w:rsidR="00666B8F">
              <w:rPr>
                <w:b/>
                <w:i/>
              </w:rPr>
              <w:t xml:space="preserve"> 201</w:t>
            </w:r>
            <w:r w:rsidR="00587DF0">
              <w:rPr>
                <w:b/>
                <w:i/>
              </w:rPr>
              <w:t>7</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21"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A4317D" w:rsidRPr="00EC12FE" w:rsidRDefault="00A4317D" w:rsidP="00A4317D">
            <w:pPr>
              <w:tabs>
                <w:tab w:val="right" w:pos="7254"/>
              </w:tabs>
              <w:spacing w:after="160"/>
            </w:pPr>
            <w:r w:rsidRPr="00EC12FE">
              <w:t xml:space="preserve">A Pre-Bid meeting </w:t>
            </w:r>
            <w:r>
              <w:rPr>
                <w:b/>
                <w:i/>
                <w:lang w:val="en-GB"/>
              </w:rPr>
              <w:t>shall</w:t>
            </w:r>
            <w:r w:rsidRPr="00EC12FE">
              <w:t xml:space="preserve"> take place. Pre-Bid meeting will take place at the following date, time and place:</w:t>
            </w:r>
          </w:p>
          <w:p w:rsidR="00A4317D" w:rsidRPr="00EC12FE" w:rsidRDefault="00A4317D" w:rsidP="003A5351">
            <w:pPr>
              <w:tabs>
                <w:tab w:val="right" w:pos="7254"/>
              </w:tabs>
              <w:spacing w:after="120"/>
              <w:rPr>
                <w:i/>
              </w:rPr>
            </w:pPr>
            <w:r>
              <w:t>Date</w:t>
            </w:r>
            <w:r w:rsidRPr="00EC12FE">
              <w:t xml:space="preserve">: </w:t>
            </w:r>
            <w:r w:rsidR="003A5351">
              <w:rPr>
                <w:b/>
                <w:i/>
                <w:lang w:val="en-GB"/>
              </w:rPr>
              <w:t>March 23</w:t>
            </w:r>
            <w:r w:rsidR="00666B8F">
              <w:rPr>
                <w:b/>
                <w:i/>
                <w:lang w:val="en-GB"/>
              </w:rPr>
              <w:t>, 201</w:t>
            </w:r>
            <w:r w:rsidR="00587DF0">
              <w:rPr>
                <w:b/>
                <w:i/>
                <w:lang w:val="en-GB"/>
              </w:rPr>
              <w:t>7</w:t>
            </w:r>
          </w:p>
          <w:p w:rsidR="00A4317D" w:rsidRPr="00EC12FE" w:rsidRDefault="00A4317D" w:rsidP="00D84704">
            <w:pPr>
              <w:tabs>
                <w:tab w:val="right" w:pos="7254"/>
              </w:tabs>
              <w:spacing w:after="120"/>
              <w:rPr>
                <w:i/>
              </w:rPr>
            </w:pPr>
            <w:r w:rsidRPr="00EC12FE">
              <w:t xml:space="preserve">Time: </w:t>
            </w:r>
            <w:r w:rsidRPr="00AA7ABE">
              <w:rPr>
                <w:b/>
                <w:i/>
                <w:lang w:val="en-GB"/>
              </w:rPr>
              <w:t>1</w:t>
            </w:r>
            <w:r w:rsidR="00D84704">
              <w:rPr>
                <w:b/>
                <w:i/>
                <w:lang w:val="en-GB"/>
              </w:rPr>
              <w:t>3</w:t>
            </w:r>
            <w:r w:rsidRPr="00AA7ABE">
              <w:rPr>
                <w:b/>
                <w:i/>
                <w:lang w:val="en-GB"/>
              </w:rPr>
              <w:t>00 H</w:t>
            </w:r>
            <w:r w:rsidR="006C18DE">
              <w:rPr>
                <w:b/>
                <w:i/>
                <w:lang w:val="en-GB"/>
              </w:rPr>
              <w:t>ou</w:t>
            </w:r>
            <w:r w:rsidRPr="00AA7ABE">
              <w:rPr>
                <w:b/>
                <w:i/>
                <w:lang w:val="en-GB"/>
              </w:rPr>
              <w:t>rs</w:t>
            </w:r>
          </w:p>
          <w:p w:rsidR="007B586E" w:rsidRPr="009A305D" w:rsidRDefault="00A4317D" w:rsidP="00D84704">
            <w:pPr>
              <w:tabs>
                <w:tab w:val="right" w:pos="7254"/>
              </w:tabs>
              <w:spacing w:after="160"/>
              <w:rPr>
                <w:i/>
              </w:rPr>
            </w:pPr>
            <w:r w:rsidRPr="00EC12FE">
              <w:t xml:space="preserve">Place: </w:t>
            </w:r>
            <w:r w:rsidR="00D84704">
              <w:rPr>
                <w:b/>
                <w:i/>
                <w:lang w:val="en-GB"/>
              </w:rPr>
              <w:t>National Tender and project Monitoring</w:t>
            </w:r>
            <w:r w:rsidRPr="00AA7ABE">
              <w:rPr>
                <w:b/>
                <w:i/>
                <w:lang w:val="en-GB"/>
              </w:rPr>
              <w:t xml:space="preserve"> / Ministry of Finance and Treasury</w:t>
            </w:r>
          </w:p>
        </w:tc>
      </w:tr>
    </w:tbl>
    <w:p w:rsidR="00A4317D" w:rsidRDefault="00A4317D" w:rsidP="006134A0">
      <w:pPr>
        <w:pStyle w:val="Caption"/>
        <w:spacing w:before="0"/>
        <w:rPr>
          <w:rFonts w:ascii="Times New Roman" w:hAnsi="Times New Roman" w:cs="Times New Roman"/>
        </w:rPr>
      </w:pPr>
    </w:p>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lastRenderedPageBreak/>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Default="007B586E" w:rsidP="00D84704">
            <w:pPr>
              <w:tabs>
                <w:tab w:val="right" w:pos="7254"/>
              </w:tabs>
              <w:spacing w:after="180"/>
              <w:jc w:val="both"/>
              <w:rPr>
                <w:b/>
              </w:rPr>
            </w:pPr>
            <w:r w:rsidRPr="00EC12FE">
              <w:t>The Bidder shall submit with its bid the following additional documents:</w:t>
            </w:r>
            <w:r w:rsidRPr="00EC12FE">
              <w:rPr>
                <w:b/>
              </w:rPr>
              <w:t xml:space="preserve"> </w:t>
            </w:r>
          </w:p>
          <w:p w:rsidR="00D84704" w:rsidRPr="00EC12FE" w:rsidRDefault="00D84704" w:rsidP="00D84704">
            <w:pPr>
              <w:tabs>
                <w:tab w:val="right" w:pos="7254"/>
              </w:tabs>
              <w:spacing w:after="180"/>
              <w:jc w:val="both"/>
            </w:pP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B236D9">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2E51E6">
              <w:rPr>
                <w:b/>
                <w:i/>
                <w:iCs/>
              </w:rPr>
              <w:t>6</w:t>
            </w:r>
            <w:r w:rsidR="00B236D9">
              <w:rPr>
                <w:b/>
                <w:i/>
                <w:iCs/>
              </w:rPr>
              <w:t>0</w:t>
            </w:r>
            <w:r>
              <w:rPr>
                <w:b/>
                <w:i/>
                <w:iCs/>
              </w:rPr>
              <w:t>,000.00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58648B">
            <w:pPr>
              <w:tabs>
                <w:tab w:val="right" w:pos="7254"/>
              </w:tabs>
              <w:spacing w:after="180"/>
            </w:pPr>
            <w:r w:rsidRPr="00EC12FE">
              <w:t xml:space="preserve">In addition to the original of the bid, the number of copies is: </w:t>
            </w:r>
            <w:r w:rsidR="0058648B">
              <w:rPr>
                <w:b/>
                <w:i/>
                <w:lang w:val="en-GB"/>
              </w:rPr>
              <w:t>One</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1697"/>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hmed Mujthaba</w:t>
            </w:r>
          </w:p>
          <w:p w:rsidR="000026E5" w:rsidRPr="00EE5FA0" w:rsidRDefault="00EE5FA0" w:rsidP="006134A0">
            <w:pPr>
              <w:tabs>
                <w:tab w:val="right" w:pos="7254"/>
              </w:tabs>
              <w:spacing w:after="60"/>
              <w:ind w:left="720"/>
              <w:rPr>
                <w:b/>
                <w:i/>
              </w:rPr>
            </w:pPr>
            <w:r w:rsidRPr="00EE5FA0">
              <w:rPr>
                <w:b/>
                <w:i/>
              </w:rPr>
              <w:t>Director General</w:t>
            </w:r>
          </w:p>
          <w:p w:rsidR="0073679F" w:rsidRPr="00EE5FA0" w:rsidRDefault="00D84704" w:rsidP="006134A0">
            <w:pPr>
              <w:tabs>
                <w:tab w:val="right" w:pos="7254"/>
              </w:tabs>
              <w:spacing w:after="60"/>
              <w:ind w:left="720"/>
              <w:rPr>
                <w:b/>
                <w:i/>
              </w:rPr>
            </w:pPr>
            <w:r>
              <w:rPr>
                <w:b/>
                <w:i/>
                <w:lang w:val="en-GB"/>
              </w:rPr>
              <w:t>National Tender and project Monitoring</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r w:rsidRPr="00EE5FA0">
              <w:rPr>
                <w:b/>
                <w:i/>
              </w:rPr>
              <w:t>Ameenee Magu</w:t>
            </w:r>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A9030D">
            <w:pPr>
              <w:tabs>
                <w:tab w:val="right" w:pos="7254"/>
              </w:tabs>
              <w:spacing w:after="60"/>
              <w:ind w:left="720"/>
              <w:rPr>
                <w:b/>
                <w:i/>
              </w:rPr>
            </w:pPr>
            <w:r w:rsidRPr="00EE5FA0">
              <w:rPr>
                <w:b/>
                <w:i/>
              </w:rPr>
              <w:t>Tel: (960) 3349</w:t>
            </w:r>
            <w:r w:rsidR="00A9030D" w:rsidRPr="002E51E6">
              <w:rPr>
                <w:b/>
                <w:i/>
                <w:highlight w:val="yellow"/>
              </w:rPr>
              <w:t>191</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6134A0">
            <w:pPr>
              <w:tabs>
                <w:tab w:val="right" w:pos="7254"/>
              </w:tabs>
              <w:ind w:left="720"/>
            </w:pPr>
            <w:r w:rsidRPr="00EE5FA0">
              <w:rPr>
                <w:b/>
                <w:i/>
              </w:rPr>
              <w:lastRenderedPageBreak/>
              <w:t>E-Mail:</w:t>
            </w:r>
            <w:r w:rsidRPr="00AF6143">
              <w:t xml:space="preserve"> </w:t>
            </w:r>
            <w:hyperlink r:id="rId22"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3A5351">
            <w:pPr>
              <w:tabs>
                <w:tab w:val="right" w:pos="7254"/>
              </w:tabs>
              <w:rPr>
                <w:i/>
              </w:rPr>
            </w:pPr>
            <w:r>
              <w:t>Date</w:t>
            </w:r>
            <w:r w:rsidRPr="00EC12FE">
              <w:t xml:space="preserve">: </w:t>
            </w:r>
            <w:r w:rsidR="003A5351">
              <w:rPr>
                <w:b/>
                <w:i/>
                <w:lang w:val="en-GB"/>
              </w:rPr>
              <w:t>April 13</w:t>
            </w:r>
            <w:r w:rsidR="002E51E6">
              <w:rPr>
                <w:b/>
                <w:i/>
                <w:lang w:val="en-GB"/>
              </w:rPr>
              <w:t>, 2017</w:t>
            </w:r>
          </w:p>
          <w:p w:rsidR="00B530A2" w:rsidRPr="00B530A2" w:rsidRDefault="00B530A2" w:rsidP="003A5351">
            <w:pPr>
              <w:tabs>
                <w:tab w:val="right" w:pos="7254"/>
              </w:tabs>
              <w:rPr>
                <w:i/>
              </w:rPr>
            </w:pPr>
            <w:r w:rsidRPr="00EC12FE">
              <w:t xml:space="preserve">Time: </w:t>
            </w:r>
            <w:r w:rsidRPr="00AA7ABE">
              <w:rPr>
                <w:b/>
                <w:i/>
                <w:lang w:val="en-GB"/>
              </w:rPr>
              <w:t>1</w:t>
            </w:r>
            <w:r w:rsidR="003A5351">
              <w:rPr>
                <w:b/>
                <w:i/>
                <w:lang w:val="en-GB"/>
              </w:rPr>
              <w:t>1</w:t>
            </w:r>
            <w:r w:rsidRPr="00AA7ABE">
              <w:rPr>
                <w:b/>
                <w:i/>
                <w:lang w:val="en-GB"/>
              </w:rPr>
              <w:t>00 H</w:t>
            </w:r>
            <w:r w:rsidR="006C18DE">
              <w:rPr>
                <w:b/>
                <w:i/>
                <w:lang w:val="en-GB"/>
              </w:rPr>
              <w:t>ou</w:t>
            </w:r>
            <w:r w:rsidRPr="00AA7ABE">
              <w:rPr>
                <w:b/>
                <w:i/>
                <w:lang w:val="en-GB"/>
              </w:rPr>
              <w:t>rs</w:t>
            </w:r>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lastRenderedPageBreak/>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2E51E6" w:rsidP="006134A0">
            <w:pPr>
              <w:tabs>
                <w:tab w:val="right" w:pos="7254"/>
              </w:tabs>
              <w:spacing w:after="60"/>
              <w:ind w:left="720"/>
              <w:rPr>
                <w:b/>
                <w:i/>
              </w:rPr>
            </w:pPr>
            <w:r w:rsidRPr="002E51E6">
              <w:rPr>
                <w:b/>
                <w:i/>
              </w:rPr>
              <w:t xml:space="preserve">Public Procurement </w:t>
            </w:r>
            <w:r w:rsidR="007E7B4D" w:rsidRPr="00EE5FA0">
              <w:rPr>
                <w:b/>
                <w:i/>
              </w:rPr>
              <w:t>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r w:rsidRPr="00EE5FA0">
              <w:rPr>
                <w:b/>
                <w:i/>
              </w:rPr>
              <w:t>Ameenee Magu</w:t>
            </w:r>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895B2C">
            <w:pPr>
              <w:tabs>
                <w:tab w:val="right" w:pos="7254"/>
              </w:tabs>
              <w:spacing w:after="120"/>
              <w:jc w:val="both"/>
            </w:pPr>
            <w:r w:rsidRPr="00E54A7F">
              <w:t xml:space="preserve">The Letter of Bid and </w:t>
            </w:r>
            <w:r w:rsidR="00895B2C">
              <w:t>Activity Schedule</w:t>
            </w:r>
            <w:r w:rsidRPr="00E54A7F">
              <w:t xml:space="preserve">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455"/>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58648B">
        <w:trPr>
          <w:trHeight w:val="699"/>
          <w:jc w:val="center"/>
        </w:trPr>
        <w:tc>
          <w:tcPr>
            <w:tcW w:w="1620" w:type="dxa"/>
            <w:tcBorders>
              <w:top w:val="single" w:sz="2" w:space="0" w:color="000000"/>
              <w:left w:val="single" w:sz="2" w:space="0" w:color="000000"/>
              <w:bottom w:val="single" w:sz="2" w:space="0" w:color="000000"/>
            </w:tcBorders>
          </w:tcPr>
          <w:p w:rsidR="00B50534" w:rsidRPr="00EC12FE" w:rsidRDefault="00B50534" w:rsidP="0058648B">
            <w:pPr>
              <w:tabs>
                <w:tab w:val="right" w:pos="7434"/>
              </w:tabs>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58648B">
            <w:pPr>
              <w:tabs>
                <w:tab w:val="right" w:pos="7254"/>
              </w:tabs>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(ies)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6C18DE">
            <w:pPr>
              <w:tabs>
                <w:tab w:val="right" w:pos="7254"/>
              </w:tabs>
              <w:spacing w:after="120"/>
              <w:rPr>
                <w:bCs/>
              </w:rPr>
            </w:pPr>
            <w:r w:rsidRPr="00EC12FE">
              <w:rPr>
                <w:bCs/>
              </w:rPr>
              <w:t>The Adjudicator proposed by the Employer is</w:t>
            </w:r>
            <w:r w:rsidRPr="00EC12FE">
              <w:rPr>
                <w:b/>
                <w:bCs/>
                <w:i/>
              </w:rPr>
              <w:t xml:space="preserve">: </w:t>
            </w:r>
            <w:r w:rsidR="006C18DE">
              <w:rPr>
                <w:b/>
                <w:bCs/>
                <w:i/>
              </w:rPr>
              <w:t>Ministry of Finance and Treasury</w:t>
            </w:r>
            <w:r w:rsidRPr="00EC12FE">
              <w:rPr>
                <w:bCs/>
              </w:rPr>
              <w:t>.</w:t>
            </w:r>
          </w:p>
        </w:tc>
      </w:tr>
    </w:tbl>
    <w:p w:rsidR="00165DD8" w:rsidRDefault="00165DD8">
      <w:pPr>
        <w:rPr>
          <w:rFonts w:cs="Arial"/>
          <w:b/>
          <w:sz w:val="36"/>
          <w:szCs w:val="20"/>
        </w:rPr>
      </w:pPr>
      <w:bookmarkStart w:id="366" w:name="_Toc438266925"/>
      <w:bookmarkStart w:id="367" w:name="_Toc438267899"/>
      <w:bookmarkStart w:id="368" w:name="_Toc438366666"/>
      <w:bookmarkStart w:id="369" w:name="_Toc41971240"/>
      <w:bookmarkStart w:id="370" w:name="_Toc372613501"/>
      <w:r>
        <w:rPr>
          <w:rFonts w:cs="Arial"/>
        </w:rPr>
        <w:br w:type="page"/>
      </w:r>
    </w:p>
    <w:p w:rsidR="007B586E" w:rsidRDefault="007B586E">
      <w:pPr>
        <w:pStyle w:val="Subtitle"/>
        <w:spacing w:after="120"/>
        <w:rPr>
          <w:rFonts w:cs="Arial"/>
        </w:rPr>
      </w:pPr>
      <w:r w:rsidRPr="00EC12FE">
        <w:rPr>
          <w:rFonts w:cs="Arial"/>
        </w:rPr>
        <w:lastRenderedPageBreak/>
        <w:t>Section III - Evaluation and Qualification Criteria</w:t>
      </w:r>
      <w:bookmarkEnd w:id="366"/>
      <w:bookmarkEnd w:id="367"/>
      <w:bookmarkEnd w:id="368"/>
      <w:bookmarkEnd w:id="369"/>
      <w:bookmarkEnd w:id="370"/>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lastRenderedPageBreak/>
        <w:t>Table of Criteria</w:t>
      </w:r>
    </w:p>
    <w:p w:rsidR="003531F4" w:rsidRDefault="0051627C" w:rsidP="00CE5874">
      <w:pPr>
        <w:pStyle w:val="TOC1"/>
        <w:tabs>
          <w:tab w:val="left" w:pos="709"/>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FF682E">
          <w:rPr>
            <w:noProof/>
            <w:webHidden/>
          </w:rPr>
          <w:t>31</w:t>
        </w:r>
        <w:r>
          <w:rPr>
            <w:noProof/>
            <w:webHidden/>
          </w:rPr>
          <w:fldChar w:fldCharType="end"/>
        </w:r>
      </w:hyperlink>
    </w:p>
    <w:p w:rsidR="003531F4" w:rsidRDefault="00CE5DB8"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FF682E">
          <w:rPr>
            <w:noProof/>
            <w:webHidden/>
          </w:rPr>
          <w:t>31</w:t>
        </w:r>
        <w:r w:rsidR="0051627C">
          <w:rPr>
            <w:noProof/>
            <w:webHidden/>
          </w:rPr>
          <w:fldChar w:fldCharType="end"/>
        </w:r>
      </w:hyperlink>
    </w:p>
    <w:p w:rsidR="003531F4" w:rsidRDefault="00CE5DB8" w:rsidP="00CE5874">
      <w:pPr>
        <w:pStyle w:val="TOC2"/>
        <w:tabs>
          <w:tab w:val="left" w:pos="709"/>
        </w:tabs>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FF682E">
          <w:rPr>
            <w:webHidden/>
          </w:rPr>
          <w:t>31</w:t>
        </w:r>
        <w:r w:rsidR="0051627C">
          <w:rPr>
            <w:webHidden/>
          </w:rPr>
          <w:fldChar w:fldCharType="end"/>
        </w:r>
      </w:hyperlink>
    </w:p>
    <w:p w:rsidR="003531F4" w:rsidRDefault="00CE5DB8" w:rsidP="00CE5874">
      <w:pPr>
        <w:pStyle w:val="TOC2"/>
        <w:tabs>
          <w:tab w:val="left" w:pos="709"/>
        </w:tabs>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FF682E">
          <w:rPr>
            <w:webHidden/>
          </w:rPr>
          <w:t>31</w:t>
        </w:r>
        <w:r w:rsidR="0051627C">
          <w:rPr>
            <w:webHidden/>
          </w:rPr>
          <w:fldChar w:fldCharType="end"/>
        </w:r>
      </w:hyperlink>
    </w:p>
    <w:p w:rsidR="003531F4" w:rsidRDefault="00CE5DB8" w:rsidP="00CE5874">
      <w:pPr>
        <w:pStyle w:val="TOC2"/>
        <w:tabs>
          <w:tab w:val="left" w:pos="709"/>
        </w:tabs>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FF682E">
          <w:rPr>
            <w:webHidden/>
          </w:rPr>
          <w:t>31</w:t>
        </w:r>
        <w:r w:rsidR="0051627C">
          <w:rPr>
            <w:webHidden/>
          </w:rPr>
          <w:fldChar w:fldCharType="end"/>
        </w:r>
      </w:hyperlink>
    </w:p>
    <w:p w:rsidR="003531F4" w:rsidRDefault="00CE5DB8" w:rsidP="00CE5874">
      <w:pPr>
        <w:pStyle w:val="TOC2"/>
        <w:tabs>
          <w:tab w:val="left" w:pos="709"/>
        </w:tabs>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FF682E">
          <w:rPr>
            <w:webHidden/>
          </w:rPr>
          <w:t>31</w:t>
        </w:r>
        <w:r w:rsidR="0051627C">
          <w:rPr>
            <w:webHidden/>
          </w:rPr>
          <w:fldChar w:fldCharType="end"/>
        </w:r>
      </w:hyperlink>
    </w:p>
    <w:p w:rsidR="003531F4" w:rsidRDefault="00CE5DB8" w:rsidP="00CE5874">
      <w:pPr>
        <w:pStyle w:val="TOC2"/>
        <w:tabs>
          <w:tab w:val="left" w:pos="709"/>
        </w:tabs>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FF682E">
          <w:rPr>
            <w:webHidden/>
          </w:rPr>
          <w:t>31</w:t>
        </w:r>
        <w:r w:rsidR="0051627C">
          <w:rPr>
            <w:webHidden/>
          </w:rPr>
          <w:fldChar w:fldCharType="end"/>
        </w:r>
      </w:hyperlink>
    </w:p>
    <w:p w:rsidR="003531F4" w:rsidRDefault="00CE5DB8"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FF682E">
          <w:rPr>
            <w:noProof/>
            <w:webHidden/>
          </w:rPr>
          <w:t>32</w:t>
        </w:r>
        <w:r w:rsidR="0051627C">
          <w:rPr>
            <w:noProof/>
            <w:webHidden/>
          </w:rPr>
          <w:fldChar w:fldCharType="end"/>
        </w:r>
      </w:hyperlink>
    </w:p>
    <w:p w:rsidR="003531F4" w:rsidRDefault="00CE5DB8" w:rsidP="00CE5874">
      <w:pPr>
        <w:pStyle w:val="TOC2"/>
        <w:tabs>
          <w:tab w:val="left" w:pos="709"/>
        </w:tabs>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FF682E">
          <w:rPr>
            <w:webHidden/>
          </w:rPr>
          <w:t>32</w:t>
        </w:r>
        <w:r w:rsidR="0051627C">
          <w:rPr>
            <w:webHidden/>
          </w:rPr>
          <w:fldChar w:fldCharType="end"/>
        </w:r>
      </w:hyperlink>
    </w:p>
    <w:p w:rsidR="003531F4" w:rsidRDefault="00CE5DB8" w:rsidP="00CE5874">
      <w:pPr>
        <w:pStyle w:val="TOC2"/>
        <w:tabs>
          <w:tab w:val="left" w:pos="709"/>
        </w:tabs>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FF682E">
          <w:rPr>
            <w:webHidden/>
          </w:rPr>
          <w:t>33</w:t>
        </w:r>
        <w:r w:rsidR="0051627C">
          <w:rPr>
            <w:webHidden/>
          </w:rPr>
          <w:fldChar w:fldCharType="end"/>
        </w:r>
      </w:hyperlink>
    </w:p>
    <w:p w:rsidR="003531F4" w:rsidRDefault="00CE5DB8" w:rsidP="00CE5874">
      <w:pPr>
        <w:pStyle w:val="TOC2"/>
        <w:tabs>
          <w:tab w:val="left" w:pos="709"/>
        </w:tabs>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FF682E">
          <w:rPr>
            <w:webHidden/>
          </w:rPr>
          <w:t>35</w:t>
        </w:r>
        <w:r w:rsidR="0051627C">
          <w:rPr>
            <w:webHidden/>
          </w:rPr>
          <w:fldChar w:fldCharType="end"/>
        </w:r>
      </w:hyperlink>
    </w:p>
    <w:p w:rsidR="003531F4" w:rsidRDefault="00CE5DB8" w:rsidP="00CE5874">
      <w:pPr>
        <w:pStyle w:val="TOC2"/>
        <w:tabs>
          <w:tab w:val="left" w:pos="709"/>
        </w:tabs>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FF682E">
          <w:rPr>
            <w:webHidden/>
          </w:rPr>
          <w:t>37</w:t>
        </w:r>
        <w:r w:rsidR="0051627C">
          <w:rPr>
            <w:webHidden/>
          </w:rPr>
          <w:fldChar w:fldCharType="end"/>
        </w:r>
      </w:hyperlink>
    </w:p>
    <w:p w:rsidR="003531F4" w:rsidRDefault="00CE5DB8" w:rsidP="00CE5874">
      <w:pPr>
        <w:pStyle w:val="TOC2"/>
        <w:tabs>
          <w:tab w:val="left" w:pos="709"/>
        </w:tabs>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FF682E">
          <w:rPr>
            <w:webHidden/>
          </w:rPr>
          <w:t>39</w:t>
        </w:r>
        <w:r w:rsidR="0051627C">
          <w:rPr>
            <w:webHidden/>
          </w:rPr>
          <w:fldChar w:fldCharType="end"/>
        </w:r>
      </w:hyperlink>
    </w:p>
    <w:p w:rsidR="003531F4" w:rsidRDefault="00CE5DB8" w:rsidP="00CE5874">
      <w:pPr>
        <w:pStyle w:val="TOC2"/>
        <w:tabs>
          <w:tab w:val="left" w:pos="709"/>
        </w:tabs>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FF682E">
          <w:rPr>
            <w:webHidden/>
          </w:rPr>
          <w:t>39</w:t>
        </w:r>
        <w:r w:rsidR="0051627C">
          <w:rPr>
            <w:webHidden/>
          </w:rPr>
          <w:fldChar w:fldCharType="end"/>
        </w:r>
      </w:hyperlink>
    </w:p>
    <w:p w:rsidR="007B586E" w:rsidRPr="00EC12FE" w:rsidRDefault="0051627C" w:rsidP="00CE5874">
      <w:pPr>
        <w:tabs>
          <w:tab w:val="left" w:pos="709"/>
        </w:tabs>
      </w:pPr>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1" w:name="_Toc398122914"/>
      <w:bookmarkStart w:id="372" w:name="_Toc103401411"/>
      <w:r w:rsidRPr="00EC12FE">
        <w:rPr>
          <w:szCs w:val="28"/>
        </w:rPr>
        <w:lastRenderedPageBreak/>
        <w:t xml:space="preserve">1. </w:t>
      </w:r>
      <w:r w:rsidRPr="00EC12FE">
        <w:rPr>
          <w:szCs w:val="28"/>
        </w:rPr>
        <w:tab/>
        <w:t>Margin of Preference</w:t>
      </w:r>
      <w:bookmarkEnd w:id="371"/>
      <w:r w:rsidRPr="00EC12FE">
        <w:rPr>
          <w:szCs w:val="28"/>
        </w:rPr>
        <w:t xml:space="preserve"> </w:t>
      </w:r>
    </w:p>
    <w:p w:rsidR="00B50534" w:rsidRPr="00EC12FE" w:rsidRDefault="00193B2A" w:rsidP="00193B2A">
      <w:pPr>
        <w:pStyle w:val="S3-Header1"/>
        <w:ind w:left="1800"/>
        <w:rPr>
          <w:b w:val="0"/>
          <w:sz w:val="24"/>
          <w:szCs w:val="24"/>
        </w:rPr>
      </w:pPr>
      <w:bookmarkStart w:id="373" w:name="_Toc325555957"/>
      <w:bookmarkStart w:id="374" w:name="_Toc398122915"/>
      <w:r>
        <w:rPr>
          <w:b w:val="0"/>
          <w:sz w:val="24"/>
          <w:szCs w:val="24"/>
        </w:rPr>
        <w:t>Not Applicable.</w:t>
      </w:r>
      <w:bookmarkStart w:id="375" w:name="_Toc325555963"/>
      <w:bookmarkEnd w:id="373"/>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4"/>
      <w:bookmarkEnd w:id="375"/>
    </w:p>
    <w:p w:rsidR="007B586E" w:rsidRPr="00EC12FE" w:rsidRDefault="00B53626" w:rsidP="00B50534">
      <w:pPr>
        <w:pStyle w:val="S3-Header1"/>
      </w:pPr>
      <w:bookmarkStart w:id="376" w:name="_Toc398122916"/>
      <w:r w:rsidRPr="00EC12FE">
        <w:t>2</w:t>
      </w:r>
      <w:r w:rsidR="007B586E" w:rsidRPr="00EC12FE">
        <w:t>.</w:t>
      </w:r>
      <w:r w:rsidR="007B586E" w:rsidRPr="00EC12FE">
        <w:tab/>
        <w:t>Evaluation</w:t>
      </w:r>
      <w:bookmarkEnd w:id="372"/>
      <w:bookmarkEnd w:id="376"/>
    </w:p>
    <w:p w:rsidR="007B586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564BCE" w:rsidRPr="00564BCE" w:rsidRDefault="00564BCE" w:rsidP="00564BCE">
      <w:pPr>
        <w:pStyle w:val="Heading1"/>
        <w:numPr>
          <w:ilvl w:val="0"/>
          <w:numId w:val="47"/>
        </w:numPr>
        <w:spacing w:after="200" w:line="276" w:lineRule="auto"/>
        <w:ind w:right="288"/>
        <w:jc w:val="both"/>
        <w:rPr>
          <w:rFonts w:ascii="Times New Roman" w:hAnsi="Times New Roman" w:cs="Times New Roman"/>
          <w:b w:val="0"/>
          <w:bCs/>
          <w:color w:val="002060"/>
          <w:sz w:val="24"/>
        </w:rPr>
      </w:pPr>
      <w:r w:rsidRPr="00564BCE">
        <w:rPr>
          <w:rFonts w:ascii="Times New Roman" w:hAnsi="Times New Roman" w:cs="Times New Roman"/>
          <w:b w:val="0"/>
          <w:bCs/>
          <w:color w:val="002060"/>
          <w:sz w:val="24"/>
        </w:rPr>
        <w:t>Past performance of the lowest evaluated bidder will be assessed prior to contract award.</w:t>
      </w:r>
    </w:p>
    <w:p w:rsidR="00564BCE" w:rsidRPr="00564BCE" w:rsidRDefault="00564BCE" w:rsidP="00564BCE">
      <w:pPr>
        <w:numPr>
          <w:ilvl w:val="0"/>
          <w:numId w:val="47"/>
        </w:numPr>
        <w:rPr>
          <w:bCs/>
          <w:color w:val="002060"/>
        </w:rPr>
      </w:pPr>
      <w:r w:rsidRPr="00564BCE">
        <w:rPr>
          <w:bCs/>
          <w:color w:val="002060"/>
        </w:rPr>
        <w:t>Tax clearance of the lowest evaluated bidder shall be checked prior to contract award.</w:t>
      </w:r>
    </w:p>
    <w:p w:rsidR="00564BCE" w:rsidRPr="00EC12FE" w:rsidRDefault="00564BCE">
      <w:pPr>
        <w:spacing w:after="200"/>
        <w:ind w:left="1080" w:right="288"/>
        <w:jc w:val="both"/>
      </w:pPr>
    </w:p>
    <w:p w:rsidR="007B586E" w:rsidRPr="00EC12FE" w:rsidRDefault="00220722" w:rsidP="00193B2A">
      <w:pPr>
        <w:pStyle w:val="S3-Heading2"/>
        <w:ind w:left="1440"/>
        <w:rPr>
          <w:noProof/>
        </w:rPr>
      </w:pPr>
      <w:bookmarkStart w:id="377" w:name="_Toc78774484"/>
      <w:bookmarkStart w:id="378" w:name="_Toc103401412"/>
      <w:bookmarkStart w:id="379" w:name="_Toc398122917"/>
      <w:r w:rsidRPr="00EC12FE">
        <w:rPr>
          <w:noProof/>
        </w:rPr>
        <w:t>2</w:t>
      </w:r>
      <w:r w:rsidR="007B586E" w:rsidRPr="00EC12FE">
        <w:rPr>
          <w:noProof/>
        </w:rPr>
        <w:t>.1</w:t>
      </w:r>
      <w:r w:rsidR="007B586E" w:rsidRPr="00EC12FE">
        <w:rPr>
          <w:noProof/>
        </w:rPr>
        <w:tab/>
        <w:t>Adequacy of Technical Proposal</w:t>
      </w:r>
      <w:bookmarkEnd w:id="377"/>
      <w:bookmarkEnd w:id="378"/>
      <w:bookmarkEnd w:id="379"/>
    </w:p>
    <w:p w:rsidR="007B586E" w:rsidRDefault="007B586E" w:rsidP="00193B2A">
      <w:pPr>
        <w:pStyle w:val="Heading1"/>
        <w:spacing w:after="200"/>
        <w:ind w:left="1440" w:right="288"/>
        <w:jc w:val="both"/>
        <w:rPr>
          <w:rFonts w:ascii="Times New Roman" w:hAnsi="Times New Roman" w:cs="Times New Roman"/>
          <w:b w:val="0"/>
          <w:noProof/>
          <w:sz w:val="24"/>
        </w:rPr>
      </w:pPr>
      <w:bookmarkStart w:id="380" w:name="_Toc78774485"/>
      <w:bookmarkStart w:id="381" w:name="_Toc101516509"/>
      <w:bookmarkStart w:id="382"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0"/>
      <w:bookmarkEnd w:id="381"/>
      <w:bookmarkEnd w:id="382"/>
    </w:p>
    <w:p w:rsidR="00564BCE" w:rsidRDefault="00564BCE" w:rsidP="00564BCE">
      <w:pPr>
        <w:ind w:left="1440"/>
        <w:jc w:val="both"/>
        <w:rPr>
          <w:color w:val="002060"/>
        </w:rPr>
      </w:pPr>
      <w:r>
        <w:rPr>
          <w:color w:val="00206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564BCE" w:rsidRPr="00564BCE" w:rsidRDefault="00564BCE" w:rsidP="00564BCE">
      <w:pPr>
        <w:ind w:left="1440"/>
      </w:pPr>
    </w:p>
    <w:p w:rsidR="007B586E" w:rsidRDefault="00220722" w:rsidP="00193B2A">
      <w:pPr>
        <w:pStyle w:val="S3-Heading2"/>
        <w:ind w:left="1440"/>
        <w:rPr>
          <w:noProof/>
        </w:rPr>
      </w:pPr>
      <w:bookmarkStart w:id="383" w:name="_Toc78774486"/>
      <w:bookmarkStart w:id="384" w:name="_Toc103401414"/>
      <w:bookmarkStart w:id="385" w:name="_Toc398122918"/>
      <w:r w:rsidRPr="00EC12FE">
        <w:rPr>
          <w:noProof/>
        </w:rPr>
        <w:t>2</w:t>
      </w:r>
      <w:r w:rsidR="007B586E" w:rsidRPr="00EC12FE">
        <w:rPr>
          <w:noProof/>
        </w:rPr>
        <w:t>.2</w:t>
      </w:r>
      <w:r w:rsidR="007B586E" w:rsidRPr="00EC12FE">
        <w:rPr>
          <w:noProof/>
        </w:rPr>
        <w:tab/>
        <w:t>Multiple Contracts</w:t>
      </w:r>
      <w:bookmarkEnd w:id="383"/>
      <w:bookmarkEnd w:id="384"/>
      <w:bookmarkEnd w:id="385"/>
    </w:p>
    <w:p w:rsidR="00193B2A" w:rsidRPr="00EC12FE" w:rsidRDefault="00193B2A" w:rsidP="00193B2A">
      <w:pPr>
        <w:pStyle w:val="S3-Header1"/>
        <w:ind w:left="2160"/>
        <w:rPr>
          <w:b w:val="0"/>
          <w:sz w:val="24"/>
          <w:szCs w:val="24"/>
        </w:rPr>
      </w:pPr>
      <w:bookmarkStart w:id="386"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6"/>
    </w:p>
    <w:p w:rsidR="007B586E" w:rsidRPr="00EC12FE" w:rsidRDefault="00220722" w:rsidP="00193B2A">
      <w:pPr>
        <w:pStyle w:val="S3-Heading2"/>
        <w:ind w:left="1440"/>
        <w:rPr>
          <w:noProof/>
        </w:rPr>
      </w:pPr>
      <w:bookmarkStart w:id="387" w:name="_Toc78774488"/>
      <w:bookmarkStart w:id="388" w:name="_Toc103401416"/>
      <w:bookmarkStart w:id="389"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7"/>
      <w:bookmarkEnd w:id="388"/>
      <w:r w:rsidRPr="00EC12FE">
        <w:rPr>
          <w:noProof/>
        </w:rPr>
        <w:t>s</w:t>
      </w:r>
      <w:bookmarkEnd w:id="389"/>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0" w:name="_Toc78774490"/>
      <w:bookmarkStart w:id="391" w:name="_Toc103401418"/>
      <w:bookmarkStart w:id="392" w:name="_Toc398122921"/>
      <w:r w:rsidRPr="00EC12FE">
        <w:rPr>
          <w:noProof/>
        </w:rPr>
        <w:t>2</w:t>
      </w:r>
      <w:r w:rsidR="007B586E" w:rsidRPr="00EC12FE">
        <w:rPr>
          <w:noProof/>
        </w:rPr>
        <w:t>.4</w:t>
      </w:r>
      <w:r w:rsidR="007B586E" w:rsidRPr="00EC12FE">
        <w:rPr>
          <w:noProof/>
        </w:rPr>
        <w:tab/>
        <w:t>Technical Alternatives</w:t>
      </w:r>
      <w:bookmarkEnd w:id="390"/>
      <w:bookmarkEnd w:id="391"/>
      <w:bookmarkEnd w:id="392"/>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3" w:name="_Toc398122922"/>
      <w:r w:rsidRPr="00EC12FE">
        <w:rPr>
          <w:noProof/>
        </w:rPr>
        <w:t>2.5</w:t>
      </w:r>
      <w:r w:rsidRPr="00EC12FE">
        <w:rPr>
          <w:noProof/>
        </w:rPr>
        <w:tab/>
        <w:t>Specialized Subcontractors</w:t>
      </w:r>
      <w:bookmarkEnd w:id="393"/>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230ACA">
          <w:headerReference w:type="even" r:id="rId23"/>
          <w:headerReference w:type="default" r:id="rId24"/>
          <w:footerReference w:type="even" r:id="rId25"/>
          <w:footerReference w:type="default" r:id="rId26"/>
          <w:type w:val="nextColumn"/>
          <w:pgSz w:w="11901" w:h="16840" w:code="9"/>
          <w:pgMar w:top="1440" w:right="1440" w:bottom="1440" w:left="1440" w:header="720" w:footer="720" w:gutter="0"/>
          <w:cols w:space="720"/>
          <w:titlePg/>
        </w:sectPr>
      </w:pPr>
    </w:p>
    <w:p w:rsidR="007B586E" w:rsidRPr="00EC12FE" w:rsidRDefault="00C119E0">
      <w:pPr>
        <w:pStyle w:val="S3-Header1"/>
      </w:pPr>
      <w:bookmarkStart w:id="394" w:name="_Toc103401422"/>
      <w:bookmarkStart w:id="395" w:name="_Toc398122923"/>
      <w:r w:rsidRPr="00EC12FE">
        <w:lastRenderedPageBreak/>
        <w:t>3</w:t>
      </w:r>
      <w:r w:rsidR="007B586E" w:rsidRPr="00EC12FE">
        <w:t>.</w:t>
      </w:r>
      <w:r w:rsidR="007B586E" w:rsidRPr="00EC12FE">
        <w:tab/>
        <w:t>Qualification</w:t>
      </w:r>
      <w:bookmarkEnd w:id="394"/>
      <w:bookmarkEnd w:id="3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2226"/>
        <w:gridCol w:w="301"/>
        <w:gridCol w:w="3002"/>
        <w:gridCol w:w="1501"/>
        <w:gridCol w:w="1652"/>
        <w:gridCol w:w="1501"/>
        <w:gridCol w:w="1409"/>
        <w:gridCol w:w="1769"/>
      </w:tblGrid>
      <w:tr w:rsidR="00690AC0"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6"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690AC0"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7" w:name="_Toc107899636"/>
            <w:bookmarkStart w:id="398" w:name="_Toc398122924"/>
            <w:r w:rsidRPr="00EC12FE">
              <w:t>1. Eligibility</w:t>
            </w:r>
            <w:bookmarkEnd w:id="397"/>
            <w:bookmarkEnd w:id="398"/>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399" w:name="_Toc107899637"/>
            <w:r>
              <w:lastRenderedPageBreak/>
              <w:br w:type="page"/>
            </w:r>
            <w:r>
              <w:rPr>
                <w:b w:val="0"/>
                <w:bCs w:val="0"/>
              </w:rPr>
              <w:br w:type="page"/>
            </w:r>
            <w:bookmarkStart w:id="400" w:name="_Toc398122925"/>
            <w:r w:rsidRPr="00EC12FE">
              <w:t>2. Historical Contract Non-Performance</w:t>
            </w:r>
            <w:bookmarkEnd w:id="399"/>
            <w:bookmarkEnd w:id="400"/>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67273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3"/>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672734">
              <w:rPr>
                <w:rFonts w:ascii="Arial" w:hAnsi="Arial" w:cs="Arial"/>
                <w:b/>
                <w:bCs/>
                <w:i/>
                <w:iCs/>
                <w:sz w:val="20"/>
                <w:szCs w:val="20"/>
                <w:u w:val="single"/>
              </w:rPr>
              <w:t>1</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4"/>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672734">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 xml:space="preserve">No consistent history of court/arbitral award decisions </w:t>
            </w:r>
            <w:r w:rsidRPr="00EC12FE">
              <w:rPr>
                <w:rFonts w:ascii="Arial" w:hAnsi="Arial" w:cs="Arial"/>
                <w:sz w:val="20"/>
                <w:szCs w:val="20"/>
              </w:rPr>
              <w:lastRenderedPageBreak/>
              <w:t>against the Bidder</w:t>
            </w:r>
            <w:r w:rsidRPr="00EC12FE">
              <w:rPr>
                <w:rStyle w:val="FootnoteReference"/>
                <w:rFonts w:ascii="Arial" w:hAnsi="Arial" w:cs="Arial"/>
                <w:sz w:val="20"/>
                <w:szCs w:val="20"/>
              </w:rPr>
              <w:footnoteReference w:id="5"/>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672734">
              <w:rPr>
                <w:rFonts w:ascii="Arial" w:hAnsi="Arial" w:cs="Arial"/>
                <w:b/>
                <w:bCs/>
                <w:i/>
                <w:iCs/>
                <w:sz w:val="20"/>
                <w:szCs w:val="20"/>
                <w:u w:val="single"/>
              </w:rPr>
              <w:t>1</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1" w:name="_Toc107899638"/>
            <w:bookmarkStart w:id="402" w:name="_Toc398122926"/>
            <w:r w:rsidRPr="00EC12FE">
              <w:lastRenderedPageBreak/>
              <w:t>3. Financial Situation</w:t>
            </w:r>
            <w:bookmarkEnd w:id="401"/>
            <w:r w:rsidRPr="00EC12FE">
              <w:t xml:space="preserve"> and Performance</w:t>
            </w:r>
            <w:bookmarkEnd w:id="402"/>
          </w:p>
        </w:tc>
      </w:tr>
      <w:tr w:rsidR="00690AC0"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690AC0">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690AC0">
              <w:rPr>
                <w:rFonts w:ascii="Arial" w:hAnsi="Arial" w:cs="Arial"/>
                <w:b/>
                <w:i/>
                <w:sz w:val="19"/>
                <w:szCs w:val="19"/>
              </w:rPr>
              <w:t>75</w:t>
            </w:r>
            <w:r>
              <w:rPr>
                <w:rFonts w:ascii="Arial" w:hAnsi="Arial" w:cs="Arial"/>
                <w:b/>
                <w:i/>
                <w:sz w:val="19"/>
                <w:szCs w:val="19"/>
              </w:rPr>
              <w:t>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 xml:space="preserve">Average Annual Construction </w:t>
            </w:r>
            <w:r w:rsidRPr="00EC12FE">
              <w:rPr>
                <w:rFonts w:ascii="Arial" w:hAnsi="Arial" w:cs="Arial"/>
                <w:b/>
                <w:sz w:val="20"/>
                <w:szCs w:val="20"/>
              </w:rPr>
              <w:lastRenderedPageBreak/>
              <w:t>Turnover</w:t>
            </w:r>
          </w:p>
        </w:tc>
        <w:tc>
          <w:tcPr>
            <w:tcW w:w="1183" w:type="pct"/>
            <w:gridSpan w:val="2"/>
          </w:tcPr>
          <w:p w:rsidR="003531F4" w:rsidRPr="002B244E" w:rsidRDefault="003531F4" w:rsidP="00FF682E">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lastRenderedPageBreak/>
              <w:t xml:space="preserve">Minimum average annual construction turnover of </w:t>
            </w:r>
            <w:r w:rsidRPr="002B244E">
              <w:rPr>
                <w:rFonts w:ascii="Arial" w:hAnsi="Arial" w:cs="Arial"/>
                <w:b/>
                <w:i/>
                <w:sz w:val="19"/>
                <w:szCs w:val="19"/>
              </w:rPr>
              <w:t xml:space="preserve">MVR </w:t>
            </w:r>
            <w:r w:rsidR="00FF682E">
              <w:rPr>
                <w:rFonts w:ascii="Arial" w:hAnsi="Arial" w:cs="Arial"/>
                <w:b/>
                <w:i/>
                <w:sz w:val="19"/>
                <w:szCs w:val="19"/>
              </w:rPr>
              <w:lastRenderedPageBreak/>
              <w:t>3</w:t>
            </w:r>
            <w:r w:rsidR="00690AC0">
              <w:rPr>
                <w:rFonts w:ascii="Arial" w:hAnsi="Arial" w:cs="Arial"/>
                <w:b/>
                <w:i/>
                <w:sz w:val="19"/>
                <w:szCs w:val="19"/>
              </w:rPr>
              <w:t>,</w:t>
            </w:r>
            <w:r w:rsidR="00FF682E">
              <w:rPr>
                <w:rFonts w:ascii="Arial" w:hAnsi="Arial" w:cs="Arial"/>
                <w:b/>
                <w:i/>
                <w:sz w:val="19"/>
                <w:szCs w:val="19"/>
              </w:rPr>
              <w:t>5</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3" w:name="_Toc107899639"/>
            <w:bookmarkStart w:id="404" w:name="_Toc398122927"/>
            <w:r w:rsidRPr="00EC12FE">
              <w:lastRenderedPageBreak/>
              <w:t>4. Experience</w:t>
            </w:r>
            <w:bookmarkEnd w:id="403"/>
            <w:bookmarkEnd w:id="404"/>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8E0952">
              <w:rPr>
                <w:rFonts w:ascii="Arial" w:hAnsi="Arial" w:cs="Arial"/>
                <w:b/>
                <w:i/>
                <w:sz w:val="20"/>
                <w:szCs w:val="20"/>
              </w:rPr>
              <w:t>1</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690AC0"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690AC0">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(i) A minimum number of similar</w:t>
            </w:r>
            <w:r w:rsidRPr="00EC12FE">
              <w:rPr>
                <w:rStyle w:val="FootnoteReference"/>
                <w:rFonts w:ascii="Arial" w:hAnsi="Arial" w:cs="Arial"/>
                <w:sz w:val="20"/>
                <w:szCs w:val="20"/>
              </w:rPr>
              <w:footnoteReference w:id="6"/>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7"/>
            </w:r>
            <w:r w:rsidRPr="00EC12FE">
              <w:rPr>
                <w:rFonts w:ascii="Arial" w:hAnsi="Arial" w:cs="Arial"/>
                <w:sz w:val="20"/>
                <w:szCs w:val="20"/>
              </w:rPr>
              <w:t xml:space="preserve"> completed as a prime contractor, joint venture member</w:t>
            </w:r>
            <w:bookmarkStart w:id="405" w:name="_Ref303691044"/>
            <w:r w:rsidRPr="00EC12FE">
              <w:rPr>
                <w:rFonts w:ascii="Arial" w:hAnsi="Arial" w:cs="Arial"/>
                <w:sz w:val="20"/>
                <w:szCs w:val="20"/>
                <w:vertAlign w:val="superscript"/>
              </w:rPr>
              <w:footnoteReference w:id="8"/>
            </w:r>
            <w:bookmarkEnd w:id="405"/>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Pr="00F3418A">
              <w:rPr>
                <w:rFonts w:ascii="Arial" w:hAnsi="Arial" w:cs="Arial"/>
                <w:sz w:val="20"/>
                <w:szCs w:val="20"/>
                <w:vertAlign w:val="superscript"/>
              </w:rPr>
              <w:t>12</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8E0952">
              <w:rPr>
                <w:rFonts w:ascii="Arial" w:hAnsi="Arial" w:cs="Arial"/>
                <w:b/>
                <w:i/>
                <w:sz w:val="20"/>
                <w:szCs w:val="20"/>
              </w:rPr>
              <w:t>1</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xml:space="preserve">: (i)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690AC0">
              <w:rPr>
                <w:rFonts w:ascii="Arial" w:hAnsi="Arial" w:cs="Arial"/>
                <w:b/>
                <w:i/>
                <w:sz w:val="20"/>
                <w:szCs w:val="20"/>
              </w:rPr>
              <w:t>1,500</w:t>
            </w:r>
            <w:r w:rsidRPr="003D623B">
              <w:rPr>
                <w:rFonts w:ascii="Arial" w:hAnsi="Arial" w:cs="Arial"/>
                <w:b/>
                <w:i/>
                <w:sz w:val="20"/>
                <w:szCs w:val="20"/>
              </w:rPr>
              <w:t>,000.00.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9"/>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6C18DE">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0"/>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1"/>
            </w:r>
            <w:r w:rsidRPr="00EC12FE">
              <w:rPr>
                <w:rFonts w:ascii="Arial" w:hAnsi="Arial" w:cs="Arial"/>
                <w:sz w:val="20"/>
                <w:szCs w:val="20"/>
              </w:rPr>
              <w:t xml:space="preserve">: </w:t>
            </w:r>
            <w:r w:rsidR="002E51E6" w:rsidRPr="00B504EF">
              <w:rPr>
                <w:rFonts w:ascii="Arial" w:hAnsi="Arial" w:cs="Arial"/>
                <w:i/>
                <w:sz w:val="20"/>
                <w:szCs w:val="20"/>
              </w:rPr>
              <w:t xml:space="preserve">Construction and Carpentry </w:t>
            </w:r>
            <w:r w:rsidR="006C18DE" w:rsidRPr="00B504EF">
              <w:rPr>
                <w:rFonts w:ascii="Arial" w:hAnsi="Arial" w:cs="Arial"/>
                <w:i/>
                <w:sz w:val="20"/>
                <w:szCs w:val="20"/>
              </w:rPr>
              <w:t xml:space="preserve"> </w:t>
            </w:r>
            <w:r w:rsidRPr="00B504EF">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8B6425">
          <w:headerReference w:type="even" r:id="rId27"/>
          <w:headerReference w:type="default" r:id="rId28"/>
          <w:pgSz w:w="16840" w:h="11901" w:orient="landscape" w:code="9"/>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6" w:name="_Toc398122928"/>
      <w:r w:rsidRPr="00EC12FE">
        <w:t>5</w:t>
      </w:r>
      <w:r w:rsidR="008E0952">
        <w:t>.</w:t>
      </w:r>
      <w:r w:rsidRPr="00EC12FE">
        <w:tab/>
        <w:t>Personnel</w:t>
      </w:r>
      <w:bookmarkEnd w:id="406"/>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4"/>
        <w:gridCol w:w="3711"/>
        <w:gridCol w:w="1564"/>
        <w:gridCol w:w="2104"/>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672734" w:rsidP="008E495D">
            <w:r>
              <w:t>Project Manager</w:t>
            </w:r>
          </w:p>
        </w:tc>
        <w:tc>
          <w:tcPr>
            <w:tcW w:w="1574"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10</w:t>
            </w:r>
          </w:p>
        </w:tc>
        <w:tc>
          <w:tcPr>
            <w:tcW w:w="2128"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672734" w:rsidP="008E495D">
            <w:r>
              <w:t>Civil Engineer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672734" w:rsidP="00AA3EA1">
            <w:pPr>
              <w:rPr>
                <w:rFonts w:cs="MV Boli"/>
                <w:lang w:bidi="dv-MV"/>
              </w:rPr>
            </w:pPr>
            <w:r>
              <w:rPr>
                <w:rFonts w:cs="MV Boli"/>
                <w:lang w:bidi="dv-MV"/>
              </w:rPr>
              <w:t>Quantity Surveyor</w:t>
            </w:r>
          </w:p>
        </w:tc>
        <w:tc>
          <w:tcPr>
            <w:tcW w:w="1574"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A1374" w:rsidRPr="00EC12FE" w:rsidTr="008E495D">
        <w:trPr>
          <w:trHeight w:val="413"/>
        </w:trPr>
        <w:tc>
          <w:tcPr>
            <w:tcW w:w="720" w:type="dxa"/>
            <w:vAlign w:val="center"/>
          </w:tcPr>
          <w:p w:rsidR="00BA1374" w:rsidRPr="0081217F" w:rsidRDefault="00BA1374" w:rsidP="00AA3EA1">
            <w:pPr>
              <w:jc w:val="center"/>
              <w:rPr>
                <w:b/>
                <w:bCs/>
                <w:rtl/>
                <w:lang w:bidi="dv-MV"/>
              </w:rPr>
            </w:pPr>
            <w:r w:rsidRPr="0081217F">
              <w:rPr>
                <w:b/>
                <w:bCs/>
                <w:lang w:bidi="dv-MV"/>
              </w:rPr>
              <w:t>4</w:t>
            </w:r>
          </w:p>
        </w:tc>
        <w:tc>
          <w:tcPr>
            <w:tcW w:w="3768" w:type="dxa"/>
            <w:vAlign w:val="center"/>
          </w:tcPr>
          <w:p w:rsidR="00BA1374" w:rsidRPr="0081217F" w:rsidRDefault="00BA1374" w:rsidP="00AA3EA1">
            <w:pPr>
              <w:rPr>
                <w:rFonts w:cs="MV Boli"/>
                <w:b/>
                <w:bCs/>
                <w:lang w:bidi="dv-MV"/>
              </w:rPr>
            </w:pPr>
            <w:r w:rsidRPr="0081217F">
              <w:rPr>
                <w:rFonts w:cs="MV Boli"/>
                <w:b/>
                <w:bCs/>
                <w:lang w:bidi="dv-MV"/>
              </w:rPr>
              <w:t>Site Supervisor</w:t>
            </w:r>
            <w:r w:rsidRPr="0081217F">
              <w:rPr>
                <w:rStyle w:val="FootnoteReference"/>
                <w:rFonts w:cs="MV Boli"/>
                <w:b/>
                <w:bCs/>
                <w:lang w:bidi="dv-MV"/>
              </w:rPr>
              <w:footnoteReference w:id="12"/>
            </w:r>
          </w:p>
        </w:tc>
        <w:tc>
          <w:tcPr>
            <w:tcW w:w="1574" w:type="dxa"/>
            <w:vAlign w:val="center"/>
          </w:tcPr>
          <w:p w:rsidR="00BA1374" w:rsidRPr="0081217F" w:rsidRDefault="00BA1374" w:rsidP="00AA3EA1">
            <w:pPr>
              <w:pStyle w:val="Header"/>
              <w:pBdr>
                <w:bottom w:val="none" w:sz="0" w:space="0" w:color="auto"/>
              </w:pBdr>
              <w:tabs>
                <w:tab w:val="clear" w:pos="9000"/>
              </w:tabs>
              <w:jc w:val="center"/>
              <w:rPr>
                <w:rFonts w:ascii="Times New Roman" w:hAnsi="Times New Roman"/>
                <w:b/>
                <w:bCs/>
                <w:sz w:val="24"/>
                <w:szCs w:val="24"/>
              </w:rPr>
            </w:pPr>
            <w:r w:rsidRPr="0081217F">
              <w:rPr>
                <w:rFonts w:ascii="Times New Roman" w:hAnsi="Times New Roman"/>
                <w:b/>
                <w:bCs/>
                <w:sz w:val="24"/>
                <w:szCs w:val="24"/>
              </w:rPr>
              <w:t>5</w:t>
            </w:r>
          </w:p>
        </w:tc>
        <w:tc>
          <w:tcPr>
            <w:tcW w:w="2128" w:type="dxa"/>
            <w:vAlign w:val="center"/>
          </w:tcPr>
          <w:p w:rsidR="00BA1374" w:rsidRPr="0081217F" w:rsidRDefault="00BA1374" w:rsidP="00AA3EA1">
            <w:pPr>
              <w:pStyle w:val="Header"/>
              <w:pBdr>
                <w:bottom w:val="none" w:sz="0" w:space="0" w:color="auto"/>
              </w:pBdr>
              <w:tabs>
                <w:tab w:val="clear" w:pos="9000"/>
              </w:tabs>
              <w:jc w:val="center"/>
              <w:rPr>
                <w:rFonts w:ascii="Times New Roman" w:hAnsi="Times New Roman"/>
                <w:b/>
                <w:bCs/>
                <w:sz w:val="24"/>
                <w:szCs w:val="24"/>
              </w:rPr>
            </w:pPr>
            <w:r w:rsidRPr="0081217F">
              <w:rPr>
                <w:rFonts w:ascii="Times New Roman" w:hAnsi="Times New Roman"/>
                <w:b/>
                <w:bCs/>
                <w:sz w:val="24"/>
                <w:szCs w:val="24"/>
              </w:rPr>
              <w:t>3</w:t>
            </w: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7" w:name="_Toc398122929"/>
      <w:r w:rsidRPr="00EC12FE">
        <w:t>6.</w:t>
      </w:r>
      <w:r w:rsidRPr="00EC12FE">
        <w:tab/>
        <w:t>Equipment</w:t>
      </w:r>
      <w:bookmarkEnd w:id="407"/>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672734" w:rsidP="008E495D">
            <w:pPr>
              <w:jc w:val="both"/>
            </w:pPr>
            <w:r>
              <w:t>Wheel Loader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672734" w:rsidP="008E495D">
            <w:pPr>
              <w:jc w:val="both"/>
            </w:pPr>
            <w:r>
              <w:t>Compactor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672734" w:rsidP="008E495D">
            <w:pPr>
              <w:jc w:val="both"/>
            </w:pPr>
            <w:r>
              <w:t>Trucks</w:t>
            </w:r>
          </w:p>
        </w:tc>
        <w:tc>
          <w:tcPr>
            <w:tcW w:w="2340" w:type="dxa"/>
            <w:vAlign w:val="center"/>
          </w:tcPr>
          <w:p w:rsidR="008E495D" w:rsidRPr="00593BDC" w:rsidRDefault="0081217F"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6"/>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230ACA">
          <w:headerReference w:type="even" r:id="rId29"/>
          <w:headerReference w:type="default" r:id="rId30"/>
          <w:headerReference w:type="first" r:id="rId31"/>
          <w:pgSz w:w="11901" w:h="16840" w:code="9"/>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8" w:name="_Toc372613502"/>
      <w:bookmarkStart w:id="409" w:name="_Toc41971244"/>
      <w:r w:rsidRPr="00EC12FE">
        <w:rPr>
          <w:rFonts w:cs="Arial"/>
        </w:rPr>
        <w:lastRenderedPageBreak/>
        <w:t>Section IV - Bidding Forms</w:t>
      </w:r>
      <w:bookmarkEnd w:id="408"/>
    </w:p>
    <w:bookmarkEnd w:id="409"/>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895B2C" w:rsidRDefault="0051627C">
      <w:pPr>
        <w:pStyle w:val="TOC1"/>
        <w:tabs>
          <w:tab w:val="right" w:leader="dot" w:pos="9011"/>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446421971" w:history="1">
        <w:r w:rsidR="00895B2C" w:rsidRPr="008A7817">
          <w:rPr>
            <w:rStyle w:val="Hyperlink"/>
            <w:noProof/>
          </w:rPr>
          <w:t>Letter of Bid</w:t>
        </w:r>
        <w:r w:rsidR="00895B2C">
          <w:rPr>
            <w:noProof/>
            <w:webHidden/>
          </w:rPr>
          <w:tab/>
        </w:r>
        <w:r w:rsidR="00895B2C">
          <w:rPr>
            <w:noProof/>
            <w:webHidden/>
          </w:rPr>
          <w:fldChar w:fldCharType="begin"/>
        </w:r>
        <w:r w:rsidR="00895B2C">
          <w:rPr>
            <w:noProof/>
            <w:webHidden/>
          </w:rPr>
          <w:instrText xml:space="preserve"> PAGEREF _Toc446421971 \h </w:instrText>
        </w:r>
        <w:r w:rsidR="00895B2C">
          <w:rPr>
            <w:noProof/>
            <w:webHidden/>
          </w:rPr>
        </w:r>
        <w:r w:rsidR="00895B2C">
          <w:rPr>
            <w:noProof/>
            <w:webHidden/>
          </w:rPr>
          <w:fldChar w:fldCharType="separate"/>
        </w:r>
        <w:r w:rsidR="00FF682E">
          <w:rPr>
            <w:noProof/>
            <w:webHidden/>
          </w:rPr>
          <w:t>41</w:t>
        </w:r>
        <w:r w:rsidR="00895B2C">
          <w:rPr>
            <w:noProof/>
            <w:webHidden/>
          </w:rPr>
          <w:fldChar w:fldCharType="end"/>
        </w:r>
      </w:hyperlink>
    </w:p>
    <w:p w:rsidR="00895B2C" w:rsidRDefault="00CE5DB8">
      <w:pPr>
        <w:pStyle w:val="TOC1"/>
        <w:tabs>
          <w:tab w:val="right" w:leader="dot" w:pos="9011"/>
        </w:tabs>
        <w:rPr>
          <w:rFonts w:asciiTheme="minorHAnsi" w:eastAsiaTheme="minorEastAsia" w:hAnsiTheme="minorHAnsi" w:cstheme="minorBidi"/>
          <w:b w:val="0"/>
          <w:noProof/>
          <w:sz w:val="22"/>
          <w:szCs w:val="22"/>
        </w:rPr>
      </w:pPr>
      <w:hyperlink w:anchor="_Toc446421972" w:history="1">
        <w:r w:rsidR="00895B2C" w:rsidRPr="008A7817">
          <w:rPr>
            <w:rStyle w:val="Hyperlink"/>
            <w:noProof/>
          </w:rPr>
          <w:t>Schedules</w:t>
        </w:r>
        <w:r w:rsidR="00895B2C">
          <w:rPr>
            <w:noProof/>
            <w:webHidden/>
          </w:rPr>
          <w:tab/>
        </w:r>
        <w:r w:rsidR="00895B2C">
          <w:rPr>
            <w:noProof/>
            <w:webHidden/>
          </w:rPr>
          <w:fldChar w:fldCharType="begin"/>
        </w:r>
        <w:r w:rsidR="00895B2C">
          <w:rPr>
            <w:noProof/>
            <w:webHidden/>
          </w:rPr>
          <w:instrText xml:space="preserve"> PAGEREF _Toc446421972 \h </w:instrText>
        </w:r>
        <w:r w:rsidR="00895B2C">
          <w:rPr>
            <w:noProof/>
            <w:webHidden/>
          </w:rPr>
        </w:r>
        <w:r w:rsidR="00895B2C">
          <w:rPr>
            <w:noProof/>
            <w:webHidden/>
          </w:rPr>
          <w:fldChar w:fldCharType="separate"/>
        </w:r>
        <w:r w:rsidR="00FF682E">
          <w:rPr>
            <w:noProof/>
            <w:webHidden/>
          </w:rPr>
          <w:t>44</w:t>
        </w:r>
        <w:r w:rsidR="00895B2C">
          <w:rPr>
            <w:noProof/>
            <w:webHidden/>
          </w:rPr>
          <w:fldChar w:fldCharType="end"/>
        </w:r>
      </w:hyperlink>
    </w:p>
    <w:p w:rsidR="00895B2C" w:rsidRDefault="00CE5DB8">
      <w:pPr>
        <w:pStyle w:val="TOC2"/>
        <w:rPr>
          <w:rFonts w:asciiTheme="minorHAnsi" w:eastAsiaTheme="minorEastAsia" w:hAnsiTheme="minorHAnsi" w:cstheme="minorBidi"/>
          <w:sz w:val="22"/>
          <w:szCs w:val="22"/>
        </w:rPr>
      </w:pPr>
      <w:hyperlink w:anchor="_Toc446421973" w:history="1">
        <w:r w:rsidR="00895B2C" w:rsidRPr="008A7817">
          <w:rPr>
            <w:rStyle w:val="Hyperlink"/>
          </w:rPr>
          <w:t>Activity Schedule</w:t>
        </w:r>
        <w:r w:rsidR="00895B2C">
          <w:rPr>
            <w:webHidden/>
          </w:rPr>
          <w:tab/>
        </w:r>
        <w:r w:rsidR="00895B2C">
          <w:rPr>
            <w:webHidden/>
          </w:rPr>
          <w:fldChar w:fldCharType="begin"/>
        </w:r>
        <w:r w:rsidR="00895B2C">
          <w:rPr>
            <w:webHidden/>
          </w:rPr>
          <w:instrText xml:space="preserve"> PAGEREF _Toc446421973 \h </w:instrText>
        </w:r>
        <w:r w:rsidR="00895B2C">
          <w:rPr>
            <w:webHidden/>
          </w:rPr>
        </w:r>
        <w:r w:rsidR="00895B2C">
          <w:rPr>
            <w:webHidden/>
          </w:rPr>
          <w:fldChar w:fldCharType="separate"/>
        </w:r>
        <w:r w:rsidR="00FF682E">
          <w:rPr>
            <w:webHidden/>
          </w:rPr>
          <w:t>44</w:t>
        </w:r>
        <w:r w:rsidR="00895B2C">
          <w:rPr>
            <w:webHidden/>
          </w:rPr>
          <w:fldChar w:fldCharType="end"/>
        </w:r>
      </w:hyperlink>
    </w:p>
    <w:p w:rsidR="00895B2C" w:rsidRDefault="00CE5DB8">
      <w:pPr>
        <w:pStyle w:val="TOC1"/>
        <w:tabs>
          <w:tab w:val="right" w:leader="dot" w:pos="9011"/>
        </w:tabs>
        <w:rPr>
          <w:rFonts w:asciiTheme="minorHAnsi" w:eastAsiaTheme="minorEastAsia" w:hAnsiTheme="minorHAnsi" w:cstheme="minorBidi"/>
          <w:b w:val="0"/>
          <w:noProof/>
          <w:sz w:val="22"/>
          <w:szCs w:val="22"/>
        </w:rPr>
      </w:pPr>
      <w:hyperlink w:anchor="_Toc446421974" w:history="1">
        <w:r w:rsidR="00895B2C" w:rsidRPr="008A7817">
          <w:rPr>
            <w:rStyle w:val="Hyperlink"/>
            <w:iCs/>
            <w:noProof/>
          </w:rPr>
          <w:t>Form</w:t>
        </w:r>
        <w:r w:rsidR="00895B2C" w:rsidRPr="008A7817">
          <w:rPr>
            <w:rStyle w:val="Hyperlink"/>
            <w:noProof/>
          </w:rPr>
          <w:t xml:space="preserve"> of Bid Security (Bank Guarantee)</w:t>
        </w:r>
        <w:r w:rsidR="00895B2C">
          <w:rPr>
            <w:noProof/>
            <w:webHidden/>
          </w:rPr>
          <w:tab/>
        </w:r>
        <w:r w:rsidR="00895B2C">
          <w:rPr>
            <w:noProof/>
            <w:webHidden/>
          </w:rPr>
          <w:fldChar w:fldCharType="begin"/>
        </w:r>
        <w:r w:rsidR="00895B2C">
          <w:rPr>
            <w:noProof/>
            <w:webHidden/>
          </w:rPr>
          <w:instrText xml:space="preserve"> PAGEREF _Toc446421974 \h </w:instrText>
        </w:r>
        <w:r w:rsidR="00895B2C">
          <w:rPr>
            <w:noProof/>
            <w:webHidden/>
          </w:rPr>
        </w:r>
        <w:r w:rsidR="00895B2C">
          <w:rPr>
            <w:noProof/>
            <w:webHidden/>
          </w:rPr>
          <w:fldChar w:fldCharType="separate"/>
        </w:r>
        <w:r w:rsidR="00FF682E">
          <w:rPr>
            <w:noProof/>
            <w:webHidden/>
          </w:rPr>
          <w:t>45</w:t>
        </w:r>
        <w:r w:rsidR="00895B2C">
          <w:rPr>
            <w:noProof/>
            <w:webHidden/>
          </w:rPr>
          <w:fldChar w:fldCharType="end"/>
        </w:r>
      </w:hyperlink>
    </w:p>
    <w:p w:rsidR="00895B2C" w:rsidRDefault="00CE5DB8">
      <w:pPr>
        <w:pStyle w:val="TOC1"/>
        <w:tabs>
          <w:tab w:val="right" w:leader="dot" w:pos="9011"/>
        </w:tabs>
        <w:rPr>
          <w:rFonts w:asciiTheme="minorHAnsi" w:eastAsiaTheme="minorEastAsia" w:hAnsiTheme="minorHAnsi" w:cstheme="minorBidi"/>
          <w:b w:val="0"/>
          <w:noProof/>
          <w:sz w:val="22"/>
          <w:szCs w:val="22"/>
        </w:rPr>
      </w:pPr>
      <w:hyperlink w:anchor="_Toc446421975" w:history="1">
        <w:r w:rsidR="00895B2C" w:rsidRPr="008A7817">
          <w:rPr>
            <w:rStyle w:val="Hyperlink"/>
            <w:noProof/>
          </w:rPr>
          <w:t>Technical Proposal</w:t>
        </w:r>
        <w:r w:rsidR="00895B2C">
          <w:rPr>
            <w:noProof/>
            <w:webHidden/>
          </w:rPr>
          <w:tab/>
        </w:r>
        <w:r w:rsidR="00895B2C">
          <w:rPr>
            <w:noProof/>
            <w:webHidden/>
          </w:rPr>
          <w:fldChar w:fldCharType="begin"/>
        </w:r>
        <w:r w:rsidR="00895B2C">
          <w:rPr>
            <w:noProof/>
            <w:webHidden/>
          </w:rPr>
          <w:instrText xml:space="preserve"> PAGEREF _Toc446421975 \h </w:instrText>
        </w:r>
        <w:r w:rsidR="00895B2C">
          <w:rPr>
            <w:noProof/>
            <w:webHidden/>
          </w:rPr>
        </w:r>
        <w:r w:rsidR="00895B2C">
          <w:rPr>
            <w:noProof/>
            <w:webHidden/>
          </w:rPr>
          <w:fldChar w:fldCharType="separate"/>
        </w:r>
        <w:r w:rsidR="00FF682E">
          <w:rPr>
            <w:noProof/>
            <w:webHidden/>
          </w:rPr>
          <w:t>47</w:t>
        </w:r>
        <w:r w:rsidR="00895B2C">
          <w:rPr>
            <w:noProof/>
            <w:webHidden/>
          </w:rPr>
          <w:fldChar w:fldCharType="end"/>
        </w:r>
      </w:hyperlink>
    </w:p>
    <w:p w:rsidR="00895B2C" w:rsidRDefault="00CE5DB8">
      <w:pPr>
        <w:pStyle w:val="TOC2"/>
        <w:rPr>
          <w:rFonts w:asciiTheme="minorHAnsi" w:eastAsiaTheme="minorEastAsia" w:hAnsiTheme="minorHAnsi" w:cstheme="minorBidi"/>
          <w:sz w:val="22"/>
          <w:szCs w:val="22"/>
        </w:rPr>
      </w:pPr>
      <w:hyperlink w:anchor="_Toc446421976" w:history="1">
        <w:r w:rsidR="00895B2C" w:rsidRPr="008A7817">
          <w:rPr>
            <w:rStyle w:val="Hyperlink"/>
          </w:rPr>
          <w:t>Technical Proposal Forms</w:t>
        </w:r>
        <w:r w:rsidR="00895B2C">
          <w:rPr>
            <w:webHidden/>
          </w:rPr>
          <w:tab/>
        </w:r>
        <w:r w:rsidR="00895B2C">
          <w:rPr>
            <w:webHidden/>
          </w:rPr>
          <w:fldChar w:fldCharType="begin"/>
        </w:r>
        <w:r w:rsidR="00895B2C">
          <w:rPr>
            <w:webHidden/>
          </w:rPr>
          <w:instrText xml:space="preserve"> PAGEREF _Toc446421976 \h </w:instrText>
        </w:r>
        <w:r w:rsidR="00895B2C">
          <w:rPr>
            <w:webHidden/>
          </w:rPr>
        </w:r>
        <w:r w:rsidR="00895B2C">
          <w:rPr>
            <w:webHidden/>
          </w:rPr>
          <w:fldChar w:fldCharType="separate"/>
        </w:r>
        <w:r w:rsidR="00FF682E">
          <w:rPr>
            <w:webHidden/>
          </w:rPr>
          <w:t>47</w:t>
        </w:r>
        <w:r w:rsidR="00895B2C">
          <w:rPr>
            <w:webHidden/>
          </w:rPr>
          <w:fldChar w:fldCharType="end"/>
        </w:r>
      </w:hyperlink>
    </w:p>
    <w:p w:rsidR="00895B2C" w:rsidRDefault="00CE5DB8">
      <w:pPr>
        <w:pStyle w:val="TOC2"/>
        <w:rPr>
          <w:rFonts w:asciiTheme="minorHAnsi" w:eastAsiaTheme="minorEastAsia" w:hAnsiTheme="minorHAnsi" w:cstheme="minorBidi"/>
          <w:sz w:val="22"/>
          <w:szCs w:val="22"/>
        </w:rPr>
      </w:pPr>
      <w:hyperlink w:anchor="_Toc446421977" w:history="1">
        <w:r w:rsidR="00895B2C" w:rsidRPr="008A7817">
          <w:rPr>
            <w:rStyle w:val="Hyperlink"/>
          </w:rPr>
          <w:t>Forms for Personnel</w:t>
        </w:r>
        <w:r w:rsidR="00895B2C">
          <w:rPr>
            <w:webHidden/>
          </w:rPr>
          <w:tab/>
        </w:r>
        <w:r w:rsidR="00895B2C">
          <w:rPr>
            <w:webHidden/>
          </w:rPr>
          <w:fldChar w:fldCharType="begin"/>
        </w:r>
        <w:r w:rsidR="00895B2C">
          <w:rPr>
            <w:webHidden/>
          </w:rPr>
          <w:instrText xml:space="preserve"> PAGEREF _Toc446421977 \h </w:instrText>
        </w:r>
        <w:r w:rsidR="00895B2C">
          <w:rPr>
            <w:webHidden/>
          </w:rPr>
        </w:r>
        <w:r w:rsidR="00895B2C">
          <w:rPr>
            <w:webHidden/>
          </w:rPr>
          <w:fldChar w:fldCharType="separate"/>
        </w:r>
        <w:r w:rsidR="00FF682E">
          <w:rPr>
            <w:webHidden/>
          </w:rPr>
          <w:t>48</w:t>
        </w:r>
        <w:r w:rsidR="00895B2C">
          <w:rPr>
            <w:webHidden/>
          </w:rPr>
          <w:fldChar w:fldCharType="end"/>
        </w:r>
      </w:hyperlink>
    </w:p>
    <w:p w:rsidR="00895B2C" w:rsidRDefault="00CE5DB8">
      <w:pPr>
        <w:pStyle w:val="TOC2"/>
        <w:rPr>
          <w:rFonts w:asciiTheme="minorHAnsi" w:eastAsiaTheme="minorEastAsia" w:hAnsiTheme="minorHAnsi" w:cstheme="minorBidi"/>
          <w:sz w:val="22"/>
          <w:szCs w:val="22"/>
        </w:rPr>
      </w:pPr>
      <w:hyperlink w:anchor="_Toc446421978" w:history="1">
        <w:r w:rsidR="00895B2C" w:rsidRPr="008A7817">
          <w:rPr>
            <w:rStyle w:val="Hyperlink"/>
          </w:rPr>
          <w:t>Forms for Equipment</w:t>
        </w:r>
        <w:r w:rsidR="00895B2C">
          <w:rPr>
            <w:webHidden/>
          </w:rPr>
          <w:tab/>
        </w:r>
        <w:r w:rsidR="00895B2C">
          <w:rPr>
            <w:webHidden/>
          </w:rPr>
          <w:fldChar w:fldCharType="begin"/>
        </w:r>
        <w:r w:rsidR="00895B2C">
          <w:rPr>
            <w:webHidden/>
          </w:rPr>
          <w:instrText xml:space="preserve"> PAGEREF _Toc446421978 \h </w:instrText>
        </w:r>
        <w:r w:rsidR="00895B2C">
          <w:rPr>
            <w:webHidden/>
          </w:rPr>
        </w:r>
        <w:r w:rsidR="00895B2C">
          <w:rPr>
            <w:webHidden/>
          </w:rPr>
          <w:fldChar w:fldCharType="separate"/>
        </w:r>
        <w:r w:rsidR="00FF682E">
          <w:rPr>
            <w:webHidden/>
          </w:rPr>
          <w:t>50</w:t>
        </w:r>
        <w:r w:rsidR="00895B2C">
          <w:rPr>
            <w:webHidden/>
          </w:rPr>
          <w:fldChar w:fldCharType="end"/>
        </w:r>
      </w:hyperlink>
    </w:p>
    <w:p w:rsidR="00895B2C" w:rsidRDefault="00CE5DB8">
      <w:pPr>
        <w:pStyle w:val="TOC1"/>
        <w:tabs>
          <w:tab w:val="right" w:leader="dot" w:pos="9011"/>
        </w:tabs>
        <w:rPr>
          <w:rFonts w:asciiTheme="minorHAnsi" w:eastAsiaTheme="minorEastAsia" w:hAnsiTheme="minorHAnsi" w:cstheme="minorBidi"/>
          <w:b w:val="0"/>
          <w:noProof/>
          <w:sz w:val="22"/>
          <w:szCs w:val="22"/>
        </w:rPr>
      </w:pPr>
      <w:hyperlink w:anchor="_Toc446421979" w:history="1">
        <w:r w:rsidR="00895B2C" w:rsidRPr="008A7817">
          <w:rPr>
            <w:rStyle w:val="Hyperlink"/>
            <w:noProof/>
          </w:rPr>
          <w:t>Bidder’s Qualification</w:t>
        </w:r>
        <w:r w:rsidR="00895B2C">
          <w:rPr>
            <w:noProof/>
            <w:webHidden/>
          </w:rPr>
          <w:tab/>
        </w:r>
        <w:r w:rsidR="00895B2C">
          <w:rPr>
            <w:noProof/>
            <w:webHidden/>
          </w:rPr>
          <w:fldChar w:fldCharType="begin"/>
        </w:r>
        <w:r w:rsidR="00895B2C">
          <w:rPr>
            <w:noProof/>
            <w:webHidden/>
          </w:rPr>
          <w:instrText xml:space="preserve"> PAGEREF _Toc446421979 \h </w:instrText>
        </w:r>
        <w:r w:rsidR="00895B2C">
          <w:rPr>
            <w:noProof/>
            <w:webHidden/>
          </w:rPr>
        </w:r>
        <w:r w:rsidR="00895B2C">
          <w:rPr>
            <w:noProof/>
            <w:webHidden/>
          </w:rPr>
          <w:fldChar w:fldCharType="separate"/>
        </w:r>
        <w:r w:rsidR="00FF682E">
          <w:rPr>
            <w:noProof/>
            <w:webHidden/>
          </w:rPr>
          <w:t>51</w:t>
        </w:r>
        <w:r w:rsidR="00895B2C">
          <w:rPr>
            <w:noProof/>
            <w:webHidden/>
          </w:rPr>
          <w:fldChar w:fldCharType="end"/>
        </w:r>
      </w:hyperlink>
    </w:p>
    <w:p w:rsidR="00895B2C" w:rsidRDefault="00CE5DB8">
      <w:pPr>
        <w:pStyle w:val="TOC2"/>
        <w:rPr>
          <w:rFonts w:asciiTheme="minorHAnsi" w:eastAsiaTheme="minorEastAsia" w:hAnsiTheme="minorHAnsi" w:cstheme="minorBidi"/>
          <w:sz w:val="22"/>
          <w:szCs w:val="22"/>
        </w:rPr>
      </w:pPr>
      <w:hyperlink w:anchor="_Toc446421980" w:history="1">
        <w:r w:rsidR="00895B2C" w:rsidRPr="008A7817">
          <w:rPr>
            <w:rStyle w:val="Hyperlink"/>
          </w:rPr>
          <w:t>Form ELI -1.1: Bidder Information Form</w:t>
        </w:r>
        <w:r w:rsidR="00895B2C">
          <w:rPr>
            <w:webHidden/>
          </w:rPr>
          <w:tab/>
        </w:r>
        <w:r w:rsidR="00895B2C">
          <w:rPr>
            <w:webHidden/>
          </w:rPr>
          <w:fldChar w:fldCharType="begin"/>
        </w:r>
        <w:r w:rsidR="00895B2C">
          <w:rPr>
            <w:webHidden/>
          </w:rPr>
          <w:instrText xml:space="preserve"> PAGEREF _Toc446421980 \h </w:instrText>
        </w:r>
        <w:r w:rsidR="00895B2C">
          <w:rPr>
            <w:webHidden/>
          </w:rPr>
        </w:r>
        <w:r w:rsidR="00895B2C">
          <w:rPr>
            <w:webHidden/>
          </w:rPr>
          <w:fldChar w:fldCharType="separate"/>
        </w:r>
        <w:r w:rsidR="00FF682E">
          <w:rPr>
            <w:webHidden/>
          </w:rPr>
          <w:t>52</w:t>
        </w:r>
        <w:r w:rsidR="00895B2C">
          <w:rPr>
            <w:webHidden/>
          </w:rPr>
          <w:fldChar w:fldCharType="end"/>
        </w:r>
      </w:hyperlink>
    </w:p>
    <w:p w:rsidR="00895B2C" w:rsidRDefault="00CE5DB8">
      <w:pPr>
        <w:pStyle w:val="TOC2"/>
        <w:rPr>
          <w:rFonts w:asciiTheme="minorHAnsi" w:eastAsiaTheme="minorEastAsia" w:hAnsiTheme="minorHAnsi" w:cstheme="minorBidi"/>
          <w:sz w:val="22"/>
          <w:szCs w:val="22"/>
        </w:rPr>
      </w:pPr>
      <w:hyperlink w:anchor="_Toc446421981" w:history="1">
        <w:r w:rsidR="00895B2C" w:rsidRPr="008A7817">
          <w:rPr>
            <w:rStyle w:val="Hyperlink"/>
          </w:rPr>
          <w:t>Form ELI -1.2: Information Form for JV Bidders</w:t>
        </w:r>
        <w:r w:rsidR="00895B2C">
          <w:rPr>
            <w:webHidden/>
          </w:rPr>
          <w:tab/>
        </w:r>
        <w:r w:rsidR="00895B2C">
          <w:rPr>
            <w:webHidden/>
          </w:rPr>
          <w:fldChar w:fldCharType="begin"/>
        </w:r>
        <w:r w:rsidR="00895B2C">
          <w:rPr>
            <w:webHidden/>
          </w:rPr>
          <w:instrText xml:space="preserve"> PAGEREF _Toc446421981 \h </w:instrText>
        </w:r>
        <w:r w:rsidR="00895B2C">
          <w:rPr>
            <w:webHidden/>
          </w:rPr>
        </w:r>
        <w:r w:rsidR="00895B2C">
          <w:rPr>
            <w:webHidden/>
          </w:rPr>
          <w:fldChar w:fldCharType="separate"/>
        </w:r>
        <w:r w:rsidR="00FF682E">
          <w:rPr>
            <w:webHidden/>
          </w:rPr>
          <w:t>53</w:t>
        </w:r>
        <w:r w:rsidR="00895B2C">
          <w:rPr>
            <w:webHidden/>
          </w:rPr>
          <w:fldChar w:fldCharType="end"/>
        </w:r>
      </w:hyperlink>
    </w:p>
    <w:p w:rsidR="00895B2C" w:rsidRDefault="00CE5DB8">
      <w:pPr>
        <w:pStyle w:val="TOC2"/>
        <w:rPr>
          <w:rFonts w:asciiTheme="minorHAnsi" w:eastAsiaTheme="minorEastAsia" w:hAnsiTheme="minorHAnsi" w:cstheme="minorBidi"/>
          <w:sz w:val="22"/>
          <w:szCs w:val="22"/>
        </w:rPr>
      </w:pPr>
      <w:hyperlink w:anchor="_Toc446421982" w:history="1">
        <w:r w:rsidR="00895B2C" w:rsidRPr="008A7817">
          <w:rPr>
            <w:rStyle w:val="Hyperlink"/>
          </w:rPr>
          <w:t>Form CON – 2: Historical Contract Non-Performance, Pending Litigation and Litigation History</w:t>
        </w:r>
        <w:r w:rsidR="00895B2C">
          <w:rPr>
            <w:webHidden/>
          </w:rPr>
          <w:tab/>
        </w:r>
        <w:r w:rsidR="00895B2C">
          <w:rPr>
            <w:webHidden/>
          </w:rPr>
          <w:fldChar w:fldCharType="begin"/>
        </w:r>
        <w:r w:rsidR="00895B2C">
          <w:rPr>
            <w:webHidden/>
          </w:rPr>
          <w:instrText xml:space="preserve"> PAGEREF _Toc446421982 \h </w:instrText>
        </w:r>
        <w:r w:rsidR="00895B2C">
          <w:rPr>
            <w:webHidden/>
          </w:rPr>
        </w:r>
        <w:r w:rsidR="00895B2C">
          <w:rPr>
            <w:webHidden/>
          </w:rPr>
          <w:fldChar w:fldCharType="separate"/>
        </w:r>
        <w:r w:rsidR="00FF682E">
          <w:rPr>
            <w:webHidden/>
          </w:rPr>
          <w:t>54</w:t>
        </w:r>
        <w:r w:rsidR="00895B2C">
          <w:rPr>
            <w:webHidden/>
          </w:rPr>
          <w:fldChar w:fldCharType="end"/>
        </w:r>
      </w:hyperlink>
    </w:p>
    <w:p w:rsidR="00895B2C" w:rsidRDefault="00CE5DB8">
      <w:pPr>
        <w:pStyle w:val="TOC2"/>
        <w:rPr>
          <w:rFonts w:asciiTheme="minorHAnsi" w:eastAsiaTheme="minorEastAsia" w:hAnsiTheme="minorHAnsi" w:cstheme="minorBidi"/>
          <w:sz w:val="22"/>
          <w:szCs w:val="22"/>
        </w:rPr>
      </w:pPr>
      <w:hyperlink w:anchor="_Toc446421983" w:history="1">
        <w:r w:rsidR="00895B2C" w:rsidRPr="008A7817">
          <w:rPr>
            <w:rStyle w:val="Hyperlink"/>
          </w:rPr>
          <w:t>Form CCC: Current Contract Commitments / Works in Progress</w:t>
        </w:r>
        <w:r w:rsidR="00895B2C">
          <w:rPr>
            <w:webHidden/>
          </w:rPr>
          <w:tab/>
        </w:r>
        <w:r w:rsidR="00895B2C">
          <w:rPr>
            <w:webHidden/>
          </w:rPr>
          <w:fldChar w:fldCharType="begin"/>
        </w:r>
        <w:r w:rsidR="00895B2C">
          <w:rPr>
            <w:webHidden/>
          </w:rPr>
          <w:instrText xml:space="preserve"> PAGEREF _Toc446421983 \h </w:instrText>
        </w:r>
        <w:r w:rsidR="00895B2C">
          <w:rPr>
            <w:webHidden/>
          </w:rPr>
        </w:r>
        <w:r w:rsidR="00895B2C">
          <w:rPr>
            <w:webHidden/>
          </w:rPr>
          <w:fldChar w:fldCharType="separate"/>
        </w:r>
        <w:r w:rsidR="00FF682E">
          <w:rPr>
            <w:webHidden/>
          </w:rPr>
          <w:t>55</w:t>
        </w:r>
        <w:r w:rsidR="00895B2C">
          <w:rPr>
            <w:webHidden/>
          </w:rPr>
          <w:fldChar w:fldCharType="end"/>
        </w:r>
      </w:hyperlink>
    </w:p>
    <w:p w:rsidR="00895B2C" w:rsidRDefault="00CE5DB8">
      <w:pPr>
        <w:pStyle w:val="TOC2"/>
        <w:rPr>
          <w:rFonts w:asciiTheme="minorHAnsi" w:eastAsiaTheme="minorEastAsia" w:hAnsiTheme="minorHAnsi" w:cstheme="minorBidi"/>
          <w:sz w:val="22"/>
          <w:szCs w:val="22"/>
        </w:rPr>
      </w:pPr>
      <w:hyperlink w:anchor="_Toc446421984" w:history="1">
        <w:r w:rsidR="00895B2C" w:rsidRPr="008A7817">
          <w:rPr>
            <w:rStyle w:val="Hyperlink"/>
          </w:rPr>
          <w:t>Form FIN – 3.1: Financial Situation and Performance</w:t>
        </w:r>
        <w:r w:rsidR="00895B2C">
          <w:rPr>
            <w:webHidden/>
          </w:rPr>
          <w:tab/>
        </w:r>
        <w:r w:rsidR="00895B2C">
          <w:rPr>
            <w:webHidden/>
          </w:rPr>
          <w:fldChar w:fldCharType="begin"/>
        </w:r>
        <w:r w:rsidR="00895B2C">
          <w:rPr>
            <w:webHidden/>
          </w:rPr>
          <w:instrText xml:space="preserve"> PAGEREF _Toc446421984 \h </w:instrText>
        </w:r>
        <w:r w:rsidR="00895B2C">
          <w:rPr>
            <w:webHidden/>
          </w:rPr>
        </w:r>
        <w:r w:rsidR="00895B2C">
          <w:rPr>
            <w:webHidden/>
          </w:rPr>
          <w:fldChar w:fldCharType="separate"/>
        </w:r>
        <w:r w:rsidR="00FF682E">
          <w:rPr>
            <w:webHidden/>
          </w:rPr>
          <w:t>56</w:t>
        </w:r>
        <w:r w:rsidR="00895B2C">
          <w:rPr>
            <w:webHidden/>
          </w:rPr>
          <w:fldChar w:fldCharType="end"/>
        </w:r>
      </w:hyperlink>
    </w:p>
    <w:p w:rsidR="00895B2C" w:rsidRDefault="00CE5DB8">
      <w:pPr>
        <w:pStyle w:val="TOC2"/>
        <w:rPr>
          <w:rFonts w:asciiTheme="minorHAnsi" w:eastAsiaTheme="minorEastAsia" w:hAnsiTheme="minorHAnsi" w:cstheme="minorBidi"/>
          <w:sz w:val="22"/>
          <w:szCs w:val="22"/>
        </w:rPr>
      </w:pPr>
      <w:hyperlink w:anchor="_Toc446421985" w:history="1">
        <w:r w:rsidR="00895B2C" w:rsidRPr="008A7817">
          <w:rPr>
            <w:rStyle w:val="Hyperlink"/>
          </w:rPr>
          <w:t>Form FIN - 3.2: Average Annual Construction Turnover</w:t>
        </w:r>
        <w:r w:rsidR="00895B2C">
          <w:rPr>
            <w:webHidden/>
          </w:rPr>
          <w:tab/>
        </w:r>
        <w:r w:rsidR="00895B2C">
          <w:rPr>
            <w:webHidden/>
          </w:rPr>
          <w:fldChar w:fldCharType="begin"/>
        </w:r>
        <w:r w:rsidR="00895B2C">
          <w:rPr>
            <w:webHidden/>
          </w:rPr>
          <w:instrText xml:space="preserve"> PAGEREF _Toc446421985 \h </w:instrText>
        </w:r>
        <w:r w:rsidR="00895B2C">
          <w:rPr>
            <w:webHidden/>
          </w:rPr>
        </w:r>
        <w:r w:rsidR="00895B2C">
          <w:rPr>
            <w:webHidden/>
          </w:rPr>
          <w:fldChar w:fldCharType="separate"/>
        </w:r>
        <w:r w:rsidR="00FF682E">
          <w:rPr>
            <w:webHidden/>
          </w:rPr>
          <w:t>58</w:t>
        </w:r>
        <w:r w:rsidR="00895B2C">
          <w:rPr>
            <w:webHidden/>
          </w:rPr>
          <w:fldChar w:fldCharType="end"/>
        </w:r>
      </w:hyperlink>
    </w:p>
    <w:p w:rsidR="00895B2C" w:rsidRDefault="00CE5DB8">
      <w:pPr>
        <w:pStyle w:val="TOC2"/>
        <w:rPr>
          <w:rFonts w:asciiTheme="minorHAnsi" w:eastAsiaTheme="minorEastAsia" w:hAnsiTheme="minorHAnsi" w:cstheme="minorBidi"/>
          <w:sz w:val="22"/>
          <w:szCs w:val="22"/>
        </w:rPr>
      </w:pPr>
      <w:hyperlink w:anchor="_Toc446421986" w:history="1">
        <w:r w:rsidR="00895B2C" w:rsidRPr="008A7817">
          <w:rPr>
            <w:rStyle w:val="Hyperlink"/>
          </w:rPr>
          <w:t>Form FIN3.3: Financial Resources</w:t>
        </w:r>
        <w:r w:rsidR="00895B2C">
          <w:rPr>
            <w:webHidden/>
          </w:rPr>
          <w:tab/>
        </w:r>
        <w:r w:rsidR="00895B2C">
          <w:rPr>
            <w:webHidden/>
          </w:rPr>
          <w:fldChar w:fldCharType="begin"/>
        </w:r>
        <w:r w:rsidR="00895B2C">
          <w:rPr>
            <w:webHidden/>
          </w:rPr>
          <w:instrText xml:space="preserve"> PAGEREF _Toc446421986 \h </w:instrText>
        </w:r>
        <w:r w:rsidR="00895B2C">
          <w:rPr>
            <w:webHidden/>
          </w:rPr>
        </w:r>
        <w:r w:rsidR="00895B2C">
          <w:rPr>
            <w:webHidden/>
          </w:rPr>
          <w:fldChar w:fldCharType="separate"/>
        </w:r>
        <w:r w:rsidR="00FF682E">
          <w:rPr>
            <w:webHidden/>
          </w:rPr>
          <w:t>59</w:t>
        </w:r>
        <w:r w:rsidR="00895B2C">
          <w:rPr>
            <w:webHidden/>
          </w:rPr>
          <w:fldChar w:fldCharType="end"/>
        </w:r>
      </w:hyperlink>
    </w:p>
    <w:p w:rsidR="00895B2C" w:rsidRDefault="00CE5DB8">
      <w:pPr>
        <w:pStyle w:val="TOC2"/>
        <w:rPr>
          <w:rFonts w:asciiTheme="minorHAnsi" w:eastAsiaTheme="minorEastAsia" w:hAnsiTheme="minorHAnsi" w:cstheme="minorBidi"/>
          <w:sz w:val="22"/>
          <w:szCs w:val="22"/>
        </w:rPr>
      </w:pPr>
      <w:hyperlink w:anchor="_Toc446421987" w:history="1">
        <w:r w:rsidR="00895B2C" w:rsidRPr="008A7817">
          <w:rPr>
            <w:rStyle w:val="Hyperlink"/>
          </w:rPr>
          <w:t>Form EXP - 4.1: General Construction Experience</w:t>
        </w:r>
        <w:r w:rsidR="00895B2C">
          <w:rPr>
            <w:webHidden/>
          </w:rPr>
          <w:tab/>
        </w:r>
        <w:r w:rsidR="00895B2C">
          <w:rPr>
            <w:webHidden/>
          </w:rPr>
          <w:fldChar w:fldCharType="begin"/>
        </w:r>
        <w:r w:rsidR="00895B2C">
          <w:rPr>
            <w:webHidden/>
          </w:rPr>
          <w:instrText xml:space="preserve"> PAGEREF _Toc446421987 \h </w:instrText>
        </w:r>
        <w:r w:rsidR="00895B2C">
          <w:rPr>
            <w:webHidden/>
          </w:rPr>
        </w:r>
        <w:r w:rsidR="00895B2C">
          <w:rPr>
            <w:webHidden/>
          </w:rPr>
          <w:fldChar w:fldCharType="separate"/>
        </w:r>
        <w:r w:rsidR="00FF682E">
          <w:rPr>
            <w:webHidden/>
          </w:rPr>
          <w:t>60</w:t>
        </w:r>
        <w:r w:rsidR="00895B2C">
          <w:rPr>
            <w:webHidden/>
          </w:rPr>
          <w:fldChar w:fldCharType="end"/>
        </w:r>
      </w:hyperlink>
    </w:p>
    <w:p w:rsidR="00895B2C" w:rsidRDefault="00CE5DB8">
      <w:pPr>
        <w:pStyle w:val="TOC2"/>
        <w:rPr>
          <w:rFonts w:asciiTheme="minorHAnsi" w:eastAsiaTheme="minorEastAsia" w:hAnsiTheme="minorHAnsi" w:cstheme="minorBidi"/>
          <w:sz w:val="22"/>
          <w:szCs w:val="22"/>
        </w:rPr>
      </w:pPr>
      <w:hyperlink w:anchor="_Toc446421988" w:history="1">
        <w:r w:rsidR="00895B2C" w:rsidRPr="008A7817">
          <w:rPr>
            <w:rStyle w:val="Hyperlink"/>
          </w:rPr>
          <w:t>Form EXP - 4.2(a): Specific Construction and Contract Management Experience</w:t>
        </w:r>
        <w:r w:rsidR="00895B2C">
          <w:rPr>
            <w:webHidden/>
          </w:rPr>
          <w:tab/>
        </w:r>
        <w:r w:rsidR="00895B2C">
          <w:rPr>
            <w:webHidden/>
          </w:rPr>
          <w:fldChar w:fldCharType="begin"/>
        </w:r>
        <w:r w:rsidR="00895B2C">
          <w:rPr>
            <w:webHidden/>
          </w:rPr>
          <w:instrText xml:space="preserve"> PAGEREF _Toc446421988 \h </w:instrText>
        </w:r>
        <w:r w:rsidR="00895B2C">
          <w:rPr>
            <w:webHidden/>
          </w:rPr>
        </w:r>
        <w:r w:rsidR="00895B2C">
          <w:rPr>
            <w:webHidden/>
          </w:rPr>
          <w:fldChar w:fldCharType="separate"/>
        </w:r>
        <w:r w:rsidR="00FF682E">
          <w:rPr>
            <w:webHidden/>
          </w:rPr>
          <w:t>61</w:t>
        </w:r>
        <w:r w:rsidR="00895B2C">
          <w:rPr>
            <w:webHidden/>
          </w:rPr>
          <w:fldChar w:fldCharType="end"/>
        </w:r>
      </w:hyperlink>
    </w:p>
    <w:p w:rsidR="00895B2C" w:rsidRDefault="00CE5DB8">
      <w:pPr>
        <w:pStyle w:val="TOC2"/>
        <w:rPr>
          <w:rFonts w:asciiTheme="minorHAnsi" w:eastAsiaTheme="minorEastAsia" w:hAnsiTheme="minorHAnsi" w:cstheme="minorBidi"/>
          <w:sz w:val="22"/>
          <w:szCs w:val="22"/>
        </w:rPr>
      </w:pPr>
      <w:hyperlink w:anchor="_Toc446421989" w:history="1">
        <w:r w:rsidR="00895B2C" w:rsidRPr="008A7817">
          <w:rPr>
            <w:rStyle w:val="Hyperlink"/>
          </w:rPr>
          <w:t xml:space="preserve">Form EXP </w:t>
        </w:r>
        <w:r w:rsidR="00895B2C" w:rsidRPr="008A7817">
          <w:rPr>
            <w:rStyle w:val="Hyperlink"/>
            <w:spacing w:val="22"/>
          </w:rPr>
          <w:t xml:space="preserve">- </w:t>
        </w:r>
        <w:r w:rsidR="00895B2C" w:rsidRPr="008A7817">
          <w:rPr>
            <w:rStyle w:val="Hyperlink"/>
            <w:spacing w:val="21"/>
          </w:rPr>
          <w:t xml:space="preserve">4.2(b): </w:t>
        </w:r>
        <w:r w:rsidR="00895B2C" w:rsidRPr="008A7817">
          <w:rPr>
            <w:rStyle w:val="Hyperlink"/>
          </w:rPr>
          <w:t>Construction Experience in Key Activities</w:t>
        </w:r>
        <w:r w:rsidR="00895B2C">
          <w:rPr>
            <w:webHidden/>
          </w:rPr>
          <w:tab/>
        </w:r>
        <w:r w:rsidR="00895B2C">
          <w:rPr>
            <w:webHidden/>
          </w:rPr>
          <w:fldChar w:fldCharType="begin"/>
        </w:r>
        <w:r w:rsidR="00895B2C">
          <w:rPr>
            <w:webHidden/>
          </w:rPr>
          <w:instrText xml:space="preserve"> PAGEREF _Toc446421989 \h </w:instrText>
        </w:r>
        <w:r w:rsidR="00895B2C">
          <w:rPr>
            <w:webHidden/>
          </w:rPr>
        </w:r>
        <w:r w:rsidR="00895B2C">
          <w:rPr>
            <w:webHidden/>
          </w:rPr>
          <w:fldChar w:fldCharType="separate"/>
        </w:r>
        <w:r w:rsidR="00FF682E">
          <w:rPr>
            <w:webHidden/>
          </w:rPr>
          <w:t>63</w:t>
        </w:r>
        <w:r w:rsidR="00895B2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0" w:name="_Toc108950330"/>
      <w:bookmarkStart w:id="411" w:name="_Toc446421971"/>
      <w:r w:rsidRPr="00EC12FE">
        <w:lastRenderedPageBreak/>
        <w:t>Letter of Bid</w:t>
      </w:r>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1"/>
      </w:tblGrid>
      <w:tr w:rsidR="007B586E" w:rsidRPr="00EC12FE">
        <w:tc>
          <w:tcPr>
            <w:tcW w:w="9864" w:type="dxa"/>
          </w:tcPr>
          <w:p w:rsidR="007B586E" w:rsidRPr="00EC12FE" w:rsidRDefault="007B586E">
            <w:pPr>
              <w:rPr>
                <w:i/>
              </w:rPr>
            </w:pPr>
            <w:bookmarkStart w:id="412" w:name="_Toc108949930"/>
            <w:bookmarkStart w:id="413"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2"/>
    <w:bookmarkEnd w:id="413"/>
    <w:p w:rsidR="00E833ED" w:rsidRPr="00EC12FE" w:rsidRDefault="00E833ED" w:rsidP="00E833ED">
      <w:pPr>
        <w:tabs>
          <w:tab w:val="right" w:pos="9000"/>
        </w:tabs>
      </w:pPr>
    </w:p>
    <w:p w:rsidR="00372302" w:rsidRPr="00EC12FE" w:rsidRDefault="00372302" w:rsidP="00372302">
      <w:pPr>
        <w:tabs>
          <w:tab w:val="right" w:pos="9000"/>
        </w:tabs>
      </w:pPr>
      <w:bookmarkStart w:id="414" w:name="_Toc482500892"/>
      <w:r w:rsidRPr="00EC12FE">
        <w:t xml:space="preserve">Date: </w:t>
      </w:r>
      <w:r w:rsidRPr="00A44519">
        <w:rPr>
          <w:b/>
          <w:i/>
        </w:rPr>
        <w:t>[insert date (as day, month and year) of Bid Submission]</w:t>
      </w:r>
    </w:p>
    <w:p w:rsidR="00372302" w:rsidRPr="00EC12FE" w:rsidRDefault="00A071DB" w:rsidP="00564BCE">
      <w:pPr>
        <w:tabs>
          <w:tab w:val="right" w:pos="9000"/>
        </w:tabs>
      </w:pPr>
      <w:r>
        <w:t>N</w:t>
      </w:r>
      <w:r w:rsidR="00372302" w:rsidRPr="00EC12FE">
        <w:t xml:space="preserve">CB No.: </w:t>
      </w:r>
      <w:r w:rsidR="0061702D" w:rsidRPr="00A071DB">
        <w:rPr>
          <w:b/>
          <w:i/>
        </w:rPr>
        <w:t>13-K</w:t>
      </w:r>
      <w:r w:rsidR="0061702D">
        <w:rPr>
          <w:b/>
          <w:i/>
        </w:rPr>
        <w:t>1</w:t>
      </w:r>
      <w:r w:rsidR="0061702D" w:rsidRPr="00A071DB">
        <w:rPr>
          <w:b/>
          <w:i/>
        </w:rPr>
        <w:t>/13/201</w:t>
      </w:r>
      <w:r w:rsidR="002E51E6">
        <w:rPr>
          <w:b/>
          <w:i/>
        </w:rPr>
        <w:t>7</w:t>
      </w:r>
      <w:r w:rsidR="0061702D" w:rsidRPr="00A071DB">
        <w:rPr>
          <w:b/>
          <w:i/>
        </w:rPr>
        <w:t>/</w:t>
      </w:r>
      <w:r w:rsidR="00564BCE">
        <w:rPr>
          <w:b/>
          <w:i/>
        </w:rPr>
        <w:t>48</w:t>
      </w:r>
    </w:p>
    <w:p w:rsidR="00372302" w:rsidRPr="00EC12FE" w:rsidRDefault="00372302" w:rsidP="002E51E6">
      <w:pPr>
        <w:tabs>
          <w:tab w:val="right" w:pos="9000"/>
        </w:tabs>
      </w:pPr>
      <w:r w:rsidRPr="00EC12FE">
        <w:t xml:space="preserve">Invitation for Bid No.: </w:t>
      </w:r>
      <w:r w:rsidR="0061702D" w:rsidRPr="00A071DB">
        <w:rPr>
          <w:b/>
          <w:u w:val="single"/>
        </w:rPr>
        <w:t>IFB No.: 0</w:t>
      </w:r>
      <w:r w:rsidR="0061702D">
        <w:rPr>
          <w:b/>
          <w:u w:val="single"/>
        </w:rPr>
        <w:t>0</w:t>
      </w:r>
      <w:r w:rsidR="002E51E6">
        <w:rPr>
          <w:b/>
          <w:u w:val="single"/>
        </w:rPr>
        <w:t>8</w:t>
      </w:r>
      <w:r w:rsidR="0061702D" w:rsidRPr="00A071DB">
        <w:rPr>
          <w:b/>
          <w:u w:val="single"/>
        </w:rPr>
        <w:t>/</w:t>
      </w:r>
      <w:r w:rsidR="0061702D">
        <w:rPr>
          <w:b/>
          <w:u w:val="single"/>
        </w:rPr>
        <w:t>TF019383</w:t>
      </w:r>
    </w:p>
    <w:p w:rsidR="00372302" w:rsidRPr="00EC12FE" w:rsidRDefault="00372302" w:rsidP="00564BCE">
      <w:r w:rsidRPr="00EC12FE">
        <w:rPr>
          <w:iCs/>
        </w:rPr>
        <w:t>Alternative No.:</w:t>
      </w:r>
      <w:r w:rsidRPr="00EC12FE">
        <w:rPr>
          <w:i/>
          <w:iCs/>
        </w:rPr>
        <w:t xml:space="preserve"> </w:t>
      </w:r>
      <w:r w:rsidR="00564BCE">
        <w:rPr>
          <w:b/>
          <w:i/>
          <w:iCs/>
        </w:rPr>
        <w:t>(</w:t>
      </w:r>
      <w:bookmarkStart w:id="415" w:name="_GoBack"/>
      <w:bookmarkEnd w:id="415"/>
      <w:r w:rsidR="00564BCE" w:rsidRPr="00564BCE">
        <w:rPr>
          <w:b/>
          <w:u w:val="single"/>
        </w:rPr>
        <w:t>TES/2017/W-12)</w:t>
      </w:r>
    </w:p>
    <w:p w:rsidR="00372302" w:rsidRPr="00EC12FE" w:rsidRDefault="00372302" w:rsidP="00372302"/>
    <w:p w:rsidR="00564BCE" w:rsidRPr="00564BCE" w:rsidRDefault="00564BCE" w:rsidP="00564BCE">
      <w:r>
        <w:t xml:space="preserve">To: </w:t>
      </w:r>
      <w:r w:rsidRPr="00564BCE">
        <w:t>Ahmed Mujuthaba,</w:t>
      </w:r>
    </w:p>
    <w:p w:rsidR="00564BCE" w:rsidRPr="00564BCE" w:rsidRDefault="00564BCE" w:rsidP="00564BCE">
      <w:r w:rsidRPr="00564BCE">
        <w:t xml:space="preserve">       Director General,</w:t>
      </w:r>
    </w:p>
    <w:p w:rsidR="00564BCE" w:rsidRPr="00564BCE" w:rsidRDefault="00564BCE" w:rsidP="00564BCE">
      <w:pPr>
        <w:spacing w:line="256" w:lineRule="auto"/>
      </w:pPr>
      <w:r w:rsidRPr="00564BCE">
        <w:t xml:space="preserve">       National Tender and Project Monitoring</w:t>
      </w:r>
    </w:p>
    <w:p w:rsidR="00564BCE" w:rsidRPr="00564BCE" w:rsidRDefault="00564BCE" w:rsidP="00564BCE">
      <w:pPr>
        <w:rPr>
          <w:lang w:val="en-GB"/>
        </w:rPr>
      </w:pPr>
      <w:r w:rsidRPr="00564BCE">
        <w:t xml:space="preserve">       Ministry of Finance and Treasury</w:t>
      </w:r>
    </w:p>
    <w:p w:rsidR="00372302" w:rsidRPr="00564BCE" w:rsidRDefault="00564BCE" w:rsidP="00564BCE">
      <w:pPr>
        <w:rPr>
          <w:b/>
          <w:sz w:val="28"/>
          <w:szCs w:val="28"/>
        </w:rPr>
      </w:pPr>
      <w:r w:rsidRPr="00564BCE">
        <w:t xml:space="preserve">       Male’, Republic of Maldives</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2E51E6" w:rsidRDefault="00372302" w:rsidP="002E51E6">
      <w:pPr>
        <w:pStyle w:val="ListParagraph"/>
        <w:numPr>
          <w:ilvl w:val="0"/>
          <w:numId w:val="42"/>
        </w:numPr>
        <w:spacing w:after="200"/>
        <w:ind w:left="432" w:hanging="432"/>
        <w:contextualSpacing w:val="0"/>
        <w:jc w:val="left"/>
        <w:rPr>
          <w:bCs/>
        </w:rPr>
      </w:pPr>
      <w:r w:rsidRPr="002E51E6">
        <w:rPr>
          <w:bCs/>
        </w:rPr>
        <w:t xml:space="preserve">We offer to execute in conformity with the Bidding Documents the following Works: </w:t>
      </w:r>
      <w:r w:rsidR="002E51E6" w:rsidRPr="002E51E6">
        <w:rPr>
          <w:b/>
          <w:u w:val="single"/>
        </w:rPr>
        <w:t>Civil Works for Eco-Tourism Facilities in Gn. Fuvahmulah</w:t>
      </w:r>
      <w:r w:rsidRPr="00564BCE">
        <w:rPr>
          <w:b/>
          <w:u w:val="single"/>
        </w:rPr>
        <w:t>;</w:t>
      </w:r>
      <w:r w:rsidR="00564BCE" w:rsidRPr="00564BCE">
        <w:rPr>
          <w:b/>
          <w:u w:val="single"/>
        </w:rPr>
        <w:t xml:space="preserve"> (TES/2017/W-12)</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(i)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lastRenderedPageBreak/>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3"/>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r w:rsidR="00E96936" w:rsidRPr="00A44519">
        <w:rPr>
          <w:i/>
        </w:rPr>
        <w:t>_</w:t>
      </w:r>
      <w:r w:rsidR="00E96936" w:rsidRPr="00A44519">
        <w:rPr>
          <w:b/>
          <w:i/>
        </w:rPr>
        <w:t xml:space="preserve"> [</w:t>
      </w:r>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8" w:name="_Toc108950332"/>
      <w:r w:rsidR="00C010A5" w:rsidRPr="00EC12FE">
        <w:t xml:space="preserve"> </w:t>
      </w:r>
      <w:r w:rsidR="007B586E" w:rsidRPr="00EC12FE">
        <w:t>Schedules</w:t>
      </w:r>
      <w:bookmarkEnd w:id="418"/>
      <w:r w:rsidR="00C010A5" w:rsidRPr="00EC12FE">
        <w:t>.</w:t>
      </w:r>
    </w:p>
    <w:p w:rsidR="00C010A5" w:rsidRPr="00EC12FE" w:rsidRDefault="00C010A5" w:rsidP="00C010A5">
      <w:pPr>
        <w:pStyle w:val="S4-header1"/>
      </w:pPr>
      <w:r w:rsidRPr="00EC12FE">
        <w:br w:type="page"/>
      </w:r>
      <w:bookmarkStart w:id="419" w:name="_Toc446421972"/>
      <w:r w:rsidRPr="00EC12FE">
        <w:lastRenderedPageBreak/>
        <w:t>Schedules</w:t>
      </w:r>
      <w:bookmarkEnd w:id="419"/>
    </w:p>
    <w:p w:rsidR="00F70B29" w:rsidRPr="00EC12FE" w:rsidRDefault="00895B2C" w:rsidP="00C010A5">
      <w:pPr>
        <w:pStyle w:val="S4-Header2"/>
      </w:pPr>
      <w:bookmarkStart w:id="420" w:name="_Toc446421973"/>
      <w:bookmarkStart w:id="421" w:name="_Toc108950333"/>
      <w:bookmarkStart w:id="422" w:name="_Toc138144061"/>
      <w:r>
        <w:t>Activity Schedule</w:t>
      </w:r>
      <w:bookmarkEnd w:id="420"/>
      <w:r w:rsidR="00DE2834" w:rsidRPr="00EC12FE">
        <w:t xml:space="preserve"> </w:t>
      </w:r>
    </w:p>
    <w:bookmarkEnd w:id="421"/>
    <w:bookmarkEnd w:id="422"/>
    <w:p w:rsidR="00E833ED" w:rsidRPr="00281155" w:rsidRDefault="00281155" w:rsidP="00895B2C">
      <w:pPr>
        <w:spacing w:after="200"/>
      </w:pPr>
      <w:r w:rsidRPr="00281155">
        <w:rPr>
          <w:i/>
        </w:rPr>
        <w:t xml:space="preserve">See Annex </w:t>
      </w:r>
      <w:r w:rsidR="003C5761">
        <w:rPr>
          <w:i/>
        </w:rPr>
        <w:t>A</w:t>
      </w:r>
      <w:r w:rsidRPr="00281155">
        <w:rPr>
          <w:i/>
        </w:rPr>
        <w:t xml:space="preserve"> – </w:t>
      </w:r>
      <w:r w:rsidR="00895B2C">
        <w:rPr>
          <w:i/>
        </w:rPr>
        <w:t>Activity Schedule</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lastRenderedPageBreak/>
              <w:br w:type="page"/>
            </w:r>
            <w:bookmarkStart w:id="423" w:name="_Toc41971550"/>
            <w:bookmarkStart w:id="424" w:name="_Toc125871319"/>
            <w:bookmarkStart w:id="425" w:name="_Toc139856167"/>
            <w:bookmarkStart w:id="426" w:name="_Toc446421974"/>
            <w:r w:rsidRPr="00EC12FE">
              <w:rPr>
                <w:iCs/>
              </w:rPr>
              <w:t>Form</w:t>
            </w:r>
            <w:r w:rsidRPr="00EC12FE">
              <w:t xml:space="preserve"> of Bid Security</w:t>
            </w:r>
            <w:bookmarkEnd w:id="423"/>
            <w:bookmarkEnd w:id="424"/>
            <w:r w:rsidRPr="00EC12FE">
              <w:t xml:space="preserve"> (Bank Guarantee)</w:t>
            </w:r>
            <w:bookmarkEnd w:id="425"/>
            <w:bookmarkEnd w:id="426"/>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r w:rsidR="00564BCE" w:rsidRPr="00EC12FE">
        <w:rPr>
          <w:rFonts w:ascii="Times New Roman" w:hAnsi="Times New Roman"/>
          <w:sz w:val="24"/>
        </w:rPr>
        <w:t>_</w:t>
      </w:r>
      <w:r w:rsidR="00564BCE" w:rsidRPr="00EC12FE">
        <w:rPr>
          <w:rFonts w:ascii="Times New Roman" w:hAnsi="Times New Roman"/>
          <w:i/>
          <w:sz w:val="24"/>
        </w:rPr>
        <w:t xml:space="preserve"> [</w:t>
      </w:r>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r w:rsidRPr="00EC12FE">
        <w:rPr>
          <w:rFonts w:ascii="Times New Roman" w:hAnsi="Times New Roman"/>
          <w:i/>
          <w:sz w:val="24"/>
        </w:rPr>
        <w:t>insert number</w:t>
      </w:r>
      <w:r w:rsidRPr="00EC12FE">
        <w:rPr>
          <w:rFonts w:ascii="Times New Roman" w:hAnsi="Times New Roman"/>
          <w:sz w:val="24"/>
        </w:rPr>
        <w:t xml:space="preserve">] (“the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r w:rsidR="001E0D31" w:rsidRPr="00EC12FE">
        <w:rPr>
          <w:rFonts w:ascii="Times New Roman" w:hAnsi="Times New Roman"/>
          <w:sz w:val="24"/>
        </w:rPr>
        <w:t>we,</w:t>
      </w:r>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r>
      <w:r w:rsidR="00564BCE" w:rsidRPr="00EC12FE">
        <w:rPr>
          <w:rFonts w:ascii="Times New Roman" w:hAnsi="Times New Roman"/>
          <w:sz w:val="24"/>
        </w:rPr>
        <w:t>Having</w:t>
      </w:r>
      <w:r w:rsidRPr="00EC12FE">
        <w:rPr>
          <w:rFonts w:ascii="Times New Roman" w:hAnsi="Times New Roman"/>
          <w:sz w:val="24"/>
        </w:rPr>
        <w:t xml:space="preserve">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lastRenderedPageBreak/>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[signature(s)]</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7" w:name="_Toc446421975"/>
      <w:r w:rsidR="007B586E" w:rsidRPr="00EC12FE">
        <w:lastRenderedPageBreak/>
        <w:t>Technical Proposal</w:t>
      </w:r>
      <w:bookmarkEnd w:id="427"/>
    </w:p>
    <w:p w:rsidR="007B586E" w:rsidRPr="00EC12FE" w:rsidRDefault="007B586E">
      <w:pPr>
        <w:pStyle w:val="S4-Header2"/>
      </w:pPr>
      <w:bookmarkStart w:id="428" w:name="_Toc138144062"/>
      <w:bookmarkStart w:id="429" w:name="_Toc446421976"/>
      <w:r w:rsidRPr="00EC12FE">
        <w:t>Technical Proposal Forms</w:t>
      </w:r>
      <w:bookmarkEnd w:id="428"/>
      <w:bookmarkEnd w:id="429"/>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30" w:name="_Toc138144063"/>
      <w:bookmarkStart w:id="431" w:name="_Toc446421977"/>
      <w:r w:rsidRPr="00EC12FE">
        <w:lastRenderedPageBreak/>
        <w:t xml:space="preserve">Forms for </w:t>
      </w:r>
      <w:r w:rsidRPr="00EC12FE">
        <w:rPr>
          <w:szCs w:val="28"/>
        </w:rPr>
        <w:t>Personnel</w:t>
      </w:r>
      <w:bookmarkEnd w:id="430"/>
      <w:bookmarkEnd w:id="431"/>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lastRenderedPageBreak/>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2" w:name="_Toc138144064"/>
      <w:bookmarkStart w:id="433" w:name="_Toc446421978"/>
      <w:r w:rsidRPr="00EC12FE">
        <w:lastRenderedPageBreak/>
        <w:t>Forms for Equipment</w:t>
      </w:r>
      <w:bookmarkEnd w:id="432"/>
      <w:bookmarkEnd w:id="433"/>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4" w:name="_Toc446421979"/>
      <w:r w:rsidRPr="00EC12FE">
        <w:lastRenderedPageBreak/>
        <w:t>Bidder’s Qualification</w:t>
      </w:r>
      <w:bookmarkEnd w:id="434"/>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5" w:name="_Toc446421980"/>
      <w:bookmarkStart w:id="436" w:name="_Toc78273052"/>
      <w:bookmarkStart w:id="437" w:name="_Toc108950346"/>
      <w:bookmarkEnd w:id="414"/>
      <w:r w:rsidR="000B3397" w:rsidRPr="00EC12FE">
        <w:rPr>
          <w:szCs w:val="32"/>
        </w:rPr>
        <w:lastRenderedPageBreak/>
        <w:t>Form ELI -1.1</w:t>
      </w:r>
      <w:r w:rsidR="00301412" w:rsidRPr="00EC12FE">
        <w:rPr>
          <w:szCs w:val="32"/>
        </w:rPr>
        <w:t xml:space="preserve">: </w:t>
      </w:r>
      <w:bookmarkStart w:id="438" w:name="_Toc108424563"/>
      <w:r w:rsidR="000B3397" w:rsidRPr="00EC12FE">
        <w:t>Bidder Information Form</w:t>
      </w:r>
      <w:bookmarkEnd w:id="438"/>
      <w:bookmarkEnd w:id="435"/>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6"/>
      <w:bookmarkEnd w:id="437"/>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9" w:name="_Toc446421981"/>
      <w:bookmarkStart w:id="440" w:name="_Toc78273053"/>
      <w:bookmarkStart w:id="441" w:name="_Toc108950347"/>
      <w:r w:rsidR="000B3397" w:rsidRPr="00EC12FE">
        <w:rPr>
          <w:szCs w:val="32"/>
        </w:rPr>
        <w:lastRenderedPageBreak/>
        <w:t>Form ELI -1.2</w:t>
      </w:r>
      <w:r w:rsidR="00301412" w:rsidRPr="00EC12FE">
        <w:rPr>
          <w:szCs w:val="32"/>
        </w:rPr>
        <w:t xml:space="preserve">: </w:t>
      </w:r>
      <w:r w:rsidR="000B3397" w:rsidRPr="00EC12FE">
        <w:t>Information Form</w:t>
      </w:r>
      <w:r w:rsidR="00970495" w:rsidRPr="00EC12FE">
        <w:t xml:space="preserve"> for JV Bidders</w:t>
      </w:r>
      <w:bookmarkEnd w:id="439"/>
      <w:r w:rsidR="000E6189" w:rsidRPr="00EC12FE">
        <w:t xml:space="preserve"> </w:t>
      </w:r>
    </w:p>
    <w:p w:rsidR="000E6189" w:rsidRPr="00EC12FE" w:rsidRDefault="000E6189" w:rsidP="00301412">
      <w:pPr>
        <w:jc w:val="center"/>
      </w:pPr>
      <w:r w:rsidRPr="00EC12FE">
        <w:t>(</w:t>
      </w:r>
      <w:r w:rsidR="00020071" w:rsidRPr="00EC12FE">
        <w:t>To</w:t>
      </w:r>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40"/>
    <w:bookmarkEnd w:id="441"/>
    <w:p w:rsidR="007B586E" w:rsidRPr="00EC12FE" w:rsidRDefault="007B586E"/>
    <w:p w:rsidR="000B3397" w:rsidRPr="00EC12FE" w:rsidRDefault="007B586E" w:rsidP="00301412">
      <w:pPr>
        <w:pStyle w:val="S4-Header2"/>
        <w:rPr>
          <w:bCs/>
          <w:spacing w:val="10"/>
          <w:szCs w:val="32"/>
        </w:rPr>
      </w:pPr>
      <w:r w:rsidRPr="00EC12FE">
        <w:br w:type="page"/>
      </w:r>
      <w:bookmarkStart w:id="442" w:name="_Toc446421982"/>
      <w:r w:rsidR="000B3397" w:rsidRPr="00EC12FE">
        <w:rPr>
          <w:szCs w:val="32"/>
        </w:rPr>
        <w:lastRenderedPageBreak/>
        <w:t>Form CON – 2</w:t>
      </w:r>
      <w:r w:rsidR="00301412" w:rsidRPr="00EC12FE">
        <w:rPr>
          <w:szCs w:val="32"/>
        </w:rPr>
        <w:t xml:space="preserve">: </w:t>
      </w:r>
      <w:r w:rsidR="000B3397" w:rsidRPr="00EC12FE">
        <w:t>Historical Contract Non-Performance, Pending Litigation and Litigation History</w:t>
      </w:r>
      <w:bookmarkEnd w:id="442"/>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w:t>
            </w:r>
            <w:r w:rsidR="00E96936" w:rsidRPr="00EC12FE">
              <w:rPr>
                <w:spacing w:val="-4"/>
              </w:rPr>
              <w:t>non-performance</w:t>
            </w:r>
            <w:r w:rsidRPr="00EC12FE">
              <w:rPr>
                <w:spacing w:val="-4"/>
              </w:rPr>
              <w:t xml:space="preserv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3" w:name="_Toc125873866"/>
      <w:bookmarkStart w:id="444" w:name="_Toc446421983"/>
      <w:r w:rsidRPr="00EC12FE">
        <w:rPr>
          <w:szCs w:val="32"/>
        </w:rPr>
        <w:lastRenderedPageBreak/>
        <w:t>Form CCC</w:t>
      </w:r>
      <w:bookmarkEnd w:id="443"/>
      <w:r w:rsidR="00301412" w:rsidRPr="00EC12FE">
        <w:rPr>
          <w:szCs w:val="32"/>
        </w:rPr>
        <w:t xml:space="preserve">: </w:t>
      </w:r>
      <w:bookmarkStart w:id="445" w:name="_Toc41971547"/>
      <w:bookmarkStart w:id="446" w:name="_Toc125871312"/>
      <w:bookmarkStart w:id="447" w:name="_Toc127160596"/>
      <w:bookmarkStart w:id="448" w:name="_Toc138144068"/>
      <w:r w:rsidRPr="00EC12FE">
        <w:t>Current Contract Commitments / Works in Progress</w:t>
      </w:r>
      <w:bookmarkEnd w:id="445"/>
      <w:bookmarkEnd w:id="446"/>
      <w:bookmarkEnd w:id="447"/>
      <w:bookmarkEnd w:id="448"/>
      <w:bookmarkEnd w:id="444"/>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5000" w:type="pct"/>
        <w:tblCellMar>
          <w:left w:w="72" w:type="dxa"/>
          <w:right w:w="72" w:type="dxa"/>
        </w:tblCellMar>
        <w:tblLook w:val="0000" w:firstRow="0" w:lastRow="0" w:firstColumn="0" w:lastColumn="0" w:noHBand="0" w:noVBand="0"/>
      </w:tblPr>
      <w:tblGrid>
        <w:gridCol w:w="1911"/>
        <w:gridCol w:w="1637"/>
        <w:gridCol w:w="1819"/>
        <w:gridCol w:w="1819"/>
        <w:gridCol w:w="1819"/>
      </w:tblGrid>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909" w:type="pct"/>
            <w:tcBorders>
              <w:top w:val="single" w:sz="6" w:space="0" w:color="auto"/>
            </w:tcBorders>
          </w:tcPr>
          <w:p w:rsidR="007B586E" w:rsidRPr="00EC12FE" w:rsidRDefault="00283744" w:rsidP="00EA007D">
            <w:pPr>
              <w:jc w:val="cente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address/tel/fax</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909" w:type="pct"/>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9" w:name="_Toc108424566"/>
      <w:bookmarkStart w:id="450" w:name="_Toc446421984"/>
      <w:bookmarkStart w:id="451" w:name="_Toc127160597"/>
      <w:bookmarkStart w:id="452" w:name="_Toc138144069"/>
      <w:bookmarkStart w:id="453" w:name="_Toc41971548"/>
      <w:r w:rsidR="000B3397" w:rsidRPr="00EC12FE">
        <w:rPr>
          <w:szCs w:val="32"/>
        </w:rPr>
        <w:lastRenderedPageBreak/>
        <w:t>Form FIN – 3.1</w:t>
      </w:r>
      <w:r w:rsidR="00301412" w:rsidRPr="00EC12FE">
        <w:rPr>
          <w:szCs w:val="32"/>
        </w:rPr>
        <w:t xml:space="preserve">: </w:t>
      </w:r>
      <w:r w:rsidR="000B3397" w:rsidRPr="00EC12FE">
        <w:t>Financial Situation</w:t>
      </w:r>
      <w:bookmarkEnd w:id="449"/>
      <w:r w:rsidR="000B3397" w:rsidRPr="00EC12FE">
        <w:t xml:space="preserve"> and Performance</w:t>
      </w:r>
      <w:bookmarkEnd w:id="45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80"/>
        <w:gridCol w:w="1646"/>
        <w:gridCol w:w="1641"/>
        <w:gridCol w:w="1648"/>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Default="000B3397" w:rsidP="000B3397">
      <w:pPr>
        <w:pStyle w:val="Style11"/>
        <w:spacing w:line="372" w:lineRule="atLeast"/>
        <w:rPr>
          <w:b/>
          <w:bCs/>
          <w:spacing w:val="-2"/>
          <w:lang w:val="fr-FR"/>
        </w:rPr>
      </w:pPr>
    </w:p>
    <w:p w:rsidR="00020071" w:rsidRDefault="00020071" w:rsidP="000B3397">
      <w:pPr>
        <w:pStyle w:val="Style11"/>
        <w:spacing w:line="372" w:lineRule="atLeast"/>
        <w:rPr>
          <w:b/>
          <w:bCs/>
          <w:spacing w:val="-2"/>
          <w:lang w:val="fr-FR"/>
        </w:rPr>
      </w:pPr>
    </w:p>
    <w:p w:rsidR="00020071" w:rsidRPr="00EC12FE" w:rsidRDefault="00020071"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lastRenderedPageBreak/>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w:t>
      </w:r>
      <w:r w:rsidR="00EA007D">
        <w:t xml:space="preserve">uirements on works currently in </w:t>
      </w:r>
      <w:r w:rsidRPr="00EC12FE">
        <w:t>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4"/>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1"/>
    <w:bookmarkEnd w:id="452"/>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4" w:name="_Toc498849282"/>
      <w:bookmarkStart w:id="455" w:name="_Toc498850121"/>
      <w:bookmarkStart w:id="456" w:name="_Toc498851726"/>
      <w:bookmarkStart w:id="457" w:name="_Toc4390861"/>
      <w:bookmarkStart w:id="458" w:name="_Toc4405766"/>
      <w:bookmarkStart w:id="459" w:name="_Toc23215169"/>
      <w:bookmarkEnd w:id="454"/>
      <w:bookmarkEnd w:id="455"/>
      <w:bookmarkEnd w:id="456"/>
    </w:p>
    <w:p w:rsidR="000B3397" w:rsidRPr="00EC12FE" w:rsidRDefault="000B3397" w:rsidP="00EE7B1C">
      <w:pPr>
        <w:pStyle w:val="S4-Header2"/>
      </w:pPr>
      <w:bookmarkStart w:id="460" w:name="_Toc446421985"/>
      <w:r w:rsidRPr="00EC12FE">
        <w:lastRenderedPageBreak/>
        <w:t>Form FIN - 3.2</w:t>
      </w:r>
      <w:r w:rsidR="00301412" w:rsidRPr="00EC12FE">
        <w:t xml:space="preserve">: </w:t>
      </w:r>
      <w:bookmarkStart w:id="461" w:name="_Toc108424567"/>
      <w:r w:rsidRPr="00EC12FE">
        <w:t>Average Annual Construction Turnover</w:t>
      </w:r>
      <w:bookmarkEnd w:id="461"/>
      <w:bookmarkEnd w:id="460"/>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1081"/>
        <w:gridCol w:w="2044"/>
        <w:gridCol w:w="1930"/>
        <w:gridCol w:w="2447"/>
      </w:tblGrid>
      <w:tr w:rsidR="000B3397" w:rsidRPr="00EC12FE" w:rsidTr="00EA007D">
        <w:tc>
          <w:tcPr>
            <w:tcW w:w="1437" w:type="pct"/>
            <w:gridSpan w:val="2"/>
          </w:tcPr>
          <w:p w:rsidR="000B3397" w:rsidRPr="00EC12FE" w:rsidRDefault="000B3397" w:rsidP="00AE3FF7">
            <w:pPr>
              <w:spacing w:before="40" w:after="120"/>
              <w:jc w:val="center"/>
              <w:rPr>
                <w:b/>
                <w:bCs/>
                <w:spacing w:val="-2"/>
              </w:rPr>
            </w:pPr>
          </w:p>
        </w:tc>
        <w:tc>
          <w:tcPr>
            <w:tcW w:w="3563" w:type="pct"/>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EA007D">
        <w:tc>
          <w:tcPr>
            <w:tcW w:w="837" w:type="pct"/>
            <w:vAlign w:val="center"/>
          </w:tcPr>
          <w:p w:rsidR="000B3397" w:rsidRPr="00EC12FE" w:rsidRDefault="000B3397" w:rsidP="00BB01BC">
            <w:pPr>
              <w:spacing w:before="40" w:after="120"/>
              <w:jc w:val="center"/>
            </w:pPr>
            <w:r w:rsidRPr="00EC12FE">
              <w:rPr>
                <w:b/>
                <w:bCs/>
                <w:spacing w:val="-2"/>
              </w:rPr>
              <w:t>Year</w:t>
            </w:r>
          </w:p>
        </w:tc>
        <w:tc>
          <w:tcPr>
            <w:tcW w:w="1734" w:type="pct"/>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1071" w:type="pct"/>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1357" w:type="pct"/>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EA007D">
        <w:tc>
          <w:tcPr>
            <w:tcW w:w="837" w:type="pct"/>
          </w:tcPr>
          <w:p w:rsidR="000B3397" w:rsidRPr="00EC12FE" w:rsidRDefault="000B3397" w:rsidP="00AE3FF7">
            <w:pPr>
              <w:spacing w:before="40" w:after="120"/>
            </w:pPr>
            <w:r w:rsidRPr="00EC12FE">
              <w:rPr>
                <w:bCs/>
                <w:i/>
                <w:iCs/>
                <w:spacing w:val="-5"/>
              </w:rPr>
              <w:t>[indicate year]</w:t>
            </w:r>
          </w:p>
        </w:tc>
        <w:tc>
          <w:tcPr>
            <w:tcW w:w="1734" w:type="pct"/>
            <w:gridSpan w:val="2"/>
          </w:tcPr>
          <w:p w:rsidR="000B3397" w:rsidRPr="00EC12FE" w:rsidRDefault="000B3397" w:rsidP="00AE3FF7">
            <w:pPr>
              <w:spacing w:before="40" w:after="120"/>
            </w:pPr>
            <w:r w:rsidRPr="00EC12FE">
              <w:rPr>
                <w:bCs/>
                <w:i/>
                <w:iCs/>
              </w:rPr>
              <w:t>[insert amount and indicate currency]</w:t>
            </w:r>
          </w:p>
        </w:tc>
        <w:tc>
          <w:tcPr>
            <w:tcW w:w="1071" w:type="pct"/>
          </w:tcPr>
          <w:p w:rsidR="000B3397" w:rsidRPr="00EC12FE" w:rsidRDefault="000B3397" w:rsidP="00AE3FF7">
            <w:pPr>
              <w:spacing w:before="40" w:after="120"/>
              <w:rPr>
                <w:bCs/>
                <w:i/>
                <w:iCs/>
              </w:rPr>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pPr>
            <w:r w:rsidRPr="00EC12FE">
              <w:rPr>
                <w:bCs/>
                <w:spacing w:val="-2"/>
              </w:rPr>
              <w:t>Average Annual Construction Turnover *</w:t>
            </w: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7"/>
    <w:bookmarkEnd w:id="458"/>
    <w:bookmarkEnd w:id="459"/>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2" w:name="_Toc446421986"/>
      <w:r w:rsidRPr="00EC12FE">
        <w:rPr>
          <w:szCs w:val="32"/>
        </w:rPr>
        <w:lastRenderedPageBreak/>
        <w:t>Form FIN3.3</w:t>
      </w:r>
      <w:bookmarkEnd w:id="453"/>
      <w:r w:rsidR="00DF1785" w:rsidRPr="00EC12FE">
        <w:rPr>
          <w:szCs w:val="32"/>
        </w:rPr>
        <w:t xml:space="preserve">: </w:t>
      </w:r>
      <w:bookmarkStart w:id="463" w:name="_Toc41971549"/>
      <w:bookmarkStart w:id="464" w:name="_Toc125871315"/>
      <w:bookmarkStart w:id="465" w:name="_Toc127160600"/>
      <w:bookmarkStart w:id="466" w:name="_Toc138144071"/>
      <w:r w:rsidRPr="00EC12FE">
        <w:t>Financial Resources</w:t>
      </w:r>
      <w:bookmarkEnd w:id="463"/>
      <w:bookmarkEnd w:id="464"/>
      <w:bookmarkEnd w:id="465"/>
      <w:bookmarkEnd w:id="466"/>
      <w:bookmarkEnd w:id="462"/>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7" w:name="_Toc108424568"/>
      <w:bookmarkStart w:id="468" w:name="_Toc446421987"/>
      <w:bookmarkStart w:id="469" w:name="_Toc127160601"/>
      <w:r w:rsidR="000B3397" w:rsidRPr="00EC12FE">
        <w:rPr>
          <w:szCs w:val="32"/>
        </w:rPr>
        <w:lastRenderedPageBreak/>
        <w:t>Form EXP - 4.1</w:t>
      </w:r>
      <w:r w:rsidR="00DF1785" w:rsidRPr="00EC12FE">
        <w:rPr>
          <w:szCs w:val="32"/>
        </w:rPr>
        <w:t xml:space="preserve">: </w:t>
      </w:r>
      <w:r w:rsidR="000B3397" w:rsidRPr="00EC12FE">
        <w:t>General Construction Experience</w:t>
      </w:r>
      <w:bookmarkEnd w:id="467"/>
      <w:bookmarkEnd w:id="468"/>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9"/>
    <w:p w:rsidR="007B586E" w:rsidRPr="00EC12FE" w:rsidRDefault="007B586E" w:rsidP="000B3397">
      <w:pPr>
        <w:jc w:val="center"/>
        <w:rPr>
          <w:iCs/>
        </w:rPr>
      </w:pPr>
      <w:r w:rsidRPr="00EC12FE">
        <w:br w:type="page"/>
      </w:r>
    </w:p>
    <w:p w:rsidR="000B3397" w:rsidRPr="00EC12FE" w:rsidRDefault="000B3397" w:rsidP="00DF1785">
      <w:pPr>
        <w:pStyle w:val="S4-Header2"/>
      </w:pPr>
      <w:bookmarkStart w:id="470" w:name="_Toc446421988"/>
      <w:r w:rsidRPr="00EC12FE">
        <w:rPr>
          <w:szCs w:val="32"/>
        </w:rPr>
        <w:lastRenderedPageBreak/>
        <w:t>Form EXP - 4.2(a)</w:t>
      </w:r>
      <w:r w:rsidR="00DF1785" w:rsidRPr="00EC12FE">
        <w:rPr>
          <w:szCs w:val="32"/>
        </w:rPr>
        <w:t xml:space="preserve">: </w:t>
      </w:r>
      <w:bookmarkStart w:id="471" w:name="_Toc108424569"/>
      <w:r w:rsidRPr="00EC12FE">
        <w:t>Specific Construction and Contract Management Experience</w:t>
      </w:r>
      <w:bookmarkEnd w:id="471"/>
      <w:bookmarkEnd w:id="47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EA007D" w:rsidRDefault="000B3397" w:rsidP="00EA007D">
            <w:pPr>
              <w:jc w:val="center"/>
              <w:rPr>
                <w:bCs/>
                <w:spacing w:val="-4"/>
              </w:rPr>
            </w:pPr>
            <w:r w:rsidRPr="00EC12FE">
              <w:rPr>
                <w:bCs/>
                <w:spacing w:val="-4"/>
              </w:rPr>
              <w:t xml:space="preserve">Prime Contractor </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ascii="MS Mincho" w:eastAsia="MS Mincho" w:hAnsi="MS Mincho" w:cs="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Management Contractor</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020071">
            <w:pPr>
              <w:spacing w:before="144"/>
              <w:ind w:left="61"/>
              <w:jc w:val="center"/>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020071">
            <w:pPr>
              <w:spacing w:before="144"/>
              <w:ind w:left="61"/>
              <w:jc w:val="center"/>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lastRenderedPageBreak/>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2" w:name="_Toc446421989"/>
      <w:r w:rsidRPr="00EC12FE">
        <w:rPr>
          <w:szCs w:val="32"/>
        </w:rPr>
        <w:lastRenderedPageBreak/>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3" w:name="_Toc108424570"/>
      <w:r w:rsidRPr="00EC12FE">
        <w:t>Construction Experience in Key Activities</w:t>
      </w:r>
      <w:bookmarkEnd w:id="473"/>
      <w:bookmarkEnd w:id="472"/>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5"/>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020071">
            <w:pPr>
              <w:ind w:left="47" w:right="101"/>
              <w:jc w:val="center"/>
              <w:rPr>
                <w:bCs/>
                <w:i/>
                <w:iCs/>
                <w:spacing w:val="2"/>
              </w:rPr>
            </w:pPr>
            <w:r>
              <w:rPr>
                <w:bCs/>
                <w:spacing w:val="-2"/>
              </w:rPr>
              <w:t>MVR</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(i)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lastRenderedPageBreak/>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8B6425" w:rsidRDefault="008B6425">
      <w:pPr>
        <w:pStyle w:val="Subtitle"/>
        <w:ind w:left="180" w:right="288"/>
        <w:rPr>
          <w:rFonts w:cs="Arial"/>
        </w:rPr>
        <w:sectPr w:rsidR="008B6425" w:rsidSect="00230ACA">
          <w:headerReference w:type="even" r:id="rId32"/>
          <w:headerReference w:type="default" r:id="rId33"/>
          <w:type w:val="nextColumn"/>
          <w:pgSz w:w="11901" w:h="16840" w:code="9"/>
          <w:pgMar w:top="1440" w:right="1440" w:bottom="1440" w:left="1440" w:header="720" w:footer="720" w:gutter="0"/>
          <w:cols w:space="720"/>
          <w:titlePg/>
        </w:sectPr>
      </w:pPr>
      <w:bookmarkStart w:id="474" w:name="_Toc372613503"/>
    </w:p>
    <w:p w:rsidR="007B586E" w:rsidRPr="00EC12FE" w:rsidRDefault="007B586E">
      <w:pPr>
        <w:pStyle w:val="Subtitle"/>
        <w:ind w:left="180" w:right="288"/>
        <w:rPr>
          <w:rFonts w:cs="Arial"/>
        </w:rPr>
      </w:pPr>
      <w:r w:rsidRPr="00EC12FE">
        <w:rPr>
          <w:rFonts w:cs="Arial"/>
        </w:rPr>
        <w:lastRenderedPageBreak/>
        <w:t xml:space="preserve">Section V - </w:t>
      </w:r>
      <w:r w:rsidRPr="00EC12FE">
        <w:t>Eligible Countries</w:t>
      </w:r>
      <w:bookmarkEnd w:id="474"/>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5"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5"/>
    <w:p w:rsidR="007B586E" w:rsidRPr="00EC12FE" w:rsidRDefault="007B586E"/>
    <w:p w:rsidR="008B6425" w:rsidRDefault="008B6425" w:rsidP="00A64ABE">
      <w:pPr>
        <w:pStyle w:val="Header1"/>
        <w:spacing w:before="0"/>
        <w:rPr>
          <w:sz w:val="36"/>
          <w:szCs w:val="36"/>
        </w:rPr>
        <w:sectPr w:rsidR="008B6425" w:rsidSect="008B6425">
          <w:type w:val="nextColumn"/>
          <w:pgSz w:w="11901" w:h="16840" w:code="9"/>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lastRenderedPageBreak/>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6"/>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r w:rsidR="001A418F" w:rsidRPr="00EC12FE">
        <w:rPr>
          <w:sz w:val="23"/>
          <w:szCs w:val="23"/>
        </w:rPr>
        <w:t xml:space="preserve">defines, for the purposes of this provision, the terms set forth below as follows: </w:t>
      </w:r>
    </w:p>
    <w:p w:rsidR="001A418F" w:rsidRPr="00EC12FE" w:rsidRDefault="001A418F" w:rsidP="00477372">
      <w:pPr>
        <w:adjustRightInd w:val="0"/>
        <w:spacing w:after="160"/>
        <w:ind w:left="1728" w:hanging="576"/>
        <w:jc w:val="both"/>
      </w:pPr>
      <w:r w:rsidRPr="00EC12FE">
        <w:t xml:space="preserve">(i) </w:t>
      </w:r>
      <w:r w:rsidRPr="00EC12FE">
        <w:rPr>
          <w:sz w:val="23"/>
          <w:szCs w:val="23"/>
        </w:rPr>
        <w:t>“corrupt practice” is the offering, giving, receiving, or soliciting, directly or indirectly, of anything of value to influence improperly the actions of another party;</w:t>
      </w:r>
      <w:r w:rsidRPr="00EC12FE">
        <w:rPr>
          <w:rStyle w:val="FootnoteReference"/>
        </w:rPr>
        <w:footnoteReference w:id="17"/>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18"/>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“collusive practice” is an arrangement between two or more parties designed to achieve an improper purpose, including to influence improperly the actions of another party;</w:t>
      </w:r>
      <w:r w:rsidRPr="00EC12FE">
        <w:rPr>
          <w:rStyle w:val="FootnoteReference"/>
          <w:sz w:val="23"/>
          <w:szCs w:val="23"/>
        </w:rPr>
        <w:footnoteReference w:id="19"/>
      </w:r>
    </w:p>
    <w:p w:rsidR="001A418F" w:rsidRPr="00EC12FE" w:rsidRDefault="001A418F" w:rsidP="00477372">
      <w:pPr>
        <w:adjustRightInd w:val="0"/>
        <w:spacing w:after="160"/>
        <w:ind w:left="1728" w:hanging="576"/>
        <w:jc w:val="both"/>
      </w:pPr>
      <w:r w:rsidRPr="00EC12FE">
        <w:t>(iv)</w:t>
      </w:r>
      <w:r w:rsidRPr="00EC12FE">
        <w:tab/>
        <w:t>“</w:t>
      </w:r>
      <w:r w:rsidRPr="00EC12FE">
        <w:rPr>
          <w:sz w:val="23"/>
          <w:szCs w:val="23"/>
        </w:rPr>
        <w:t>coercive</w:t>
      </w:r>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0"/>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r w:rsidRPr="00EC12FE">
        <w:rPr>
          <w:sz w:val="23"/>
          <w:szCs w:val="23"/>
        </w:rPr>
        <w:t>obstructive</w:t>
      </w:r>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w:t>
      </w:r>
      <w:r w:rsidRPr="00EC12FE">
        <w:rPr>
          <w:color w:val="000000"/>
        </w:rPr>
        <w:lastRenderedPageBreak/>
        <w:t>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(bb)</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will declare misprocurement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1"/>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22"/>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2B244E" w:rsidRDefault="002B244E">
      <w:pPr>
        <w:pStyle w:val="Part"/>
      </w:pPr>
    </w:p>
    <w:p w:rsidR="002B244E" w:rsidRDefault="002B244E" w:rsidP="002B244E">
      <w:pPr>
        <w:pStyle w:val="Part"/>
        <w:tabs>
          <w:tab w:val="left" w:pos="3286"/>
        </w:tabs>
        <w:spacing w:before="0"/>
      </w:pPr>
    </w:p>
    <w:p w:rsidR="008B6425" w:rsidRDefault="008B6425" w:rsidP="002B244E">
      <w:pPr>
        <w:pStyle w:val="Part"/>
        <w:tabs>
          <w:tab w:val="left" w:pos="3286"/>
        </w:tabs>
        <w:spacing w:before="0"/>
        <w:sectPr w:rsidR="008B6425" w:rsidSect="008B6425">
          <w:type w:val="nextColumn"/>
          <w:pgSz w:w="11901" w:h="16840" w:code="9"/>
          <w:pgMar w:top="1440" w:right="1440" w:bottom="1440" w:left="1440" w:header="720" w:footer="720" w:gutter="0"/>
          <w:cols w:space="720"/>
          <w:titlePg/>
        </w:sectPr>
      </w:pPr>
    </w:p>
    <w:p w:rsidR="002B244E" w:rsidRDefault="002B244E" w:rsidP="002B244E">
      <w:pPr>
        <w:pStyle w:val="Part"/>
        <w:tabs>
          <w:tab w:val="left" w:pos="3286"/>
        </w:tabs>
        <w:spacing w:before="0"/>
      </w:pPr>
    </w:p>
    <w:p w:rsidR="008B6425" w:rsidRDefault="008B6425" w:rsidP="002B244E">
      <w:pPr>
        <w:pStyle w:val="Part"/>
        <w:tabs>
          <w:tab w:val="left" w:pos="3286"/>
        </w:tabs>
        <w:spacing w:before="0"/>
      </w:pPr>
    </w:p>
    <w:p w:rsidR="008B6425" w:rsidRDefault="008B6425" w:rsidP="002B244E">
      <w:pPr>
        <w:pStyle w:val="Part"/>
        <w:tabs>
          <w:tab w:val="left" w:pos="3286"/>
        </w:tabs>
        <w:spacing w:before="0"/>
      </w:pPr>
    </w:p>
    <w:p w:rsidR="008B6425" w:rsidRDefault="008B6425" w:rsidP="002B244E">
      <w:pPr>
        <w:pStyle w:val="Part"/>
        <w:tabs>
          <w:tab w:val="left" w:pos="3286"/>
        </w:tabs>
        <w:spacing w:before="0"/>
      </w:pPr>
    </w:p>
    <w:p w:rsidR="008B6425" w:rsidRDefault="008B6425" w:rsidP="002B244E">
      <w:pPr>
        <w:pStyle w:val="Part"/>
        <w:tabs>
          <w:tab w:val="left" w:pos="3286"/>
        </w:tabs>
        <w:spacing w:before="0"/>
      </w:pPr>
    </w:p>
    <w:p w:rsidR="008B6425" w:rsidRDefault="008B6425"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6" w:name="_Toc372613504"/>
      <w:r w:rsidRPr="00EC12FE">
        <w:t xml:space="preserve">PART 2 – </w:t>
      </w:r>
      <w:r w:rsidR="001A418F" w:rsidRPr="00EC12FE">
        <w:rPr>
          <w:iCs/>
        </w:rPr>
        <w:t>Works</w:t>
      </w:r>
      <w:r w:rsidR="001A418F" w:rsidRPr="00EC12FE">
        <w:t xml:space="preserve"> </w:t>
      </w:r>
      <w:r w:rsidRPr="00EC12FE">
        <w:t>Requirements</w:t>
      </w:r>
      <w:bookmarkEnd w:id="476"/>
    </w:p>
    <w:p w:rsidR="007B586E" w:rsidRPr="00EC12FE" w:rsidRDefault="007B586E">
      <w:pPr>
        <w:rPr>
          <w:b/>
        </w:rPr>
      </w:pPr>
    </w:p>
    <w:p w:rsidR="007B586E" w:rsidRPr="00EC12FE" w:rsidRDefault="007B586E"/>
    <w:p w:rsidR="007B586E" w:rsidRPr="00EC12FE" w:rsidRDefault="007B586E">
      <w:pPr>
        <w:pStyle w:val="Subtitle"/>
        <w:ind w:left="180" w:right="288"/>
        <w:rPr>
          <w:rFonts w:cs="Arial"/>
        </w:rPr>
      </w:pPr>
    </w:p>
    <w:p w:rsidR="008B6425" w:rsidRDefault="008B6425">
      <w:pPr>
        <w:pStyle w:val="Subtitle"/>
        <w:ind w:left="180" w:right="288"/>
        <w:rPr>
          <w:rFonts w:cs="Arial"/>
        </w:rPr>
        <w:sectPr w:rsidR="008B6425" w:rsidSect="008B6425">
          <w:type w:val="nextColumn"/>
          <w:pgSz w:w="11901" w:h="16840" w:code="9"/>
          <w:pgMar w:top="1440" w:right="1440" w:bottom="1440" w:left="1440" w:header="720" w:footer="720" w:gutter="0"/>
          <w:cols w:space="720"/>
          <w:titlePg/>
        </w:sectPr>
      </w:pPr>
      <w:bookmarkStart w:id="477" w:name="_Toc372613505"/>
    </w:p>
    <w:p w:rsidR="007B586E" w:rsidRPr="00EC12FE" w:rsidRDefault="007B586E">
      <w:pPr>
        <w:pStyle w:val="Subtitle"/>
        <w:ind w:left="180" w:right="288"/>
        <w:rPr>
          <w:rFonts w:cs="Arial"/>
        </w:rPr>
      </w:pPr>
      <w:r w:rsidRPr="00EC12FE">
        <w:rPr>
          <w:rFonts w:cs="Arial"/>
        </w:rPr>
        <w:lastRenderedPageBreak/>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7"/>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D60939" w:rsidRPr="00D60939" w:rsidRDefault="0051627C">
      <w:pPr>
        <w:pStyle w:val="TOC1"/>
        <w:tabs>
          <w:tab w:val="right" w:leader="dot" w:pos="9011"/>
        </w:tabs>
        <w:rPr>
          <w:rFonts w:asciiTheme="minorHAnsi" w:eastAsiaTheme="minorEastAsia" w:hAnsiTheme="minorHAnsi" w:cstheme="minorBidi"/>
          <w:b w:val="0"/>
          <w:bCs/>
          <w:noProof/>
          <w:sz w:val="22"/>
          <w:szCs w:val="22"/>
        </w:rPr>
      </w:pPr>
      <w:r w:rsidRPr="00D60939">
        <w:rPr>
          <w:b w:val="0"/>
          <w:bCs/>
        </w:rPr>
        <w:fldChar w:fldCharType="begin"/>
      </w:r>
      <w:r w:rsidR="007B586E" w:rsidRPr="00D60939">
        <w:rPr>
          <w:b w:val="0"/>
          <w:bCs/>
        </w:rPr>
        <w:instrText xml:space="preserve"> TOC \h \z \t "S6-Header 1,1" </w:instrText>
      </w:r>
      <w:r w:rsidRPr="00D60939">
        <w:rPr>
          <w:b w:val="0"/>
          <w:bCs/>
        </w:rPr>
        <w:fldChar w:fldCharType="separate"/>
      </w:r>
      <w:hyperlink w:anchor="_Toc446419323" w:history="1">
        <w:r w:rsidR="00D60939" w:rsidRPr="00D60939">
          <w:rPr>
            <w:rStyle w:val="Hyperlink"/>
            <w:b w:val="0"/>
            <w:bCs/>
            <w:noProof/>
          </w:rPr>
          <w:t>Drawings</w:t>
        </w:r>
        <w:r w:rsidR="00D60939" w:rsidRPr="00D60939">
          <w:rPr>
            <w:b w:val="0"/>
            <w:bCs/>
            <w:noProof/>
            <w:webHidden/>
          </w:rPr>
          <w:tab/>
        </w:r>
        <w:r w:rsidR="00D60939" w:rsidRPr="00D60939">
          <w:rPr>
            <w:b w:val="0"/>
            <w:bCs/>
            <w:noProof/>
            <w:webHidden/>
          </w:rPr>
          <w:fldChar w:fldCharType="begin"/>
        </w:r>
        <w:r w:rsidR="00D60939" w:rsidRPr="00D60939">
          <w:rPr>
            <w:b w:val="0"/>
            <w:bCs/>
            <w:noProof/>
            <w:webHidden/>
          </w:rPr>
          <w:instrText xml:space="preserve"> PAGEREF _Toc446419323 \h </w:instrText>
        </w:r>
        <w:r w:rsidR="00D60939" w:rsidRPr="00D60939">
          <w:rPr>
            <w:b w:val="0"/>
            <w:bCs/>
            <w:noProof/>
            <w:webHidden/>
          </w:rPr>
        </w:r>
        <w:r w:rsidR="00D60939" w:rsidRPr="00D60939">
          <w:rPr>
            <w:b w:val="0"/>
            <w:bCs/>
            <w:noProof/>
            <w:webHidden/>
          </w:rPr>
          <w:fldChar w:fldCharType="separate"/>
        </w:r>
        <w:r w:rsidR="00FF682E">
          <w:rPr>
            <w:b w:val="0"/>
            <w:bCs/>
            <w:noProof/>
            <w:webHidden/>
          </w:rPr>
          <w:t>71</w:t>
        </w:r>
        <w:r w:rsidR="00D60939" w:rsidRPr="00D60939">
          <w:rPr>
            <w:b w:val="0"/>
            <w:bCs/>
            <w:noProof/>
            <w:webHidden/>
          </w:rPr>
          <w:fldChar w:fldCharType="end"/>
        </w:r>
      </w:hyperlink>
    </w:p>
    <w:p w:rsidR="00D60939" w:rsidRPr="00D60939" w:rsidRDefault="00CE5DB8">
      <w:pPr>
        <w:pStyle w:val="TOC1"/>
        <w:tabs>
          <w:tab w:val="right" w:leader="dot" w:pos="9011"/>
        </w:tabs>
        <w:rPr>
          <w:rFonts w:asciiTheme="minorHAnsi" w:eastAsiaTheme="minorEastAsia" w:hAnsiTheme="minorHAnsi" w:cstheme="minorBidi"/>
          <w:b w:val="0"/>
          <w:bCs/>
          <w:noProof/>
          <w:sz w:val="22"/>
          <w:szCs w:val="22"/>
        </w:rPr>
      </w:pPr>
      <w:hyperlink w:anchor="_Toc446419324" w:history="1">
        <w:r w:rsidR="00D60939" w:rsidRPr="00D60939">
          <w:rPr>
            <w:rStyle w:val="Hyperlink"/>
            <w:b w:val="0"/>
            <w:bCs/>
            <w:noProof/>
          </w:rPr>
          <w:t>Supplementary Information</w:t>
        </w:r>
        <w:r w:rsidR="00D60939" w:rsidRPr="00D60939">
          <w:rPr>
            <w:b w:val="0"/>
            <w:bCs/>
            <w:noProof/>
            <w:webHidden/>
          </w:rPr>
          <w:tab/>
        </w:r>
        <w:r w:rsidR="00D60939" w:rsidRPr="00D60939">
          <w:rPr>
            <w:b w:val="0"/>
            <w:bCs/>
            <w:noProof/>
            <w:webHidden/>
          </w:rPr>
          <w:fldChar w:fldCharType="begin"/>
        </w:r>
        <w:r w:rsidR="00D60939" w:rsidRPr="00D60939">
          <w:rPr>
            <w:b w:val="0"/>
            <w:bCs/>
            <w:noProof/>
            <w:webHidden/>
          </w:rPr>
          <w:instrText xml:space="preserve"> PAGEREF _Toc446419324 \h </w:instrText>
        </w:r>
        <w:r w:rsidR="00D60939" w:rsidRPr="00D60939">
          <w:rPr>
            <w:b w:val="0"/>
            <w:bCs/>
            <w:noProof/>
            <w:webHidden/>
          </w:rPr>
        </w:r>
        <w:r w:rsidR="00D60939" w:rsidRPr="00D60939">
          <w:rPr>
            <w:b w:val="0"/>
            <w:bCs/>
            <w:noProof/>
            <w:webHidden/>
          </w:rPr>
          <w:fldChar w:fldCharType="separate"/>
        </w:r>
        <w:r w:rsidR="00FF682E">
          <w:rPr>
            <w:b w:val="0"/>
            <w:bCs/>
            <w:noProof/>
            <w:webHidden/>
          </w:rPr>
          <w:t>71</w:t>
        </w:r>
        <w:r w:rsidR="00D60939" w:rsidRPr="00D60939">
          <w:rPr>
            <w:b w:val="0"/>
            <w:bCs/>
            <w:noProof/>
            <w:webHidden/>
          </w:rPr>
          <w:fldChar w:fldCharType="end"/>
        </w:r>
      </w:hyperlink>
    </w:p>
    <w:p w:rsidR="007B586E" w:rsidRPr="00EC12FE" w:rsidRDefault="0051627C" w:rsidP="00165DD8">
      <w:pPr>
        <w:pStyle w:val="TOC2"/>
      </w:pPr>
      <w:r w:rsidRPr="00D60939">
        <w:rPr>
          <w:bCs/>
        </w:rPr>
        <w:fldChar w:fldCharType="end"/>
      </w:r>
    </w:p>
    <w:p w:rsidR="007B586E" w:rsidRPr="00EC12FE" w:rsidRDefault="007B586E" w:rsidP="005656DE">
      <w:pPr>
        <w:pStyle w:val="S6-Header1"/>
      </w:pPr>
      <w:r w:rsidRPr="00EC12FE">
        <w:br w:type="page"/>
      </w:r>
      <w:bookmarkStart w:id="478" w:name="_Toc23233013"/>
      <w:bookmarkStart w:id="479" w:name="_Toc23238062"/>
      <w:bookmarkStart w:id="480" w:name="_Toc41971553"/>
      <w:bookmarkStart w:id="481" w:name="_Toc73867682"/>
      <w:bookmarkStart w:id="482" w:name="_Toc78273064"/>
      <w:bookmarkStart w:id="483" w:name="_Toc446419323"/>
      <w:r w:rsidRPr="00EC12FE">
        <w:lastRenderedPageBreak/>
        <w:t>Drawings</w:t>
      </w:r>
      <w:bookmarkEnd w:id="478"/>
      <w:bookmarkEnd w:id="479"/>
      <w:bookmarkEnd w:id="480"/>
      <w:bookmarkEnd w:id="481"/>
      <w:bookmarkEnd w:id="482"/>
      <w:bookmarkEnd w:id="483"/>
    </w:p>
    <w:p w:rsidR="008F14AA" w:rsidRDefault="008F14AA" w:rsidP="008F14AA">
      <w:pPr>
        <w:rPr>
          <w:i/>
        </w:rPr>
      </w:pPr>
      <w:bookmarkStart w:id="484" w:name="_Toc23233014"/>
      <w:bookmarkStart w:id="485" w:name="_Toc23238063"/>
      <w:bookmarkStart w:id="486" w:name="_Toc41971554"/>
      <w:bookmarkStart w:id="487" w:name="_Toc73867683"/>
    </w:p>
    <w:p w:rsidR="007B586E" w:rsidRPr="00EC12FE" w:rsidRDefault="008F14AA" w:rsidP="00D60939">
      <w:r>
        <w:rPr>
          <w:i/>
        </w:rPr>
        <w:t xml:space="preserve">See Annex </w:t>
      </w:r>
      <w:r w:rsidR="00D46B5A">
        <w:rPr>
          <w:i/>
        </w:rPr>
        <w:t>B</w:t>
      </w:r>
      <w:r w:rsidR="0044696F">
        <w:rPr>
          <w:i/>
        </w:rPr>
        <w:t xml:space="preserve"> - Drawings</w:t>
      </w:r>
    </w:p>
    <w:bookmarkEnd w:id="484"/>
    <w:bookmarkEnd w:id="485"/>
    <w:bookmarkEnd w:id="486"/>
    <w:bookmarkEnd w:id="487"/>
    <w:p w:rsidR="00D60939" w:rsidRDefault="00D60939" w:rsidP="00666B8F">
      <w:pPr>
        <w:pStyle w:val="S6-Header1"/>
      </w:pPr>
    </w:p>
    <w:p w:rsidR="00666B8F" w:rsidRPr="00EC12FE" w:rsidRDefault="00666B8F" w:rsidP="00666B8F">
      <w:pPr>
        <w:pStyle w:val="S6-Header1"/>
      </w:pPr>
      <w:bookmarkStart w:id="488" w:name="_Toc446419324"/>
      <w:r>
        <w:t>Supplementary Information</w:t>
      </w:r>
      <w:bookmarkEnd w:id="488"/>
    </w:p>
    <w:p w:rsidR="00666B8F" w:rsidRDefault="00666B8F" w:rsidP="00666B8F">
      <w:pPr>
        <w:rPr>
          <w:i/>
        </w:rPr>
      </w:pPr>
    </w:p>
    <w:p w:rsidR="00666B8F" w:rsidRPr="00EC12FE" w:rsidRDefault="00666B8F" w:rsidP="00CF0E97">
      <w:r>
        <w:rPr>
          <w:i/>
        </w:rPr>
        <w:t xml:space="preserve">See Annex C </w:t>
      </w:r>
      <w:r w:rsidR="00D60939">
        <w:rPr>
          <w:i/>
        </w:rPr>
        <w:t>–</w:t>
      </w:r>
      <w:r>
        <w:rPr>
          <w:i/>
        </w:rPr>
        <w:t xml:space="preserve"> </w:t>
      </w:r>
      <w:r w:rsidR="00CF0E97" w:rsidRPr="00CF0E97">
        <w:rPr>
          <w:i/>
        </w:rPr>
        <w:t>EMP for Construction Phase</w:t>
      </w:r>
    </w:p>
    <w:p w:rsidR="00666B8F" w:rsidRDefault="00666B8F" w:rsidP="00666B8F">
      <w:pPr>
        <w:pStyle w:val="explanatorynotes"/>
        <w:spacing w:after="0" w:line="240" w:lineRule="auto"/>
        <w:ind w:right="288"/>
      </w:pPr>
    </w:p>
    <w:p w:rsidR="00D60939" w:rsidRDefault="00D60939" w:rsidP="00666B8F">
      <w:pPr>
        <w:pStyle w:val="explanatorynotes"/>
        <w:spacing w:after="0" w:line="240" w:lineRule="auto"/>
        <w:ind w:right="288"/>
      </w:pPr>
    </w:p>
    <w:p w:rsidR="00D60939" w:rsidRPr="0081217F" w:rsidRDefault="00D60939" w:rsidP="00CF0E97">
      <w:pPr>
        <w:pStyle w:val="explanatorynotes"/>
        <w:spacing w:after="0" w:line="240" w:lineRule="auto"/>
        <w:ind w:right="288"/>
        <w:rPr>
          <w:rFonts w:asciiTheme="majorBidi" w:hAnsiTheme="majorBidi" w:cstheme="majorBidi"/>
          <w:b/>
          <w:bCs/>
          <w:sz w:val="22"/>
          <w:szCs w:val="22"/>
        </w:rPr>
      </w:pPr>
      <w:r w:rsidRPr="0081217F">
        <w:rPr>
          <w:rFonts w:asciiTheme="majorBidi" w:hAnsiTheme="majorBidi" w:cstheme="majorBidi"/>
          <w:b/>
          <w:bCs/>
          <w:sz w:val="22"/>
          <w:szCs w:val="22"/>
        </w:rPr>
        <w:t>Please note that the contractor</w:t>
      </w:r>
      <w:r w:rsidR="0081217F">
        <w:rPr>
          <w:rFonts w:asciiTheme="majorBidi" w:hAnsiTheme="majorBidi" w:cstheme="majorBidi"/>
          <w:b/>
          <w:bCs/>
          <w:sz w:val="22"/>
          <w:szCs w:val="22"/>
        </w:rPr>
        <w:t xml:space="preserve"> selected</w:t>
      </w:r>
      <w:r w:rsidRPr="0081217F">
        <w:rPr>
          <w:rFonts w:asciiTheme="majorBidi" w:hAnsiTheme="majorBidi" w:cstheme="majorBidi"/>
          <w:b/>
          <w:bCs/>
          <w:sz w:val="22"/>
          <w:szCs w:val="22"/>
        </w:rPr>
        <w:t xml:space="preserve"> </w:t>
      </w:r>
      <w:r w:rsidR="0081217F">
        <w:rPr>
          <w:rFonts w:asciiTheme="majorBidi" w:hAnsiTheme="majorBidi" w:cstheme="majorBidi"/>
          <w:b/>
          <w:bCs/>
          <w:sz w:val="22"/>
          <w:szCs w:val="22"/>
        </w:rPr>
        <w:t xml:space="preserve">for </w:t>
      </w:r>
      <w:r w:rsidRPr="0081217F">
        <w:rPr>
          <w:rFonts w:asciiTheme="majorBidi" w:hAnsiTheme="majorBidi" w:cstheme="majorBidi"/>
          <w:b/>
          <w:bCs/>
          <w:sz w:val="22"/>
          <w:szCs w:val="22"/>
        </w:rPr>
        <w:t xml:space="preserve">the project needs to </w:t>
      </w:r>
      <w:r w:rsidR="00CF0E97">
        <w:rPr>
          <w:rFonts w:asciiTheme="majorBidi" w:hAnsiTheme="majorBidi" w:cstheme="majorBidi"/>
          <w:b/>
          <w:bCs/>
          <w:sz w:val="22"/>
          <w:szCs w:val="22"/>
        </w:rPr>
        <w:t xml:space="preserve">adhere to </w:t>
      </w:r>
      <w:r w:rsidR="00CF0E97" w:rsidRPr="00CF0E97">
        <w:rPr>
          <w:rFonts w:asciiTheme="majorBidi" w:hAnsiTheme="majorBidi" w:cstheme="majorBidi"/>
          <w:b/>
          <w:bCs/>
          <w:sz w:val="22"/>
          <w:szCs w:val="22"/>
        </w:rPr>
        <w:t xml:space="preserve">construction phase measures </w:t>
      </w:r>
      <w:r w:rsidRPr="0081217F">
        <w:rPr>
          <w:rFonts w:asciiTheme="majorBidi" w:hAnsiTheme="majorBidi" w:cstheme="majorBidi"/>
          <w:b/>
          <w:bCs/>
          <w:sz w:val="22"/>
          <w:szCs w:val="22"/>
        </w:rPr>
        <w:t>mentioned in Annex C.</w:t>
      </w:r>
    </w:p>
    <w:p w:rsidR="00666B8F" w:rsidRPr="00666B8F" w:rsidRDefault="00666B8F" w:rsidP="00666B8F"/>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D60939" w:rsidRDefault="00D60939">
      <w:pPr>
        <w:rPr>
          <w:b/>
          <w:sz w:val="52"/>
        </w:rPr>
      </w:pPr>
      <w:r>
        <w:br w:type="page"/>
      </w:r>
    </w:p>
    <w:p w:rsidR="002B244E" w:rsidRDefault="002B244E" w:rsidP="002B244E">
      <w:pPr>
        <w:pStyle w:val="Part"/>
        <w:tabs>
          <w:tab w:val="left" w:pos="3286"/>
        </w:tabs>
        <w:spacing w:before="0"/>
      </w:pPr>
    </w:p>
    <w:p w:rsidR="00D60939" w:rsidRDefault="00D60939" w:rsidP="002B244E">
      <w:pPr>
        <w:pStyle w:val="Part"/>
        <w:tabs>
          <w:tab w:val="left" w:pos="3286"/>
        </w:tabs>
        <w:spacing w:before="0"/>
      </w:pPr>
    </w:p>
    <w:p w:rsidR="00D60939" w:rsidRDefault="00D60939" w:rsidP="002B244E">
      <w:pPr>
        <w:pStyle w:val="Part"/>
        <w:tabs>
          <w:tab w:val="left" w:pos="3286"/>
        </w:tabs>
        <w:spacing w:before="0"/>
      </w:pPr>
    </w:p>
    <w:p w:rsidR="00D60939" w:rsidRDefault="00D60939"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9" w:name="_Toc372613506"/>
      <w:r w:rsidRPr="00EC12FE">
        <w:t>PART 3 – Conditions of Contract and Contract Forms</w:t>
      </w:r>
      <w:bookmarkEnd w:id="489"/>
    </w:p>
    <w:p w:rsidR="008B6425" w:rsidRDefault="008B6425" w:rsidP="00A64ABE">
      <w:pPr>
        <w:pStyle w:val="Subtitle"/>
        <w:spacing w:before="0"/>
        <w:sectPr w:rsidR="008B6425" w:rsidSect="008B6425">
          <w:type w:val="nextColumn"/>
          <w:pgSz w:w="11901" w:h="16840" w:code="9"/>
          <w:pgMar w:top="1440" w:right="1440" w:bottom="1440" w:left="1440" w:header="720" w:footer="720" w:gutter="0"/>
          <w:cols w:space="720"/>
          <w:titlePg/>
        </w:sectPr>
      </w:pPr>
      <w:bookmarkStart w:id="490" w:name="_Toc87070116"/>
      <w:bookmarkStart w:id="491" w:name="_Toc372613507"/>
    </w:p>
    <w:p w:rsidR="007B586E" w:rsidRPr="00EC12FE" w:rsidRDefault="007B586E" w:rsidP="00A64ABE">
      <w:pPr>
        <w:pStyle w:val="Subtitle"/>
        <w:spacing w:before="0"/>
      </w:pPr>
      <w:r w:rsidRPr="00EC12FE">
        <w:lastRenderedPageBreak/>
        <w:t>Section VII</w:t>
      </w:r>
      <w:r w:rsidR="001A418F" w:rsidRPr="00EC12FE">
        <w:t>I</w:t>
      </w:r>
      <w:r w:rsidRPr="00EC12FE">
        <w:t>.  General Conditions of Contract</w:t>
      </w:r>
      <w:bookmarkEnd w:id="490"/>
      <w:bookmarkEnd w:id="491"/>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2" w:name="_Toc87070117"/>
      <w:r w:rsidRPr="00B669EB">
        <w:rPr>
          <w:rFonts w:ascii="Times New Roman" w:hAnsi="Times New Roman" w:cs="Times New Roman"/>
          <w:sz w:val="28"/>
          <w:szCs w:val="28"/>
        </w:rPr>
        <w:lastRenderedPageBreak/>
        <w:t>Table of Clauses</w:t>
      </w:r>
      <w:bookmarkEnd w:id="492"/>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D21AC7">
        <w:rPr>
          <w:noProof/>
        </w:rPr>
        <w:t>76</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D21AC7">
        <w:t>76</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D21AC7">
        <w:t>78</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D21AC7">
        <w:t>79</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D21AC7">
        <w:t>79</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D21AC7">
        <w:t>79</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D21AC7">
        <w:t>79</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D21AC7">
        <w:t>79</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D21AC7">
        <w:t>79</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D21AC7">
        <w:t>80</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D21AC7">
        <w:t>80</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D21AC7">
        <w:t>80</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D21AC7">
        <w:t>81</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D21AC7">
        <w:t>81</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D21AC7">
        <w:t>81</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D21AC7">
        <w:t>82</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D21AC7">
        <w:t>82</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D21AC7">
        <w:t>82</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D21AC7">
        <w:t>82</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D21AC7">
        <w:t>82</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D21AC7">
        <w:t>82</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D21AC7">
        <w:t>82</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D21AC7">
        <w:t>83</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D21AC7">
        <w:t>83</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D21AC7">
        <w:t>83</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D21AC7">
        <w:t>84</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D21AC7">
        <w:rPr>
          <w:noProof/>
        </w:rPr>
        <w:t>84</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D21AC7">
        <w:t>84</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D21AC7">
        <w:t>85</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D21AC7">
        <w:t>85</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D21AC7">
        <w:t>85</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D21AC7">
        <w:t>85</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D21AC7">
        <w:t>85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D21AC7">
        <w:rPr>
          <w:noProof/>
        </w:rPr>
        <w:t>86</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D21AC7">
        <w:t>86</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D21AC7">
        <w:t>86</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D21AC7">
        <w:t>86</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D21AC7">
        <w:t>86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D21AC7">
        <w:rPr>
          <w:noProof/>
        </w:rPr>
        <w:t>86</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D21AC7">
        <w:t>86</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D21AC7">
        <w:t>87</w:t>
      </w:r>
      <w:r w:rsidR="0051627C">
        <w:fldChar w:fldCharType="end"/>
      </w:r>
    </w:p>
    <w:p w:rsidR="006967AA" w:rsidRDefault="006967AA">
      <w:pPr>
        <w:pStyle w:val="TOC2"/>
        <w:rPr>
          <w:rFonts w:asciiTheme="minorHAnsi" w:eastAsiaTheme="minorEastAsia" w:hAnsiTheme="minorHAnsi" w:cstheme="minorBidi"/>
          <w:sz w:val="22"/>
          <w:szCs w:val="22"/>
        </w:rPr>
      </w:pPr>
      <w:r>
        <w:lastRenderedPageBreak/>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D21AC7">
        <w:t>87</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D21AC7">
        <w:t>87</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D21AC7">
        <w:t>87</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D21AC7">
        <w:t>88</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D21AC7">
        <w:t>88</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D21AC7">
        <w:t>89</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D21AC7">
        <w:t>89</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D21AC7">
        <w:t>90</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D21AC7">
        <w:t>90</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D21AC7">
        <w:t>90</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D21AC7">
        <w:t>91</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D21AC7">
        <w:t>91</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D21AC7">
        <w:t>91</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D21AC7">
        <w:t>92</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D21AC7">
        <w:t>92</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D21AC7">
        <w:rPr>
          <w:noProof/>
        </w:rPr>
        <w:t>92</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D21AC7">
        <w:t>92</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D21AC7">
        <w:t>92</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D21AC7">
        <w:t>92</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D21AC7">
        <w:t>92</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D21AC7">
        <w:t>93</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D21AC7">
        <w:t>93</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D21AC7">
        <w:t>94</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D21AC7">
        <w:t>94</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D21AC7">
        <w:t>94</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lastRenderedPageBreak/>
        <w:t>General Conditions of Contract</w:t>
      </w:r>
    </w:p>
    <w:p w:rsidR="007B586E" w:rsidRPr="00EC12FE" w:rsidRDefault="007B586E">
      <w:pPr>
        <w:pStyle w:val="Head41"/>
      </w:pPr>
      <w:bookmarkStart w:id="493" w:name="_Toc398116215"/>
      <w:r w:rsidRPr="00EC12FE">
        <w:t>A.  General</w:t>
      </w:r>
      <w:bookmarkEnd w:id="493"/>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6"/>
            <w:r w:rsidRPr="00EC12FE">
              <w:t>Definitions</w:t>
            </w:r>
            <w:bookmarkEnd w:id="49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Dayworks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Site Investigation Reports are those that were included in 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7"/>
            <w:r w:rsidRPr="00EC12FE">
              <w:lastRenderedPageBreak/>
              <w:t>Interpretation</w:t>
            </w:r>
            <w:bookmarkEnd w:id="495"/>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Drawings,</w:t>
            </w:r>
          </w:p>
          <w:p w:rsidR="007B586E" w:rsidRPr="00EC12FE" w:rsidRDefault="00895B2C" w:rsidP="00895B2C">
            <w:pPr>
              <w:numPr>
                <w:ilvl w:val="0"/>
                <w:numId w:val="27"/>
              </w:numPr>
              <w:tabs>
                <w:tab w:val="left" w:pos="1080"/>
              </w:tabs>
              <w:suppressAutoHyphens/>
              <w:overflowPunct w:val="0"/>
              <w:autoSpaceDE w:val="0"/>
              <w:autoSpaceDN w:val="0"/>
              <w:adjustRightInd w:val="0"/>
              <w:spacing w:after="120"/>
              <w:ind w:right="-72"/>
              <w:jc w:val="both"/>
              <w:textAlignment w:val="baseline"/>
            </w:pPr>
            <w:r>
              <w:t>Activity Schedule</w:t>
            </w:r>
            <w:r w:rsidR="007B586E" w:rsidRPr="00EC12FE">
              <w:t>,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lastRenderedPageBreak/>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6" w:name="_Toc398116218"/>
            <w:r w:rsidRPr="00EC12FE">
              <w:lastRenderedPageBreak/>
              <w:t>Language and Law</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7" w:name="_Toc398116219"/>
            <w:r w:rsidRPr="00EC12FE">
              <w:t>Project Manager’s Decisions</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8" w:name="_Toc398116220"/>
            <w:r w:rsidRPr="00EC12FE">
              <w:t>Delegation</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9" w:name="_Toc398116221"/>
            <w:r w:rsidRPr="00EC12FE">
              <w:t>Communica</w:t>
            </w:r>
            <w:r w:rsidRPr="00EC12FE">
              <w:softHyphen/>
              <w:t>tions</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00" w:name="_Toc398116222"/>
            <w:r w:rsidRPr="00EC12FE">
              <w:t>Subcontracting</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1" w:name="_Toc398116223"/>
            <w:r w:rsidRPr="00EC12FE">
              <w:t>Other Contractors</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2" w:name="_Toc398116224"/>
            <w:r w:rsidRPr="00EC12FE">
              <w:lastRenderedPageBreak/>
              <w:t>Personnel and Equipment</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3" w:name="_Toc398116225"/>
            <w:r w:rsidRPr="00EC12FE">
              <w:t>Employer</w:t>
            </w:r>
            <w:r w:rsidR="007B586E" w:rsidRPr="00EC12FE">
              <w:t>’s and Contractor’s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4" w:name="_Toc398116226"/>
            <w:r w:rsidRPr="00EC12FE">
              <w:t>Employer</w:t>
            </w:r>
            <w:r w:rsidR="007B586E" w:rsidRPr="00EC12FE">
              <w:t>’s Risks</w:t>
            </w:r>
            <w:bookmarkEnd w:id="50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 xml:space="preserve">negligence,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lastRenderedPageBreak/>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the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5" w:name="_Toc398116227"/>
            <w:r w:rsidRPr="00EC12FE">
              <w:lastRenderedPageBreak/>
              <w:t>Contractor’s Risks</w:t>
            </w:r>
            <w:bookmarkEnd w:id="505"/>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8"/>
            <w:r w:rsidRPr="00EC12FE">
              <w:t>Insurance</w:t>
            </w:r>
            <w:bookmarkEnd w:id="50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personal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effect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7" w:name="_Toc398116229"/>
            <w:r w:rsidRPr="00EC12FE">
              <w:t>Site Data</w:t>
            </w:r>
            <w:bookmarkEnd w:id="507"/>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0"/>
            <w:r w:rsidRPr="00EC12FE">
              <w:lastRenderedPageBreak/>
              <w:t>Contractor to Construct the Works</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construct and install the Works in 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9" w:name="_Toc398116231"/>
            <w:r w:rsidRPr="00EC12FE">
              <w:t>The Works to Be Completed by the Intended Completion Date</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0" w:name="_Toc398116232"/>
            <w:r w:rsidRPr="00EC12FE">
              <w:t>Approval by the Project Manager</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3"/>
            <w:r w:rsidRPr="00EC12FE">
              <w:t>Safety</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4"/>
            <w:r w:rsidRPr="00EC12FE">
              <w:t>Discoveries</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3" w:name="_Toc398116235"/>
            <w:r w:rsidRPr="00EC12FE">
              <w:t>Possession of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6"/>
            <w:r w:rsidRPr="00EC12FE">
              <w:t>Access to the Site</w:t>
            </w:r>
            <w:bookmarkEnd w:id="51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7"/>
            <w:r w:rsidRPr="00EC12FE">
              <w:lastRenderedPageBreak/>
              <w:t>Instructions, Inspections and Audits</w:t>
            </w:r>
            <w:bookmarkEnd w:id="515"/>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98116238"/>
            <w:r w:rsidRPr="00EC12FE">
              <w:t>Appointment of the Adjudicator</w:t>
            </w:r>
            <w:bookmarkEnd w:id="51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7" w:name="_Toc343309866"/>
            <w:bookmarkStart w:id="518" w:name="_Toc398116239"/>
            <w:r w:rsidRPr="00EC12FE">
              <w:t>Procedure for Disputes</w:t>
            </w:r>
            <w:bookmarkEnd w:id="517"/>
            <w:bookmarkEnd w:id="51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rate specified in 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w:t>
            </w:r>
            <w:r w:rsidRPr="00EC12FE">
              <w:lastRenderedPageBreak/>
              <w:t xml:space="preserve">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lastRenderedPageBreak/>
              <w:t xml:space="preserve"> </w:t>
            </w:r>
            <w:bookmarkStart w:id="519" w:name="_Toc398116240"/>
            <w:r w:rsidRPr="00EC12FE">
              <w:t>Corrupt and Fraudulent Practices</w:t>
            </w:r>
            <w:bookmarkEnd w:id="519"/>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20" w:name="_Toc398116241"/>
      <w:r w:rsidRPr="00EC12FE">
        <w:t>B.  Time Control</w:t>
      </w:r>
      <w:bookmarkEnd w:id="520"/>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2"/>
            <w:r w:rsidRPr="00EC12FE">
              <w:t>Program</w:t>
            </w:r>
            <w:bookmarkEnd w:id="521"/>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Manager’s approval of the Program shall not alter the Contractor’s obligations. The Contractor may revise the Program and submit it to the Project Manager again at any time.  A revised </w:t>
            </w:r>
            <w:r w:rsidRPr="00EC12FE">
              <w:lastRenderedPageBreak/>
              <w:t>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2" w:name="_Toc398116243"/>
            <w:r w:rsidRPr="00EC12FE">
              <w:lastRenderedPageBreak/>
              <w:t>Extension of the Intended Completion Date</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3" w:name="_Toc398116244"/>
            <w:r w:rsidRPr="00EC12FE">
              <w:t>Acceleration</w:t>
            </w:r>
            <w:bookmarkEnd w:id="52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5"/>
            <w:r w:rsidRPr="00EC12FE">
              <w:t>Delays Ordered by the Project Manager</w:t>
            </w:r>
            <w:bookmarkEnd w:id="524"/>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5" w:name="_Toc398116246"/>
            <w:r w:rsidRPr="00EC12FE">
              <w:t>Management Meetings</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6" w:name="_Toc398116247"/>
            <w:r w:rsidRPr="00EC12FE">
              <w:t>Early Warning</w:t>
            </w:r>
            <w:bookmarkEnd w:id="52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warn the Project Manager at the earliest opportunity of specific likely future events or circumstances that may adversely affect the quality of the work, increase the Contract Price, or delay the execution of the Works.  The Project Manager </w:t>
            </w:r>
            <w:r w:rsidRPr="00EC12FE">
              <w:lastRenderedPageBreak/>
              <w:t>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7" w:name="_Toc398116248"/>
      <w:r w:rsidRPr="00EC12FE">
        <w:lastRenderedPageBreak/>
        <w:t>C.  Quality Control</w:t>
      </w:r>
      <w:bookmarkEnd w:id="527"/>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49"/>
            <w:r w:rsidRPr="00EC12FE">
              <w:t>Identifying Defects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0"/>
            <w:r w:rsidRPr="00EC12FE">
              <w:t>Tests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1"/>
            <w:r w:rsidRPr="00EC12FE">
              <w:t>Correction of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1" w:name="_Toc398116252"/>
            <w:r w:rsidRPr="00EC12FE">
              <w:t>Uncorrected Defects</w:t>
            </w:r>
            <w:bookmarkEnd w:id="53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2" w:name="_Toc398116253"/>
      <w:r w:rsidRPr="00EC12FE">
        <w:t>D.  Cost Control</w:t>
      </w:r>
      <w:bookmarkEnd w:id="53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895B2C">
            <w:pPr>
              <w:pStyle w:val="Head42"/>
              <w:numPr>
                <w:ilvl w:val="0"/>
                <w:numId w:val="18"/>
              </w:numPr>
              <w:tabs>
                <w:tab w:val="clear" w:pos="540"/>
              </w:tabs>
              <w:ind w:left="360" w:hanging="360"/>
            </w:pPr>
            <w:bookmarkStart w:id="533" w:name="_Toc398116254"/>
            <w:r w:rsidRPr="00EC12FE">
              <w:t>Contract Price</w:t>
            </w:r>
            <w:bookmarkEnd w:id="533"/>
          </w:p>
        </w:tc>
        <w:tc>
          <w:tcPr>
            <w:tcW w:w="6984" w:type="dxa"/>
            <w:tcBorders>
              <w:top w:val="nil"/>
              <w:left w:val="nil"/>
              <w:bottom w:val="nil"/>
              <w:right w:val="nil"/>
            </w:tcBorders>
          </w:tcPr>
          <w:p w:rsidR="007B586E" w:rsidRPr="00EC12FE" w:rsidRDefault="00895B2C" w:rsidP="00895B2C">
            <w:pPr>
              <w:numPr>
                <w:ilvl w:val="1"/>
                <w:numId w:val="18"/>
              </w:numPr>
              <w:suppressAutoHyphens/>
              <w:overflowPunct w:val="0"/>
              <w:autoSpaceDE w:val="0"/>
              <w:autoSpaceDN w:val="0"/>
              <w:adjustRightInd w:val="0"/>
              <w:spacing w:after="200"/>
              <w:ind w:right="-72"/>
              <w:jc w:val="both"/>
              <w:textAlignment w:val="baseline"/>
            </w:pPr>
            <w:r w:rsidRPr="00895B2C">
              <w:t>The Contractor shall provide updated Activity Schedules within 14 days of being instructed to by the Project Manager.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7B586E" w:rsidRPr="00EC12FE">
        <w:tc>
          <w:tcPr>
            <w:tcW w:w="2160" w:type="dxa"/>
            <w:tcBorders>
              <w:top w:val="nil"/>
              <w:left w:val="nil"/>
              <w:bottom w:val="nil"/>
              <w:right w:val="nil"/>
            </w:tcBorders>
          </w:tcPr>
          <w:p w:rsidR="007B586E" w:rsidRPr="00EC12FE" w:rsidRDefault="007B586E" w:rsidP="00895B2C">
            <w:pPr>
              <w:pStyle w:val="Head42"/>
              <w:numPr>
                <w:ilvl w:val="0"/>
                <w:numId w:val="18"/>
              </w:numPr>
              <w:tabs>
                <w:tab w:val="clear" w:pos="540"/>
              </w:tabs>
              <w:ind w:left="360" w:hanging="360"/>
            </w:pPr>
            <w:bookmarkStart w:id="534" w:name="_Toc398116255"/>
            <w:r w:rsidRPr="00EC12FE">
              <w:lastRenderedPageBreak/>
              <w:t>Changes in the Contract Price</w:t>
            </w:r>
            <w:bookmarkEnd w:id="534"/>
          </w:p>
        </w:tc>
        <w:tc>
          <w:tcPr>
            <w:tcW w:w="6984" w:type="dxa"/>
            <w:tcBorders>
              <w:top w:val="nil"/>
              <w:left w:val="nil"/>
              <w:bottom w:val="nil"/>
              <w:right w:val="nil"/>
            </w:tcBorders>
          </w:tcPr>
          <w:p w:rsidR="007B586E" w:rsidRPr="00EC12FE" w:rsidRDefault="00895B2C" w:rsidP="00895B2C">
            <w:pPr>
              <w:numPr>
                <w:ilvl w:val="1"/>
                <w:numId w:val="18"/>
              </w:numPr>
              <w:suppressAutoHyphens/>
              <w:overflowPunct w:val="0"/>
              <w:autoSpaceDE w:val="0"/>
              <w:autoSpaceDN w:val="0"/>
              <w:adjustRightInd w:val="0"/>
              <w:spacing w:after="180"/>
              <w:ind w:right="-72"/>
              <w:jc w:val="both"/>
              <w:textAlignment w:val="baseline"/>
            </w:pPr>
            <w:r>
              <w:t>The</w:t>
            </w:r>
            <w:r w:rsidRPr="00895B2C">
              <w:t xml:space="preserve"> Activity Schedule shall be amended by the Contractor to accommodate changes of Program or method of working made at the Contractor’s own discretion.  Prices in the Activity Schedule shall not be altered when the Contractor makes such changes to the Activity Schedule</w:t>
            </w:r>
            <w:r w:rsidR="007B586E" w:rsidRPr="00EC12FE">
              <w:t>.</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5" w:name="_Toc398116256"/>
            <w:r w:rsidRPr="00EC12FE">
              <w:t>Variations</w:t>
            </w:r>
            <w:bookmarkEnd w:id="535"/>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895B2C" w:rsidRPr="0026306C">
              <w:t xml:space="preserve"> and Activity Schedules</w:t>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895B2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6" w:name="_Toc398116257"/>
            <w:r w:rsidRPr="00EC12FE">
              <w:t>Cash Flow Forecasts</w:t>
            </w:r>
            <w:bookmarkEnd w:id="536"/>
          </w:p>
        </w:tc>
        <w:tc>
          <w:tcPr>
            <w:tcW w:w="6984" w:type="dxa"/>
            <w:tcBorders>
              <w:top w:val="nil"/>
              <w:left w:val="nil"/>
              <w:bottom w:val="nil"/>
              <w:right w:val="nil"/>
            </w:tcBorders>
          </w:tcPr>
          <w:p w:rsidR="007B586E" w:rsidRPr="00EC12FE" w:rsidRDefault="007B586E" w:rsidP="00895B2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895B2C">
              <w:t xml:space="preserve"> </w:t>
            </w:r>
            <w:r w:rsidR="00895B2C" w:rsidRPr="0026306C">
              <w:t>or Activity Schedule</w:t>
            </w:r>
            <w:r w:rsidRPr="00EC12FE">
              <w:t>,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7" w:name="_Toc398116258"/>
            <w:r w:rsidRPr="00EC12FE">
              <w:t>Payment Certificates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895B2C" w:rsidP="00895B2C">
            <w:pPr>
              <w:numPr>
                <w:ilvl w:val="1"/>
                <w:numId w:val="18"/>
              </w:numPr>
              <w:suppressAutoHyphens/>
              <w:overflowPunct w:val="0"/>
              <w:autoSpaceDE w:val="0"/>
              <w:autoSpaceDN w:val="0"/>
              <w:adjustRightInd w:val="0"/>
              <w:spacing w:after="220"/>
              <w:ind w:right="-72"/>
              <w:jc w:val="both"/>
              <w:textAlignment w:val="baseline"/>
            </w:pPr>
            <w:r w:rsidRPr="00895B2C">
              <w:t>The value of work executed shall comprise the value of completed activities in the Activity Schedule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lastRenderedPageBreak/>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59"/>
            <w:r w:rsidRPr="00EC12FE">
              <w:lastRenderedPageBreak/>
              <w:t>Payments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0"/>
            <w:r w:rsidRPr="00EC12FE">
              <w:t>Compensation Events</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Ground conditions are substantially more adverse than could reasonably have been assumed before issuance of the Letter of Acceptance from the information issued to bidders </w:t>
            </w:r>
            <w:r w:rsidRPr="00EC12FE">
              <w:lastRenderedPageBreak/>
              <w:t>(including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0" w:name="_Toc398116261"/>
            <w:r w:rsidRPr="00EC12FE">
              <w:lastRenderedPageBreak/>
              <w:t>Tax</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1" w:name="_Toc398116262"/>
            <w:r w:rsidRPr="00EC12FE">
              <w:t>Currencies</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w:t>
            </w:r>
            <w:r w:rsidRPr="00EC12FE">
              <w:lastRenderedPageBreak/>
              <w:t>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3"/>
            <w:r w:rsidRPr="00EC12FE">
              <w:lastRenderedPageBreak/>
              <w:t>Price Adjustment</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B</w:t>
            </w:r>
            <w:r w:rsidRPr="00EC12FE">
              <w:rPr>
                <w:b/>
                <w:vertAlign w:val="subscript"/>
              </w:rPr>
              <w:t>c</w:t>
            </w:r>
            <w:r w:rsidRPr="00EC12FE">
              <w:rPr>
                <w:b/>
              </w:rPr>
              <w:t xml:space="preserve">  Imc/Ioc</w:t>
            </w:r>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tab/>
              <w:t>A</w:t>
            </w:r>
            <w:r w:rsidRPr="00EC12FE">
              <w:rPr>
                <w:vertAlign w:val="subscript"/>
              </w:rPr>
              <w:t>c</w:t>
            </w:r>
            <w:r w:rsidRPr="00EC12FE">
              <w:t xml:space="preserve"> and B</w:t>
            </w:r>
            <w:r w:rsidRPr="00EC12FE">
              <w:rPr>
                <w:vertAlign w:val="subscript"/>
              </w:rPr>
              <w:t>c</w:t>
            </w:r>
            <w:r w:rsidRPr="00EC12FE">
              <w:t xml:space="preserve"> are coefficients</w:t>
            </w:r>
            <w:r w:rsidRPr="00EC12FE">
              <w:rPr>
                <w:rStyle w:val="FootnoteReference"/>
              </w:rPr>
              <w:footnoteReference w:id="23"/>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r w:rsidRPr="00EC12FE">
              <w:rPr>
                <w:spacing w:val="-4"/>
              </w:rPr>
              <w:t>Imc is the index prevailing at the end of the month being invoiced and Ioc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4"/>
            <w:r w:rsidRPr="00EC12FE">
              <w:t>Retention</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5"/>
            <w:r w:rsidRPr="00EC12FE">
              <w:t>Liquidated Damages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w:t>
            </w:r>
            <w:r w:rsidRPr="00EC12FE">
              <w:lastRenderedPageBreak/>
              <w:t xml:space="preserve">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6"/>
            <w:r w:rsidRPr="00EC12FE">
              <w:lastRenderedPageBreak/>
              <w:t>Bonus</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7"/>
            <w:r w:rsidRPr="00EC12FE">
              <w:t>Advance Payment</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7" w:name="_Toc398116268"/>
            <w:r w:rsidRPr="00EC12FE">
              <w:t>Securities</w:t>
            </w:r>
            <w:bookmarkEnd w:id="54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xml:space="preserve">, and denominated in the types and proportions of the currencies in which the Contract Price is payable. The Performance Security shall be valid until a date 28 days from the date of issue of the Certificate of Completion in the </w:t>
            </w:r>
            <w:r w:rsidRPr="00EC12FE">
              <w:lastRenderedPageBreak/>
              <w:t>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8" w:name="_Toc398116269"/>
            <w:r w:rsidRPr="00EC12FE">
              <w:lastRenderedPageBreak/>
              <w:t>Dayworks</w:t>
            </w:r>
            <w:bookmarkEnd w:id="54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applicable, the Dayworks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All work to be paid for as Dayworks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be paid for Dayworks subject to obtaining signed Dayworks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9" w:name="_Toc398116270"/>
            <w:r w:rsidRPr="00EC12FE">
              <w:t>Cost of Repairs</w:t>
            </w:r>
            <w:bookmarkEnd w:id="549"/>
          </w:p>
        </w:tc>
        <w:tc>
          <w:tcPr>
            <w:tcW w:w="6984" w:type="dxa"/>
            <w:tcBorders>
              <w:top w:val="nil"/>
              <w:left w:val="nil"/>
              <w:bottom w:val="nil"/>
              <w:right w:val="nil"/>
            </w:tcBorders>
          </w:tcPr>
          <w:p w:rsidR="00D60939" w:rsidRPr="00EC12FE" w:rsidRDefault="007B586E" w:rsidP="008B6425">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50" w:name="_Toc398116271"/>
      <w:r w:rsidRPr="00EC12FE">
        <w:t>E.  Finishing the Contract</w:t>
      </w:r>
      <w:bookmarkEnd w:id="550"/>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1" w:name="_Toc398116272"/>
            <w:r w:rsidRPr="00EC12FE">
              <w:t>Completion</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3"/>
            <w:r w:rsidRPr="00EC12FE">
              <w:t>Taking Over</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3" w:name="_Toc398116274"/>
            <w:r w:rsidRPr="00EC12FE">
              <w:t>Final Account</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4" w:name="_Toc398116275"/>
            <w:r w:rsidRPr="00EC12FE">
              <w:t>Operating and Maintenance Manuals</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5" w:name="_Toc398116276"/>
            <w:r w:rsidRPr="00EC12FE">
              <w:lastRenderedPageBreak/>
              <w:t>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if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6" w:name="_Toc398116277"/>
            <w:r w:rsidRPr="00EC12FE">
              <w:t>Payment upon Termination</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because of a fundamental breach of Contract by the Contractor, the Project Manager shall issue a </w:t>
            </w:r>
            <w:r w:rsidRPr="00EC12FE">
              <w:lastRenderedPageBreak/>
              <w:t xml:space="preserve">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7" w:name="_Toc398116278"/>
            <w:r w:rsidRPr="00EC12FE">
              <w:lastRenderedPageBreak/>
              <w:t>Property</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79"/>
            <w:r w:rsidRPr="00EC12FE">
              <w:t>Release from Performance</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9" w:name="_Toc398116280"/>
            <w:r w:rsidRPr="00EC12FE">
              <w:t>Suspension of Bank Loan or Credit</w:t>
            </w:r>
            <w:bookmarkEnd w:id="559"/>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lastRenderedPageBreak/>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24"/>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t xml:space="preserve">defines, for the purposes of this provision, the terms set forth below as follows: </w:t>
      </w:r>
    </w:p>
    <w:p w:rsidR="00765DB8" w:rsidRPr="00EC12FE" w:rsidRDefault="00765DB8" w:rsidP="00765DB8">
      <w:pPr>
        <w:adjustRightInd w:val="0"/>
        <w:spacing w:after="160"/>
        <w:ind w:left="1728" w:hanging="576"/>
        <w:jc w:val="both"/>
      </w:pPr>
      <w:r w:rsidRPr="00EC12FE">
        <w:t xml:space="preserve">(i) </w:t>
      </w:r>
      <w:r w:rsidRPr="00EC12FE">
        <w:rPr>
          <w:sz w:val="23"/>
          <w:szCs w:val="23"/>
        </w:rPr>
        <w:t>“corrupt practice” is the offering, giving, receiving, or soliciting, directly or indirectly, of anything of value to influence improperly the actions of another party;</w:t>
      </w:r>
      <w:r w:rsidRPr="00EC12FE">
        <w:rPr>
          <w:rStyle w:val="FootnoteReference"/>
        </w:rPr>
        <w:footnoteReference w:id="25"/>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6"/>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“collusive practice” is an arrangement between two or more parties designed to achieve an improper purpose, including to influence improperly the actions of another party;</w:t>
      </w:r>
      <w:r w:rsidRPr="00EC12FE">
        <w:rPr>
          <w:rStyle w:val="FootnoteReference"/>
          <w:sz w:val="23"/>
          <w:szCs w:val="23"/>
        </w:rPr>
        <w:footnoteReference w:id="27"/>
      </w:r>
    </w:p>
    <w:p w:rsidR="00765DB8" w:rsidRPr="00EC12FE" w:rsidRDefault="00765DB8" w:rsidP="00765DB8">
      <w:pPr>
        <w:adjustRightInd w:val="0"/>
        <w:spacing w:after="160"/>
        <w:ind w:left="1728" w:hanging="576"/>
        <w:jc w:val="both"/>
      </w:pPr>
      <w:r w:rsidRPr="00EC12FE">
        <w:t>(iv)</w:t>
      </w:r>
      <w:r w:rsidRPr="00EC12FE">
        <w:tab/>
        <w:t>“</w:t>
      </w:r>
      <w:r w:rsidRPr="00EC12FE">
        <w:rPr>
          <w:sz w:val="23"/>
          <w:szCs w:val="23"/>
        </w:rPr>
        <w:t>coercive</w:t>
      </w:r>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8"/>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r w:rsidRPr="00EC12FE">
        <w:rPr>
          <w:sz w:val="23"/>
          <w:szCs w:val="23"/>
        </w:rPr>
        <w:t>obstructive</w:t>
      </w:r>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w:t>
      </w:r>
      <w:r w:rsidRPr="00EC12FE">
        <w:rPr>
          <w:color w:val="000000"/>
        </w:rPr>
        <w:lastRenderedPageBreak/>
        <w:t>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(bb)</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will declare misprocurement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9"/>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30"/>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8B6425">
          <w:type w:val="nextColumn"/>
          <w:pgSz w:w="11901" w:h="16840" w:code="9"/>
          <w:pgMar w:top="1440" w:right="1440" w:bottom="1440" w:left="1440" w:header="720" w:footer="720" w:gutter="0"/>
          <w:cols w:space="720"/>
          <w:titlePg/>
        </w:sectPr>
      </w:pPr>
    </w:p>
    <w:p w:rsidR="007B586E" w:rsidRPr="00EC12FE" w:rsidRDefault="007B586E">
      <w:pPr>
        <w:pStyle w:val="Subtitle"/>
      </w:pPr>
      <w:bookmarkStart w:id="560" w:name="_Toc87070118"/>
      <w:bookmarkStart w:id="561" w:name="_Toc372613508"/>
      <w:r w:rsidRPr="00EC12FE">
        <w:lastRenderedPageBreak/>
        <w:t>Section I</w:t>
      </w:r>
      <w:r w:rsidR="001A418F" w:rsidRPr="00EC12FE">
        <w:t>X</w:t>
      </w:r>
      <w:r w:rsidRPr="00EC12FE">
        <w:t xml:space="preserve">.  </w:t>
      </w:r>
      <w:r w:rsidRPr="00EC12FE">
        <w:rPr>
          <w:iCs/>
        </w:rPr>
        <w:t xml:space="preserve">Particular </w:t>
      </w:r>
      <w:r w:rsidRPr="00EC12FE">
        <w:t>Conditions of Contract</w:t>
      </w:r>
      <w:bookmarkEnd w:id="560"/>
      <w:bookmarkEnd w:id="561"/>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FF682E">
            <w:pPr>
              <w:ind w:right="2"/>
              <w:rPr>
                <w:b/>
                <w:i/>
              </w:rPr>
            </w:pPr>
            <w:r w:rsidRPr="00EC12FE">
              <w:t xml:space="preserve"> </w:t>
            </w:r>
            <w:r w:rsidR="00502AF1">
              <w:tab/>
            </w:r>
            <w:r w:rsidR="00B504EF">
              <w:rPr>
                <w:b/>
                <w:i/>
              </w:rPr>
              <w:t>2</w:t>
            </w:r>
            <w:r w:rsidR="00FF682E">
              <w:rPr>
                <w:b/>
                <w:i/>
              </w:rPr>
              <w:t>4</w:t>
            </w:r>
            <w:r w:rsidR="00B504EF">
              <w:rPr>
                <w:b/>
                <w:i/>
              </w:rPr>
              <w:t>0</w:t>
            </w:r>
            <w:r w:rsidR="0069301A">
              <w:rPr>
                <w:b/>
                <w:i/>
              </w:rPr>
              <w:t xml:space="preserve"> </w:t>
            </w:r>
            <w:r w:rsidR="0069301A" w:rsidRPr="002F1141">
              <w:rPr>
                <w:b/>
                <w:i/>
              </w:rPr>
              <w:t>Days</w:t>
            </w:r>
            <w:r w:rsidR="0069301A" w:rsidRPr="0069301A">
              <w:rPr>
                <w:b/>
                <w:i/>
              </w:rPr>
              <w:t xml:space="preserve"> from the </w:t>
            </w:r>
            <w:r w:rsidR="003D6122">
              <w:rPr>
                <w:b/>
                <w:i/>
              </w:rPr>
              <w:t>start date (GCC 1.1 (dd))</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B7203">
            <w:pPr>
              <w:tabs>
                <w:tab w:val="left" w:pos="556"/>
              </w:tabs>
              <w:spacing w:after="200"/>
              <w:ind w:right="2"/>
            </w:pPr>
            <w:r w:rsidRPr="00EC12FE">
              <w:t xml:space="preserve">The Project Manager is </w:t>
            </w:r>
            <w:r w:rsidR="003B7203">
              <w:rPr>
                <w:b/>
                <w:i/>
              </w:rPr>
              <w:t>Civil Engineer</w:t>
            </w:r>
            <w:r w:rsidR="00493E1B" w:rsidRPr="00493E1B">
              <w:rPr>
                <w:b/>
                <w:i/>
              </w:rPr>
              <w:t xml:space="preserve">, </w:t>
            </w:r>
            <w:r w:rsidR="00F557FA">
              <w:rPr>
                <w:b/>
                <w:i/>
              </w:rPr>
              <w:t>Climate Change Adaptation Project (CCAP)</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F16AC">
            <w:pPr>
              <w:spacing w:after="200"/>
              <w:ind w:right="2"/>
            </w:pPr>
            <w:r w:rsidRPr="00EC12FE">
              <w:t xml:space="preserve">The Site is located at </w:t>
            </w:r>
            <w:r w:rsidR="00AF16AC" w:rsidRPr="00AF16AC">
              <w:rPr>
                <w:b/>
                <w:i/>
              </w:rPr>
              <w:t>Gn. Fuvahmulah</w:t>
            </w:r>
            <w:r w:rsidR="0070192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(dd)</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(hh)</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F16AC">
            <w:pPr>
              <w:spacing w:after="200"/>
              <w:ind w:right="2"/>
              <w:jc w:val="both"/>
            </w:pPr>
            <w:r w:rsidRPr="00EC12FE">
              <w:t xml:space="preserve">The Works consist of </w:t>
            </w:r>
            <w:r w:rsidR="00AF16AC" w:rsidRPr="00AF16AC">
              <w:rPr>
                <w:b/>
                <w:i/>
              </w:rPr>
              <w:t>Civil Works fo</w:t>
            </w:r>
            <w:r w:rsidR="00AF16AC">
              <w:rPr>
                <w:b/>
                <w:i/>
              </w:rPr>
              <w:t>r Eco-Tourism Facilities in Gn.</w:t>
            </w:r>
            <w:r w:rsidR="00AF16AC" w:rsidRPr="00AF16AC">
              <w:rPr>
                <w:b/>
                <w:i/>
              </w:rPr>
              <w:t>Fuvahmulah</w:t>
            </w:r>
            <w:r w:rsidR="00E6519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2.3(i)</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r w:rsidRPr="00B864AE">
              <w:t xml:space="preserve">of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r w:rsidRPr="00B864AE">
              <w:t xml:space="preserve">of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lastRenderedPageBreak/>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6B11A2" w:rsidP="00E65194">
            <w:pPr>
              <w:spacing w:after="200"/>
              <w:ind w:right="92"/>
            </w:pPr>
            <w:r w:rsidRPr="006B11A2">
              <w:t xml:space="preserve">The Contractor shall submit for approval a Program for the Works within </w:t>
            </w:r>
            <w:r w:rsidRPr="006B11A2">
              <w:rPr>
                <w:b/>
                <w:bCs/>
                <w:i/>
                <w:iCs/>
              </w:rPr>
              <w:t>7 days</w:t>
            </w:r>
            <w:r w:rsidRPr="006B11A2">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3B7203">
            <w:pPr>
              <w:spacing w:after="200"/>
              <w:ind w:right="92"/>
              <w:rPr>
                <w:b/>
                <w:i/>
              </w:rPr>
            </w:pPr>
            <w:r w:rsidRPr="00EC12FE">
              <w:t xml:space="preserve">The period between Program updates is </w:t>
            </w:r>
            <w:r w:rsidR="003B7203">
              <w:rPr>
                <w:b/>
                <w:i/>
              </w:rPr>
              <w:t>30</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58648B">
            <w:pPr>
              <w:spacing w:after="200"/>
              <w:ind w:right="2"/>
            </w:pPr>
            <w:r w:rsidRPr="0058648B">
              <w:t xml:space="preserve">The currency of the Employer’s country is: </w:t>
            </w:r>
            <w:r w:rsidRPr="0058648B">
              <w:rPr>
                <w:b/>
                <w:bCs/>
                <w:i/>
                <w:iCs/>
              </w:rPr>
              <w:t>Maldivian Rufiyaa (MVR).</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58648B" w:rsidP="00502AF1">
            <w:pPr>
              <w:spacing w:after="200"/>
              <w:ind w:right="2"/>
            </w:pPr>
            <w:r w:rsidRPr="0058648B">
              <w:t xml:space="preserve">The proportion of payments retained is: </w:t>
            </w:r>
            <w:r w:rsidRPr="0058648B">
              <w:rPr>
                <w:b/>
                <w:bCs/>
                <w:i/>
                <w:iCs/>
              </w:rPr>
              <w:t>Five (05)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58648B" w:rsidRPr="0058648B" w:rsidRDefault="0058648B" w:rsidP="00B0527A">
            <w:pPr>
              <w:spacing w:after="200"/>
              <w:ind w:right="2"/>
              <w:rPr>
                <w:b/>
                <w:bCs/>
                <w:i/>
                <w:iCs/>
              </w:rPr>
            </w:pPr>
            <w:r w:rsidRPr="0058648B">
              <w:t xml:space="preserve">The liquidated damages for the whole of the Works are </w:t>
            </w:r>
            <w:r w:rsidRPr="0058648B">
              <w:rPr>
                <w:b/>
                <w:bCs/>
                <w:i/>
                <w:iCs/>
              </w:rPr>
              <w:t>Point One (0.1) percent per day.</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lastRenderedPageBreak/>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5A2583">
            <w:pPr>
              <w:tabs>
                <w:tab w:val="left" w:pos="556"/>
              </w:tabs>
              <w:spacing w:after="200"/>
              <w:ind w:left="540" w:right="2" w:hanging="540"/>
            </w:pPr>
            <w:r w:rsidRPr="00EC12FE">
              <w:t>(a)</w:t>
            </w:r>
            <w:r w:rsidRPr="00EC12FE">
              <w:tab/>
              <w:t xml:space="preserve">Bank Guarantee: </w:t>
            </w:r>
            <w:r w:rsidR="00B0527A" w:rsidRPr="00B0527A">
              <w:rPr>
                <w:b/>
                <w:i/>
              </w:rPr>
              <w:t>Five (5) Percent of the accepted contract amount in the currency of the accepted contract amount</w:t>
            </w:r>
            <w:r w:rsidR="005A2583">
              <w:rPr>
                <w:b/>
                <w:i/>
              </w:rPr>
              <w:t xml:space="preserve"> and should be submitted 21 days from the date of Acceptance Letter</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58648B" w:rsidP="00C766AE">
            <w:pPr>
              <w:spacing w:after="200"/>
              <w:ind w:right="2"/>
            </w:pPr>
            <w:r w:rsidRPr="0058648B">
              <w:t xml:space="preserve">The date by which “as built” drawings are required is </w:t>
            </w:r>
            <w:r w:rsidRPr="0058648B">
              <w:rPr>
                <w:b/>
                <w:bCs/>
                <w:i/>
                <w:iCs/>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C766AE">
            <w:pPr>
              <w:spacing w:after="200"/>
              <w:ind w:right="2"/>
            </w:pPr>
            <w:r w:rsidRPr="0058648B">
              <w:t xml:space="preserve">The amount to be withheld for failing to produce “as built” drawings and/or operating and maintenance manuals by the date required in GCC 58.1 is </w:t>
            </w:r>
            <w:r w:rsidRPr="0058648B">
              <w:rPr>
                <w:b/>
                <w:bCs/>
                <w:i/>
                <w:iCs/>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rsidTr="0058648B">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4"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8B6425">
          <w:headerReference w:type="even" r:id="rId34"/>
          <w:headerReference w:type="default" r:id="rId35"/>
          <w:headerReference w:type="first" r:id="rId36"/>
          <w:type w:val="nextColumn"/>
          <w:pgSz w:w="11901" w:h="16840" w:code="9"/>
          <w:pgMar w:top="1440" w:right="1440" w:bottom="1440" w:left="1440" w:header="720" w:footer="720" w:gutter="0"/>
          <w:cols w:space="720"/>
          <w:titlePg/>
        </w:sectPr>
      </w:pPr>
    </w:p>
    <w:p w:rsidR="007B586E" w:rsidRPr="00EC12FE" w:rsidRDefault="007B586E">
      <w:pPr>
        <w:pStyle w:val="Subtitle"/>
        <w:rPr>
          <w:b w:val="0"/>
        </w:rPr>
      </w:pPr>
      <w:bookmarkStart w:id="562" w:name="_Toc41971250"/>
      <w:bookmarkStart w:id="563" w:name="_Toc372613509"/>
      <w:r w:rsidRPr="00EC12FE">
        <w:lastRenderedPageBreak/>
        <w:t>Section X - Contract Forms</w:t>
      </w:r>
      <w:bookmarkEnd w:id="562"/>
      <w:bookmarkEnd w:id="563"/>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4" w:name="_Toc139863297"/>
      <w:r w:rsidRPr="00EC12FE">
        <w:rPr>
          <w:b/>
          <w:sz w:val="28"/>
          <w:szCs w:val="28"/>
        </w:rPr>
        <w:t>Table of Forms</w:t>
      </w:r>
      <w:bookmarkEnd w:id="564"/>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FF682E">
          <w:rPr>
            <w:b w:val="0"/>
            <w:bCs/>
            <w:noProof/>
            <w:webHidden/>
          </w:rPr>
          <w:t>101</w:t>
        </w:r>
        <w:r w:rsidRPr="006967AA">
          <w:rPr>
            <w:b w:val="0"/>
            <w:bCs/>
            <w:noProof/>
            <w:webHidden/>
          </w:rPr>
          <w:fldChar w:fldCharType="end"/>
        </w:r>
      </w:hyperlink>
    </w:p>
    <w:p w:rsidR="006967AA" w:rsidRPr="006967AA" w:rsidRDefault="00CE5DB8">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FF682E">
          <w:rPr>
            <w:b w:val="0"/>
            <w:bCs/>
            <w:noProof/>
            <w:webHidden/>
          </w:rPr>
          <w:t>102</w:t>
        </w:r>
        <w:r w:rsidR="0051627C" w:rsidRPr="006967AA">
          <w:rPr>
            <w:b w:val="0"/>
            <w:bCs/>
            <w:noProof/>
            <w:webHidden/>
          </w:rPr>
          <w:fldChar w:fldCharType="end"/>
        </w:r>
      </w:hyperlink>
    </w:p>
    <w:p w:rsidR="006967AA" w:rsidRPr="006967AA" w:rsidRDefault="00CE5DB8">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FF682E">
          <w:rPr>
            <w:b w:val="0"/>
            <w:bCs/>
            <w:noProof/>
            <w:webHidden/>
          </w:rPr>
          <w:t>104</w:t>
        </w:r>
        <w:r w:rsidR="0051627C" w:rsidRPr="006967AA">
          <w:rPr>
            <w:b w:val="0"/>
            <w:bCs/>
            <w:noProof/>
            <w:webHidden/>
          </w:rPr>
          <w:fldChar w:fldCharType="end"/>
        </w:r>
      </w:hyperlink>
    </w:p>
    <w:p w:rsidR="006967AA" w:rsidRPr="006967AA" w:rsidRDefault="00CE5DB8">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FF682E">
          <w:rPr>
            <w:b w:val="0"/>
            <w:bCs/>
            <w:noProof/>
            <w:webHidden/>
          </w:rPr>
          <w:t>105</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5" w:name="_Toc41971555"/>
      <w:bookmarkStart w:id="566" w:name="_Toc78273066"/>
      <w:bookmarkStart w:id="567" w:name="_Toc111009244"/>
      <w:bookmarkStart w:id="568" w:name="_Toc398116292"/>
      <w:r w:rsidRPr="00EC12FE">
        <w:lastRenderedPageBreak/>
        <w:t>Letter of A</w:t>
      </w:r>
      <w:bookmarkEnd w:id="565"/>
      <w:bookmarkEnd w:id="566"/>
      <w:bookmarkEnd w:id="567"/>
      <w:r w:rsidRPr="00EC12FE">
        <w:t>cceptance</w:t>
      </w:r>
      <w:bookmarkEnd w:id="568"/>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r w:rsidRPr="00EC12FE">
        <w:rPr>
          <w:rFonts w:ascii="Times New Roman" w:hAnsi="Times New Roman" w:cs="Times New Roman"/>
          <w:b/>
          <w:i/>
          <w:szCs w:val="20"/>
        </w:rPr>
        <w:t xml:space="preserve">[ on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r w:rsidRPr="00EC12FE">
        <w:rPr>
          <w:rFonts w:ascii="Times New Roman" w:hAnsi="Times New Roman" w:cs="Times New Roman"/>
          <w:b/>
          <w:bCs/>
          <w:i/>
          <w:szCs w:val="20"/>
        </w:rPr>
        <w:t>date]</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r w:rsidRPr="00EC12FE">
        <w:rPr>
          <w:rFonts w:ascii="Times New Roman" w:hAnsi="Times New Roman" w:cs="Times New Roman"/>
          <w:iCs/>
          <w:sz w:val="24"/>
        </w:rPr>
        <w:tab/>
        <w:t xml:space="preserve">. . . . . . . . . .  </w:t>
      </w:r>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r w:rsidRPr="00EC12FE">
        <w:rPr>
          <w:rFonts w:ascii="Times New Roman" w:hAnsi="Times New Roman" w:cs="Times New Roman"/>
          <w:iCs/>
          <w:sz w:val="24"/>
        </w:rPr>
        <w:tab/>
        <w:t xml:space="preserve">. . . . . . . . . .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[insert date] . .</w:t>
      </w:r>
      <w:r w:rsidRPr="00EC12FE">
        <w:rPr>
          <w:rFonts w:ascii="Times New Roman" w:hAnsi="Times New Roman" w:cs="Times New Roman"/>
          <w:iCs/>
          <w:sz w:val="24"/>
        </w:rPr>
        <w:t xml:space="preserve"> . .  for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__________________________</w:t>
      </w:r>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9" w:name="_Toc23238064"/>
      <w:bookmarkStart w:id="570" w:name="_Toc41971556"/>
      <w:bookmarkStart w:id="571" w:name="_Toc78273067"/>
      <w:bookmarkStart w:id="572" w:name="_Toc111009245"/>
      <w:bookmarkStart w:id="573" w:name="_Toc398116293"/>
      <w:bookmarkStart w:id="574" w:name="_Toc438907197"/>
      <w:bookmarkStart w:id="575" w:name="_Toc438907297"/>
      <w:r w:rsidRPr="00EC12FE">
        <w:lastRenderedPageBreak/>
        <w:t>Contract Agreement</w:t>
      </w:r>
      <w:bookmarkEnd w:id="569"/>
      <w:bookmarkEnd w:id="570"/>
      <w:bookmarkEnd w:id="571"/>
      <w:bookmarkEnd w:id="572"/>
      <w:bookmarkEnd w:id="573"/>
    </w:p>
    <w:bookmarkEnd w:id="574"/>
    <w:bookmarkEnd w:id="575"/>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.day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xml:space="preserve">. . . . . (hereinafter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the addenda Nos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895B2C" w:rsidP="00895B2C">
      <w:pPr>
        <w:pStyle w:val="P3Header1-Clauses"/>
        <w:numPr>
          <w:ilvl w:val="0"/>
          <w:numId w:val="44"/>
        </w:numPr>
        <w:tabs>
          <w:tab w:val="clear" w:pos="1038"/>
        </w:tabs>
        <w:ind w:left="1440" w:hanging="699"/>
      </w:pPr>
      <w:r>
        <w:t>Activity Schedule</w:t>
      </w:r>
      <w:r w:rsidR="00C6410E">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rsidP="008B6425">
      <w:pPr>
        <w:pStyle w:val="BlockText"/>
        <w:spacing w:before="240" w:after="240"/>
        <w:ind w:left="0" w:right="232"/>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r w:rsidRPr="00EC12FE">
        <w:rPr>
          <w:rFonts w:ascii="Times New Roman" w:hAnsi="Times New Roman" w:cs="Times New Roman"/>
          <w:b w:val="0"/>
          <w:bCs w:val="0"/>
          <w:i w:val="0"/>
          <w:iCs w:val="0"/>
          <w:sz w:val="20"/>
          <w:szCs w:val="20"/>
        </w:rPr>
        <w:t>.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lastRenderedPageBreak/>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6" w:name="_Toc23238065"/>
      <w:bookmarkStart w:id="577" w:name="_Toc41971557"/>
      <w:bookmarkStart w:id="578" w:name="_Toc78273068"/>
      <w:bookmarkStart w:id="579" w:name="_Toc111009246"/>
      <w:bookmarkStart w:id="580" w:name="_Toc398116294"/>
      <w:bookmarkStart w:id="581" w:name="_Toc428352207"/>
      <w:bookmarkStart w:id="582" w:name="_Toc438907198"/>
      <w:bookmarkStart w:id="583" w:name="_Toc438907298"/>
      <w:r w:rsidRPr="00EC12FE">
        <w:lastRenderedPageBreak/>
        <w:t>Performance Security</w:t>
      </w:r>
      <w:bookmarkEnd w:id="576"/>
      <w:bookmarkEnd w:id="577"/>
      <w:bookmarkEnd w:id="578"/>
      <w:bookmarkEnd w:id="579"/>
      <w:r w:rsidR="005C4234" w:rsidRPr="00EC12FE">
        <w:t xml:space="preserve"> (Bank Guarantee)</w:t>
      </w:r>
      <w:bookmarkEnd w:id="580"/>
    </w:p>
    <w:bookmarkEnd w:id="581"/>
    <w:bookmarkEnd w:id="582"/>
    <w:bookmarkEnd w:id="583"/>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 xml:space="preserve">[insert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3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This guarantee shall expire, no later than the …. Day of ……, 2… </w:t>
      </w:r>
      <w:r w:rsidRPr="005656DE">
        <w:rPr>
          <w:rStyle w:val="FootnoteReference"/>
          <w:rFonts w:ascii="Times New Roman" w:hAnsi="Times New Roman"/>
          <w:szCs w:val="20"/>
        </w:rPr>
        <w:footnoteReference w:customMarkFollows="1" w:id="3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rsidP="006B11A2">
      <w:pPr>
        <w:pStyle w:val="S9Header1"/>
        <w:spacing w:after="0"/>
      </w:pPr>
      <w:bookmarkStart w:id="584" w:name="_Toc78273069"/>
      <w:bookmarkStart w:id="585" w:name="_Toc111009247"/>
      <w:bookmarkStart w:id="586" w:name="_Toc428352208"/>
      <w:bookmarkStart w:id="587" w:name="_Toc438907199"/>
      <w:bookmarkStart w:id="588" w:name="_Toc438907299"/>
      <w:r w:rsidRPr="00EC12FE">
        <w:br w:type="page"/>
      </w:r>
      <w:bookmarkStart w:id="589" w:name="_Toc398116295"/>
      <w:r w:rsidR="007B586E" w:rsidRPr="00EC12FE">
        <w:lastRenderedPageBreak/>
        <w:t>Advance Payment Security</w:t>
      </w:r>
      <w:bookmarkEnd w:id="584"/>
      <w:bookmarkEnd w:id="585"/>
      <w:bookmarkEnd w:id="589"/>
    </w:p>
    <w:bookmarkEnd w:id="586"/>
    <w:bookmarkEnd w:id="587"/>
    <w:bookmarkEnd w:id="588"/>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 xml:space="preserve">[insert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3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has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The maximum amount of this guarantee shall be progressively reduced by the amount of the advance payment repaid by the Applicant as specified in copies of interim statements or </w:t>
      </w:r>
      <w:r w:rsidRPr="00EC12FE">
        <w:rPr>
          <w:rFonts w:ascii="Times New Roman" w:hAnsi="Times New Roman"/>
          <w:sz w:val="24"/>
        </w:rPr>
        <w:lastRenderedPageBreak/>
        <w:t xml:space="preserve">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3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8B6425">
      <w:headerReference w:type="even" r:id="rId37"/>
      <w:headerReference w:type="default" r:id="rId38"/>
      <w:type w:val="nextColumn"/>
      <w:pgSz w:w="11901" w:h="16840" w:code="9"/>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DB8" w:rsidRDefault="00CE5DB8">
      <w:r>
        <w:separator/>
      </w:r>
    </w:p>
  </w:endnote>
  <w:endnote w:type="continuationSeparator" w:id="0">
    <w:p w:rsidR="00CE5DB8" w:rsidRDefault="00CE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6050002"/>
      <w:docPartObj>
        <w:docPartGallery w:val="Page Numbers (Bottom of Page)"/>
        <w:docPartUnique/>
      </w:docPartObj>
    </w:sdtPr>
    <w:sdtContent>
      <w:p w:rsidR="00CE5DB8" w:rsidRPr="00676D0C" w:rsidRDefault="00CE5DB8" w:rsidP="00587DF0">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008</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587DF0">
          <w:rPr>
            <w:rFonts w:asciiTheme="minorHAnsi" w:hAnsiTheme="minorHAnsi"/>
            <w:color w:val="7F7F7F" w:themeColor="text1" w:themeTint="80"/>
          </w:rPr>
          <w:t>Civil Works for Eco-Tourism Facilities in Gn. Fuvahmulah</w:t>
        </w:r>
        <w:r w:rsidRPr="00676D0C">
          <w:rPr>
            <w:rFonts w:asciiTheme="minorHAnsi" w:hAnsiTheme="minorHAnsi"/>
            <w:color w:val="7F7F7F" w:themeColor="text1" w:themeTint="80"/>
          </w:rPr>
          <w:t xml:space="preserve">             </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564BCE">
          <w:rPr>
            <w:rFonts w:asciiTheme="minorHAnsi" w:hAnsiTheme="minorHAnsi"/>
            <w:noProof/>
            <w:color w:val="7F7F7F" w:themeColor="text1" w:themeTint="80"/>
          </w:rPr>
          <w:t>24</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697344093"/>
      <w:docPartObj>
        <w:docPartGallery w:val="Page Numbers (Bottom of Page)"/>
        <w:docPartUnique/>
      </w:docPartObj>
    </w:sdtPr>
    <w:sdtContent>
      <w:p w:rsidR="00CE5DB8" w:rsidRPr="00676D0C" w:rsidRDefault="00CE5DB8" w:rsidP="00AF16A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008</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587DF0">
          <w:rPr>
            <w:rFonts w:asciiTheme="minorHAnsi" w:hAnsiTheme="minorHAnsi"/>
            <w:color w:val="7F7F7F" w:themeColor="text1" w:themeTint="80"/>
          </w:rPr>
          <w:t>Civil Works for Eco-Tourism Facilities in Gn. Fuvahmulah</w:t>
        </w:r>
        <w:r w:rsidRPr="00676D0C">
          <w:rPr>
            <w:rFonts w:asciiTheme="minorHAnsi" w:hAnsiTheme="minorHAnsi"/>
            <w:color w:val="7F7F7F" w:themeColor="text1" w:themeTint="80"/>
          </w:rPr>
          <w:t xml:space="preserve">             </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564BCE">
          <w:rPr>
            <w:rFonts w:asciiTheme="minorHAnsi" w:hAnsiTheme="minorHAnsi"/>
            <w:noProof/>
            <w:color w:val="7F7F7F" w:themeColor="text1" w:themeTint="80"/>
          </w:rPr>
          <w:t>25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703325249"/>
      <w:docPartObj>
        <w:docPartGallery w:val="Page Numbers (Bottom of Page)"/>
        <w:docPartUnique/>
      </w:docPartObj>
    </w:sdtPr>
    <w:sdtContent>
      <w:p w:rsidR="00CE5DB8" w:rsidRPr="00676D0C" w:rsidRDefault="00CE5DB8" w:rsidP="00AF16A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008</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587DF0">
          <w:rPr>
            <w:rFonts w:asciiTheme="minorHAnsi" w:hAnsiTheme="minorHAnsi"/>
            <w:color w:val="7F7F7F" w:themeColor="text1" w:themeTint="80"/>
          </w:rPr>
          <w:t>Civil Works for Eco-Tourism Facilities in Gn. Fuvahmulah</w:t>
        </w:r>
        <w:r w:rsidRPr="00676D0C">
          <w:rPr>
            <w:rFonts w:asciiTheme="minorHAnsi" w:hAnsiTheme="minorHAnsi"/>
            <w:color w:val="7F7F7F" w:themeColor="text1" w:themeTint="80"/>
          </w:rPr>
          <w:t xml:space="preserve">             </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564BCE">
          <w:rPr>
            <w:rFonts w:asciiTheme="minorHAnsi" w:hAnsiTheme="minorHAnsi"/>
            <w:noProof/>
            <w:color w:val="7F7F7F" w:themeColor="text1" w:themeTint="80"/>
          </w:rPr>
          <w:t>40</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923937634"/>
      <w:docPartObj>
        <w:docPartGallery w:val="Page Numbers (Bottom of Page)"/>
        <w:docPartUnique/>
      </w:docPartObj>
    </w:sdtPr>
    <w:sdtContent>
      <w:p w:rsidR="00CE5DB8" w:rsidRPr="00676D0C" w:rsidRDefault="00CE5DB8" w:rsidP="00AF16A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008</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587DF0">
          <w:rPr>
            <w:rFonts w:asciiTheme="minorHAnsi" w:hAnsiTheme="minorHAnsi"/>
            <w:color w:val="7F7F7F" w:themeColor="text1" w:themeTint="80"/>
          </w:rPr>
          <w:t>Civil Works for Eco-Tourism Facilities in Gn. Fuvahmulah</w:t>
        </w:r>
        <w:r w:rsidRPr="00676D0C">
          <w:rPr>
            <w:rFonts w:asciiTheme="minorHAnsi" w:hAnsiTheme="minorHAnsi"/>
            <w:color w:val="7F7F7F" w:themeColor="text1" w:themeTint="80"/>
          </w:rPr>
          <w:t xml:space="preserve">             </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564BCE">
          <w:rPr>
            <w:rFonts w:asciiTheme="minorHAnsi" w:hAnsiTheme="minorHAnsi"/>
            <w:noProof/>
            <w:color w:val="7F7F7F" w:themeColor="text1" w:themeTint="80"/>
          </w:rPr>
          <w:t>50</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365133070"/>
      <w:docPartObj>
        <w:docPartGallery w:val="Page Numbers (Bottom of Page)"/>
        <w:docPartUnique/>
      </w:docPartObj>
    </w:sdtPr>
    <w:sdtContent>
      <w:p w:rsidR="00CE5DB8" w:rsidRPr="00676D0C" w:rsidRDefault="00CE5DB8" w:rsidP="00AF16A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008</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587DF0">
          <w:rPr>
            <w:rFonts w:asciiTheme="minorHAnsi" w:hAnsiTheme="minorHAnsi"/>
            <w:color w:val="7F7F7F" w:themeColor="text1" w:themeTint="80"/>
          </w:rPr>
          <w:t>Civil Works for Eco-Tourism Facilities in Gn. Fuvahmulah</w:t>
        </w:r>
        <w:r w:rsidRPr="00676D0C">
          <w:rPr>
            <w:rFonts w:asciiTheme="minorHAnsi" w:hAnsiTheme="minorHAnsi"/>
            <w:color w:val="7F7F7F" w:themeColor="text1" w:themeTint="80"/>
          </w:rPr>
          <w:t xml:space="preserve">             </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564BCE">
          <w:rPr>
            <w:rFonts w:asciiTheme="minorHAnsi" w:hAnsiTheme="minorHAnsi"/>
            <w:noProof/>
            <w:color w:val="7F7F7F" w:themeColor="text1" w:themeTint="80"/>
          </w:rPr>
          <w:t>41</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DB8" w:rsidRDefault="00CE5DB8">
      <w:r>
        <w:separator/>
      </w:r>
    </w:p>
  </w:footnote>
  <w:footnote w:type="continuationSeparator" w:id="0">
    <w:p w:rsidR="00CE5DB8" w:rsidRDefault="00CE5DB8">
      <w:r>
        <w:continuationSeparator/>
      </w:r>
    </w:p>
  </w:footnote>
  <w:footnote w:id="1">
    <w:p w:rsidR="00CE5DB8" w:rsidRDefault="00CE5DB8" w:rsidP="00AF1F3E">
      <w:pPr>
        <w:pStyle w:val="FootnoteText"/>
        <w:jc w:val="both"/>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2">
    <w:p w:rsidR="00CE5DB8" w:rsidRPr="00E25AC8" w:rsidRDefault="00CE5DB8" w:rsidP="00AF1F3E">
      <w:pPr>
        <w:pStyle w:val="FootnoteText"/>
        <w:jc w:val="both"/>
      </w:pPr>
      <w:r w:rsidRPr="00E25AC8">
        <w:rPr>
          <w:rStyle w:val="FootnoteReference"/>
        </w:rPr>
        <w:footnoteRef/>
      </w:r>
      <w:r w:rsidRPr="00E25AC8">
        <w:t xml:space="preserve"> </w:t>
      </w:r>
      <w:r w:rsidRPr="00E25AC8">
        <w:tab/>
        <w:t>Daywork is work carried out following instructions of the Project Manager and paid for on the basis of time spent by workers, and the use of materials and the Contractor’s equipment, at the rates quoted in the Bid.  For Daywork to be priced competitively for Bid evaluation purposes, the Employer must list tentative quantities for individual items to be costed against Daywork (e.g., a specific number of tractor driver staff-days, or a specific tonnage of Portland cement), to be multiplied by the bidders’ quoted rates and included in the total Bid price.</w:t>
      </w:r>
    </w:p>
  </w:footnote>
  <w:footnote w:id="3">
    <w:p w:rsidR="00CE5DB8" w:rsidRDefault="00CE5DB8" w:rsidP="003531F4">
      <w:pPr>
        <w:pStyle w:val="FootnoteText"/>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4">
    <w:p w:rsidR="00CE5DB8" w:rsidRDefault="00CE5DB8" w:rsidP="003531F4">
      <w:pPr>
        <w:pStyle w:val="FootnoteText"/>
      </w:pPr>
      <w:r>
        <w:rPr>
          <w:rStyle w:val="FootnoteReference"/>
        </w:rPr>
        <w:footnoteRef/>
      </w:r>
      <w:r>
        <w:t xml:space="preserve"> This requirement also applies to contracts executed by the Bidder as JV member.</w:t>
      </w:r>
    </w:p>
  </w:footnote>
  <w:footnote w:id="5">
    <w:p w:rsidR="00CE5DB8" w:rsidRDefault="00CE5DB8"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6">
    <w:p w:rsidR="00CE5DB8" w:rsidRDefault="00CE5DB8"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7">
    <w:p w:rsidR="00CE5DB8" w:rsidDel="006A3E0C" w:rsidRDefault="00CE5DB8" w:rsidP="003531F4">
      <w:pPr>
        <w:pStyle w:val="FootnoteText"/>
      </w:pPr>
      <w:r>
        <w:rPr>
          <w:rStyle w:val="FootnoteReference"/>
        </w:rPr>
        <w:footnoteRef/>
      </w:r>
      <w:r>
        <w:t xml:space="preserve"> Substantial completion shall be based on 80% or more works completed under the contract.</w:t>
      </w:r>
    </w:p>
  </w:footnote>
  <w:footnote w:id="8">
    <w:p w:rsidR="00CE5DB8" w:rsidRDefault="00CE5DB8"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9">
    <w:p w:rsidR="00CE5DB8" w:rsidRDefault="00CE5DB8"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0">
    <w:p w:rsidR="00CE5DB8" w:rsidRDefault="00CE5DB8"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1">
    <w:p w:rsidR="00CE5DB8" w:rsidRDefault="00CE5DB8"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2">
    <w:p w:rsidR="00CE5DB8" w:rsidRPr="0081217F" w:rsidRDefault="00CE5DB8" w:rsidP="0081217F">
      <w:pPr>
        <w:pStyle w:val="FootnoteText"/>
        <w:rPr>
          <w:b/>
          <w:bCs/>
        </w:rPr>
      </w:pPr>
      <w:r w:rsidRPr="0081217F">
        <w:rPr>
          <w:rStyle w:val="FootnoteReference"/>
          <w:b/>
          <w:bCs/>
        </w:rPr>
        <w:footnoteRef/>
      </w:r>
      <w:r w:rsidRPr="0081217F">
        <w:rPr>
          <w:b/>
          <w:bCs/>
        </w:rPr>
        <w:t xml:space="preserve"> </w:t>
      </w:r>
      <w:r>
        <w:rPr>
          <w:b/>
          <w:bCs/>
        </w:rPr>
        <w:t>Site supervisor will be required to</w:t>
      </w:r>
      <w:r w:rsidRPr="0081217F">
        <w:rPr>
          <w:b/>
          <w:bCs/>
        </w:rPr>
        <w:t xml:space="preserve"> be present at project worksite throughout the duration of the works and should be the individual proposed with the contractors bid. </w:t>
      </w:r>
      <w:r>
        <w:rPr>
          <w:b/>
          <w:bCs/>
        </w:rPr>
        <w:t>Contractors who do not demonstrate that they have the required personal will be deemed as unresponsive.</w:t>
      </w:r>
    </w:p>
  </w:footnote>
  <w:footnote w:id="13">
    <w:p w:rsidR="00CE5DB8" w:rsidDel="008E2812" w:rsidRDefault="00CE5DB8" w:rsidP="00372302">
      <w:pPr>
        <w:pStyle w:val="FootnoteText"/>
        <w:rPr>
          <w:ins w:id="416" w:author="Karina Mostipan" w:date="2012-12-05T11:54:00Z"/>
          <w:del w:id="417" w:author="wb335182" w:date="2011-11-18T14:22:00Z"/>
        </w:rPr>
      </w:pPr>
      <w:r>
        <w:rPr>
          <w:rStyle w:val="FootnoteReference"/>
        </w:rPr>
        <w:footnoteRef/>
      </w:r>
      <w:r>
        <w:t xml:space="preserve">  </w:t>
      </w:r>
      <w:r>
        <w:rPr>
          <w:i/>
          <w:iCs/>
        </w:rPr>
        <w:t>Bidder to use as appropriate</w:t>
      </w:r>
    </w:p>
  </w:footnote>
  <w:footnote w:id="14">
    <w:p w:rsidR="00CE5DB8" w:rsidRDefault="00CE5DB8"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5">
    <w:p w:rsidR="00CE5DB8" w:rsidRDefault="00CE5DB8">
      <w:pPr>
        <w:pStyle w:val="FootnoteText"/>
      </w:pPr>
      <w:r>
        <w:rPr>
          <w:rStyle w:val="FootnoteReference"/>
        </w:rPr>
        <w:footnoteRef/>
      </w:r>
      <w:r>
        <w:t xml:space="preserve"> </w:t>
      </w:r>
      <w:r>
        <w:tab/>
        <w:t>If applicable.</w:t>
      </w:r>
    </w:p>
  </w:footnote>
  <w:footnote w:id="16">
    <w:p w:rsidR="00CE5DB8" w:rsidRDefault="00CE5DB8"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7">
    <w:p w:rsidR="00CE5DB8" w:rsidRDefault="00CE5DB8"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18">
    <w:p w:rsidR="00CE5DB8" w:rsidRDefault="00CE5DB8"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9">
    <w:p w:rsidR="00CE5DB8" w:rsidRDefault="00CE5DB8"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0">
    <w:p w:rsidR="00CE5DB8" w:rsidRDefault="00CE5DB8"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1">
    <w:p w:rsidR="00CE5DB8" w:rsidRDefault="00CE5DB8"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2">
    <w:p w:rsidR="00CE5DB8" w:rsidRDefault="00CE5DB8"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3">
    <w:p w:rsidR="00CE5DB8" w:rsidRPr="0026306C" w:rsidRDefault="00CE5DB8">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B</w:t>
      </w:r>
      <w:r w:rsidRPr="0026306C">
        <w:rPr>
          <w:vertAlign w:val="subscript"/>
        </w:rPr>
        <w:t>c</w:t>
      </w:r>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24">
    <w:p w:rsidR="00CE5DB8" w:rsidRDefault="00CE5DB8"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25">
    <w:p w:rsidR="00CE5DB8" w:rsidRDefault="00CE5DB8"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6">
    <w:p w:rsidR="00CE5DB8" w:rsidRDefault="00CE5DB8"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7">
    <w:p w:rsidR="00CE5DB8" w:rsidRDefault="00CE5DB8"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8">
    <w:p w:rsidR="00CE5DB8" w:rsidRDefault="00CE5DB8"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9">
    <w:p w:rsidR="00CE5DB8" w:rsidRDefault="00CE5DB8"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0">
    <w:p w:rsidR="00CE5DB8" w:rsidRDefault="00CE5DB8"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31">
    <w:p w:rsidR="00CE5DB8" w:rsidRPr="00765DB8" w:rsidRDefault="00CE5DB8"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currency(cies) of the Contract or a freely convertible currency acceptable to the Beneficiary.</w:t>
      </w:r>
    </w:p>
  </w:footnote>
  <w:footnote w:id="32">
    <w:p w:rsidR="00CE5DB8" w:rsidRPr="00765DB8" w:rsidRDefault="00CE5DB8"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Beneficiary’s written request for such extension, such request to be presented to the Guarantor before the expiry of the guarantee.”</w:t>
      </w:r>
    </w:p>
  </w:footnote>
  <w:footnote w:id="33">
    <w:p w:rsidR="00CE5DB8" w:rsidRPr="00BC09A2" w:rsidRDefault="00CE5DB8"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34">
    <w:p w:rsidR="00CE5DB8" w:rsidRPr="0080505F" w:rsidRDefault="00CE5DB8" w:rsidP="00EC5546">
      <w:pPr>
        <w:pStyle w:val="FootnoteText"/>
      </w:pPr>
      <w:r w:rsidRPr="0080505F">
        <w:rPr>
          <w:rStyle w:val="FootnoteReference"/>
        </w:rPr>
        <w:t>2</w:t>
      </w:r>
      <w:r w:rsidRPr="0080505F">
        <w:t xml:space="preserve"> </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Default="00CE5DB8"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B669EB" w:rsidRDefault="00CE5DB8" w:rsidP="00B669EB">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3D6FE5" w:rsidRDefault="00CE5DB8" w:rsidP="003D6FE5">
    <w:pPr>
      <w:pStyle w:val="Header"/>
      <w:pBdr>
        <w:bottom w:val="none" w:sz="0" w:space="0" w:color="auto"/>
      </w:pBd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3D6FE5" w:rsidRDefault="00CE5DB8" w:rsidP="003D6FE5">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3D6FE5" w:rsidRDefault="00CE5DB8" w:rsidP="003D6FE5">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Default="00CE5DB8"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1">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2">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3"/>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4"/>
  </w:num>
  <w:num w:numId="35">
    <w:abstractNumId w:val="42"/>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1"/>
  </w:num>
  <w:num w:numId="47">
    <w:abstractNumId w:val="40"/>
    <w:lvlOverride w:ilvl="0"/>
    <w:lvlOverride w:ilvl="1"/>
    <w:lvlOverride w:ilvl="2"/>
    <w:lvlOverride w:ilvl="3"/>
    <w:lvlOverride w:ilvl="4"/>
    <w:lvlOverride w:ilvl="5"/>
    <w:lvlOverride w:ilvl="6"/>
    <w:lvlOverride w:ilvl="7"/>
    <w:lvlOverride w:ilvl="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54273">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C56"/>
    <w:rsid w:val="000026E5"/>
    <w:rsid w:val="00002A9A"/>
    <w:rsid w:val="000034D5"/>
    <w:rsid w:val="00004A07"/>
    <w:rsid w:val="0000522A"/>
    <w:rsid w:val="0001185D"/>
    <w:rsid w:val="00012772"/>
    <w:rsid w:val="000158D3"/>
    <w:rsid w:val="00016EBA"/>
    <w:rsid w:val="00020071"/>
    <w:rsid w:val="00021106"/>
    <w:rsid w:val="00025327"/>
    <w:rsid w:val="00030555"/>
    <w:rsid w:val="00046F04"/>
    <w:rsid w:val="0005124D"/>
    <w:rsid w:val="00065A88"/>
    <w:rsid w:val="000742A5"/>
    <w:rsid w:val="0007519D"/>
    <w:rsid w:val="000800C0"/>
    <w:rsid w:val="000906B8"/>
    <w:rsid w:val="000A1DA8"/>
    <w:rsid w:val="000A611F"/>
    <w:rsid w:val="000A7393"/>
    <w:rsid w:val="000B3397"/>
    <w:rsid w:val="000B6867"/>
    <w:rsid w:val="000C3B0F"/>
    <w:rsid w:val="000C3DA4"/>
    <w:rsid w:val="000D1FA2"/>
    <w:rsid w:val="000D39AF"/>
    <w:rsid w:val="000D7D1E"/>
    <w:rsid w:val="000E213A"/>
    <w:rsid w:val="000E49F6"/>
    <w:rsid w:val="000E539E"/>
    <w:rsid w:val="000E6189"/>
    <w:rsid w:val="000E7B73"/>
    <w:rsid w:val="000F6F74"/>
    <w:rsid w:val="0010316B"/>
    <w:rsid w:val="0011190A"/>
    <w:rsid w:val="00114585"/>
    <w:rsid w:val="0012497D"/>
    <w:rsid w:val="0012709F"/>
    <w:rsid w:val="00127C07"/>
    <w:rsid w:val="0013121C"/>
    <w:rsid w:val="001347F5"/>
    <w:rsid w:val="0014582A"/>
    <w:rsid w:val="00147FE7"/>
    <w:rsid w:val="00152955"/>
    <w:rsid w:val="00164435"/>
    <w:rsid w:val="001647A4"/>
    <w:rsid w:val="00165DD8"/>
    <w:rsid w:val="00167B83"/>
    <w:rsid w:val="001706DF"/>
    <w:rsid w:val="00175DB8"/>
    <w:rsid w:val="001826EC"/>
    <w:rsid w:val="00185794"/>
    <w:rsid w:val="00190047"/>
    <w:rsid w:val="0019324B"/>
    <w:rsid w:val="00193B2A"/>
    <w:rsid w:val="001956ED"/>
    <w:rsid w:val="001A418F"/>
    <w:rsid w:val="001A4369"/>
    <w:rsid w:val="001B2EE2"/>
    <w:rsid w:val="001B5586"/>
    <w:rsid w:val="001C10FA"/>
    <w:rsid w:val="001C66C8"/>
    <w:rsid w:val="001C7943"/>
    <w:rsid w:val="001D4CEA"/>
    <w:rsid w:val="001E0D31"/>
    <w:rsid w:val="001E223A"/>
    <w:rsid w:val="001E254C"/>
    <w:rsid w:val="001E4E88"/>
    <w:rsid w:val="001E7E44"/>
    <w:rsid w:val="001F1709"/>
    <w:rsid w:val="0020119D"/>
    <w:rsid w:val="00205154"/>
    <w:rsid w:val="00206881"/>
    <w:rsid w:val="00206F2C"/>
    <w:rsid w:val="0021299F"/>
    <w:rsid w:val="0021737E"/>
    <w:rsid w:val="0022012F"/>
    <w:rsid w:val="00220722"/>
    <w:rsid w:val="00221A05"/>
    <w:rsid w:val="00221AED"/>
    <w:rsid w:val="00230ACA"/>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1D4"/>
    <w:rsid w:val="0028633C"/>
    <w:rsid w:val="002A34D0"/>
    <w:rsid w:val="002B090E"/>
    <w:rsid w:val="002B244E"/>
    <w:rsid w:val="002B718B"/>
    <w:rsid w:val="002D4DA6"/>
    <w:rsid w:val="002D6925"/>
    <w:rsid w:val="002D7084"/>
    <w:rsid w:val="002D7F1F"/>
    <w:rsid w:val="002E51E6"/>
    <w:rsid w:val="002F1141"/>
    <w:rsid w:val="00301412"/>
    <w:rsid w:val="0030377F"/>
    <w:rsid w:val="00303DF7"/>
    <w:rsid w:val="003066E5"/>
    <w:rsid w:val="00306DBF"/>
    <w:rsid w:val="0032278E"/>
    <w:rsid w:val="00325307"/>
    <w:rsid w:val="00325478"/>
    <w:rsid w:val="00325A5B"/>
    <w:rsid w:val="00336473"/>
    <w:rsid w:val="00341064"/>
    <w:rsid w:val="0034465E"/>
    <w:rsid w:val="003509D5"/>
    <w:rsid w:val="00350F35"/>
    <w:rsid w:val="003531F4"/>
    <w:rsid w:val="00363286"/>
    <w:rsid w:val="00363A2E"/>
    <w:rsid w:val="00371378"/>
    <w:rsid w:val="00372302"/>
    <w:rsid w:val="003756CE"/>
    <w:rsid w:val="00375B33"/>
    <w:rsid w:val="0037620F"/>
    <w:rsid w:val="003769D7"/>
    <w:rsid w:val="00376AEF"/>
    <w:rsid w:val="00383563"/>
    <w:rsid w:val="00387218"/>
    <w:rsid w:val="003935D6"/>
    <w:rsid w:val="00395CFF"/>
    <w:rsid w:val="003968A6"/>
    <w:rsid w:val="003A0A5C"/>
    <w:rsid w:val="003A5351"/>
    <w:rsid w:val="003B477E"/>
    <w:rsid w:val="003B7203"/>
    <w:rsid w:val="003B7929"/>
    <w:rsid w:val="003C0DE4"/>
    <w:rsid w:val="003C4C4E"/>
    <w:rsid w:val="003C4F6D"/>
    <w:rsid w:val="003C5761"/>
    <w:rsid w:val="003C58A7"/>
    <w:rsid w:val="003C7CF9"/>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2130"/>
    <w:rsid w:val="00462E42"/>
    <w:rsid w:val="00463244"/>
    <w:rsid w:val="004639C1"/>
    <w:rsid w:val="00477372"/>
    <w:rsid w:val="00477CE5"/>
    <w:rsid w:val="0048122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E5FE1"/>
    <w:rsid w:val="00501FC5"/>
    <w:rsid w:val="00502AF1"/>
    <w:rsid w:val="00503D38"/>
    <w:rsid w:val="005065DF"/>
    <w:rsid w:val="005068DD"/>
    <w:rsid w:val="00511F78"/>
    <w:rsid w:val="0051627C"/>
    <w:rsid w:val="00541534"/>
    <w:rsid w:val="005449BA"/>
    <w:rsid w:val="005458E2"/>
    <w:rsid w:val="0055247C"/>
    <w:rsid w:val="00564BCE"/>
    <w:rsid w:val="005656DE"/>
    <w:rsid w:val="00572474"/>
    <w:rsid w:val="00582863"/>
    <w:rsid w:val="0058648B"/>
    <w:rsid w:val="00587DF0"/>
    <w:rsid w:val="00592549"/>
    <w:rsid w:val="00593BDC"/>
    <w:rsid w:val="00594414"/>
    <w:rsid w:val="005965A9"/>
    <w:rsid w:val="00597B62"/>
    <w:rsid w:val="00597CAB"/>
    <w:rsid w:val="005A2214"/>
    <w:rsid w:val="005A2583"/>
    <w:rsid w:val="005B45E8"/>
    <w:rsid w:val="005B5777"/>
    <w:rsid w:val="005B6664"/>
    <w:rsid w:val="005B7347"/>
    <w:rsid w:val="005C1474"/>
    <w:rsid w:val="005C3BA4"/>
    <w:rsid w:val="005C4234"/>
    <w:rsid w:val="005C5A06"/>
    <w:rsid w:val="005C636C"/>
    <w:rsid w:val="005D33BB"/>
    <w:rsid w:val="005D6752"/>
    <w:rsid w:val="005D7E98"/>
    <w:rsid w:val="005E5DF3"/>
    <w:rsid w:val="005F0029"/>
    <w:rsid w:val="005F76C3"/>
    <w:rsid w:val="005F7D9E"/>
    <w:rsid w:val="006134A0"/>
    <w:rsid w:val="0061702D"/>
    <w:rsid w:val="006211FC"/>
    <w:rsid w:val="0063598B"/>
    <w:rsid w:val="00636D0B"/>
    <w:rsid w:val="006542E1"/>
    <w:rsid w:val="0066007D"/>
    <w:rsid w:val="00660280"/>
    <w:rsid w:val="00665BE1"/>
    <w:rsid w:val="00666B8F"/>
    <w:rsid w:val="00666C18"/>
    <w:rsid w:val="00667D09"/>
    <w:rsid w:val="00672226"/>
    <w:rsid w:val="00672734"/>
    <w:rsid w:val="00676D0C"/>
    <w:rsid w:val="00677438"/>
    <w:rsid w:val="00685604"/>
    <w:rsid w:val="00690AC0"/>
    <w:rsid w:val="0069301A"/>
    <w:rsid w:val="006967AA"/>
    <w:rsid w:val="006A065C"/>
    <w:rsid w:val="006A07BC"/>
    <w:rsid w:val="006A44DE"/>
    <w:rsid w:val="006A51FA"/>
    <w:rsid w:val="006A53AC"/>
    <w:rsid w:val="006B11A2"/>
    <w:rsid w:val="006B423C"/>
    <w:rsid w:val="006C18DE"/>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217F"/>
    <w:rsid w:val="00815A2C"/>
    <w:rsid w:val="00815AFB"/>
    <w:rsid w:val="00817D77"/>
    <w:rsid w:val="00836E64"/>
    <w:rsid w:val="00841E0B"/>
    <w:rsid w:val="00841E29"/>
    <w:rsid w:val="00842952"/>
    <w:rsid w:val="008500D4"/>
    <w:rsid w:val="00860846"/>
    <w:rsid w:val="00866083"/>
    <w:rsid w:val="00877FDF"/>
    <w:rsid w:val="00895B2C"/>
    <w:rsid w:val="008976BD"/>
    <w:rsid w:val="008A108E"/>
    <w:rsid w:val="008A329C"/>
    <w:rsid w:val="008A4581"/>
    <w:rsid w:val="008A5C7A"/>
    <w:rsid w:val="008B4A24"/>
    <w:rsid w:val="008B6425"/>
    <w:rsid w:val="008B78CA"/>
    <w:rsid w:val="008C500C"/>
    <w:rsid w:val="008E0952"/>
    <w:rsid w:val="008E3515"/>
    <w:rsid w:val="008E38AB"/>
    <w:rsid w:val="008E495D"/>
    <w:rsid w:val="008E510B"/>
    <w:rsid w:val="008E7C50"/>
    <w:rsid w:val="008F14AA"/>
    <w:rsid w:val="008F71FF"/>
    <w:rsid w:val="009060F9"/>
    <w:rsid w:val="00907C36"/>
    <w:rsid w:val="00910C8F"/>
    <w:rsid w:val="00917BC6"/>
    <w:rsid w:val="009202D8"/>
    <w:rsid w:val="00920C32"/>
    <w:rsid w:val="00922991"/>
    <w:rsid w:val="00930852"/>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0B9B"/>
    <w:rsid w:val="00990F5C"/>
    <w:rsid w:val="00991235"/>
    <w:rsid w:val="009A002D"/>
    <w:rsid w:val="009A0FEF"/>
    <w:rsid w:val="009A305D"/>
    <w:rsid w:val="009B086D"/>
    <w:rsid w:val="009C6C65"/>
    <w:rsid w:val="009C76F0"/>
    <w:rsid w:val="009D50E7"/>
    <w:rsid w:val="009D53CC"/>
    <w:rsid w:val="009D5D9F"/>
    <w:rsid w:val="009D7265"/>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17D"/>
    <w:rsid w:val="00A43C56"/>
    <w:rsid w:val="00A44519"/>
    <w:rsid w:val="00A5036B"/>
    <w:rsid w:val="00A507F1"/>
    <w:rsid w:val="00A64ABE"/>
    <w:rsid w:val="00A665F3"/>
    <w:rsid w:val="00A673DB"/>
    <w:rsid w:val="00A74483"/>
    <w:rsid w:val="00A9030D"/>
    <w:rsid w:val="00A91A43"/>
    <w:rsid w:val="00AA10CD"/>
    <w:rsid w:val="00AA3EA1"/>
    <w:rsid w:val="00AA6F00"/>
    <w:rsid w:val="00AA7ABE"/>
    <w:rsid w:val="00AB3336"/>
    <w:rsid w:val="00AB4D20"/>
    <w:rsid w:val="00AC39E0"/>
    <w:rsid w:val="00AC6CF2"/>
    <w:rsid w:val="00AE141E"/>
    <w:rsid w:val="00AE3FF7"/>
    <w:rsid w:val="00AF16AC"/>
    <w:rsid w:val="00AF1F3E"/>
    <w:rsid w:val="00AF4DDF"/>
    <w:rsid w:val="00B0061E"/>
    <w:rsid w:val="00B0527A"/>
    <w:rsid w:val="00B07ED2"/>
    <w:rsid w:val="00B135C1"/>
    <w:rsid w:val="00B210B7"/>
    <w:rsid w:val="00B236D9"/>
    <w:rsid w:val="00B25105"/>
    <w:rsid w:val="00B25AF9"/>
    <w:rsid w:val="00B264CB"/>
    <w:rsid w:val="00B41952"/>
    <w:rsid w:val="00B431DB"/>
    <w:rsid w:val="00B504EF"/>
    <w:rsid w:val="00B50534"/>
    <w:rsid w:val="00B51822"/>
    <w:rsid w:val="00B52D98"/>
    <w:rsid w:val="00B530A2"/>
    <w:rsid w:val="00B53626"/>
    <w:rsid w:val="00B669EB"/>
    <w:rsid w:val="00B77FDF"/>
    <w:rsid w:val="00B961D0"/>
    <w:rsid w:val="00B97C75"/>
    <w:rsid w:val="00B97E54"/>
    <w:rsid w:val="00BA1374"/>
    <w:rsid w:val="00BA77CE"/>
    <w:rsid w:val="00BB01BC"/>
    <w:rsid w:val="00BC078E"/>
    <w:rsid w:val="00BC7FBD"/>
    <w:rsid w:val="00BD09EC"/>
    <w:rsid w:val="00BE3CEF"/>
    <w:rsid w:val="00BF3B7D"/>
    <w:rsid w:val="00BF6D64"/>
    <w:rsid w:val="00C010A5"/>
    <w:rsid w:val="00C05EB3"/>
    <w:rsid w:val="00C119E0"/>
    <w:rsid w:val="00C16E1C"/>
    <w:rsid w:val="00C422C4"/>
    <w:rsid w:val="00C429AE"/>
    <w:rsid w:val="00C4485D"/>
    <w:rsid w:val="00C514E3"/>
    <w:rsid w:val="00C53D35"/>
    <w:rsid w:val="00C54583"/>
    <w:rsid w:val="00C55558"/>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E5874"/>
    <w:rsid w:val="00CE5DB8"/>
    <w:rsid w:val="00CF0E97"/>
    <w:rsid w:val="00CF688D"/>
    <w:rsid w:val="00CF7582"/>
    <w:rsid w:val="00CF7AE6"/>
    <w:rsid w:val="00D16F74"/>
    <w:rsid w:val="00D17296"/>
    <w:rsid w:val="00D21AC7"/>
    <w:rsid w:val="00D22BF6"/>
    <w:rsid w:val="00D2626B"/>
    <w:rsid w:val="00D41581"/>
    <w:rsid w:val="00D416FF"/>
    <w:rsid w:val="00D41CD2"/>
    <w:rsid w:val="00D46B5A"/>
    <w:rsid w:val="00D47D22"/>
    <w:rsid w:val="00D509A1"/>
    <w:rsid w:val="00D50CB7"/>
    <w:rsid w:val="00D56AAD"/>
    <w:rsid w:val="00D60939"/>
    <w:rsid w:val="00D741EE"/>
    <w:rsid w:val="00D77589"/>
    <w:rsid w:val="00D81166"/>
    <w:rsid w:val="00D82230"/>
    <w:rsid w:val="00D84704"/>
    <w:rsid w:val="00D85274"/>
    <w:rsid w:val="00D86D51"/>
    <w:rsid w:val="00D9212C"/>
    <w:rsid w:val="00D93F81"/>
    <w:rsid w:val="00DA5578"/>
    <w:rsid w:val="00DB4893"/>
    <w:rsid w:val="00DC2028"/>
    <w:rsid w:val="00DC79E8"/>
    <w:rsid w:val="00DD07BF"/>
    <w:rsid w:val="00DD30AF"/>
    <w:rsid w:val="00DD5E93"/>
    <w:rsid w:val="00DE0225"/>
    <w:rsid w:val="00DE256C"/>
    <w:rsid w:val="00DE2834"/>
    <w:rsid w:val="00DF1571"/>
    <w:rsid w:val="00DF1785"/>
    <w:rsid w:val="00DF5A51"/>
    <w:rsid w:val="00E15B0B"/>
    <w:rsid w:val="00E17292"/>
    <w:rsid w:val="00E21615"/>
    <w:rsid w:val="00E23BCE"/>
    <w:rsid w:val="00E25AC8"/>
    <w:rsid w:val="00E30399"/>
    <w:rsid w:val="00E32AA7"/>
    <w:rsid w:val="00E33F34"/>
    <w:rsid w:val="00E43A27"/>
    <w:rsid w:val="00E45F24"/>
    <w:rsid w:val="00E50E7E"/>
    <w:rsid w:val="00E65194"/>
    <w:rsid w:val="00E833ED"/>
    <w:rsid w:val="00E93658"/>
    <w:rsid w:val="00E96936"/>
    <w:rsid w:val="00EA007D"/>
    <w:rsid w:val="00EA5814"/>
    <w:rsid w:val="00EB5341"/>
    <w:rsid w:val="00EC12FE"/>
    <w:rsid w:val="00EC5546"/>
    <w:rsid w:val="00ED0A32"/>
    <w:rsid w:val="00EE5FA0"/>
    <w:rsid w:val="00EE7B1C"/>
    <w:rsid w:val="00EF3F55"/>
    <w:rsid w:val="00EF60EB"/>
    <w:rsid w:val="00EF61C0"/>
    <w:rsid w:val="00EF7544"/>
    <w:rsid w:val="00F029E8"/>
    <w:rsid w:val="00F03CA3"/>
    <w:rsid w:val="00F0665C"/>
    <w:rsid w:val="00F125A7"/>
    <w:rsid w:val="00F16907"/>
    <w:rsid w:val="00F16E44"/>
    <w:rsid w:val="00F224E8"/>
    <w:rsid w:val="00F3230C"/>
    <w:rsid w:val="00F3418A"/>
    <w:rsid w:val="00F46510"/>
    <w:rsid w:val="00F46B0A"/>
    <w:rsid w:val="00F46CC6"/>
    <w:rsid w:val="00F546D5"/>
    <w:rsid w:val="00F557FA"/>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EE7"/>
    <w:rsid w:val="00FB224B"/>
    <w:rsid w:val="00FB4E9F"/>
    <w:rsid w:val="00FC0981"/>
    <w:rsid w:val="00FC0D60"/>
    <w:rsid w:val="00FD1FE9"/>
    <w:rsid w:val="00FF68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colormru v:ext="edit" colors="#011291,#d9ecff"/>
    </o:shapedefaults>
    <o:shapelayout v:ext="edit">
      <o:idmap v:ext="edit" data="1"/>
    </o:shapelayout>
  </w:shapeDefaults>
  <w:decimalSymbol w:val="."/>
  <w:listSeparator w:val=","/>
  <w15:docId w15:val="{E6619C32-A715-4F67-8001-C2AFA55C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705789">
      <w:bodyDiv w:val="1"/>
      <w:marLeft w:val="0"/>
      <w:marRight w:val="0"/>
      <w:marTop w:val="0"/>
      <w:marBottom w:val="0"/>
      <w:divBdr>
        <w:top w:val="none" w:sz="0" w:space="0" w:color="auto"/>
        <w:left w:val="none" w:sz="0" w:space="0" w:color="auto"/>
        <w:bottom w:val="none" w:sz="0" w:space="0" w:color="auto"/>
        <w:right w:val="none" w:sz="0" w:space="0" w:color="auto"/>
      </w:divBdr>
    </w:div>
    <w:div w:id="1502157678">
      <w:bodyDiv w:val="1"/>
      <w:marLeft w:val="0"/>
      <w:marRight w:val="0"/>
      <w:marTop w:val="0"/>
      <w:marBottom w:val="0"/>
      <w:divBdr>
        <w:top w:val="none" w:sz="0" w:space="0" w:color="auto"/>
        <w:left w:val="none" w:sz="0" w:space="0" w:color="auto"/>
        <w:bottom w:val="none" w:sz="0" w:space="0" w:color="auto"/>
        <w:right w:val="none" w:sz="0" w:space="0" w:color="auto"/>
      </w:divBdr>
    </w:div>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worldbank.org/debarr." TargetMode="External"/><Relationship Id="rId26" Type="http://schemas.openxmlformats.org/officeDocument/2006/relationships/footer" Target="footer5.xml"/><Relationship Id="rId39" Type="http://schemas.openxmlformats.org/officeDocument/2006/relationships/fontTable" Target="fontTable.xml"/><Relationship Id="rId21" Type="http://schemas.openxmlformats.org/officeDocument/2006/relationships/hyperlink" Target="http://www.finance.gov.mv" TargetMode="External"/><Relationship Id="rId34" Type="http://schemas.openxmlformats.org/officeDocument/2006/relationships/header" Target="header1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4.xml"/><Relationship Id="rId33" Type="http://schemas.openxmlformats.org/officeDocument/2006/relationships/header" Target="header15.xml"/><Relationship Id="rId38"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shazleena.ibrahim@finance.gov.mv" TargetMode="Externa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yperlink" Target="mailto:tender@finance.gov.mv" TargetMode="Externa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tender@finance.gov.mv" TargetMode="Externa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eader" Target="header17.xml"/><Relationship Id="rId8" Type="http://schemas.openxmlformats.org/officeDocument/2006/relationships/image" Target="media/image1.e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07902-EB71-44BC-93D1-BB0745605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106</Pages>
  <Words>24114</Words>
  <Characters>137456</Characters>
  <Application>Microsoft Office Word</Application>
  <DocSecurity>0</DocSecurity>
  <Lines>1145</Lines>
  <Paragraphs>322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161248</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Shazleena Ibrahim</cp:lastModifiedBy>
  <cp:revision>2</cp:revision>
  <cp:lastPrinted>2013-08-16T10:18:00Z</cp:lastPrinted>
  <dcterms:created xsi:type="dcterms:W3CDTF">2017-03-14T06:24:00Z</dcterms:created>
  <dcterms:modified xsi:type="dcterms:W3CDTF">2017-03-14T06:24:00Z</dcterms:modified>
</cp:coreProperties>
</file>