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217957" w:rsidP="007605B6">
      <w:pPr>
        <w:jc w:val="center"/>
        <w:rPr>
          <w:b/>
          <w:sz w:val="46"/>
          <w:szCs w:val="46"/>
        </w:rPr>
      </w:pPr>
      <w:r>
        <w:rPr>
          <w:b/>
          <w:sz w:val="52"/>
          <w:szCs w:val="52"/>
        </w:rPr>
        <w:t xml:space="preserve">Construction of </w:t>
      </w:r>
      <w:r w:rsidR="007605B6">
        <w:rPr>
          <w:b/>
          <w:sz w:val="52"/>
          <w:szCs w:val="52"/>
        </w:rPr>
        <w:t>Accommodation</w:t>
      </w:r>
      <w:r>
        <w:rPr>
          <w:b/>
          <w:sz w:val="52"/>
          <w:szCs w:val="52"/>
        </w:rPr>
        <w:t xml:space="preserve"> Building</w:t>
      </w:r>
      <w:r w:rsidR="00AA3EA1" w:rsidRPr="00AA3EA1">
        <w:rPr>
          <w:b/>
          <w:sz w:val="52"/>
          <w:szCs w:val="52"/>
        </w:rPr>
        <w:t xml:space="preserve"> in R.Vandhoo</w:t>
      </w:r>
    </w:p>
    <w:p w:rsidR="00BF3B7D" w:rsidRDefault="00BF3B7D" w:rsidP="007605B6">
      <w:pPr>
        <w:tabs>
          <w:tab w:val="left" w:pos="720"/>
          <w:tab w:val="right" w:leader="dot" w:pos="8640"/>
        </w:tabs>
        <w:jc w:val="center"/>
        <w:rPr>
          <w:b/>
          <w:sz w:val="40"/>
          <w:szCs w:val="40"/>
        </w:rPr>
      </w:pPr>
      <w:r>
        <w:rPr>
          <w:b/>
          <w:sz w:val="40"/>
          <w:szCs w:val="40"/>
        </w:rPr>
        <w:t>IFB No.: 0</w:t>
      </w:r>
      <w:r w:rsidR="00D917F4">
        <w:rPr>
          <w:b/>
          <w:sz w:val="40"/>
          <w:szCs w:val="40"/>
        </w:rPr>
        <w:t>2</w:t>
      </w:r>
      <w:r w:rsidR="007605B6">
        <w:rPr>
          <w:b/>
          <w:sz w:val="40"/>
          <w:szCs w:val="40"/>
        </w:rPr>
        <w:t>6</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FC0981" w:rsidRDefault="00501FC5" w:rsidP="00FC0981">
      <w:pPr>
        <w:tabs>
          <w:tab w:val="left" w:pos="720"/>
          <w:tab w:val="right" w:leader="dot" w:pos="8640"/>
        </w:tabs>
        <w:jc w:val="center"/>
        <w:rPr>
          <w:b/>
          <w:sz w:val="32"/>
          <w:szCs w:val="32"/>
        </w:rPr>
      </w:pPr>
      <w:r w:rsidRPr="00501FC5">
        <w:rPr>
          <w:b/>
          <w:sz w:val="32"/>
          <w:szCs w:val="32"/>
        </w:rPr>
        <w:t>IDA Credit No.: 4427-MAL</w:t>
      </w:r>
    </w:p>
    <w:p w:rsidR="00BF3B7D" w:rsidRDefault="00BF3B7D" w:rsidP="007605B6">
      <w:pPr>
        <w:tabs>
          <w:tab w:val="left" w:pos="720"/>
          <w:tab w:val="right" w:leader="dot" w:pos="8640"/>
        </w:tabs>
        <w:jc w:val="center"/>
        <w:rPr>
          <w:b/>
          <w:sz w:val="32"/>
          <w:szCs w:val="32"/>
        </w:rPr>
      </w:pPr>
      <w:r>
        <w:rPr>
          <w:b/>
          <w:sz w:val="32"/>
          <w:szCs w:val="32"/>
        </w:rPr>
        <w:t xml:space="preserve">Issued on: </w:t>
      </w:r>
      <w:r w:rsidR="00AA3EA1">
        <w:rPr>
          <w:b/>
          <w:sz w:val="32"/>
          <w:szCs w:val="32"/>
        </w:rPr>
        <w:t>March</w:t>
      </w:r>
      <w:r w:rsidR="00217957">
        <w:rPr>
          <w:b/>
          <w:sz w:val="32"/>
          <w:szCs w:val="32"/>
        </w:rPr>
        <w:t xml:space="preserve"> </w:t>
      </w:r>
      <w:r w:rsidR="007605B6">
        <w:rPr>
          <w:b/>
          <w:sz w:val="32"/>
          <w:szCs w:val="32"/>
        </w:rPr>
        <w:t>23</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B8768F">
          <w:rPr>
            <w:noProof/>
            <w:webHidden/>
          </w:rPr>
          <w:t>3</w:t>
        </w:r>
        <w:r>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B8768F">
          <w:rPr>
            <w:webHidden/>
          </w:rPr>
          <w:t>4</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B8768F">
          <w:rPr>
            <w:webHidden/>
          </w:rPr>
          <w:t>27</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B8768F">
          <w:rPr>
            <w:webHidden/>
          </w:rPr>
          <w:t>30</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B8768F">
          <w:rPr>
            <w:webHidden/>
          </w:rPr>
          <w:t>41</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B8768F">
          <w:rPr>
            <w:webHidden/>
          </w:rPr>
          <w:t>66</w:t>
        </w:r>
        <w:r w:rsidR="0051627C">
          <w:rPr>
            <w:webHidden/>
          </w:rPr>
          <w:fldChar w:fldCharType="end"/>
        </w:r>
      </w:hyperlink>
    </w:p>
    <w:p w:rsidR="001B5586" w:rsidRDefault="003A744F"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B8768F">
          <w:rPr>
            <w:noProof/>
            <w:webHidden/>
          </w:rPr>
          <w:t>1</w:t>
        </w:r>
        <w:r w:rsidR="0051627C">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B8768F">
          <w:rPr>
            <w:webHidden/>
          </w:rPr>
          <w:t>1</w:t>
        </w:r>
        <w:r w:rsidR="0051627C">
          <w:rPr>
            <w:webHidden/>
          </w:rPr>
          <w:fldChar w:fldCharType="end"/>
        </w:r>
      </w:hyperlink>
    </w:p>
    <w:p w:rsidR="001B5586" w:rsidRDefault="003A744F"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B8768F">
          <w:rPr>
            <w:noProof/>
            <w:webHidden/>
          </w:rPr>
          <w:t>3</w:t>
        </w:r>
        <w:r w:rsidR="0051627C">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B8768F">
          <w:rPr>
            <w:webHidden/>
          </w:rPr>
          <w:t>4</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B8768F">
          <w:rPr>
            <w:webHidden/>
          </w:rPr>
          <w:t>29</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B8768F">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B8768F">
          <w:rPr>
            <w:noProof/>
            <w:webHidden/>
          </w:rPr>
          <w:t>6</w:t>
        </w:r>
        <w:r>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B8768F">
          <w:rPr>
            <w:webHidden/>
          </w:rPr>
          <w:t>6</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B8768F">
          <w:rPr>
            <w:webHidden/>
          </w:rPr>
          <w:t>6</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B8768F">
          <w:rPr>
            <w:webHidden/>
          </w:rPr>
          <w:t>6</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B8768F">
          <w:rPr>
            <w:webHidden/>
          </w:rPr>
          <w:t>7</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B8768F">
          <w:rPr>
            <w:webHidden/>
          </w:rPr>
          <w:t>9</w:t>
        </w:r>
        <w:r w:rsidR="0051627C">
          <w:rPr>
            <w:webHidden/>
          </w:rPr>
          <w:fldChar w:fldCharType="end"/>
        </w:r>
      </w:hyperlink>
    </w:p>
    <w:p w:rsidR="001B5586" w:rsidRDefault="003A744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B8768F">
          <w:rPr>
            <w:noProof/>
            <w:webHidden/>
          </w:rPr>
          <w:t>9</w:t>
        </w:r>
        <w:r w:rsidR="0051627C">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B8768F">
          <w:rPr>
            <w:webHidden/>
          </w:rPr>
          <w:t>9</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B8768F">
          <w:rPr>
            <w:webHidden/>
          </w:rPr>
          <w:t>10</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B8768F">
          <w:rPr>
            <w:webHidden/>
          </w:rPr>
          <w:t>11</w:t>
        </w:r>
        <w:r w:rsidR="0051627C">
          <w:rPr>
            <w:webHidden/>
          </w:rPr>
          <w:fldChar w:fldCharType="end"/>
        </w:r>
      </w:hyperlink>
    </w:p>
    <w:p w:rsidR="001B5586" w:rsidRDefault="003A744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B8768F">
          <w:rPr>
            <w:noProof/>
            <w:webHidden/>
          </w:rPr>
          <w:t>11</w:t>
        </w:r>
        <w:r w:rsidR="0051627C">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B8768F">
          <w:rPr>
            <w:webHidden/>
          </w:rPr>
          <w:t>11</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B8768F">
          <w:rPr>
            <w:webHidden/>
          </w:rPr>
          <w:t>11</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B8768F">
          <w:rPr>
            <w:webHidden/>
          </w:rPr>
          <w:t>12</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B8768F">
          <w:rPr>
            <w:webHidden/>
          </w:rPr>
          <w:t>12</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B8768F">
          <w:rPr>
            <w:webHidden/>
          </w:rPr>
          <w:t>12</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B8768F">
          <w:rPr>
            <w:webHidden/>
          </w:rPr>
          <w:t>13</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B8768F">
          <w:rPr>
            <w:webHidden/>
          </w:rPr>
          <w:t>14</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B8768F">
          <w:rPr>
            <w:webHidden/>
          </w:rPr>
          <w:t>14</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B8768F">
          <w:rPr>
            <w:webHidden/>
          </w:rPr>
          <w:t>14</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B8768F">
          <w:rPr>
            <w:webHidden/>
          </w:rPr>
          <w:t>14</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B8768F">
          <w:rPr>
            <w:webHidden/>
          </w:rPr>
          <w:t>15</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B8768F">
          <w:rPr>
            <w:webHidden/>
          </w:rPr>
          <w:t>17</w:t>
        </w:r>
        <w:r w:rsidR="0051627C">
          <w:rPr>
            <w:webHidden/>
          </w:rPr>
          <w:fldChar w:fldCharType="end"/>
        </w:r>
      </w:hyperlink>
    </w:p>
    <w:p w:rsidR="001B5586" w:rsidRDefault="003A744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B8768F">
          <w:rPr>
            <w:noProof/>
            <w:webHidden/>
          </w:rPr>
          <w:t>17</w:t>
        </w:r>
        <w:r w:rsidR="0051627C">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B8768F">
          <w:rPr>
            <w:webHidden/>
          </w:rPr>
          <w:t>17</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B8768F">
          <w:rPr>
            <w:webHidden/>
          </w:rPr>
          <w:t>18</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B8768F">
          <w:rPr>
            <w:webHidden/>
          </w:rPr>
          <w:t>18</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B8768F">
          <w:rPr>
            <w:webHidden/>
          </w:rPr>
          <w:t>18</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B8768F">
          <w:rPr>
            <w:webHidden/>
          </w:rPr>
          <w:t>18</w:t>
        </w:r>
        <w:r w:rsidR="0051627C">
          <w:rPr>
            <w:webHidden/>
          </w:rPr>
          <w:fldChar w:fldCharType="end"/>
        </w:r>
      </w:hyperlink>
    </w:p>
    <w:p w:rsidR="001B5586" w:rsidRDefault="003A744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B8768F">
          <w:rPr>
            <w:noProof/>
            <w:webHidden/>
          </w:rPr>
          <w:t>19</w:t>
        </w:r>
        <w:r w:rsidR="0051627C">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B8768F">
          <w:rPr>
            <w:webHidden/>
          </w:rPr>
          <w:t>19</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B8768F">
          <w:rPr>
            <w:webHidden/>
          </w:rPr>
          <w:t>20</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B8768F">
          <w:rPr>
            <w:webHidden/>
          </w:rPr>
          <w:t>20</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B8768F">
          <w:rPr>
            <w:webHidden/>
          </w:rPr>
          <w:t>20</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B8768F">
          <w:rPr>
            <w:webHidden/>
          </w:rPr>
          <w:t>21</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B8768F">
          <w:rPr>
            <w:webHidden/>
          </w:rPr>
          <w:t>21</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B8768F">
          <w:rPr>
            <w:webHidden/>
          </w:rPr>
          <w:t>22</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B8768F">
          <w:rPr>
            <w:webHidden/>
          </w:rPr>
          <w:t>22</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B8768F">
          <w:rPr>
            <w:webHidden/>
          </w:rPr>
          <w:t>22</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B8768F">
          <w:rPr>
            <w:webHidden/>
          </w:rPr>
          <w:t>22</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B8768F">
          <w:rPr>
            <w:webHidden/>
          </w:rPr>
          <w:t>23</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B8768F">
          <w:rPr>
            <w:webHidden/>
          </w:rPr>
          <w:t>23</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B8768F">
          <w:rPr>
            <w:webHidden/>
          </w:rPr>
          <w:t>24</w:t>
        </w:r>
        <w:r w:rsidR="0051627C">
          <w:rPr>
            <w:webHidden/>
          </w:rPr>
          <w:fldChar w:fldCharType="end"/>
        </w:r>
      </w:hyperlink>
    </w:p>
    <w:p w:rsidR="001B5586" w:rsidRDefault="003A744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B8768F">
          <w:rPr>
            <w:noProof/>
            <w:webHidden/>
          </w:rPr>
          <w:t>24</w:t>
        </w:r>
        <w:r w:rsidR="0051627C">
          <w:rPr>
            <w:noProof/>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B8768F">
          <w:rPr>
            <w:webHidden/>
          </w:rPr>
          <w:t>24</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B8768F">
          <w:rPr>
            <w:webHidden/>
          </w:rPr>
          <w:t>24</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B8768F">
          <w:rPr>
            <w:webHidden/>
          </w:rPr>
          <w:t>26</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B8768F">
          <w:rPr>
            <w:webHidden/>
          </w:rPr>
          <w:t>26</w:t>
        </w:r>
        <w:r w:rsidR="0051627C">
          <w:rPr>
            <w:webHidden/>
          </w:rPr>
          <w:fldChar w:fldCharType="end"/>
        </w:r>
      </w:hyperlink>
    </w:p>
    <w:p w:rsidR="001B5586" w:rsidRDefault="003A744F"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B8768F">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r w:rsidRPr="00EC12FE">
              <w:rPr>
                <w:rStyle w:val="StyleHeader2-SubClausesBoldChar"/>
              </w:rPr>
              <w:t>specified in the Bid Data Sheet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“day”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r w:rsidRPr="00EC12FE">
              <w:t>participates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r w:rsidRPr="00EC12FE">
              <w:rPr>
                <w:szCs w:val="24"/>
              </w:rPr>
              <w:t>a</w:t>
            </w:r>
            <w:r w:rsidR="007B586E" w:rsidRPr="00EC12FE">
              <w:rPr>
                <w:szCs w:val="24"/>
              </w:rPr>
              <w:t xml:space="preserve">ny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 xml:space="preserve">The currency(ies) of the bid </w:t>
            </w:r>
            <w:r w:rsidR="009E7D71" w:rsidRPr="00EC12FE">
              <w:t xml:space="preserve">and the currency(ies)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r w:rsidRPr="00EC12FE">
              <w:rPr>
                <w:rStyle w:val="StyleHeader2-SubClausesBoldChar"/>
              </w:rPr>
              <w:t>specified in the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r w:rsidRPr="00EC12FE">
              <w:rPr>
                <w:bCs/>
                <w:szCs w:val="24"/>
              </w:rPr>
              <w:t xml:space="preserve">another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r w:rsidRPr="00EC12FE">
              <w:rPr>
                <w:rFonts w:cs="Times New Roman"/>
              </w:rPr>
              <w:t>fro</w:t>
            </w:r>
            <w:r w:rsidRPr="00EC12FE">
              <w:rPr>
                <w:rFonts w:cs="Times New Roman"/>
                <w:bCs/>
              </w:rPr>
              <w:t>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sign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furnish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t>bear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t xml:space="preserve">received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t>affect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t xml:space="preserve">limit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r w:rsidR="00F9786A">
              <w:rPr>
                <w:szCs w:val="24"/>
              </w:rPr>
              <w:t>admeadurement</w:t>
            </w:r>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 xml:space="preserve">For evaluation and comparison purposes, the currency(ies)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for admeasurement contracts</w:t>
            </w:r>
            <w:r w:rsidR="00F9786A">
              <w:rPr>
                <w:szCs w:val="24"/>
              </w:rPr>
              <w:t>,</w:t>
            </w:r>
            <w:r w:rsidRPr="00EC12FE">
              <w:rPr>
                <w:szCs w:val="24"/>
              </w:rPr>
              <w:t xml:space="preserve"> but including Daywork</w:t>
            </w:r>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r w:rsidRPr="00EC12FE">
              <w:rPr>
                <w:rFonts w:cs="Times New Roman"/>
                <w:spacing w:val="-4"/>
              </w:rPr>
              <w:t>name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DC79E8">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3A744F">
              <w:rPr>
                <w:b/>
                <w:i/>
                <w:lang w:val="en-GB"/>
              </w:rPr>
              <w:t>76</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7605B6">
            <w:pPr>
              <w:tabs>
                <w:tab w:val="right" w:pos="7272"/>
              </w:tabs>
              <w:spacing w:after="160"/>
            </w:pPr>
            <w:r w:rsidRPr="00EC12FE">
              <w:t xml:space="preserve">The name of the bidding process is: </w:t>
            </w:r>
            <w:r w:rsidR="00217957">
              <w:rPr>
                <w:b/>
                <w:i/>
                <w:lang w:val="en-GB"/>
              </w:rPr>
              <w:t xml:space="preserve">Construction of </w:t>
            </w:r>
            <w:r w:rsidR="007605B6">
              <w:rPr>
                <w:b/>
                <w:i/>
                <w:lang w:val="en-GB"/>
              </w:rPr>
              <w:t>Accommodation</w:t>
            </w:r>
            <w:r w:rsidR="00217957">
              <w:rPr>
                <w:b/>
                <w:i/>
                <w:lang w:val="en-GB"/>
              </w:rPr>
              <w:t xml:space="preserve"> Building</w:t>
            </w:r>
            <w:r w:rsidR="0072781D" w:rsidRPr="0072781D">
              <w:rPr>
                <w:b/>
                <w:i/>
                <w:lang w:val="en-GB"/>
              </w:rPr>
              <w:t xml:space="preserve"> in R.Vandhoo</w:t>
            </w:r>
          </w:p>
          <w:p w:rsidR="00030555" w:rsidRDefault="007B586E" w:rsidP="007605B6">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217957">
              <w:rPr>
                <w:b/>
                <w:i/>
                <w:lang w:val="en-GB"/>
              </w:rPr>
              <w:t>2</w:t>
            </w:r>
            <w:r w:rsidR="007605B6">
              <w:rPr>
                <w:b/>
                <w:i/>
                <w:lang w:val="en-GB"/>
              </w:rPr>
              <w:t>6</w:t>
            </w:r>
            <w:r w:rsidR="006B423C" w:rsidRPr="006B423C">
              <w:rPr>
                <w:b/>
                <w:i/>
                <w:lang w:val="en-GB"/>
              </w:rPr>
              <w:t>/</w:t>
            </w:r>
            <w:r w:rsidR="000C3B0F">
              <w:rPr>
                <w:b/>
                <w:i/>
                <w:lang w:val="en-GB"/>
              </w:rPr>
              <w:t>4427-MAL</w:t>
            </w:r>
          </w:p>
          <w:p w:rsidR="00016EBA" w:rsidRPr="006B423C" w:rsidRDefault="003A744F" w:rsidP="00FA419D">
            <w:pPr>
              <w:tabs>
                <w:tab w:val="right" w:pos="7272"/>
              </w:tabs>
              <w:spacing w:after="160"/>
              <w:ind w:left="5040"/>
            </w:pPr>
            <w:r>
              <w:rPr>
                <w:b/>
                <w:i/>
                <w:lang w:val="en-GB"/>
              </w:rPr>
              <w:t>TES</w:t>
            </w:r>
            <w:r w:rsidR="00016EBA">
              <w:rPr>
                <w:b/>
                <w:i/>
                <w:lang w:val="en-GB"/>
              </w:rPr>
              <w:t>/20</w:t>
            </w:r>
            <w:r w:rsidR="00A35560">
              <w:rPr>
                <w:b/>
                <w:i/>
                <w:lang w:val="en-GB"/>
              </w:rPr>
              <w:t>15</w:t>
            </w:r>
            <w:r w:rsidR="00016EBA">
              <w:rPr>
                <w:b/>
                <w:i/>
                <w:lang w:val="en-GB"/>
              </w:rPr>
              <w:t>/</w:t>
            </w:r>
            <w:r w:rsidR="00A35560">
              <w:rPr>
                <w:b/>
                <w:i/>
                <w:lang w:val="en-GB"/>
              </w:rPr>
              <w:t>W-</w:t>
            </w:r>
            <w:r>
              <w:rPr>
                <w:b/>
                <w:i/>
                <w:lang w:val="en-GB"/>
              </w:rPr>
              <w:t>55</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3A744F" w:rsidRDefault="006134A0" w:rsidP="00FA419D">
            <w:pPr>
              <w:tabs>
                <w:tab w:val="right" w:pos="7254"/>
              </w:tabs>
              <w:spacing w:after="60"/>
              <w:ind w:left="720"/>
              <w:rPr>
                <w:b/>
                <w:i/>
              </w:rPr>
            </w:pPr>
            <w:r w:rsidRPr="003A744F">
              <w:rPr>
                <w:b/>
                <w:i/>
              </w:rPr>
              <w:t>M</w:t>
            </w:r>
            <w:r w:rsidR="00A35560" w:rsidRPr="003A744F">
              <w:rPr>
                <w:b/>
                <w:i/>
              </w:rPr>
              <w:t>r</w:t>
            </w:r>
            <w:r w:rsidR="006B423C" w:rsidRPr="003A744F">
              <w:rPr>
                <w:b/>
                <w:i/>
              </w:rPr>
              <w:t xml:space="preserve">. </w:t>
            </w:r>
            <w:r w:rsidR="00FA419D" w:rsidRPr="003A744F">
              <w:rPr>
                <w:b/>
                <w:i/>
              </w:rPr>
              <w:t>Hussain Hameem</w:t>
            </w:r>
          </w:p>
          <w:p w:rsidR="006B423C" w:rsidRPr="00EE5FA0" w:rsidRDefault="00FA419D" w:rsidP="006134A0">
            <w:pPr>
              <w:tabs>
                <w:tab w:val="right" w:pos="7254"/>
              </w:tabs>
              <w:spacing w:after="60"/>
              <w:ind w:left="720"/>
              <w:rPr>
                <w:b/>
                <w:i/>
              </w:rPr>
            </w:pPr>
            <w:r w:rsidRPr="003A744F">
              <w:rPr>
                <w:b/>
                <w:i/>
              </w:rPr>
              <w:t xml:space="preserve">Senior </w:t>
            </w:r>
            <w:r w:rsidR="006B423C" w:rsidRPr="003A744F">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r w:rsidRPr="00EE5FA0">
              <w:rPr>
                <w:b/>
                <w:i/>
              </w:rPr>
              <w:t>Ameenee Magu</w:t>
            </w:r>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713CBD">
            <w:pPr>
              <w:tabs>
                <w:tab w:val="right" w:pos="7254"/>
              </w:tabs>
              <w:spacing w:after="60"/>
              <w:ind w:left="720"/>
              <w:rPr>
                <w:b/>
                <w:i/>
              </w:rPr>
            </w:pPr>
            <w:r w:rsidRPr="00EE5FA0">
              <w:rPr>
                <w:b/>
                <w:i/>
              </w:rPr>
              <w:t xml:space="preserve">Tel: (960) </w:t>
            </w:r>
            <w:r w:rsidRPr="003A744F">
              <w:rPr>
                <w:b/>
                <w:i/>
              </w:rPr>
              <w:t>3349</w:t>
            </w:r>
            <w:r w:rsidR="00713CBD" w:rsidRPr="003A744F">
              <w:rPr>
                <w:b/>
                <w:i/>
              </w:rPr>
              <w:t>203</w:t>
            </w:r>
            <w:r w:rsidRPr="003A744F">
              <w:rPr>
                <w:b/>
                <w:i/>
              </w:rPr>
              <w:t>,</w:t>
            </w:r>
            <w:r w:rsidRPr="00EE5FA0">
              <w:rPr>
                <w:b/>
                <w:i/>
              </w:rPr>
              <w:t xml:space="preserve">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3A744F">
            <w:pPr>
              <w:tabs>
                <w:tab w:val="right" w:pos="7254"/>
              </w:tabs>
              <w:spacing w:after="60"/>
              <w:ind w:left="720"/>
              <w:rPr>
                <w:i/>
                <w:color w:val="0070C0"/>
                <w:u w:val="single"/>
              </w:rPr>
            </w:pPr>
            <w:r w:rsidRPr="00EE5FA0">
              <w:rPr>
                <w:b/>
                <w:i/>
              </w:rPr>
              <w:t>E-Mail:</w:t>
            </w:r>
            <w:r w:rsidRPr="00AF6143">
              <w:t xml:space="preserve"> </w:t>
            </w:r>
            <w:hyperlink r:id="rId18" w:history="1">
              <w:r w:rsidR="003A744F" w:rsidRPr="00A81829">
                <w:rPr>
                  <w:rStyle w:val="Hyperlink"/>
                  <w:i/>
                </w:rPr>
                <w:t>hussain.hameem@finance.gov.mv</w:t>
              </w:r>
            </w:hyperlink>
          </w:p>
          <w:p w:rsidR="003A744F" w:rsidRDefault="003A744F" w:rsidP="006134A0">
            <w:pPr>
              <w:tabs>
                <w:tab w:val="right" w:pos="7254"/>
              </w:tabs>
              <w:spacing w:after="60"/>
              <w:ind w:left="720"/>
            </w:pPr>
            <w:r>
              <w:rPr>
                <w:b/>
                <w:i/>
              </w:rPr>
              <w:t>Copy to</w:t>
            </w:r>
            <w:r w:rsidRPr="00EE5FA0">
              <w:rPr>
                <w:b/>
                <w:i/>
              </w:rPr>
              <w:t>:</w:t>
            </w:r>
            <w:r w:rsidRPr="00AF6143">
              <w:t xml:space="preserve"> </w:t>
            </w:r>
            <w:hyperlink r:id="rId19" w:history="1">
              <w:r w:rsidRPr="00AF6143">
                <w:rPr>
                  <w:i/>
                  <w:color w:val="0070C0"/>
                  <w:u w:val="single"/>
                </w:rPr>
                <w:t>tender@finance.gov.mv</w:t>
              </w:r>
            </w:hyperlink>
          </w:p>
          <w:p w:rsidR="006B423C" w:rsidRDefault="006B423C" w:rsidP="006134A0">
            <w:pPr>
              <w:tabs>
                <w:tab w:val="right" w:pos="7254"/>
              </w:tabs>
            </w:pPr>
          </w:p>
          <w:p w:rsidR="007B586E" w:rsidRPr="00EC12FE" w:rsidRDefault="007B586E" w:rsidP="00A35560">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A35560">
              <w:rPr>
                <w:b/>
                <w:i/>
              </w:rPr>
              <w:t>7</w:t>
            </w:r>
            <w:r w:rsidR="006B423C">
              <w:rPr>
                <w:b/>
                <w:i/>
              </w:rPr>
              <w:t xml:space="preserve"> Days before the Bid Openi</w:t>
            </w:r>
            <w:r w:rsidR="0025005E">
              <w:rPr>
                <w:b/>
                <w:i/>
              </w:rPr>
              <w:t>ng</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A Pre-Bid meeting </w:t>
            </w:r>
            <w:r w:rsidR="006B423C">
              <w:rPr>
                <w:b/>
                <w:i/>
                <w:lang w:val="en-GB"/>
              </w:rPr>
              <w:t>shall</w:t>
            </w:r>
            <w:r w:rsidRPr="00EC12FE">
              <w:t xml:space="preserve"> take place. Pre-Bid meeting will take place at the following date, time and place:</w:t>
            </w:r>
          </w:p>
          <w:p w:rsidR="00AA7ABE" w:rsidRPr="00EC12FE" w:rsidRDefault="00AA7ABE" w:rsidP="007605B6">
            <w:pPr>
              <w:tabs>
                <w:tab w:val="right" w:pos="7254"/>
              </w:tabs>
              <w:spacing w:after="120"/>
              <w:rPr>
                <w:i/>
              </w:rPr>
            </w:pPr>
            <w:r>
              <w:t>Date</w:t>
            </w:r>
            <w:r w:rsidRPr="00EC12FE">
              <w:t xml:space="preserve">: </w:t>
            </w:r>
            <w:r w:rsidR="007605B6">
              <w:rPr>
                <w:b/>
                <w:i/>
                <w:lang w:val="en-GB"/>
              </w:rPr>
              <w:t>April 01</w:t>
            </w:r>
            <w:r>
              <w:rPr>
                <w:b/>
                <w:i/>
                <w:lang w:val="en-GB"/>
              </w:rPr>
              <w:t>, 201</w:t>
            </w:r>
            <w:r w:rsidR="00A35560">
              <w:rPr>
                <w:b/>
                <w:i/>
                <w:lang w:val="en-GB"/>
              </w:rPr>
              <w:t>5</w:t>
            </w:r>
          </w:p>
          <w:p w:rsidR="00AA7ABE" w:rsidRPr="00EC12FE" w:rsidRDefault="00AA7ABE" w:rsidP="007605B6">
            <w:pPr>
              <w:tabs>
                <w:tab w:val="right" w:pos="7254"/>
              </w:tabs>
              <w:spacing w:after="120"/>
              <w:rPr>
                <w:i/>
              </w:rPr>
            </w:pPr>
            <w:r w:rsidRPr="00EC12FE">
              <w:t xml:space="preserve">Time: </w:t>
            </w:r>
            <w:r w:rsidRPr="007605B6">
              <w:rPr>
                <w:b/>
                <w:i/>
                <w:lang w:val="en-GB"/>
              </w:rPr>
              <w:t>1</w:t>
            </w:r>
            <w:r w:rsidR="007605B6" w:rsidRPr="007605B6">
              <w:rPr>
                <w:b/>
                <w:i/>
                <w:lang w:val="en-GB"/>
              </w:rPr>
              <w:t>0</w:t>
            </w:r>
            <w:r w:rsidRPr="007605B6">
              <w:rPr>
                <w:b/>
                <w:i/>
                <w:lang w:val="en-GB"/>
              </w:rPr>
              <w:t>00 H</w:t>
            </w:r>
            <w:r w:rsidRPr="00AA7ABE">
              <w:rPr>
                <w:b/>
                <w:i/>
                <w:lang w:val="en-GB"/>
              </w:rPr>
              <w:t>rs</w:t>
            </w:r>
          </w:p>
          <w:p w:rsidR="007B586E" w:rsidRPr="009A305D" w:rsidRDefault="007B586E" w:rsidP="009A305D">
            <w:pPr>
              <w:tabs>
                <w:tab w:val="right" w:pos="7254"/>
              </w:tabs>
              <w:spacing w:after="120"/>
              <w:rPr>
                <w:i/>
              </w:rPr>
            </w:pPr>
            <w:r w:rsidRPr="00EC12FE">
              <w:t xml:space="preserve">Place: </w:t>
            </w:r>
            <w:r w:rsidR="00AA7ABE" w:rsidRPr="00AA7ABE">
              <w:rPr>
                <w:b/>
                <w:i/>
                <w:lang w:val="en-GB"/>
              </w:rPr>
              <w:t>Tender Evaluation Section / Ministry of Finance and Treasury</w:t>
            </w:r>
          </w:p>
        </w:tc>
      </w:tr>
    </w:tbl>
    <w:p w:rsidR="009A305D" w:rsidRDefault="009A305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The Bidder shall submit with its bid the following additional documents:</w:t>
            </w:r>
            <w:r w:rsidRPr="00EC12FE">
              <w:rPr>
                <w:b/>
              </w:rPr>
              <w:t xml:space="preserve"> </w:t>
            </w:r>
            <w:r w:rsidR="000026E5">
              <w:rPr>
                <w:b/>
                <w:i/>
              </w:rPr>
              <w:t>None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605B6">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7605B6">
              <w:rPr>
                <w:b/>
                <w:i/>
                <w:iCs/>
              </w:rPr>
              <w:t>20</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pPr>
            <w:r w:rsidRPr="00EC12FE">
              <w:t xml:space="preserve">In addition to the original of the bid, the number of copies is: </w:t>
            </w:r>
            <w:r w:rsidR="00F16E44">
              <w:rPr>
                <w:b/>
                <w:i/>
                <w:lang w:val="en-GB"/>
              </w:rPr>
              <w:t>Two</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hmed Mujthaba</w:t>
            </w:r>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r w:rsidRPr="00EE5FA0">
              <w:rPr>
                <w:b/>
                <w:i/>
              </w:rPr>
              <w:t>Ameenee Magu</w:t>
            </w:r>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713CBD">
            <w:pPr>
              <w:tabs>
                <w:tab w:val="right" w:pos="7254"/>
              </w:tabs>
              <w:spacing w:after="60"/>
              <w:ind w:left="720"/>
              <w:rPr>
                <w:b/>
                <w:i/>
              </w:rPr>
            </w:pPr>
            <w:r w:rsidRPr="00EE5FA0">
              <w:rPr>
                <w:b/>
                <w:i/>
              </w:rPr>
              <w:t xml:space="preserve">Tel: (960) </w:t>
            </w:r>
            <w:r w:rsidRPr="003A744F">
              <w:rPr>
                <w:b/>
                <w:i/>
              </w:rPr>
              <w:t>3349</w:t>
            </w:r>
            <w:r w:rsidR="00713CBD" w:rsidRPr="003A744F">
              <w:rPr>
                <w:b/>
                <w:i/>
              </w:rPr>
              <w:t>203</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7605B6">
            <w:pPr>
              <w:tabs>
                <w:tab w:val="right" w:pos="7254"/>
              </w:tabs>
              <w:spacing w:after="120"/>
              <w:rPr>
                <w:i/>
              </w:rPr>
            </w:pPr>
            <w:r>
              <w:t>Date</w:t>
            </w:r>
            <w:r w:rsidRPr="00EC12FE">
              <w:t xml:space="preserve">: </w:t>
            </w:r>
            <w:r w:rsidR="007605B6">
              <w:rPr>
                <w:b/>
                <w:i/>
                <w:lang w:val="en-GB"/>
              </w:rPr>
              <w:t>April 13</w:t>
            </w:r>
            <w:r>
              <w:rPr>
                <w:b/>
                <w:i/>
                <w:lang w:val="en-GB"/>
              </w:rPr>
              <w:t>, 201</w:t>
            </w:r>
            <w:r w:rsidR="0073679F">
              <w:rPr>
                <w:b/>
                <w:i/>
                <w:lang w:val="en-GB"/>
              </w:rPr>
              <w:t>5</w:t>
            </w:r>
          </w:p>
          <w:p w:rsidR="00B530A2" w:rsidRPr="00B530A2" w:rsidRDefault="00B530A2" w:rsidP="007605B6">
            <w:pPr>
              <w:tabs>
                <w:tab w:val="right" w:pos="7254"/>
              </w:tabs>
              <w:spacing w:after="120"/>
              <w:rPr>
                <w:i/>
              </w:rPr>
            </w:pPr>
            <w:r w:rsidRPr="00EC12FE">
              <w:t xml:space="preserve">Time: </w:t>
            </w:r>
            <w:r w:rsidRPr="00AA7ABE">
              <w:rPr>
                <w:b/>
                <w:i/>
                <w:lang w:val="en-GB"/>
              </w:rPr>
              <w:t>1</w:t>
            </w:r>
            <w:r w:rsidR="007605B6">
              <w:rPr>
                <w:b/>
                <w:i/>
                <w:lang w:val="en-GB"/>
              </w:rPr>
              <w:t>0</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r w:rsidRPr="00EE5FA0">
              <w:rPr>
                <w:b/>
                <w:i/>
              </w:rPr>
              <w:t>Ameenee Magu</w:t>
            </w:r>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65DD8">
            <w:pPr>
              <w:tabs>
                <w:tab w:val="right" w:pos="7254"/>
              </w:tabs>
              <w:spacing w:after="120"/>
              <w:rPr>
                <w:bCs/>
              </w:rPr>
            </w:pPr>
            <w:r w:rsidRPr="00EC12FE">
              <w:rPr>
                <w:bCs/>
              </w:rPr>
              <w:t>The Adjudicator proposed by the Employer is</w:t>
            </w:r>
            <w:r w:rsidRPr="00EC12FE">
              <w:rPr>
                <w:b/>
                <w:bCs/>
                <w:i/>
              </w:rPr>
              <w:t xml:space="preserve">: </w:t>
            </w:r>
            <w:r w:rsidR="0028633C">
              <w:rPr>
                <w:b/>
                <w:bCs/>
                <w:i/>
              </w:rPr>
              <w:t>National Tender Board</w:t>
            </w:r>
            <w:r w:rsidRPr="00EC12FE">
              <w:rPr>
                <w:bCs/>
              </w:rPr>
              <w:t>.</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br w:type="page"/>
      </w:r>
    </w:p>
    <w:p w:rsidR="007B586E" w:rsidRDefault="007B586E">
      <w:pPr>
        <w:pStyle w:val="Subtitle"/>
        <w:spacing w:after="120"/>
        <w:rPr>
          <w:rFonts w:cs="Arial"/>
        </w:rPr>
      </w:pPr>
      <w:r w:rsidRPr="00EC12FE">
        <w:rPr>
          <w:rFonts w:cs="Arial"/>
        </w:rPr>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2B3CE5">
          <w:rPr>
            <w:noProof/>
            <w:webHidden/>
          </w:rPr>
          <w:t>32</w:t>
        </w:r>
        <w:r>
          <w:rPr>
            <w:noProof/>
            <w:webHidden/>
          </w:rPr>
          <w:fldChar w:fldCharType="end"/>
        </w:r>
      </w:hyperlink>
    </w:p>
    <w:p w:rsidR="003531F4" w:rsidRDefault="003A744F"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2B3CE5">
          <w:rPr>
            <w:noProof/>
            <w:webHidden/>
          </w:rPr>
          <w:t>32</w:t>
        </w:r>
        <w:r w:rsidR="0051627C">
          <w:rPr>
            <w:noProof/>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2B3CE5">
          <w:rPr>
            <w:webHidden/>
          </w:rPr>
          <w:t>32</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2B3CE5">
          <w:rPr>
            <w:webHidden/>
          </w:rPr>
          <w:t>32</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2B3CE5">
          <w:rPr>
            <w:webHidden/>
          </w:rPr>
          <w:t>32</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2B3CE5">
          <w:rPr>
            <w:webHidden/>
          </w:rPr>
          <w:t>32</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2B3CE5">
          <w:rPr>
            <w:webHidden/>
          </w:rPr>
          <w:t>32</w:t>
        </w:r>
        <w:r w:rsidR="0051627C">
          <w:rPr>
            <w:webHidden/>
          </w:rPr>
          <w:fldChar w:fldCharType="end"/>
        </w:r>
      </w:hyperlink>
    </w:p>
    <w:p w:rsidR="003531F4" w:rsidRDefault="003A744F"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2B3CE5">
          <w:rPr>
            <w:noProof/>
            <w:webHidden/>
          </w:rPr>
          <w:t>33</w:t>
        </w:r>
        <w:r w:rsidR="0051627C">
          <w:rPr>
            <w:noProof/>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2B3CE5">
          <w:rPr>
            <w:webHidden/>
          </w:rPr>
          <w:t>33</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2B3CE5">
          <w:rPr>
            <w:webHidden/>
          </w:rPr>
          <w:t>34</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2B3CE5">
          <w:rPr>
            <w:webHidden/>
          </w:rPr>
          <w:t>36</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2B3CE5">
          <w:rPr>
            <w:webHidden/>
          </w:rPr>
          <w:t>38</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2B3CE5">
          <w:rPr>
            <w:webHidden/>
          </w:rPr>
          <w:t>40</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2B3CE5">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br w:type="page"/>
            </w:r>
            <w:r>
              <w:rPr>
                <w:b w:val="0"/>
                <w:bCs w:val="0"/>
              </w:rPr>
              <w:br w:type="page"/>
            </w:r>
            <w:bookmarkStart w:id="400" w:name="_Toc398122925"/>
            <w:r w:rsidRPr="00EC12FE">
              <w:t>2. Historical Contract Non-Performance</w:t>
            </w:r>
            <w:bookmarkEnd w:id="399"/>
            <w:bookmarkEnd w:id="400"/>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t>3. Financial Situation</w:t>
            </w:r>
            <w:bookmarkEnd w:id="401"/>
            <w:r w:rsidRPr="00EC12FE">
              <w:t xml:space="preserve"> and Performance</w:t>
            </w:r>
            <w:bookmarkEnd w:id="402"/>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523C8C">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523C8C">
              <w:rPr>
                <w:rFonts w:ascii="Arial" w:hAnsi="Arial" w:cs="Arial"/>
                <w:b/>
                <w:i/>
                <w:sz w:val="19"/>
                <w:szCs w:val="19"/>
              </w:rPr>
              <w:t>1,250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Construction Turnover</w:t>
            </w:r>
          </w:p>
        </w:tc>
        <w:tc>
          <w:tcPr>
            <w:tcW w:w="1183" w:type="pct"/>
            <w:gridSpan w:val="2"/>
          </w:tcPr>
          <w:p w:rsidR="003531F4" w:rsidRPr="002B244E" w:rsidRDefault="003531F4" w:rsidP="00523C8C">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Minimum average annual construction turnover of </w:t>
            </w:r>
            <w:r w:rsidRPr="002B244E">
              <w:rPr>
                <w:rFonts w:ascii="Arial" w:hAnsi="Arial" w:cs="Arial"/>
                <w:b/>
                <w:i/>
                <w:sz w:val="19"/>
                <w:szCs w:val="19"/>
              </w:rPr>
              <w:t xml:space="preserve">MVR </w:t>
            </w:r>
            <w:r w:rsidR="00523C8C">
              <w:rPr>
                <w:rFonts w:ascii="Arial" w:hAnsi="Arial" w:cs="Arial"/>
                <w:b/>
                <w:i/>
                <w:sz w:val="19"/>
                <w:szCs w:val="19"/>
              </w:rPr>
              <w:t>2</w:t>
            </w:r>
            <w:r w:rsidRPr="002B244E">
              <w:rPr>
                <w:rFonts w:ascii="Arial" w:hAnsi="Arial" w:cs="Arial"/>
                <w:b/>
                <w:i/>
                <w:sz w:val="19"/>
                <w:szCs w:val="19"/>
              </w:rPr>
              <w:t>,</w:t>
            </w:r>
            <w:r w:rsidR="00217957">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t>4. Experience</w:t>
            </w:r>
            <w:bookmarkEnd w:id="403"/>
            <w:bookmarkEnd w:id="404"/>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523C8C">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11"/>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002732CA" w:rsidRPr="002732CA">
              <w:rPr>
                <w:rFonts w:ascii="Arial" w:hAnsi="Arial" w:cs="Arial"/>
                <w:sz w:val="20"/>
                <w:szCs w:val="20"/>
                <w:vertAlign w:val="superscript"/>
              </w:rPr>
              <w:t>11</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217957">
              <w:rPr>
                <w:rFonts w:ascii="Arial" w:hAnsi="Arial" w:cs="Arial"/>
                <w:b/>
                <w:i/>
                <w:sz w:val="20"/>
                <w:szCs w:val="20"/>
              </w:rPr>
              <w:t>1</w:t>
            </w:r>
            <w:r w:rsidRPr="003D623B">
              <w:rPr>
                <w:rFonts w:ascii="Arial" w:hAnsi="Arial" w:cs="Arial"/>
                <w:b/>
                <w:i/>
                <w:sz w:val="20"/>
                <w:szCs w:val="20"/>
              </w:rPr>
              <w:t>,</w:t>
            </w:r>
            <w:r w:rsidR="00523C8C">
              <w:rPr>
                <w:rFonts w:ascii="Arial" w:hAnsi="Arial" w:cs="Arial"/>
                <w:b/>
                <w:i/>
                <w:sz w:val="20"/>
                <w:szCs w:val="20"/>
              </w:rPr>
              <w:t>75</w:t>
            </w:r>
            <w:r w:rsidRPr="003D623B">
              <w:rPr>
                <w:rFonts w:ascii="Arial" w:hAnsi="Arial" w:cs="Arial"/>
                <w:b/>
                <w:i/>
                <w:sz w:val="20"/>
                <w:szCs w:val="20"/>
              </w:rPr>
              <w:t>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217957">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217957">
              <w:rPr>
                <w:rFonts w:ascii="Arial" w:hAnsi="Arial" w:cs="Arial"/>
                <w:i/>
                <w:sz w:val="20"/>
                <w:szCs w:val="20"/>
              </w:rPr>
              <w:t>Construction</w:t>
            </w:r>
            <w:r w:rsidR="00713CBD">
              <w:rPr>
                <w:rFonts w:ascii="Arial" w:hAnsi="Arial" w:cs="Arial"/>
                <w:i/>
                <w:sz w:val="20"/>
                <w:szCs w:val="20"/>
              </w:rPr>
              <w:t xml:space="preserve"> </w:t>
            </w:r>
            <w:r w:rsidR="00FE6B0C">
              <w:rPr>
                <w:rFonts w:ascii="Arial" w:hAnsi="Arial" w:cs="Arial"/>
                <w:i/>
                <w:sz w:val="20"/>
                <w:szCs w:val="20"/>
              </w:rPr>
              <w:t xml:space="preserve">and Welding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D06641" w:rsidP="008E495D">
            <w:r>
              <w:t>Welder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D06641" w:rsidP="008E495D">
            <w:pPr>
              <w:jc w:val="both"/>
            </w:pPr>
            <w:r>
              <w:t>Welding Plant</w:t>
            </w:r>
          </w:p>
        </w:tc>
        <w:tc>
          <w:tcPr>
            <w:tcW w:w="2340" w:type="dxa"/>
            <w:vAlign w:val="center"/>
          </w:tcPr>
          <w:p w:rsidR="008E495D" w:rsidRPr="00593BDC" w:rsidRDefault="00D0664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D06641" w:rsidP="008E495D">
            <w:pPr>
              <w:jc w:val="both"/>
            </w:pPr>
            <w:r>
              <w:t>Concrete Mixer</w:t>
            </w:r>
          </w:p>
        </w:tc>
        <w:tc>
          <w:tcPr>
            <w:tcW w:w="2340" w:type="dxa"/>
            <w:vAlign w:val="center"/>
          </w:tcPr>
          <w:p w:rsidR="008E495D" w:rsidRPr="00593BDC" w:rsidRDefault="00D0664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B8768F">
          <w:rPr>
            <w:noProof/>
            <w:webHidden/>
          </w:rPr>
          <w:t>42</w:t>
        </w:r>
        <w:r>
          <w:rPr>
            <w:noProof/>
            <w:webHidden/>
          </w:rPr>
          <w:fldChar w:fldCharType="end"/>
        </w:r>
      </w:hyperlink>
    </w:p>
    <w:p w:rsidR="003531F4" w:rsidRDefault="003A744F"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B8768F">
          <w:rPr>
            <w:noProof/>
            <w:webHidden/>
          </w:rPr>
          <w:t>45</w:t>
        </w:r>
        <w:r w:rsidR="0051627C">
          <w:rPr>
            <w:noProof/>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B8768F">
          <w:rPr>
            <w:webHidden/>
          </w:rPr>
          <w:t>45</w:t>
        </w:r>
        <w:r w:rsidR="0051627C">
          <w:rPr>
            <w:webHidden/>
          </w:rPr>
          <w:fldChar w:fldCharType="end"/>
        </w:r>
      </w:hyperlink>
    </w:p>
    <w:p w:rsidR="003531F4" w:rsidRDefault="003A744F"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B8768F">
          <w:rPr>
            <w:noProof/>
            <w:webHidden/>
          </w:rPr>
          <w:t>46</w:t>
        </w:r>
        <w:r w:rsidR="0051627C">
          <w:rPr>
            <w:noProof/>
            <w:webHidden/>
          </w:rPr>
          <w:fldChar w:fldCharType="end"/>
        </w:r>
      </w:hyperlink>
    </w:p>
    <w:p w:rsidR="003531F4" w:rsidRDefault="003A744F"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B8768F">
          <w:rPr>
            <w:noProof/>
            <w:webHidden/>
          </w:rPr>
          <w:t>48</w:t>
        </w:r>
        <w:r w:rsidR="0051627C">
          <w:rPr>
            <w:noProof/>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B8768F">
          <w:rPr>
            <w:webHidden/>
          </w:rPr>
          <w:t>48</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B8768F">
          <w:rPr>
            <w:webHidden/>
          </w:rPr>
          <w:t>49</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B8768F">
          <w:rPr>
            <w:webHidden/>
          </w:rPr>
          <w:t>51</w:t>
        </w:r>
        <w:r w:rsidR="0051627C">
          <w:rPr>
            <w:webHidden/>
          </w:rPr>
          <w:fldChar w:fldCharType="end"/>
        </w:r>
      </w:hyperlink>
    </w:p>
    <w:p w:rsidR="003531F4" w:rsidRDefault="003A744F"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B8768F">
          <w:rPr>
            <w:noProof/>
            <w:webHidden/>
          </w:rPr>
          <w:t>52</w:t>
        </w:r>
        <w:r w:rsidR="0051627C">
          <w:rPr>
            <w:noProof/>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B8768F">
          <w:rPr>
            <w:webHidden/>
          </w:rPr>
          <w:t>53</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B8768F">
          <w:rPr>
            <w:webHidden/>
          </w:rPr>
          <w:t>54</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B8768F">
          <w:rPr>
            <w:webHidden/>
          </w:rPr>
          <w:t>55</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B8768F">
          <w:rPr>
            <w:webHidden/>
          </w:rPr>
          <w:t>56</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B8768F">
          <w:rPr>
            <w:webHidden/>
          </w:rPr>
          <w:t>57</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B8768F">
          <w:rPr>
            <w:webHidden/>
          </w:rPr>
          <w:t>59</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B8768F">
          <w:rPr>
            <w:webHidden/>
          </w:rPr>
          <w:t>60</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B8768F">
          <w:rPr>
            <w:webHidden/>
          </w:rPr>
          <w:t>61</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B8768F">
          <w:rPr>
            <w:webHidden/>
          </w:rPr>
          <w:t>62</w:t>
        </w:r>
        <w:r w:rsidR="0051627C">
          <w:rPr>
            <w:webHidden/>
          </w:rPr>
          <w:fldChar w:fldCharType="end"/>
        </w:r>
      </w:hyperlink>
    </w:p>
    <w:p w:rsidR="003531F4" w:rsidRDefault="003A744F">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B8768F">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398122862"/>
      <w:r w:rsidRPr="00EC12FE">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523C8C">
      <w:pPr>
        <w:tabs>
          <w:tab w:val="right" w:pos="9000"/>
        </w:tabs>
      </w:pPr>
      <w:r>
        <w:t>N</w:t>
      </w:r>
      <w:r w:rsidR="00372302" w:rsidRPr="00EC12FE">
        <w:t xml:space="preserve">CB No.: </w:t>
      </w:r>
      <w:r w:rsidRPr="00A071DB">
        <w:rPr>
          <w:b/>
          <w:u w:val="single"/>
        </w:rPr>
        <w:t>IFB No.: 0</w:t>
      </w:r>
      <w:r w:rsidR="004D361E">
        <w:rPr>
          <w:b/>
          <w:u w:val="single"/>
        </w:rPr>
        <w:t>2</w:t>
      </w:r>
      <w:r w:rsidR="00523C8C">
        <w:rPr>
          <w:b/>
          <w:u w:val="single"/>
        </w:rPr>
        <w:t>6</w:t>
      </w:r>
      <w:r w:rsidRPr="00A071DB">
        <w:rPr>
          <w:b/>
          <w:u w:val="single"/>
        </w:rPr>
        <w:t>/</w:t>
      </w:r>
      <w:r w:rsidR="00922991">
        <w:rPr>
          <w:b/>
          <w:u w:val="single"/>
        </w:rPr>
        <w:t>4427-MAL</w:t>
      </w:r>
    </w:p>
    <w:p w:rsidR="00372302" w:rsidRPr="00EC12FE" w:rsidRDefault="00372302" w:rsidP="00713CBD">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3A744F">
        <w:rPr>
          <w:b/>
          <w:i/>
        </w:rPr>
        <w:t>76</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523C8C">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D06641">
        <w:rPr>
          <w:b/>
          <w:bCs/>
          <w:u w:val="single"/>
        </w:rPr>
        <w:t xml:space="preserve">Construction of </w:t>
      </w:r>
      <w:r w:rsidR="00523C8C">
        <w:rPr>
          <w:b/>
          <w:bCs/>
          <w:u w:val="single"/>
        </w:rPr>
        <w:t>Accommodation</w:t>
      </w:r>
      <w:r w:rsidR="00D06641">
        <w:rPr>
          <w:b/>
          <w:bCs/>
          <w:u w:val="single"/>
        </w:rPr>
        <w:t xml:space="preserve"> Building</w:t>
      </w:r>
      <w:r w:rsidR="00713CBD" w:rsidRPr="00713CBD">
        <w:rPr>
          <w:b/>
          <w:bCs/>
          <w:u w:val="single"/>
        </w:rPr>
        <w:t xml:space="preserve"> in</w:t>
      </w:r>
      <w:r w:rsidR="00922991" w:rsidRPr="00713CBD">
        <w:rPr>
          <w:b/>
          <w:bCs/>
          <w:u w:val="single"/>
        </w:rPr>
        <w:t xml:space="preserve"> R</w:t>
      </w:r>
      <w:r w:rsidR="00245258" w:rsidRPr="00713CBD">
        <w:rPr>
          <w:b/>
          <w:bCs/>
          <w:u w:val="single"/>
        </w:rPr>
        <w:t>.</w:t>
      </w:r>
      <w:r w:rsidR="00922991" w:rsidRPr="00713CBD">
        <w:rPr>
          <w:b/>
          <w:bCs/>
          <w:u w:val="single"/>
        </w:rPr>
        <w:t>Vandhoo</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r w:rsidRPr="00A44519">
        <w:rPr>
          <w:i/>
        </w:rPr>
        <w:t>_</w:t>
      </w:r>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7" w:name="_Toc108950332"/>
      <w:r w:rsidR="00C010A5" w:rsidRPr="00EC12FE">
        <w:t xml:space="preserve"> </w:t>
      </w:r>
      <w:r w:rsidR="007B586E" w:rsidRPr="00EC12FE">
        <w:t>Schedules</w:t>
      </w:r>
      <w:bookmarkEnd w:id="417"/>
      <w:r w:rsidR="00C010A5" w:rsidRPr="00EC12FE">
        <w:t>.</w:t>
      </w:r>
    </w:p>
    <w:p w:rsidR="00C010A5" w:rsidRPr="00EC12FE" w:rsidRDefault="00C010A5" w:rsidP="00C010A5">
      <w:pPr>
        <w:pStyle w:val="S4-header1"/>
      </w:pPr>
      <w:r w:rsidRPr="00EC12FE">
        <w:br w:type="page"/>
      </w:r>
      <w:bookmarkStart w:id="418" w:name="_Toc398122863"/>
      <w:r w:rsidRPr="00EC12FE">
        <w:t>Schedules</w:t>
      </w:r>
      <w:bookmarkEnd w:id="418"/>
    </w:p>
    <w:p w:rsidR="00F70B29" w:rsidRPr="00EC12FE" w:rsidRDefault="007B586E" w:rsidP="00C010A5">
      <w:pPr>
        <w:pStyle w:val="S4-Header2"/>
      </w:pPr>
      <w:bookmarkStart w:id="419" w:name="_Toc398122864"/>
      <w:bookmarkStart w:id="420" w:name="_Toc108950333"/>
      <w:bookmarkStart w:id="421" w:name="_Toc138144061"/>
      <w:r w:rsidRPr="00EC12FE">
        <w:t>Bill of Quantities</w:t>
      </w:r>
      <w:bookmarkEnd w:id="419"/>
      <w:r w:rsidR="00DE2834" w:rsidRPr="00EC12FE">
        <w:t xml:space="preserve"> </w:t>
      </w:r>
    </w:p>
    <w:bookmarkEnd w:id="420"/>
    <w:bookmarkEnd w:id="421"/>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br w:type="page"/>
            </w:r>
            <w:bookmarkStart w:id="422" w:name="_Toc41971550"/>
            <w:bookmarkStart w:id="423" w:name="_Toc125871319"/>
            <w:bookmarkStart w:id="424" w:name="_Toc139856167"/>
            <w:bookmarkStart w:id="425" w:name="_Toc398122865"/>
            <w:r w:rsidRPr="00EC12FE">
              <w:rPr>
                <w:iCs/>
              </w:rPr>
              <w:t>Form</w:t>
            </w:r>
            <w:r w:rsidRPr="00EC12FE">
              <w:t xml:space="preserve"> of Bid Security</w:t>
            </w:r>
            <w:bookmarkEnd w:id="422"/>
            <w:bookmarkEnd w:id="423"/>
            <w:r w:rsidRPr="00EC12FE">
              <w:t xml:space="preserve"> (Bank Guarantee)</w:t>
            </w:r>
            <w:bookmarkEnd w:id="424"/>
            <w:bookmarkEnd w:id="425"/>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sz w:val="24"/>
        </w:rPr>
        <w:t>_</w:t>
      </w:r>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r w:rsidRPr="00EC12FE">
        <w:rPr>
          <w:rFonts w:ascii="Times New Roman" w:hAnsi="Times New Roman"/>
          <w:i/>
          <w:sz w:val="24"/>
        </w:rPr>
        <w:t>insert number</w:t>
      </w:r>
      <w:r w:rsidRPr="00EC12FE">
        <w:rPr>
          <w:rFonts w:ascii="Times New Roman" w:hAnsi="Times New Roman"/>
          <w:sz w:val="24"/>
        </w:rPr>
        <w:t xml:space="preserve">] (“the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we ,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[signature(s)]</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6" w:name="_Toc398122866"/>
      <w:r w:rsidR="007B586E" w:rsidRPr="00EC12FE">
        <w:t>Technical Proposal</w:t>
      </w:r>
      <w:bookmarkEnd w:id="426"/>
    </w:p>
    <w:p w:rsidR="007B586E" w:rsidRPr="00EC12FE" w:rsidRDefault="007B586E">
      <w:pPr>
        <w:pStyle w:val="S4-Header2"/>
      </w:pPr>
      <w:bookmarkStart w:id="427" w:name="_Toc138144062"/>
      <w:bookmarkStart w:id="428" w:name="_Toc398122867"/>
      <w:r w:rsidRPr="00EC12FE">
        <w:t>Technical Proposal Forms</w:t>
      </w:r>
      <w:bookmarkEnd w:id="427"/>
      <w:bookmarkEnd w:id="428"/>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29" w:name="_Toc138144063"/>
      <w:bookmarkStart w:id="430" w:name="_Toc398122868"/>
      <w:r w:rsidRPr="00EC12FE">
        <w:t xml:space="preserve">Forms for </w:t>
      </w:r>
      <w:r w:rsidRPr="00EC12FE">
        <w:rPr>
          <w:szCs w:val="28"/>
        </w:rPr>
        <w:t>Personnel</w:t>
      </w:r>
      <w:bookmarkEnd w:id="429"/>
      <w:bookmarkEnd w:id="430"/>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1" w:name="_Toc138144064"/>
      <w:bookmarkStart w:id="432" w:name="_Toc398122869"/>
      <w:r w:rsidRPr="00EC12FE">
        <w:t>Forms for Equipment</w:t>
      </w:r>
      <w:bookmarkEnd w:id="431"/>
      <w:bookmarkEnd w:id="432"/>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3" w:name="_Toc398122870"/>
      <w:r w:rsidRPr="00EC12FE">
        <w:t>Bidder’s Qualification</w:t>
      </w:r>
      <w:bookmarkEnd w:id="433"/>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4" w:name="_Toc398122871"/>
      <w:bookmarkStart w:id="435" w:name="_Toc78273052"/>
      <w:bookmarkStart w:id="436" w:name="_Toc108950346"/>
      <w:bookmarkEnd w:id="414"/>
      <w:r w:rsidR="000B3397" w:rsidRPr="00EC12FE">
        <w:rPr>
          <w:szCs w:val="32"/>
        </w:rPr>
        <w:t>Form ELI -1.1</w:t>
      </w:r>
      <w:r w:rsidR="00301412" w:rsidRPr="00EC12FE">
        <w:rPr>
          <w:szCs w:val="32"/>
        </w:rPr>
        <w:t xml:space="preserve">: </w:t>
      </w:r>
      <w:bookmarkStart w:id="437" w:name="_Toc108424563"/>
      <w:r w:rsidR="000B3397" w:rsidRPr="00EC12FE">
        <w:t>Bidder Information Form</w:t>
      </w:r>
      <w:bookmarkEnd w:id="437"/>
      <w:bookmarkEnd w:id="434"/>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5"/>
      <w:bookmarkEnd w:id="436"/>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8" w:name="_Toc398122872"/>
      <w:bookmarkStart w:id="439" w:name="_Toc78273053"/>
      <w:bookmarkStart w:id="440" w:name="_Toc108950347"/>
      <w:r w:rsidR="000B3397" w:rsidRPr="00EC12FE">
        <w:rPr>
          <w:szCs w:val="32"/>
        </w:rPr>
        <w:t>Form ELI -1.2</w:t>
      </w:r>
      <w:r w:rsidR="00301412" w:rsidRPr="00EC12FE">
        <w:rPr>
          <w:szCs w:val="32"/>
        </w:rPr>
        <w:t xml:space="preserve">: </w:t>
      </w:r>
      <w:r w:rsidR="000B3397" w:rsidRPr="00EC12FE">
        <w:t>Information Form</w:t>
      </w:r>
      <w:r w:rsidR="00970495" w:rsidRPr="00EC12FE">
        <w:t xml:space="preserve"> for JV Bidders</w:t>
      </w:r>
      <w:bookmarkEnd w:id="438"/>
      <w:r w:rsidR="000E6189" w:rsidRPr="00EC12FE">
        <w:t xml:space="preserve"> </w:t>
      </w:r>
    </w:p>
    <w:p w:rsidR="000E6189" w:rsidRPr="00EC12FE" w:rsidRDefault="000E6189" w:rsidP="00301412">
      <w:pPr>
        <w:jc w:val="center"/>
      </w:pPr>
      <w:r w:rsidRPr="00EC12FE">
        <w:t xml:space="preserve">(to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39"/>
    <w:bookmarkEnd w:id="440"/>
    <w:p w:rsidR="007B586E" w:rsidRPr="00EC12FE" w:rsidRDefault="007B586E"/>
    <w:p w:rsidR="000B3397" w:rsidRPr="00EC12FE" w:rsidRDefault="007B586E" w:rsidP="00301412">
      <w:pPr>
        <w:pStyle w:val="S4-Header2"/>
        <w:rPr>
          <w:bCs/>
          <w:spacing w:val="10"/>
          <w:szCs w:val="32"/>
        </w:rPr>
      </w:pPr>
      <w:r w:rsidRPr="00EC12FE">
        <w:br w:type="page"/>
      </w:r>
      <w:bookmarkStart w:id="441" w:name="_Toc398122873"/>
      <w:r w:rsidR="000B3397" w:rsidRPr="00EC12FE">
        <w:rPr>
          <w:szCs w:val="32"/>
        </w:rPr>
        <w:t>Form CON – 2</w:t>
      </w:r>
      <w:r w:rsidR="00301412" w:rsidRPr="00EC12FE">
        <w:rPr>
          <w:szCs w:val="32"/>
        </w:rPr>
        <w:t xml:space="preserve">: </w:t>
      </w:r>
      <w:r w:rsidR="000B3397" w:rsidRPr="00EC12FE">
        <w:t>Historical Contract Non-Performance, Pending Litigation and Litigation History</w:t>
      </w:r>
      <w:bookmarkEnd w:id="441"/>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2" w:name="_Toc125873866"/>
      <w:bookmarkStart w:id="443" w:name="_Toc398122874"/>
      <w:r w:rsidRPr="00EC12FE">
        <w:rPr>
          <w:szCs w:val="32"/>
        </w:rPr>
        <w:t>Form CCC</w:t>
      </w:r>
      <w:bookmarkEnd w:id="442"/>
      <w:r w:rsidR="00301412" w:rsidRPr="00EC12FE">
        <w:rPr>
          <w:szCs w:val="32"/>
        </w:rPr>
        <w:t xml:space="preserve">: </w:t>
      </w:r>
      <w:bookmarkStart w:id="444" w:name="_Toc41971547"/>
      <w:bookmarkStart w:id="445" w:name="_Toc125871312"/>
      <w:bookmarkStart w:id="446" w:name="_Toc127160596"/>
      <w:bookmarkStart w:id="447" w:name="_Toc138144068"/>
      <w:r w:rsidRPr="00EC12FE">
        <w:t>Current Contract Commitments / Works in Progress</w:t>
      </w:r>
      <w:bookmarkEnd w:id="444"/>
      <w:bookmarkEnd w:id="445"/>
      <w:bookmarkEnd w:id="446"/>
      <w:bookmarkEnd w:id="447"/>
      <w:bookmarkEnd w:id="443"/>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1620" w:type="dxa"/>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address/tel/fax</w:t>
            </w:r>
          </w:p>
        </w:tc>
        <w:tc>
          <w:tcPr>
            <w:tcW w:w="1800" w:type="dxa"/>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bookmarkStart w:id="448" w:name="_GoBack"/>
      <w:bookmarkEnd w:id="448"/>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3A744F" w:rsidRDefault="003A744F" w:rsidP="000B3397">
      <w:pPr>
        <w:pStyle w:val="Style11"/>
        <w:spacing w:line="372" w:lineRule="atLeast"/>
        <w:rPr>
          <w:b/>
          <w:bCs/>
          <w:spacing w:val="-2"/>
          <w:lang w:val="fr-FR"/>
        </w:rPr>
      </w:pPr>
    </w:p>
    <w:p w:rsidR="003A744F" w:rsidRPr="00EC12FE" w:rsidRDefault="003A744F"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108"/>
        <w:gridCol w:w="2096"/>
        <w:gridCol w:w="1979"/>
        <w:gridCol w:w="2507"/>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r w:rsidR="001A418F" w:rsidRPr="00EC12FE">
        <w:rPr>
          <w:sz w:val="23"/>
          <w:szCs w:val="23"/>
        </w:rPr>
        <w:t xml:space="preserve">defines,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r w:rsidRPr="00EC12FE">
        <w:rPr>
          <w:sz w:val="23"/>
          <w:szCs w:val="23"/>
        </w:rPr>
        <w:t>obstructive</w:t>
      </w:r>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B8768F">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B8768F">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B8768F">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B8768F">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B8768F">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B8768F">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B8768F">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B8768F">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B8768F">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B8768F">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B8768F">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B8768F">
        <w:t>18</w:t>
      </w:r>
      <w:r w:rsidR="0051627C">
        <w:fldChar w:fldCharType="end"/>
      </w:r>
    </w:p>
    <w:p w:rsidR="006967AA" w:rsidRDefault="006967AA">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B8768F">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B8768F">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B8768F">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B8768F">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B8768F">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B8768F">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B8768F">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B8768F">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B8768F">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Dayworks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 xml:space="preserve">negligence,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the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personal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effect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Contractor to 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B</w:t>
            </w:r>
            <w:r w:rsidRPr="00EC12FE">
              <w:rPr>
                <w:b/>
                <w:vertAlign w:val="subscript"/>
              </w:rPr>
              <w:t>c</w:t>
            </w:r>
            <w:r w:rsidRPr="00EC12FE">
              <w:rPr>
                <w:b/>
              </w:rPr>
              <w:t xml:space="preserve">  Imc/Ioc</w:t>
            </w:r>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B</w:t>
            </w:r>
            <w:r w:rsidRPr="00EC12FE">
              <w:rPr>
                <w:vertAlign w:val="subscript"/>
              </w:rPr>
              <w:t>c</w:t>
            </w:r>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r w:rsidRPr="00EC12FE">
              <w:rPr>
                <w:spacing w:val="-4"/>
              </w:rPr>
              <w:t>Imc is the index prevailing at the end of the month being invoiced and Ioc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r w:rsidRPr="00EC12FE">
              <w:t>Dayworks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applicable, the Dayworks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All work to be paid for as Dayworks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be paid for Dayworks subject to obtaining signed Dayworks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if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Payment upon 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t xml:space="preserve">defines,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r w:rsidRPr="00EC12FE">
        <w:rPr>
          <w:sz w:val="23"/>
          <w:szCs w:val="23"/>
        </w:rPr>
        <w:t>obstructive</w:t>
      </w:r>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523C8C">
            <w:pPr>
              <w:ind w:right="2"/>
              <w:rPr>
                <w:b/>
                <w:i/>
              </w:rPr>
            </w:pPr>
            <w:r w:rsidRPr="00EC12FE">
              <w:t xml:space="preserve"> </w:t>
            </w:r>
            <w:r w:rsidR="00502AF1">
              <w:tab/>
            </w:r>
            <w:r w:rsidR="00523C8C">
              <w:rPr>
                <w:b/>
                <w:i/>
              </w:rPr>
              <w:t>240</w:t>
            </w:r>
            <w:r w:rsidR="0069301A">
              <w:rPr>
                <w:b/>
                <w:i/>
              </w:rPr>
              <w:t xml:space="preserve"> </w:t>
            </w:r>
            <w:r w:rsidR="0069301A" w:rsidRPr="002F1141">
              <w:rPr>
                <w:b/>
                <w:i/>
              </w:rPr>
              <w:t>Days</w:t>
            </w:r>
            <w:r w:rsidR="0069301A" w:rsidRPr="0069301A">
              <w:rPr>
                <w:b/>
                <w:i/>
              </w:rPr>
              <w:t xml:space="preserve"> from the </w:t>
            </w:r>
            <w:r w:rsidR="003D6122">
              <w:rPr>
                <w:b/>
                <w:i/>
              </w:rPr>
              <w:t>start date (GCC 1.1 (dd))</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R. Vandhoo.</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(dd)</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(hh)</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23C8C">
            <w:pPr>
              <w:spacing w:after="200"/>
              <w:ind w:right="2"/>
            </w:pPr>
            <w:r w:rsidRPr="00EC12FE">
              <w:t xml:space="preserve">The Works consist of </w:t>
            </w:r>
            <w:r w:rsidR="004D361E">
              <w:rPr>
                <w:b/>
                <w:i/>
              </w:rPr>
              <w:t xml:space="preserve">Construction of </w:t>
            </w:r>
            <w:r w:rsidR="00523C8C">
              <w:rPr>
                <w:b/>
                <w:i/>
              </w:rPr>
              <w:t>Accommodation</w:t>
            </w:r>
            <w:r w:rsidR="004D361E">
              <w:rPr>
                <w:b/>
                <w:i/>
              </w:rPr>
              <w:t xml:space="preserve"> Building</w:t>
            </w:r>
            <w:r w:rsidR="00E65194" w:rsidRPr="00E65194">
              <w:rPr>
                <w:b/>
                <w:i/>
              </w:rPr>
              <w:t xml:space="preserve"> in R.Vandhoo</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A5770E">
            <w:pPr>
              <w:tabs>
                <w:tab w:val="left" w:pos="556"/>
              </w:tabs>
              <w:spacing w:after="160"/>
              <w:ind w:left="556" w:right="-72" w:hanging="547"/>
            </w:pPr>
            <w:r w:rsidRPr="00EC12FE">
              <w:t>(c)</w:t>
            </w:r>
            <w:r w:rsidRPr="00EC12FE">
              <w:tab/>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3A744F">
              <w:rPr>
                <w:b/>
                <w:i/>
              </w:rPr>
              <w:pict>
                <v:rect id="_x0000_s1181" style="position:absolute;margin-left:330.6pt;margin-top:1in;width:101.5pt;height:.5pt;z-index:-251660800;mso-position-horizontal-relative:margin;mso-position-vertical-relative:page" o:allowincell="f" fillcolor="black" stroked="f" strokeweight="0">
                  <v:fill color2="black"/>
                  <w10:wrap anchorx="margin" anchory="page"/>
                </v:rect>
              </w:pic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3A744F">
              <w:rPr>
                <w:b/>
                <w:noProof/>
              </w:rPr>
              <w:pict>
                <v:rect id="_x0000_s1183" style="position:absolute;margin-left:224.15pt;margin-top:1in;width:208.1pt;height:.5pt;z-index:-251658752;mso-position-horizontal-relative:margin;mso-position-vertical-relative:page" o:allowincell="f" fillcolor="black" stroked="f" strokeweight="0">
                  <v:fill color2="black"/>
                  <w10:wrap anchorx="margin" anchory="page"/>
                </v:rect>
              </w:pic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3A744F" w:rsidP="00502AF1">
            <w:pPr>
              <w:spacing w:after="200"/>
              <w:ind w:right="2"/>
            </w:pPr>
            <w:r>
              <w:rPr>
                <w:noProof/>
              </w:rPr>
              <w:pict>
                <v:rect id="_x0000_s1186" style="position:absolute;margin-left:99.3pt;margin-top:1in;width:332.65pt;height:.5pt;z-index:-251657728;mso-position-horizontal-relative:margin;mso-position-vertical-relative:page" o:allowincell="f" fillcolor="black" stroked="f" strokeweight="0">
                  <v:fill color2="black"/>
                  <w10:wrap anchorx="margin" anchory="page"/>
                </v:rect>
              </w:pic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523C8C">
            <w:pPr>
              <w:spacing w:after="200"/>
              <w:ind w:right="2"/>
            </w:pPr>
            <w:r w:rsidRPr="00EC12FE">
              <w:t>The liquidated damages for the whole of the Works are</w:t>
            </w:r>
            <w:r w:rsidR="00493E1B">
              <w:t xml:space="preserve"> </w:t>
            </w:r>
            <w:r w:rsidR="00493E1B" w:rsidRPr="00493E1B">
              <w:rPr>
                <w:b/>
                <w:i/>
              </w:rPr>
              <w:t xml:space="preserve">Point </w:t>
            </w:r>
            <w:r w:rsidR="00523C8C">
              <w:rPr>
                <w:b/>
                <w:i/>
              </w:rPr>
              <w:t>Two</w:t>
            </w:r>
            <w:r w:rsidR="00493E1B" w:rsidRPr="00493E1B">
              <w:rPr>
                <w:b/>
                <w:i/>
              </w:rPr>
              <w:t xml:space="preserve"> </w:t>
            </w:r>
            <w:r w:rsidR="003A744F">
              <w:rPr>
                <w:b/>
                <w:i/>
              </w:rPr>
              <w:pict>
                <v:rect id="_x0000_s1187" style="position:absolute;margin-left:267.35pt;margin-top:1in;width:164.9pt;height:.5pt;z-index:-251656704;mso-position-horizontal-relative:margin;mso-position-vertical-relative:page" o:allowincell="f" fillcolor="black" stroked="f" strokeweight="0">
                  <v:fill color2="black"/>
                  <w10:wrap anchorx="margin" anchory="page"/>
                </v:rect>
              </w:pict>
            </w:r>
            <w:r w:rsidR="00493E1B" w:rsidRPr="00493E1B">
              <w:rPr>
                <w:b/>
                <w:i/>
              </w:rPr>
              <w:t>(0.</w:t>
            </w:r>
            <w:r w:rsidR="00523C8C">
              <w:rPr>
                <w:b/>
                <w:i/>
              </w:rPr>
              <w:t>2</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3A744F">
              <w:rPr>
                <w:b/>
                <w:i/>
              </w:rPr>
              <w:pict>
                <v:rect id="_x0000_s1188" style="position:absolute;margin-left:215.9pt;margin-top:1in;width:3in;height:.5pt;z-index:-251655680;mso-position-horizontal-relative:margin;mso-position-vertical-relative:page" o:allowincell="f" fillcolor="black" stroked="f" strokeweight="0">
                  <v:fill color2="black"/>
                  <w10:wrap anchorx="margin" anchory="page"/>
                </v:rect>
              </w:pic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3A744F">
              <w:rPr>
                <w:b/>
                <w:i/>
              </w:rPr>
              <w:pict>
                <v:rect id="_x0000_s1190" style="position:absolute;margin-left:215.9pt;margin-top:1in;width:3in;height:.5pt;z-index:-251654656;mso-position-horizontal-relative:margin;mso-position-vertical-relative:page" o:allowincell="f" fillcolor="black" stroked="f" strokeweight="0">
                  <v:fill color2="black"/>
                  <w10:wrap anchorx="margin" anchory="page"/>
                </v:rect>
              </w:pic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23C8C">
            <w:pPr>
              <w:spacing w:after="200"/>
              <w:ind w:right="2"/>
            </w:pPr>
            <w:r w:rsidRPr="00EC12FE">
              <w:t xml:space="preserve">The maximum number of days is: </w:t>
            </w:r>
            <w:r w:rsidR="00523C8C">
              <w:rPr>
                <w:b/>
                <w:i/>
              </w:rPr>
              <w:t>50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2B3CE5">
          <w:rPr>
            <w:b w:val="0"/>
            <w:bCs/>
            <w:noProof/>
            <w:webHidden/>
          </w:rPr>
          <w:t>33</w:t>
        </w:r>
        <w:r w:rsidRPr="006967AA">
          <w:rPr>
            <w:b w:val="0"/>
            <w:bCs/>
            <w:noProof/>
            <w:webHidden/>
          </w:rPr>
          <w:fldChar w:fldCharType="end"/>
        </w:r>
      </w:hyperlink>
    </w:p>
    <w:p w:rsidR="006967AA" w:rsidRPr="006967AA" w:rsidRDefault="003A744F">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2B3CE5">
          <w:rPr>
            <w:b w:val="0"/>
            <w:bCs/>
            <w:noProof/>
            <w:webHidden/>
          </w:rPr>
          <w:t>34</w:t>
        </w:r>
        <w:r w:rsidR="0051627C" w:rsidRPr="006967AA">
          <w:rPr>
            <w:b w:val="0"/>
            <w:bCs/>
            <w:noProof/>
            <w:webHidden/>
          </w:rPr>
          <w:fldChar w:fldCharType="end"/>
        </w:r>
      </w:hyperlink>
    </w:p>
    <w:p w:rsidR="006967AA" w:rsidRPr="006967AA" w:rsidRDefault="003A744F">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2B3CE5">
          <w:rPr>
            <w:b w:val="0"/>
            <w:bCs/>
            <w:noProof/>
            <w:webHidden/>
          </w:rPr>
          <w:t>36</w:t>
        </w:r>
        <w:r w:rsidR="0051627C" w:rsidRPr="006967AA">
          <w:rPr>
            <w:b w:val="0"/>
            <w:bCs/>
            <w:noProof/>
            <w:webHidden/>
          </w:rPr>
          <w:fldChar w:fldCharType="end"/>
        </w:r>
      </w:hyperlink>
    </w:p>
    <w:p w:rsidR="006967AA" w:rsidRPr="006967AA" w:rsidRDefault="003A744F">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2B3CE5">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r w:rsidRPr="00EC12FE">
        <w:rPr>
          <w:rFonts w:ascii="Times New Roman" w:hAnsi="Times New Roman" w:cs="Times New Roman"/>
          <w:b/>
          <w:i/>
          <w:szCs w:val="20"/>
        </w:rPr>
        <w:t xml:space="preserve">[ on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r w:rsidRPr="00EC12FE">
        <w:rPr>
          <w:rFonts w:ascii="Times New Roman" w:hAnsi="Times New Roman" w:cs="Times New Roman"/>
          <w:b/>
          <w:bCs/>
          <w:i/>
          <w:szCs w:val="20"/>
        </w:rPr>
        <w:t>date]</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[insert date] . .</w:t>
      </w:r>
      <w:r w:rsidRPr="00EC12FE">
        <w:rPr>
          <w:rFonts w:ascii="Times New Roman" w:hAnsi="Times New Roman" w:cs="Times New Roman"/>
          <w:iCs/>
          <w:sz w:val="24"/>
        </w:rPr>
        <w:t xml:space="preserve"> . .  for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__________________________</w:t>
      </w:r>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.day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xml:space="preserve">. . . . . (hereinafter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r w:rsidRPr="00EC12FE">
        <w:rPr>
          <w:rFonts w:ascii="Times New Roman" w:hAnsi="Times New Roman" w:cs="Times New Roman"/>
          <w:b w:val="0"/>
          <w:bCs w:val="0"/>
          <w:i w:val="0"/>
          <w:iCs w:val="0"/>
          <w:sz w:val="20"/>
          <w:szCs w:val="20"/>
        </w:rPr>
        <w:t>.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 xml:space="preserve">[insert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This guarantee shall expire, no later than the …. Day of ……, 2… </w:t>
      </w:r>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EC12FE" w:rsidRDefault="007B586E">
      <w:pPr>
        <w:ind w:right="468"/>
        <w:jc w:val="both"/>
        <w:rPr>
          <w:b/>
          <w:bCs/>
          <w:i/>
          <w:iCs/>
          <w:shadow/>
          <w:sz w:val="20"/>
          <w:szCs w:val="20"/>
        </w:rPr>
      </w:pPr>
    </w:p>
    <w:p w:rsidR="007B586E" w:rsidRPr="00EC12FE" w:rsidRDefault="007B586E">
      <w:pPr>
        <w:ind w:right="468"/>
        <w:jc w:val="both"/>
        <w:rPr>
          <w:b/>
          <w:bCs/>
          <w:i/>
          <w:iCs/>
          <w:shadow/>
          <w:sz w:val="20"/>
          <w:szCs w:val="20"/>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5B6" w:rsidRDefault="007605B6">
      <w:r>
        <w:separator/>
      </w:r>
    </w:p>
  </w:endnote>
  <w:endnote w:type="continuationSeparator" w:id="0">
    <w:p w:rsidR="007605B6" w:rsidRDefault="0076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043672806"/>
      <w:docPartObj>
        <w:docPartGallery w:val="Page Numbers (Bottom of Page)"/>
        <w:docPartUnique/>
      </w:docPartObj>
    </w:sdtPr>
    <w:sdtEndPr/>
    <w:sdtContent>
      <w:p w:rsidR="001B3844" w:rsidRPr="00676D0C" w:rsidRDefault="001B3844" w:rsidP="001B384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026</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Construction of Accommodation Building</w:t>
        </w:r>
        <w:r w:rsidRPr="00977F7A">
          <w:rPr>
            <w:rFonts w:asciiTheme="minorHAnsi" w:hAnsiTheme="minorHAnsi"/>
            <w:color w:val="7F7F7F" w:themeColor="text1" w:themeTint="80"/>
          </w:rPr>
          <w:t xml:space="preserve"> in R.Vandhoo</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3A744F">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426156574"/>
      <w:docPartObj>
        <w:docPartGallery w:val="Page Numbers (Bottom of Page)"/>
        <w:docPartUnique/>
      </w:docPartObj>
    </w:sdtPr>
    <w:sdtEndPr/>
    <w:sdtContent>
      <w:p w:rsidR="001B3844" w:rsidRPr="00676D0C" w:rsidRDefault="001B3844" w:rsidP="001B384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026</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Construction of Accommodation Building</w:t>
        </w:r>
        <w:r w:rsidRPr="00977F7A">
          <w:rPr>
            <w:rFonts w:asciiTheme="minorHAnsi" w:hAnsiTheme="minorHAnsi"/>
            <w:color w:val="7F7F7F" w:themeColor="text1" w:themeTint="80"/>
          </w:rPr>
          <w:t xml:space="preserve"> in R.Vandhoo</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3A744F">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452238309"/>
      <w:docPartObj>
        <w:docPartGallery w:val="Page Numbers (Bottom of Page)"/>
        <w:docPartUnique/>
      </w:docPartObj>
    </w:sdtPr>
    <w:sdtEndPr/>
    <w:sdtContent>
      <w:p w:rsidR="001B3844" w:rsidRPr="00676D0C" w:rsidRDefault="001B3844" w:rsidP="001B384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026</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Construction of Accommodation Building</w:t>
        </w:r>
        <w:r w:rsidRPr="00977F7A">
          <w:rPr>
            <w:rFonts w:asciiTheme="minorHAnsi" w:hAnsiTheme="minorHAnsi"/>
            <w:color w:val="7F7F7F" w:themeColor="text1" w:themeTint="80"/>
          </w:rPr>
          <w:t xml:space="preserve"> in R.Vandhoo</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3A744F">
          <w:rPr>
            <w:rFonts w:asciiTheme="minorHAnsi" w:hAnsiTheme="minorHAnsi"/>
            <w:noProof/>
            <w:color w:val="7F7F7F" w:themeColor="text1" w:themeTint="80"/>
          </w:rPr>
          <w:t>30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85176992"/>
      <w:docPartObj>
        <w:docPartGallery w:val="Page Numbers (Bottom of Page)"/>
        <w:docPartUnique/>
      </w:docPartObj>
    </w:sdtPr>
    <w:sdtEndPr/>
    <w:sdtContent>
      <w:p w:rsidR="001B3844" w:rsidRPr="00676D0C" w:rsidRDefault="001B3844" w:rsidP="001B384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026</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Construction of Accommodation Building</w:t>
        </w:r>
        <w:r w:rsidRPr="00977F7A">
          <w:rPr>
            <w:rFonts w:asciiTheme="minorHAnsi" w:hAnsiTheme="minorHAnsi"/>
            <w:color w:val="7F7F7F" w:themeColor="text1" w:themeTint="80"/>
          </w:rPr>
          <w:t xml:space="preserve"> in R.Vandhoo</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3A744F">
          <w:rPr>
            <w:rFonts w:asciiTheme="minorHAnsi" w:hAnsiTheme="minorHAnsi"/>
            <w:noProof/>
            <w:color w:val="7F7F7F" w:themeColor="text1" w:themeTint="80"/>
          </w:rPr>
          <w:t>29</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844137083"/>
      <w:docPartObj>
        <w:docPartGallery w:val="Page Numbers (Bottom of Page)"/>
        <w:docPartUnique/>
      </w:docPartObj>
    </w:sdtPr>
    <w:sdtEndPr/>
    <w:sdtContent>
      <w:p w:rsidR="001B3844" w:rsidRPr="00676D0C" w:rsidRDefault="001B3844" w:rsidP="001B384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026</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Construction of Accommodation Building</w:t>
        </w:r>
        <w:r w:rsidRPr="00977F7A">
          <w:rPr>
            <w:rFonts w:asciiTheme="minorHAnsi" w:hAnsiTheme="minorHAnsi"/>
            <w:color w:val="7F7F7F" w:themeColor="text1" w:themeTint="80"/>
          </w:rPr>
          <w:t xml:space="preserve"> in R.Vandhoo</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3A744F">
          <w:rPr>
            <w:rFonts w:asciiTheme="minorHAnsi" w:hAnsiTheme="minorHAnsi"/>
            <w:noProof/>
            <w:color w:val="7F7F7F" w:themeColor="text1" w:themeTint="80"/>
          </w:rPr>
          <w:t>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74882231"/>
      <w:docPartObj>
        <w:docPartGallery w:val="Page Numbers (Bottom of Page)"/>
        <w:docPartUnique/>
      </w:docPartObj>
    </w:sdtPr>
    <w:sdtEndPr/>
    <w:sdtContent>
      <w:p w:rsidR="001B3844" w:rsidRPr="00676D0C" w:rsidRDefault="001B3844" w:rsidP="001B384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026</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Construction of Accommodation Building</w:t>
        </w:r>
        <w:r w:rsidRPr="00977F7A">
          <w:rPr>
            <w:rFonts w:asciiTheme="minorHAnsi" w:hAnsiTheme="minorHAnsi"/>
            <w:color w:val="7F7F7F" w:themeColor="text1" w:themeTint="80"/>
          </w:rPr>
          <w:t xml:space="preserve"> in R.Vandhoo</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3A744F">
          <w:rPr>
            <w:rFonts w:asciiTheme="minorHAnsi" w:hAnsiTheme="minorHAnsi"/>
            <w:noProof/>
            <w:color w:val="7F7F7F" w:themeColor="text1" w:themeTint="80"/>
          </w:rPr>
          <w:t>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5B6" w:rsidRDefault="007605B6">
      <w:r>
        <w:separator/>
      </w:r>
    </w:p>
  </w:footnote>
  <w:footnote w:type="continuationSeparator" w:id="0">
    <w:p w:rsidR="007605B6" w:rsidRDefault="007605B6">
      <w:r>
        <w:continuationSeparator/>
      </w:r>
    </w:p>
  </w:footnote>
  <w:footnote w:id="1">
    <w:p w:rsidR="007605B6" w:rsidRPr="00E25AC8" w:rsidRDefault="007605B6">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7605B6" w:rsidRPr="00E25AC8" w:rsidRDefault="007605B6"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7605B6" w:rsidRDefault="007605B6"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7605B6" w:rsidRPr="00E25AC8" w:rsidRDefault="007605B6"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7605B6" w:rsidRPr="00E25AC8" w:rsidRDefault="007605B6" w:rsidP="006542E1">
      <w:pPr>
        <w:pStyle w:val="FootnoteText"/>
      </w:pPr>
      <w:r w:rsidRPr="00E25AC8">
        <w:rPr>
          <w:rStyle w:val="FootnoteReference"/>
        </w:rPr>
        <w:footnoteRef/>
      </w:r>
      <w:r w:rsidRPr="00E25AC8">
        <w:t xml:space="preserve"> </w:t>
      </w:r>
      <w:r w:rsidRPr="00E25AC8">
        <w:tab/>
        <w:t>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6">
    <w:p w:rsidR="007605B6" w:rsidRDefault="007605B6"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7605B6" w:rsidRDefault="007605B6" w:rsidP="003531F4">
      <w:pPr>
        <w:pStyle w:val="FootnoteText"/>
      </w:pPr>
      <w:r>
        <w:rPr>
          <w:rStyle w:val="FootnoteReference"/>
        </w:rPr>
        <w:footnoteRef/>
      </w:r>
      <w:r>
        <w:t xml:space="preserve"> This requirement also applies to contracts executed by the Bidder as JV member.</w:t>
      </w:r>
    </w:p>
  </w:footnote>
  <w:footnote w:id="8">
    <w:p w:rsidR="007605B6" w:rsidRDefault="007605B6"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7605B6" w:rsidRDefault="007605B6"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7605B6" w:rsidDel="006A3E0C" w:rsidRDefault="007605B6" w:rsidP="003531F4">
      <w:pPr>
        <w:pStyle w:val="FootnoteText"/>
      </w:pPr>
      <w:r>
        <w:rPr>
          <w:rStyle w:val="FootnoteReference"/>
        </w:rPr>
        <w:footnoteRef/>
      </w:r>
      <w:r>
        <w:t xml:space="preserve"> Substantial completion shall be based on 80% or more works completed under the contract.</w:t>
      </w:r>
    </w:p>
  </w:footnote>
  <w:footnote w:id="11">
    <w:p w:rsidR="007605B6" w:rsidRDefault="007605B6"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7605B6" w:rsidRDefault="007605B6"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7605B6" w:rsidRDefault="007605B6"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7605B6" w:rsidRDefault="007605B6"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7605B6" w:rsidDel="008E2812" w:rsidRDefault="007605B6" w:rsidP="00372302">
      <w:pPr>
        <w:pStyle w:val="FootnoteText"/>
        <w:rPr>
          <w:ins w:id="415" w:author="Karina Mostipan" w:date="2012-12-05T11:54:00Z"/>
          <w:del w:id="416" w:author="wb335182" w:date="2011-11-18T14:22:00Z"/>
        </w:rPr>
      </w:pPr>
      <w:r>
        <w:rPr>
          <w:rStyle w:val="FootnoteReference"/>
        </w:rPr>
        <w:footnoteRef/>
      </w:r>
      <w:r>
        <w:t xml:space="preserve">  </w:t>
      </w:r>
      <w:r>
        <w:rPr>
          <w:i/>
          <w:iCs/>
        </w:rPr>
        <w:t>Bidder to use as appropriate</w:t>
      </w:r>
    </w:p>
  </w:footnote>
  <w:footnote w:id="16">
    <w:p w:rsidR="007605B6" w:rsidRDefault="007605B6"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7605B6" w:rsidRDefault="007605B6">
      <w:pPr>
        <w:pStyle w:val="FootnoteText"/>
      </w:pPr>
      <w:r>
        <w:rPr>
          <w:rStyle w:val="FootnoteReference"/>
        </w:rPr>
        <w:footnoteRef/>
      </w:r>
      <w:r>
        <w:t xml:space="preserve"> </w:t>
      </w:r>
      <w:r>
        <w:tab/>
        <w:t>If applicable.</w:t>
      </w:r>
    </w:p>
  </w:footnote>
  <w:footnote w:id="18">
    <w:p w:rsidR="007605B6" w:rsidRDefault="007605B6"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7605B6" w:rsidRDefault="007605B6"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7605B6" w:rsidRDefault="007605B6"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7605B6" w:rsidRDefault="007605B6"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7605B6" w:rsidRDefault="007605B6"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7605B6" w:rsidRDefault="007605B6"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7605B6" w:rsidRDefault="007605B6"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7605B6" w:rsidRPr="0026306C" w:rsidRDefault="007605B6">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7605B6" w:rsidRPr="0026306C" w:rsidRDefault="007605B6"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7605B6" w:rsidRPr="0026306C" w:rsidRDefault="007605B6"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7605B6" w:rsidRPr="0026306C" w:rsidRDefault="007605B6"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7605B6" w:rsidRPr="0026306C" w:rsidRDefault="007605B6"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7605B6" w:rsidRPr="0026306C" w:rsidRDefault="007605B6"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7605B6" w:rsidRPr="0026306C" w:rsidRDefault="007605B6"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7605B6" w:rsidRPr="0026306C" w:rsidRDefault="007605B6"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7605B6" w:rsidRPr="005F76C3" w:rsidRDefault="007605B6"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7605B6" w:rsidRPr="0026306C" w:rsidRDefault="007605B6">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B</w:t>
      </w:r>
      <w:r w:rsidRPr="0026306C">
        <w:rPr>
          <w:vertAlign w:val="subscript"/>
        </w:rPr>
        <w:t>c</w:t>
      </w:r>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7605B6" w:rsidRDefault="007605B6"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7605B6" w:rsidRDefault="007605B6"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7605B6" w:rsidRDefault="007605B6"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7605B6" w:rsidRDefault="007605B6"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7605B6" w:rsidRDefault="007605B6"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7605B6" w:rsidRDefault="007605B6"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7605B6" w:rsidRDefault="007605B6"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7605B6" w:rsidRPr="00765DB8" w:rsidRDefault="007605B6"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7605B6" w:rsidRPr="00765DB8" w:rsidRDefault="007605B6"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footnote>
  <w:footnote w:id="42">
    <w:p w:rsidR="007605B6" w:rsidRPr="00765DB8" w:rsidRDefault="007605B6"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43">
    <w:p w:rsidR="007605B6" w:rsidRPr="00BC09A2" w:rsidRDefault="007605B6"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4">
    <w:p w:rsidR="007605B6" w:rsidRPr="0080505F" w:rsidRDefault="007605B6" w:rsidP="00EC5546">
      <w:pPr>
        <w:pStyle w:val="FootnoteText"/>
      </w:pPr>
      <w:r w:rsidRPr="0080505F">
        <w:rPr>
          <w:rStyle w:val="FootnoteReference"/>
        </w:rPr>
        <w:t>2</w:t>
      </w:r>
      <w:r w:rsidRPr="0080505F">
        <w:t xml:space="preserve"> </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Default="007605B6"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9471D9" w:rsidRDefault="007605B6"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9471D9" w:rsidRDefault="007605B6"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Default="007605B6"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B669EB" w:rsidRDefault="007605B6"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B669EB" w:rsidRDefault="007605B6"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3D6FE5" w:rsidRDefault="007605B6"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3D6FE5" w:rsidRDefault="007605B6"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3D6FE5" w:rsidRDefault="007605B6"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5B6" w:rsidRPr="00C9100A" w:rsidRDefault="007605B6"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1745">
      <o:colormru v:ext="edit" colors="#011291,#d9ecff"/>
    </o:shapedefaults>
  </w:hdrShapeDefaults>
  <w:footnotePr>
    <w:footnote w:id="-1"/>
    <w:footnote w:id="0"/>
  </w:footnotePr>
  <w:endnotePr>
    <w:endnote w:id="-1"/>
    <w:endnote w:id="0"/>
  </w:endnotePr>
  <w:compat>
    <w:compatSetting w:name="compatibilityMode" w:uri="http://schemas.microsoft.com/office/word" w:val="12"/>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3844"/>
    <w:rsid w:val="001B5586"/>
    <w:rsid w:val="001C10FA"/>
    <w:rsid w:val="001C66C8"/>
    <w:rsid w:val="001C7943"/>
    <w:rsid w:val="001D4CEA"/>
    <w:rsid w:val="001E223A"/>
    <w:rsid w:val="001E254C"/>
    <w:rsid w:val="001E4E88"/>
    <w:rsid w:val="001E7E44"/>
    <w:rsid w:val="001F1709"/>
    <w:rsid w:val="0020119D"/>
    <w:rsid w:val="00205154"/>
    <w:rsid w:val="00206881"/>
    <w:rsid w:val="00206F2C"/>
    <w:rsid w:val="0021299F"/>
    <w:rsid w:val="0021737E"/>
    <w:rsid w:val="00217957"/>
    <w:rsid w:val="0022012F"/>
    <w:rsid w:val="00220722"/>
    <w:rsid w:val="00221A05"/>
    <w:rsid w:val="00221AED"/>
    <w:rsid w:val="00237C02"/>
    <w:rsid w:val="00245258"/>
    <w:rsid w:val="0024765A"/>
    <w:rsid w:val="002477E8"/>
    <w:rsid w:val="0025005E"/>
    <w:rsid w:val="002509A0"/>
    <w:rsid w:val="0026306C"/>
    <w:rsid w:val="002631B9"/>
    <w:rsid w:val="0026735A"/>
    <w:rsid w:val="00272DE8"/>
    <w:rsid w:val="002732CA"/>
    <w:rsid w:val="00276916"/>
    <w:rsid w:val="00277338"/>
    <w:rsid w:val="00281155"/>
    <w:rsid w:val="002823F8"/>
    <w:rsid w:val="002835CE"/>
    <w:rsid w:val="00283744"/>
    <w:rsid w:val="00283A08"/>
    <w:rsid w:val="0028633C"/>
    <w:rsid w:val="002A34D0"/>
    <w:rsid w:val="002B090E"/>
    <w:rsid w:val="002B244E"/>
    <w:rsid w:val="002B3CE5"/>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A744F"/>
    <w:rsid w:val="003B477E"/>
    <w:rsid w:val="003B7929"/>
    <w:rsid w:val="003C0DE4"/>
    <w:rsid w:val="003C4C4E"/>
    <w:rsid w:val="003C4F6D"/>
    <w:rsid w:val="003C5761"/>
    <w:rsid w:val="003C58A7"/>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D361E"/>
    <w:rsid w:val="004E5FE1"/>
    <w:rsid w:val="00501FC5"/>
    <w:rsid w:val="00502AF1"/>
    <w:rsid w:val="00503D38"/>
    <w:rsid w:val="005065DF"/>
    <w:rsid w:val="005068DD"/>
    <w:rsid w:val="00511F78"/>
    <w:rsid w:val="0051627C"/>
    <w:rsid w:val="00523C8C"/>
    <w:rsid w:val="00541534"/>
    <w:rsid w:val="005449BA"/>
    <w:rsid w:val="005458E2"/>
    <w:rsid w:val="0055247C"/>
    <w:rsid w:val="005656DE"/>
    <w:rsid w:val="00572474"/>
    <w:rsid w:val="00582863"/>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5B6"/>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C56"/>
    <w:rsid w:val="00A44519"/>
    <w:rsid w:val="00A5036B"/>
    <w:rsid w:val="00A507F1"/>
    <w:rsid w:val="00A5770E"/>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8768F"/>
    <w:rsid w:val="00B961D0"/>
    <w:rsid w:val="00B97C75"/>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06641"/>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17F4"/>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 w:val="00FE6B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hussain.hameem@finance.gov.mv"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3EE17-9F2E-4146-9CF9-EAC0BB1E6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108</Pages>
  <Words>24091</Words>
  <Characters>137325</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161094</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HUSSAIN HAMEEM</cp:lastModifiedBy>
  <cp:revision>25</cp:revision>
  <cp:lastPrinted>2013-08-16T10:18:00Z</cp:lastPrinted>
  <dcterms:created xsi:type="dcterms:W3CDTF">2013-11-19T03:31:00Z</dcterms:created>
  <dcterms:modified xsi:type="dcterms:W3CDTF">2015-03-23T05:24:00Z</dcterms:modified>
</cp:coreProperties>
</file>