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BF3B7D" w:rsidRDefault="00D33745" w:rsidP="00D33745">
      <w:pPr>
        <w:jc w:val="center"/>
        <w:rPr>
          <w:b/>
          <w:sz w:val="46"/>
          <w:szCs w:val="46"/>
        </w:rPr>
      </w:pPr>
      <w:r>
        <w:rPr>
          <w:b/>
          <w:sz w:val="52"/>
          <w:szCs w:val="52"/>
        </w:rPr>
        <w:t xml:space="preserve">Dredging of </w:t>
      </w:r>
      <w:r w:rsidR="00AA3EA1" w:rsidRPr="00AA3EA1">
        <w:rPr>
          <w:b/>
          <w:sz w:val="52"/>
          <w:szCs w:val="52"/>
        </w:rPr>
        <w:t>R.Vandhoo</w:t>
      </w:r>
      <w:r>
        <w:rPr>
          <w:b/>
          <w:sz w:val="52"/>
          <w:szCs w:val="52"/>
        </w:rPr>
        <w:t xml:space="preserve"> Harbour</w:t>
      </w:r>
      <w:r w:rsidR="00ED60E3">
        <w:rPr>
          <w:b/>
          <w:sz w:val="52"/>
          <w:szCs w:val="52"/>
        </w:rPr>
        <w:t xml:space="preserve"> – Ret</w:t>
      </w:r>
      <w:r w:rsidR="006F7B1F">
        <w:rPr>
          <w:b/>
          <w:sz w:val="52"/>
          <w:szCs w:val="52"/>
        </w:rPr>
        <w:t>ender</w:t>
      </w:r>
      <w:r w:rsidR="00ED60E3">
        <w:rPr>
          <w:b/>
          <w:sz w:val="52"/>
          <w:szCs w:val="52"/>
        </w:rPr>
        <w:t xml:space="preserve"> 1</w:t>
      </w:r>
    </w:p>
    <w:p w:rsidR="00BF3B7D" w:rsidRDefault="00BF3B7D" w:rsidP="00D33745">
      <w:pPr>
        <w:tabs>
          <w:tab w:val="left" w:pos="720"/>
          <w:tab w:val="right" w:leader="dot" w:pos="8640"/>
        </w:tabs>
        <w:jc w:val="center"/>
        <w:rPr>
          <w:b/>
          <w:sz w:val="40"/>
          <w:szCs w:val="40"/>
        </w:rPr>
      </w:pPr>
      <w:r>
        <w:rPr>
          <w:b/>
          <w:sz w:val="40"/>
          <w:szCs w:val="40"/>
        </w:rPr>
        <w:t>IFB No.: 0</w:t>
      </w:r>
      <w:r w:rsidR="00D33745">
        <w:rPr>
          <w:b/>
          <w:sz w:val="40"/>
          <w:szCs w:val="40"/>
        </w:rPr>
        <w:t>35</w:t>
      </w:r>
      <w:r>
        <w:rPr>
          <w:b/>
          <w:sz w:val="40"/>
          <w:szCs w:val="40"/>
        </w:rPr>
        <w:t>/</w:t>
      </w:r>
      <w:r w:rsidR="00677438">
        <w:rPr>
          <w:b/>
          <w:sz w:val="40"/>
          <w:szCs w:val="40"/>
        </w:rPr>
        <w:t>4427-MAL</w:t>
      </w:r>
    </w:p>
    <w:p w:rsidR="00BF3B7D" w:rsidRDefault="00BF3B7D" w:rsidP="00BF3B7D">
      <w:pPr>
        <w:jc w:val="center"/>
        <w:rPr>
          <w:b/>
          <w:sz w:val="40"/>
          <w:szCs w:val="40"/>
        </w:rPr>
      </w:pP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9A0FEF" w:rsidRDefault="009A0FEF" w:rsidP="00BF3B7D">
      <w:pPr>
        <w:jc w:val="center"/>
        <w:rPr>
          <w:sz w:val="36"/>
          <w:szCs w:val="36"/>
        </w:rPr>
      </w:pPr>
    </w:p>
    <w:p w:rsidR="00BF3B7D" w:rsidRDefault="008A5C7A" w:rsidP="008A5C7A">
      <w:pPr>
        <w:jc w:val="center"/>
        <w:rPr>
          <w:b/>
          <w:sz w:val="36"/>
          <w:szCs w:val="36"/>
        </w:rPr>
      </w:pPr>
      <w:r>
        <w:rPr>
          <w:b/>
          <w:sz w:val="36"/>
          <w:szCs w:val="36"/>
        </w:rPr>
        <w:t>Maldives Environmental Management Project (MEMP)</w:t>
      </w:r>
      <w:r w:rsidR="00D33745">
        <w:rPr>
          <w:b/>
          <w:sz w:val="36"/>
          <w:szCs w:val="36"/>
        </w:rPr>
        <w:t xml:space="preserve"> – Additional Financing</w:t>
      </w:r>
    </w:p>
    <w:p w:rsidR="00BF3B7D" w:rsidRDefault="00BF3B7D" w:rsidP="00BF3B7D">
      <w:pPr>
        <w:tabs>
          <w:tab w:val="left" w:pos="720"/>
          <w:tab w:val="right" w:leader="dot" w:pos="8640"/>
        </w:tabs>
        <w:jc w:val="center"/>
        <w:rPr>
          <w:b/>
          <w:sz w:val="36"/>
          <w:szCs w:val="36"/>
        </w:rPr>
      </w:pPr>
    </w:p>
    <w:p w:rsidR="008A5C7A" w:rsidRDefault="008A5C7A" w:rsidP="00BF3B7D">
      <w:pPr>
        <w:tabs>
          <w:tab w:val="left" w:pos="720"/>
          <w:tab w:val="right" w:leader="dot" w:pos="8640"/>
        </w:tabs>
        <w:jc w:val="center"/>
        <w:rPr>
          <w:b/>
          <w:sz w:val="36"/>
          <w:szCs w:val="36"/>
        </w:rPr>
      </w:pPr>
    </w:p>
    <w:p w:rsidR="00BF3B7D" w:rsidRDefault="00BF3B7D" w:rsidP="006F7B1F">
      <w:pPr>
        <w:tabs>
          <w:tab w:val="left" w:pos="720"/>
          <w:tab w:val="right" w:leader="dot" w:pos="8640"/>
        </w:tabs>
        <w:jc w:val="center"/>
        <w:rPr>
          <w:b/>
          <w:sz w:val="32"/>
          <w:szCs w:val="32"/>
        </w:rPr>
      </w:pPr>
      <w:r>
        <w:rPr>
          <w:b/>
          <w:sz w:val="32"/>
          <w:szCs w:val="32"/>
        </w:rPr>
        <w:t xml:space="preserve">Issued on: </w:t>
      </w:r>
      <w:r w:rsidR="006F7B1F">
        <w:rPr>
          <w:b/>
          <w:sz w:val="32"/>
          <w:szCs w:val="32"/>
        </w:rPr>
        <w:t>October</w:t>
      </w:r>
      <w:r>
        <w:rPr>
          <w:b/>
          <w:sz w:val="32"/>
          <w:szCs w:val="32"/>
        </w:rPr>
        <w:t>, 201</w:t>
      </w:r>
      <w:r w:rsidR="00167B83">
        <w:rPr>
          <w:b/>
          <w:sz w:val="32"/>
          <w:szCs w:val="32"/>
        </w:rPr>
        <w:t>5</w:t>
      </w:r>
    </w:p>
    <w:p w:rsidR="00BF3B7D" w:rsidRDefault="00BF3B7D" w:rsidP="00BF3B7D">
      <w:pPr>
        <w:pStyle w:val="Title"/>
        <w:rPr>
          <w:sz w:val="40"/>
          <w:szCs w:val="40"/>
        </w:rPr>
      </w:pPr>
    </w:p>
    <w:p w:rsidR="00C9100A" w:rsidRDefault="00C9100A" w:rsidP="00BF3B7D">
      <w:pPr>
        <w:rPr>
          <w:bCs/>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5C5A06">
          <w:rPr>
            <w:noProof/>
            <w:webHidden/>
          </w:rPr>
          <w:t>3</w:t>
        </w:r>
        <w:r>
          <w:rPr>
            <w:noProof/>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5C5A06">
          <w:rPr>
            <w:webHidden/>
          </w:rPr>
          <w:t>4</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5C5A06">
          <w:rPr>
            <w:webHidden/>
          </w:rPr>
          <w:t>27</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5C5A06">
          <w:rPr>
            <w:webHidden/>
          </w:rPr>
          <w:t>30</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5C5A06">
          <w:rPr>
            <w:webHidden/>
          </w:rPr>
          <w:t>41</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5C5A06">
          <w:rPr>
            <w:webHidden/>
          </w:rPr>
          <w:t>66</w:t>
        </w:r>
        <w:r w:rsidR="0051627C">
          <w:rPr>
            <w:webHidden/>
          </w:rPr>
          <w:fldChar w:fldCharType="end"/>
        </w:r>
      </w:hyperlink>
    </w:p>
    <w:p w:rsidR="001B5586" w:rsidRDefault="00D41A6F"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5C5A06">
          <w:rPr>
            <w:noProof/>
            <w:webHidden/>
          </w:rPr>
          <w:t>1</w:t>
        </w:r>
        <w:r w:rsidR="0051627C">
          <w:rPr>
            <w:noProof/>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5C5A06">
          <w:rPr>
            <w:webHidden/>
          </w:rPr>
          <w:t>1</w:t>
        </w:r>
        <w:r w:rsidR="0051627C">
          <w:rPr>
            <w:webHidden/>
          </w:rPr>
          <w:fldChar w:fldCharType="end"/>
        </w:r>
      </w:hyperlink>
    </w:p>
    <w:p w:rsidR="001B5586" w:rsidRDefault="00D41A6F"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5C5A06">
          <w:rPr>
            <w:noProof/>
            <w:webHidden/>
          </w:rPr>
          <w:t>3</w:t>
        </w:r>
        <w:r w:rsidR="0051627C">
          <w:rPr>
            <w:noProof/>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5C5A06">
          <w:rPr>
            <w:webHidden/>
          </w:rPr>
          <w:t>4</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5C5A06">
          <w:rPr>
            <w:webHidden/>
          </w:rPr>
          <w:t>29</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5C5A06">
          <w:rPr>
            <w:webHidden/>
          </w:rPr>
          <w:t>32</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1" w:name="_Toc372613498"/>
      <w:r w:rsidRPr="00EC12FE">
        <w:rPr>
          <w:lang w:val="en-GB"/>
        </w:rPr>
        <w:t>PART 1 – Bidding Procedures</w:t>
      </w:r>
      <w:bookmarkEnd w:id="1"/>
    </w:p>
    <w:p w:rsidR="007B586E" w:rsidRPr="00EC12FE" w:rsidRDefault="007B586E">
      <w:pPr>
        <w:tabs>
          <w:tab w:val="left" w:pos="180"/>
        </w:tabs>
        <w:ind w:left="720" w:right="288" w:hanging="360"/>
        <w:jc w:val="both"/>
        <w:rPr>
          <w:rFonts w:ascii="Arial" w:hAnsi="Arial" w:cs="Arial"/>
          <w:iCs/>
          <w:spacing w:val="-2"/>
          <w:sz w:val="20"/>
          <w:lang w:val="en-GB"/>
        </w:rPr>
      </w:pPr>
    </w:p>
    <w:p w:rsidR="00ED60E3" w:rsidRDefault="00ED60E3">
      <w:pPr>
        <w:tabs>
          <w:tab w:val="left" w:pos="180"/>
        </w:tabs>
        <w:ind w:left="720" w:right="288" w:hanging="360"/>
        <w:jc w:val="both"/>
        <w:rPr>
          <w:rFonts w:ascii="Arial" w:hAnsi="Arial" w:cs="Arial"/>
          <w:iCs/>
          <w:spacing w:val="-2"/>
          <w:sz w:val="20"/>
          <w:lang w:val="en-GB"/>
        </w:rPr>
      </w:pPr>
    </w:p>
    <w:p w:rsidR="00ED60E3" w:rsidRPr="00ED60E3" w:rsidRDefault="00ED60E3" w:rsidP="00ED60E3">
      <w:pPr>
        <w:rPr>
          <w:rFonts w:ascii="Arial" w:hAnsi="Arial" w:cs="Arial"/>
          <w:sz w:val="20"/>
          <w:lang w:val="en-GB"/>
        </w:rPr>
      </w:pPr>
    </w:p>
    <w:p w:rsidR="00ED60E3" w:rsidRPr="00ED60E3" w:rsidRDefault="00ED60E3" w:rsidP="00ED60E3">
      <w:pPr>
        <w:rPr>
          <w:rFonts w:ascii="Arial" w:hAnsi="Arial" w:cs="Arial"/>
          <w:sz w:val="20"/>
          <w:lang w:val="en-GB"/>
        </w:rPr>
      </w:pPr>
    </w:p>
    <w:p w:rsidR="00ED60E3" w:rsidRPr="00ED60E3" w:rsidRDefault="00ED60E3" w:rsidP="00ED60E3">
      <w:pPr>
        <w:rPr>
          <w:rFonts w:ascii="Arial" w:hAnsi="Arial" w:cs="Arial"/>
          <w:sz w:val="20"/>
          <w:lang w:val="en-GB"/>
        </w:rPr>
      </w:pPr>
    </w:p>
    <w:p w:rsidR="00ED60E3" w:rsidRPr="00ED60E3" w:rsidRDefault="00ED60E3" w:rsidP="00ED60E3">
      <w:pPr>
        <w:rPr>
          <w:rFonts w:ascii="Arial" w:hAnsi="Arial" w:cs="Arial"/>
          <w:sz w:val="20"/>
          <w:lang w:val="en-GB"/>
        </w:rPr>
      </w:pPr>
    </w:p>
    <w:p w:rsidR="00ED60E3" w:rsidRPr="00ED60E3" w:rsidRDefault="00ED60E3" w:rsidP="00ED60E3">
      <w:pPr>
        <w:rPr>
          <w:rFonts w:ascii="Arial" w:hAnsi="Arial" w:cs="Arial"/>
          <w:sz w:val="20"/>
          <w:lang w:val="en-GB"/>
        </w:rPr>
      </w:pPr>
    </w:p>
    <w:p w:rsidR="00ED60E3" w:rsidRPr="00ED60E3" w:rsidRDefault="00ED60E3" w:rsidP="00ED60E3">
      <w:pPr>
        <w:rPr>
          <w:rFonts w:ascii="Arial" w:hAnsi="Arial" w:cs="Arial"/>
          <w:sz w:val="20"/>
          <w:lang w:val="en-GB"/>
        </w:rPr>
      </w:pPr>
    </w:p>
    <w:p w:rsidR="00ED60E3" w:rsidRPr="00ED60E3" w:rsidRDefault="00ED60E3" w:rsidP="00ED60E3">
      <w:pPr>
        <w:rPr>
          <w:rFonts w:ascii="Arial" w:hAnsi="Arial" w:cs="Arial"/>
          <w:sz w:val="20"/>
          <w:lang w:val="en-GB"/>
        </w:rPr>
      </w:pPr>
    </w:p>
    <w:p w:rsidR="00ED60E3" w:rsidRPr="00ED60E3" w:rsidRDefault="00ED60E3" w:rsidP="00ED60E3">
      <w:pPr>
        <w:rPr>
          <w:rFonts w:ascii="Arial" w:hAnsi="Arial" w:cs="Arial"/>
          <w:sz w:val="20"/>
          <w:lang w:val="en-GB"/>
        </w:rPr>
      </w:pPr>
    </w:p>
    <w:p w:rsidR="00ED60E3" w:rsidRPr="00ED60E3" w:rsidRDefault="00ED60E3" w:rsidP="00ED60E3">
      <w:pPr>
        <w:rPr>
          <w:rFonts w:ascii="Arial" w:hAnsi="Arial" w:cs="Arial"/>
          <w:sz w:val="20"/>
          <w:lang w:val="en-GB"/>
        </w:rPr>
      </w:pPr>
    </w:p>
    <w:p w:rsidR="00ED60E3" w:rsidRPr="00ED60E3" w:rsidRDefault="00ED60E3" w:rsidP="00ED60E3">
      <w:pPr>
        <w:rPr>
          <w:rFonts w:ascii="Arial" w:hAnsi="Arial" w:cs="Arial"/>
          <w:sz w:val="20"/>
          <w:lang w:val="en-GB"/>
        </w:rPr>
      </w:pPr>
    </w:p>
    <w:p w:rsidR="00ED60E3" w:rsidRPr="00ED60E3" w:rsidRDefault="00ED60E3" w:rsidP="00ED60E3">
      <w:pPr>
        <w:rPr>
          <w:rFonts w:ascii="Arial" w:hAnsi="Arial" w:cs="Arial"/>
          <w:sz w:val="20"/>
          <w:lang w:val="en-GB"/>
        </w:rPr>
      </w:pPr>
    </w:p>
    <w:p w:rsidR="00ED60E3" w:rsidRPr="00ED60E3" w:rsidRDefault="00ED60E3" w:rsidP="00ED60E3">
      <w:pPr>
        <w:rPr>
          <w:rFonts w:ascii="Arial" w:hAnsi="Arial" w:cs="Arial"/>
          <w:sz w:val="20"/>
          <w:lang w:val="en-GB"/>
        </w:rPr>
      </w:pPr>
    </w:p>
    <w:p w:rsidR="00ED60E3" w:rsidRPr="00ED60E3" w:rsidRDefault="00ED60E3" w:rsidP="00ED60E3">
      <w:pPr>
        <w:rPr>
          <w:rFonts w:ascii="Arial" w:hAnsi="Arial" w:cs="Arial"/>
          <w:sz w:val="20"/>
          <w:lang w:val="en-GB"/>
        </w:rPr>
      </w:pPr>
    </w:p>
    <w:p w:rsidR="00ED60E3" w:rsidRPr="00ED60E3" w:rsidRDefault="00ED60E3" w:rsidP="00ED60E3">
      <w:pPr>
        <w:rPr>
          <w:rFonts w:ascii="Arial" w:hAnsi="Arial" w:cs="Arial"/>
          <w:sz w:val="20"/>
          <w:lang w:val="en-GB"/>
        </w:rPr>
      </w:pPr>
    </w:p>
    <w:p w:rsidR="00ED60E3" w:rsidRPr="00ED60E3" w:rsidRDefault="00ED60E3" w:rsidP="00ED60E3">
      <w:pPr>
        <w:rPr>
          <w:rFonts w:ascii="Arial" w:hAnsi="Arial" w:cs="Arial"/>
          <w:sz w:val="20"/>
          <w:lang w:val="en-GB"/>
        </w:rPr>
      </w:pPr>
    </w:p>
    <w:p w:rsidR="00ED60E3" w:rsidRPr="00ED60E3" w:rsidRDefault="00ED60E3" w:rsidP="00ED60E3">
      <w:pPr>
        <w:rPr>
          <w:rFonts w:ascii="Arial" w:hAnsi="Arial" w:cs="Arial"/>
          <w:sz w:val="20"/>
          <w:lang w:val="en-GB"/>
        </w:rPr>
      </w:pPr>
    </w:p>
    <w:p w:rsidR="00ED60E3" w:rsidRPr="00ED60E3" w:rsidRDefault="00ED60E3" w:rsidP="00ED60E3">
      <w:pPr>
        <w:rPr>
          <w:rFonts w:ascii="Arial" w:hAnsi="Arial" w:cs="Arial"/>
          <w:sz w:val="20"/>
          <w:lang w:val="en-GB"/>
        </w:rPr>
      </w:pPr>
    </w:p>
    <w:p w:rsidR="00ED60E3" w:rsidRDefault="00ED60E3" w:rsidP="00ED60E3">
      <w:pPr>
        <w:rPr>
          <w:rFonts w:ascii="Arial" w:hAnsi="Arial" w:cs="Arial"/>
          <w:sz w:val="20"/>
          <w:lang w:val="en-GB"/>
        </w:rPr>
      </w:pPr>
    </w:p>
    <w:p w:rsidR="00ED60E3" w:rsidRDefault="00ED60E3" w:rsidP="00ED60E3">
      <w:pPr>
        <w:rPr>
          <w:rFonts w:ascii="Arial" w:hAnsi="Arial" w:cs="Arial"/>
          <w:sz w:val="20"/>
          <w:lang w:val="en-GB"/>
        </w:rPr>
      </w:pPr>
    </w:p>
    <w:p w:rsidR="007B586E" w:rsidRPr="00ED60E3" w:rsidRDefault="00ED60E3" w:rsidP="00ED60E3">
      <w:pPr>
        <w:tabs>
          <w:tab w:val="center" w:pos="4510"/>
        </w:tabs>
        <w:rPr>
          <w:rFonts w:ascii="Arial" w:hAnsi="Arial" w:cs="Arial"/>
          <w:sz w:val="20"/>
          <w:lang w:val="en-GB"/>
        </w:rPr>
        <w:sectPr w:rsidR="007B586E" w:rsidRPr="00ED60E3" w:rsidSect="00C9100A">
          <w:headerReference w:type="even" r:id="rId9"/>
          <w:headerReference w:type="default" r:id="rId10"/>
          <w:footerReference w:type="even" r:id="rId11"/>
          <w:footerReference w:type="default" r:id="rId12"/>
          <w:headerReference w:type="first" r:id="rId13"/>
          <w:type w:val="nextColumn"/>
          <w:pgSz w:w="11901" w:h="16840" w:code="150"/>
          <w:pgMar w:top="1440" w:right="1440" w:bottom="1440" w:left="1440" w:header="720" w:footer="720" w:gutter="0"/>
          <w:pgNumType w:start="1"/>
          <w:cols w:space="720"/>
          <w:titlePg/>
        </w:sectPr>
      </w:pPr>
      <w:r>
        <w:rPr>
          <w:rFonts w:ascii="Arial" w:hAnsi="Arial" w:cs="Arial"/>
          <w:sz w:val="20"/>
          <w:lang w:val="en-GB"/>
        </w:rPr>
        <w:tab/>
      </w:r>
    </w:p>
    <w:p w:rsidR="007B586E" w:rsidRPr="00EC12FE" w:rsidRDefault="007B586E">
      <w:pPr>
        <w:pStyle w:val="Subtitle"/>
      </w:pPr>
      <w:bookmarkStart w:id="2" w:name="_Toc372613499"/>
      <w:r w:rsidRPr="00EC12FE">
        <w:lastRenderedPageBreak/>
        <w:t>Section 1 - Instructions to Bidders</w:t>
      </w:r>
      <w:bookmarkEnd w:id="2"/>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5C5A06">
          <w:rPr>
            <w:noProof/>
            <w:webHidden/>
          </w:rPr>
          <w:t>6</w:t>
        </w:r>
        <w:r>
          <w:rPr>
            <w:noProof/>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5C5A06">
          <w:rPr>
            <w:webHidden/>
          </w:rPr>
          <w:t>6</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5C5A06">
          <w:rPr>
            <w:webHidden/>
          </w:rPr>
          <w:t>6</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5C5A06">
          <w:rPr>
            <w:webHidden/>
          </w:rPr>
          <w:t>6</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5C5A06">
          <w:rPr>
            <w:webHidden/>
          </w:rPr>
          <w:t>7</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5C5A06">
          <w:rPr>
            <w:webHidden/>
          </w:rPr>
          <w:t>9</w:t>
        </w:r>
        <w:r w:rsidR="0051627C">
          <w:rPr>
            <w:webHidden/>
          </w:rPr>
          <w:fldChar w:fldCharType="end"/>
        </w:r>
      </w:hyperlink>
    </w:p>
    <w:p w:rsidR="001B5586" w:rsidRDefault="00D41A6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5C5A06">
          <w:rPr>
            <w:noProof/>
            <w:webHidden/>
          </w:rPr>
          <w:t>9</w:t>
        </w:r>
        <w:r w:rsidR="0051627C">
          <w:rPr>
            <w:noProof/>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5C5A06">
          <w:rPr>
            <w:webHidden/>
          </w:rPr>
          <w:t>9</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5C5A06">
          <w:rPr>
            <w:webHidden/>
          </w:rPr>
          <w:t>10</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5C5A06">
          <w:rPr>
            <w:webHidden/>
          </w:rPr>
          <w:t>11</w:t>
        </w:r>
        <w:r w:rsidR="0051627C">
          <w:rPr>
            <w:webHidden/>
          </w:rPr>
          <w:fldChar w:fldCharType="end"/>
        </w:r>
      </w:hyperlink>
    </w:p>
    <w:p w:rsidR="001B5586" w:rsidRDefault="00D41A6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5C5A06">
          <w:rPr>
            <w:noProof/>
            <w:webHidden/>
          </w:rPr>
          <w:t>11</w:t>
        </w:r>
        <w:r w:rsidR="0051627C">
          <w:rPr>
            <w:noProof/>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5C5A06">
          <w:rPr>
            <w:webHidden/>
          </w:rPr>
          <w:t>11</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5C5A06">
          <w:rPr>
            <w:webHidden/>
          </w:rPr>
          <w:t>11</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5C5A06">
          <w:rPr>
            <w:webHidden/>
          </w:rPr>
          <w:t>12</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5C5A06">
          <w:rPr>
            <w:webHidden/>
          </w:rPr>
          <w:t>12</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5C5A06">
          <w:rPr>
            <w:webHidden/>
          </w:rPr>
          <w:t>12</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5C5A06">
          <w:rPr>
            <w:webHidden/>
          </w:rPr>
          <w:t>13</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5C5A06">
          <w:rPr>
            <w:webHidden/>
          </w:rPr>
          <w:t>14</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5C5A06">
          <w:rPr>
            <w:webHidden/>
          </w:rPr>
          <w:t>14</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5C5A06">
          <w:rPr>
            <w:webHidden/>
          </w:rPr>
          <w:t>14</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5C5A06">
          <w:rPr>
            <w:webHidden/>
          </w:rPr>
          <w:t>14</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5C5A06">
          <w:rPr>
            <w:webHidden/>
          </w:rPr>
          <w:t>15</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5C5A06">
          <w:rPr>
            <w:webHidden/>
          </w:rPr>
          <w:t>17</w:t>
        </w:r>
        <w:r w:rsidR="0051627C">
          <w:rPr>
            <w:webHidden/>
          </w:rPr>
          <w:fldChar w:fldCharType="end"/>
        </w:r>
      </w:hyperlink>
    </w:p>
    <w:p w:rsidR="001B5586" w:rsidRDefault="00D41A6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5C5A06">
          <w:rPr>
            <w:noProof/>
            <w:webHidden/>
          </w:rPr>
          <w:t>17</w:t>
        </w:r>
        <w:r w:rsidR="0051627C">
          <w:rPr>
            <w:noProof/>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5C5A06">
          <w:rPr>
            <w:webHidden/>
          </w:rPr>
          <w:t>17</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5C5A06">
          <w:rPr>
            <w:webHidden/>
          </w:rPr>
          <w:t>18</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5C5A06">
          <w:rPr>
            <w:webHidden/>
          </w:rPr>
          <w:t>18</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5C5A06">
          <w:rPr>
            <w:webHidden/>
          </w:rPr>
          <w:t>18</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5C5A06">
          <w:rPr>
            <w:webHidden/>
          </w:rPr>
          <w:t>18</w:t>
        </w:r>
        <w:r w:rsidR="0051627C">
          <w:rPr>
            <w:webHidden/>
          </w:rPr>
          <w:fldChar w:fldCharType="end"/>
        </w:r>
      </w:hyperlink>
    </w:p>
    <w:p w:rsidR="001B5586" w:rsidRDefault="00D41A6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5C5A06">
          <w:rPr>
            <w:noProof/>
            <w:webHidden/>
          </w:rPr>
          <w:t>19</w:t>
        </w:r>
        <w:r w:rsidR="0051627C">
          <w:rPr>
            <w:noProof/>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5C5A06">
          <w:rPr>
            <w:webHidden/>
          </w:rPr>
          <w:t>19</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5C5A06">
          <w:rPr>
            <w:webHidden/>
          </w:rPr>
          <w:t>20</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5C5A06">
          <w:rPr>
            <w:webHidden/>
          </w:rPr>
          <w:t>20</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5C5A06">
          <w:rPr>
            <w:webHidden/>
          </w:rPr>
          <w:t>20</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5C5A06">
          <w:rPr>
            <w:webHidden/>
          </w:rPr>
          <w:t>21</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5C5A06">
          <w:rPr>
            <w:webHidden/>
          </w:rPr>
          <w:t>21</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5C5A06">
          <w:rPr>
            <w:webHidden/>
          </w:rPr>
          <w:t>22</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5C5A06">
          <w:rPr>
            <w:webHidden/>
          </w:rPr>
          <w:t>22</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5C5A06">
          <w:rPr>
            <w:webHidden/>
          </w:rPr>
          <w:t>22</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5C5A06">
          <w:rPr>
            <w:webHidden/>
          </w:rPr>
          <w:t>22</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5C5A06">
          <w:rPr>
            <w:webHidden/>
          </w:rPr>
          <w:t>23</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5C5A06">
          <w:rPr>
            <w:webHidden/>
          </w:rPr>
          <w:t>23</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5C5A06">
          <w:rPr>
            <w:webHidden/>
          </w:rPr>
          <w:t>24</w:t>
        </w:r>
        <w:r w:rsidR="0051627C">
          <w:rPr>
            <w:webHidden/>
          </w:rPr>
          <w:fldChar w:fldCharType="end"/>
        </w:r>
      </w:hyperlink>
    </w:p>
    <w:p w:rsidR="001B5586" w:rsidRDefault="00D41A6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5C5A06">
          <w:rPr>
            <w:noProof/>
            <w:webHidden/>
          </w:rPr>
          <w:t>24</w:t>
        </w:r>
        <w:r w:rsidR="0051627C">
          <w:rPr>
            <w:noProof/>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5C5A06">
          <w:rPr>
            <w:webHidden/>
          </w:rPr>
          <w:t>24</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5C5A06">
          <w:rPr>
            <w:webHidden/>
          </w:rPr>
          <w:t>24</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5C5A06">
          <w:rPr>
            <w:webHidden/>
          </w:rPr>
          <w:t>26</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5C5A06">
          <w:rPr>
            <w:webHidden/>
          </w:rPr>
          <w:t>26</w:t>
        </w:r>
        <w:r w:rsidR="0051627C">
          <w:rPr>
            <w:webHidden/>
          </w:rPr>
          <w:fldChar w:fldCharType="end"/>
        </w:r>
      </w:hyperlink>
    </w:p>
    <w:p w:rsidR="001B5586" w:rsidRDefault="00D41A6F"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5C5A06">
          <w:rPr>
            <w:webHidden/>
          </w:rPr>
          <w:t>26</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3" w:name="_Hlt438532663"/>
      <w:bookmarkStart w:id="4" w:name="_Toc438266923"/>
      <w:bookmarkStart w:id="5" w:name="_Toc438267877"/>
      <w:bookmarkStart w:id="6" w:name="_Toc438366664"/>
      <w:bookmarkEnd w:id="3"/>
      <w:r w:rsidRPr="00EC12FE">
        <w:br w:type="page"/>
      </w:r>
      <w:r w:rsidRPr="00EC12FE">
        <w:rPr>
          <w:b/>
          <w:sz w:val="36"/>
          <w:szCs w:val="36"/>
        </w:rPr>
        <w:lastRenderedPageBreak/>
        <w:t>Section I - Instructions to Bidders</w:t>
      </w:r>
      <w:bookmarkEnd w:id="4"/>
      <w:bookmarkEnd w:id="5"/>
      <w:bookmarkEnd w:id="6"/>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7" w:name="_Toc438438819"/>
            <w:bookmarkStart w:id="8" w:name="_Toc438532553"/>
            <w:bookmarkStart w:id="9" w:name="_Toc438733963"/>
            <w:bookmarkStart w:id="10" w:name="_Toc438962045"/>
            <w:bookmarkStart w:id="11" w:name="_Toc461939616"/>
            <w:bookmarkStart w:id="12" w:name="_Toc97371001"/>
            <w:bookmarkStart w:id="13" w:name="_Toc372613752"/>
            <w:r w:rsidRPr="00EC12FE">
              <w:t>General</w:t>
            </w:r>
            <w:bookmarkEnd w:id="7"/>
            <w:bookmarkEnd w:id="8"/>
            <w:bookmarkEnd w:id="9"/>
            <w:bookmarkEnd w:id="10"/>
            <w:bookmarkEnd w:id="11"/>
            <w:bookmarkEnd w:id="12"/>
            <w:bookmarkEnd w:id="13"/>
          </w:p>
        </w:tc>
      </w:tr>
      <w:tr w:rsidR="007B586E" w:rsidRPr="00EC12FE">
        <w:trPr>
          <w:jc w:val="center"/>
        </w:trPr>
        <w:tc>
          <w:tcPr>
            <w:tcW w:w="2430" w:type="dxa"/>
          </w:tcPr>
          <w:p w:rsidR="007B586E" w:rsidRPr="00EC12FE" w:rsidRDefault="007B586E">
            <w:pPr>
              <w:pStyle w:val="S1-Header2"/>
            </w:pPr>
            <w:bookmarkStart w:id="14" w:name="_Toc97371002"/>
            <w:bookmarkStart w:id="15" w:name="_Toc139863103"/>
            <w:bookmarkStart w:id="16" w:name="_Toc372613753"/>
            <w:r w:rsidRPr="00EC12FE">
              <w:t>Scope of Bid</w:t>
            </w:r>
            <w:bookmarkEnd w:id="14"/>
            <w:bookmarkEnd w:id="15"/>
            <w:bookmarkEnd w:id="16"/>
          </w:p>
        </w:tc>
        <w:tc>
          <w:tcPr>
            <w:tcW w:w="7020" w:type="dxa"/>
          </w:tcPr>
          <w:p w:rsidR="007B586E" w:rsidRPr="00EC12FE" w:rsidRDefault="00B77FDF" w:rsidP="00B77FDF">
            <w:pPr>
              <w:pStyle w:val="Header2-SubClauses"/>
            </w:pPr>
            <w:r w:rsidRPr="00EC12FE">
              <w:t xml:space="preserve">In connection with the Invitation for Bids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w:t>
            </w:r>
            <w:proofErr w:type="spellStart"/>
            <w:r w:rsidRPr="00EC12FE">
              <w:rPr>
                <w:rStyle w:val="StyleHeader2-SubClausesBoldChar"/>
              </w:rPr>
              <w:t>Bid</w:t>
            </w:r>
            <w:proofErr w:type="spellEnd"/>
            <w:r w:rsidRPr="00EC12FE">
              <w:rPr>
                <w:rStyle w:val="StyleHeader2-SubClausesBoldChar"/>
              </w:rPr>
              <w:t xml:space="preserve"> Data </w:t>
            </w:r>
            <w:proofErr w:type="spellStart"/>
            <w:r w:rsidRPr="00EC12FE">
              <w:rPr>
                <w:rStyle w:val="StyleHeader2-SubClausesBoldChar"/>
              </w:rPr>
              <w:t>Sheet</w:t>
            </w:r>
            <w:proofErr w:type="spellEnd"/>
            <w:r w:rsidRPr="00EC12FE">
              <w:rPr>
                <w:rStyle w:val="StyleHeader2-SubClausesBoldChar"/>
              </w:rPr>
              <w:t xml:space="preserve">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w:t>
            </w:r>
            <w:proofErr w:type="gramStart"/>
            <w:r w:rsidRPr="00EC12FE">
              <w:rPr>
                <w:szCs w:val="24"/>
              </w:rPr>
              <w:t>day</w:t>
            </w:r>
            <w:proofErr w:type="gramEnd"/>
            <w:r w:rsidRPr="00EC12FE">
              <w:rPr>
                <w:szCs w:val="24"/>
              </w:rPr>
              <w:t>” means calendar day.</w:t>
            </w:r>
          </w:p>
        </w:tc>
      </w:tr>
      <w:tr w:rsidR="007B586E" w:rsidRPr="00EC12FE">
        <w:trPr>
          <w:jc w:val="center"/>
        </w:trPr>
        <w:tc>
          <w:tcPr>
            <w:tcW w:w="2430" w:type="dxa"/>
          </w:tcPr>
          <w:p w:rsidR="007B586E" w:rsidRPr="00EC12FE" w:rsidRDefault="007B586E">
            <w:pPr>
              <w:pStyle w:val="S1-Header2"/>
            </w:pPr>
            <w:bookmarkStart w:id="17" w:name="_Toc438530847"/>
            <w:bookmarkStart w:id="18" w:name="_Toc438532555"/>
            <w:bookmarkStart w:id="19" w:name="_Toc438438821"/>
            <w:bookmarkStart w:id="20" w:name="_Toc438532556"/>
            <w:bookmarkStart w:id="21" w:name="_Toc438733965"/>
            <w:bookmarkStart w:id="22" w:name="_Toc438907006"/>
            <w:bookmarkStart w:id="23" w:name="_Toc438907205"/>
            <w:bookmarkStart w:id="24" w:name="_Toc97371003"/>
            <w:bookmarkStart w:id="25" w:name="_Toc139863104"/>
            <w:bookmarkStart w:id="26" w:name="_Toc372613754"/>
            <w:bookmarkEnd w:id="17"/>
            <w:bookmarkEnd w:id="18"/>
            <w:r w:rsidRPr="00EC12FE">
              <w:t>Source of Funds</w:t>
            </w:r>
            <w:bookmarkEnd w:id="19"/>
            <w:bookmarkEnd w:id="20"/>
            <w:bookmarkEnd w:id="21"/>
            <w:bookmarkEnd w:id="22"/>
            <w:bookmarkEnd w:id="23"/>
            <w:bookmarkEnd w:id="24"/>
            <w:bookmarkEnd w:id="25"/>
            <w:bookmarkEnd w:id="26"/>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7" w:name="_Toc438532557"/>
            <w:bookmarkEnd w:id="27"/>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8" w:name="_Toc438532558"/>
            <w:bookmarkStart w:id="29" w:name="_Toc438002631"/>
            <w:bookmarkEnd w:id="28"/>
            <w:r w:rsidRPr="00EC12FE">
              <w:br w:type="page"/>
            </w:r>
            <w:bookmarkStart w:id="30" w:name="_Toc372613755"/>
            <w:bookmarkEnd w:id="29"/>
            <w:r w:rsidR="005F0029" w:rsidRPr="00EC12FE">
              <w:t xml:space="preserve">Corrupt </w:t>
            </w:r>
            <w:r w:rsidRPr="00EC12FE">
              <w:t xml:space="preserve">and </w:t>
            </w:r>
            <w:r w:rsidR="005F0029" w:rsidRPr="00EC12FE">
              <w:t>Fraudulent Practices</w:t>
            </w:r>
            <w:bookmarkEnd w:id="30"/>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 xml:space="preserve">In further pursuance of this policy, Bidders shall permit and </w:t>
            </w:r>
            <w:r w:rsidRPr="00EC12FE">
              <w:lastRenderedPageBreak/>
              <w:t>shall cause its agents (whether declared or not), sub-contractors, sub-consultants, service providers, or suppliers and any personnel 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372613756"/>
            <w:r w:rsidRPr="00EC12FE">
              <w:lastRenderedPageBreak/>
              <w:t>Eligible Bidders</w:t>
            </w:r>
            <w:bookmarkEnd w:id="31"/>
            <w:bookmarkEnd w:id="32"/>
            <w:bookmarkEnd w:id="33"/>
            <w:bookmarkEnd w:id="34"/>
            <w:bookmarkEnd w:id="35"/>
            <w:bookmarkEnd w:id="36"/>
            <w:bookmarkEnd w:id="37"/>
            <w:bookmarkEnd w:id="38"/>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proofErr w:type="gramStart"/>
            <w:r w:rsidRPr="00EC12FE">
              <w:t>participates</w:t>
            </w:r>
            <w:proofErr w:type="gramEnd"/>
            <w:r w:rsidRPr="00EC12FE">
              <w:t xml:space="preserve">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lastRenderedPageBreak/>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 xml:space="preserve">Government-owned enterprises or institutions in the Employer’s Country may participate only if they can establish that they (i) are legally and financially autonomous (ii) operate under commercial law, and (iii) </w:t>
            </w:r>
            <w:r w:rsidRPr="00EC12FE">
              <w:rPr>
                <w:spacing w:val="-5"/>
              </w:rPr>
              <w:t xml:space="preserve">are not dependent agencies of the Employer. To be eligible, a government-owned enterprise or institution shall establish to the Bank’s satisfaction, through all relevant documents, including its Charter and other information the Bank may request, that it: (i) is a legal entity separate from the government (ii) does not currently receive substantial subsidies or budget support; (iii) operates like any commercial enterprise, and, inter alia, is not obliged to pass on its surplus to the government, can </w:t>
            </w:r>
            <w:r w:rsidRPr="00EC12FE">
              <w:rPr>
                <w:spacing w:val="-5"/>
              </w:rPr>
              <w:lastRenderedPageBreak/>
              <w:t>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39" w:name="_Toc438532561"/>
            <w:bookmarkStart w:id="40" w:name="_Toc438532562"/>
            <w:bookmarkStart w:id="41" w:name="_Toc438532563"/>
            <w:bookmarkStart w:id="42" w:name="_Toc438532564"/>
            <w:bookmarkStart w:id="43" w:name="_Toc438532565"/>
            <w:bookmarkStart w:id="44" w:name="_Toc438532567"/>
            <w:bookmarkStart w:id="45" w:name="_Toc438438824"/>
            <w:bookmarkStart w:id="46" w:name="_Toc438532568"/>
            <w:bookmarkStart w:id="47" w:name="_Toc438733968"/>
            <w:bookmarkStart w:id="48" w:name="_Toc438907009"/>
            <w:bookmarkStart w:id="49" w:name="_Toc438907208"/>
            <w:bookmarkStart w:id="50" w:name="_Toc97371006"/>
            <w:bookmarkStart w:id="51" w:name="_Toc139863107"/>
            <w:bookmarkStart w:id="52" w:name="_Toc372613757"/>
            <w:bookmarkEnd w:id="39"/>
            <w:bookmarkEnd w:id="40"/>
            <w:bookmarkEnd w:id="41"/>
            <w:bookmarkEnd w:id="42"/>
            <w:bookmarkEnd w:id="43"/>
            <w:bookmarkEnd w:id="44"/>
            <w:r w:rsidRPr="00EC12FE">
              <w:rPr>
                <w:iCs/>
              </w:rPr>
              <w:t>Eligible Materials, Equipment and Services</w:t>
            </w:r>
            <w:bookmarkEnd w:id="45"/>
            <w:bookmarkEnd w:id="46"/>
            <w:bookmarkEnd w:id="47"/>
            <w:bookmarkEnd w:id="48"/>
            <w:bookmarkEnd w:id="49"/>
            <w:bookmarkEnd w:id="50"/>
            <w:bookmarkEnd w:id="51"/>
            <w:bookmarkEnd w:id="52"/>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72613758"/>
            <w:bookmarkEnd w:id="53"/>
            <w:bookmarkEnd w:id="54"/>
            <w:r w:rsidRPr="00EC12FE">
              <w:t xml:space="preserve">Contents of </w:t>
            </w:r>
            <w:bookmarkEnd w:id="55"/>
            <w:bookmarkEnd w:id="56"/>
            <w:bookmarkEnd w:id="57"/>
            <w:bookmarkEnd w:id="58"/>
            <w:bookmarkEnd w:id="59"/>
            <w:r w:rsidRPr="00EC12FE">
              <w:t>Bidding Document</w:t>
            </w:r>
            <w:bookmarkEnd w:id="60"/>
            <w:bookmarkEnd w:id="61"/>
          </w:p>
        </w:tc>
      </w:tr>
      <w:tr w:rsidR="007B586E" w:rsidRPr="00EC12FE">
        <w:trPr>
          <w:jc w:val="center"/>
        </w:trPr>
        <w:tc>
          <w:tcPr>
            <w:tcW w:w="2430" w:type="dxa"/>
          </w:tcPr>
          <w:p w:rsidR="007B586E" w:rsidRPr="00EC12FE" w:rsidRDefault="007B586E">
            <w:pPr>
              <w:pStyle w:val="S1-Header2"/>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372613759"/>
            <w:r w:rsidRPr="00EC12FE">
              <w:t xml:space="preserve">Sections of </w:t>
            </w:r>
            <w:bookmarkEnd w:id="62"/>
            <w:bookmarkEnd w:id="63"/>
            <w:bookmarkEnd w:id="64"/>
            <w:bookmarkEnd w:id="65"/>
            <w:bookmarkEnd w:id="66"/>
            <w:r w:rsidRPr="00EC12FE">
              <w:t>Bidding Document</w:t>
            </w:r>
            <w:bookmarkEnd w:id="67"/>
            <w:bookmarkEnd w:id="68"/>
            <w:bookmarkEnd w:id="69"/>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lastRenderedPageBreak/>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372613760"/>
            <w:r w:rsidRPr="00EC12FE">
              <w:t>Clarification of Bidding Document</w:t>
            </w:r>
            <w:bookmarkEnd w:id="70"/>
            <w:bookmarkEnd w:id="71"/>
            <w:bookmarkEnd w:id="72"/>
            <w:bookmarkEnd w:id="73"/>
            <w:bookmarkEnd w:id="74"/>
            <w:r w:rsidRPr="00EC12FE">
              <w:t>, Site Visit, Pre-Bid Meeting</w:t>
            </w:r>
            <w:bookmarkEnd w:id="75"/>
            <w:bookmarkEnd w:id="76"/>
            <w:bookmarkEnd w:id="77"/>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w:t>
            </w:r>
            <w:r w:rsidRPr="00EC12FE">
              <w:rPr>
                <w:rFonts w:cs="Times New Roman"/>
              </w:rPr>
              <w:lastRenderedPageBreak/>
              <w:t>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lastRenderedPageBreak/>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he Bidder’s designated representative is invited to attend a pre-bid meeting. The purpose of the meeting 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372613761"/>
            <w:r w:rsidRPr="00EC12FE">
              <w:t>Amendment of Bidding Document</w:t>
            </w:r>
            <w:bookmarkEnd w:id="78"/>
            <w:bookmarkEnd w:id="79"/>
            <w:bookmarkEnd w:id="80"/>
            <w:bookmarkEnd w:id="81"/>
            <w:bookmarkEnd w:id="82"/>
            <w:bookmarkEnd w:id="83"/>
            <w:bookmarkEnd w:id="84"/>
            <w:bookmarkEnd w:id="85"/>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6" w:name="_Toc438438829"/>
            <w:bookmarkStart w:id="87" w:name="_Toc438532577"/>
            <w:bookmarkStart w:id="88" w:name="_Toc438733973"/>
            <w:bookmarkStart w:id="89" w:name="_Toc438962055"/>
            <w:bookmarkStart w:id="90" w:name="_Toc461939618"/>
            <w:bookmarkStart w:id="91" w:name="_Toc97371011"/>
            <w:bookmarkStart w:id="92" w:name="_Toc372613762"/>
            <w:r w:rsidRPr="00EC12FE">
              <w:t>Preparation of Bids</w:t>
            </w:r>
            <w:bookmarkEnd w:id="86"/>
            <w:bookmarkEnd w:id="87"/>
            <w:bookmarkEnd w:id="88"/>
            <w:bookmarkEnd w:id="89"/>
            <w:bookmarkEnd w:id="90"/>
            <w:bookmarkEnd w:id="91"/>
            <w:bookmarkEnd w:id="92"/>
          </w:p>
        </w:tc>
      </w:tr>
      <w:tr w:rsidR="007B586E" w:rsidRPr="00EC12FE">
        <w:trPr>
          <w:jc w:val="center"/>
        </w:trPr>
        <w:tc>
          <w:tcPr>
            <w:tcW w:w="2430" w:type="dxa"/>
          </w:tcPr>
          <w:p w:rsidR="007B586E" w:rsidRPr="00EC12FE" w:rsidRDefault="007B586E">
            <w:pPr>
              <w:pStyle w:val="S1-Header2"/>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372613763"/>
            <w:r w:rsidRPr="00EC12FE">
              <w:t>Cost of Bidding</w:t>
            </w:r>
            <w:bookmarkEnd w:id="93"/>
            <w:bookmarkEnd w:id="94"/>
            <w:bookmarkEnd w:id="95"/>
            <w:bookmarkEnd w:id="96"/>
            <w:bookmarkEnd w:id="97"/>
            <w:bookmarkEnd w:id="98"/>
            <w:bookmarkEnd w:id="99"/>
            <w:bookmarkEnd w:id="100"/>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372613764"/>
            <w:r w:rsidRPr="00EC12FE">
              <w:t>Language of Bid</w:t>
            </w:r>
            <w:bookmarkEnd w:id="101"/>
            <w:bookmarkEnd w:id="102"/>
            <w:bookmarkEnd w:id="103"/>
            <w:bookmarkEnd w:id="104"/>
            <w:bookmarkEnd w:id="105"/>
            <w:bookmarkEnd w:id="106"/>
            <w:bookmarkEnd w:id="107"/>
            <w:bookmarkEnd w:id="108"/>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w:t>
            </w:r>
            <w:r w:rsidRPr="00EC12FE">
              <w:lastRenderedPageBreak/>
              <w:t xml:space="preserve">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372613765"/>
            <w:r w:rsidRPr="00EC12FE">
              <w:lastRenderedPageBreak/>
              <w:t>Documents Comprising the Bid</w:t>
            </w:r>
            <w:bookmarkEnd w:id="109"/>
            <w:bookmarkEnd w:id="110"/>
            <w:bookmarkEnd w:id="111"/>
            <w:bookmarkEnd w:id="112"/>
            <w:bookmarkEnd w:id="113"/>
            <w:bookmarkEnd w:id="114"/>
            <w:bookmarkEnd w:id="115"/>
            <w:bookmarkEnd w:id="116"/>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proofErr w:type="gramStart"/>
            <w:r w:rsidRPr="00EC12FE">
              <w:rPr>
                <w:szCs w:val="24"/>
              </w:rPr>
              <w:t>a</w:t>
            </w:r>
            <w:r w:rsidR="007B586E" w:rsidRPr="00EC12FE">
              <w:rPr>
                <w:szCs w:val="24"/>
              </w:rPr>
              <w:t>ny</w:t>
            </w:r>
            <w:proofErr w:type="gramEnd"/>
            <w:r w:rsidR="007B586E" w:rsidRPr="00EC12FE">
              <w:rPr>
                <w:szCs w:val="24"/>
              </w:rPr>
              <w:t xml:space="preserve">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7" w:name="_Toc97371015"/>
            <w:bookmarkStart w:id="118" w:name="_Toc139863114"/>
            <w:bookmarkStart w:id="119" w:name="_Toc372613766"/>
            <w:r w:rsidRPr="00EC12FE">
              <w:t>Letter of Bid</w:t>
            </w:r>
            <w:bookmarkEnd w:id="117"/>
            <w:r w:rsidRPr="00EC12FE">
              <w:t xml:space="preserve"> and Schedules</w:t>
            </w:r>
            <w:bookmarkEnd w:id="118"/>
            <w:bookmarkEnd w:id="119"/>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372613767"/>
            <w:r w:rsidRPr="00EC12FE">
              <w:t>Alternative Bids</w:t>
            </w:r>
            <w:bookmarkEnd w:id="120"/>
            <w:bookmarkEnd w:id="121"/>
            <w:bookmarkEnd w:id="122"/>
            <w:bookmarkEnd w:id="123"/>
            <w:bookmarkEnd w:id="124"/>
            <w:bookmarkEnd w:id="125"/>
            <w:bookmarkEnd w:id="126"/>
            <w:bookmarkEnd w:id="127"/>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w:t>
            </w:r>
            <w:r w:rsidR="007B586E" w:rsidRPr="00EC12FE">
              <w:lastRenderedPageBreak/>
              <w:t xml:space="preserve">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372613768"/>
            <w:r w:rsidRPr="00EC12FE">
              <w:t>Bid Prices and Discounts</w:t>
            </w:r>
            <w:bookmarkEnd w:id="128"/>
            <w:bookmarkEnd w:id="129"/>
            <w:bookmarkEnd w:id="130"/>
            <w:bookmarkEnd w:id="131"/>
            <w:bookmarkEnd w:id="132"/>
            <w:bookmarkEnd w:id="133"/>
            <w:bookmarkEnd w:id="134"/>
            <w:bookmarkEnd w:id="135"/>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 xml:space="preserve">Bidders wishing to offer discounts for the award of more than one </w:t>
            </w:r>
            <w:r w:rsidR="002A34D0" w:rsidRPr="00EC12FE">
              <w:lastRenderedPageBreak/>
              <w:t>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rates and prices</w:t>
            </w:r>
            <w:r w:rsidR="00BA77CE" w:rsidRPr="00EC12FE">
              <w:rPr>
                <w:rStyle w:val="FootnoteReference"/>
                <w:rFonts w:cs="Times New Roman"/>
              </w:rPr>
              <w:footnoteReference w:id="1"/>
            </w:r>
            <w:r w:rsidRPr="00EC12FE">
              <w:rPr>
                <w:rFonts w:cs="Times New Roman"/>
              </w:rPr>
              <w:t xml:space="preserve"> and the total bid price submitted by the Bidder.</w:t>
            </w:r>
          </w:p>
        </w:tc>
      </w:tr>
      <w:tr w:rsidR="007B586E" w:rsidRPr="00EC12FE">
        <w:trPr>
          <w:jc w:val="center"/>
        </w:trPr>
        <w:tc>
          <w:tcPr>
            <w:tcW w:w="2430" w:type="dxa"/>
          </w:tcPr>
          <w:p w:rsidR="007B586E" w:rsidRPr="00EC12FE" w:rsidRDefault="007B586E">
            <w:pPr>
              <w:pStyle w:val="S1-Header2"/>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372613769"/>
            <w:r w:rsidRPr="00EC12FE">
              <w:t>Cu</w:t>
            </w:r>
            <w:bookmarkStart w:id="144" w:name="_Hlt438531797"/>
            <w:bookmarkEnd w:id="144"/>
            <w:r w:rsidRPr="00EC12FE">
              <w:t>rrencies of Bid</w:t>
            </w:r>
            <w:bookmarkEnd w:id="136"/>
            <w:bookmarkEnd w:id="137"/>
            <w:bookmarkEnd w:id="138"/>
            <w:bookmarkEnd w:id="139"/>
            <w:bookmarkEnd w:id="140"/>
            <w:r w:rsidRPr="00EC12FE">
              <w:t xml:space="preserve"> and Payment</w:t>
            </w:r>
            <w:bookmarkEnd w:id="141"/>
            <w:bookmarkEnd w:id="142"/>
            <w:bookmarkEnd w:id="143"/>
          </w:p>
        </w:tc>
        <w:tc>
          <w:tcPr>
            <w:tcW w:w="7020" w:type="dxa"/>
          </w:tcPr>
          <w:p w:rsidR="007B586E" w:rsidRPr="00EC12FE" w:rsidRDefault="007B586E">
            <w:pPr>
              <w:pStyle w:val="Header2-SubClauses"/>
              <w:rPr>
                <w:rFonts w:cs="Times New Roman"/>
                <w:i/>
              </w:rPr>
            </w:pPr>
            <w:r w:rsidRPr="00EC12FE">
              <w:rPr>
                <w:rFonts w:cs="Times New Roman"/>
              </w:rPr>
              <w:t>The currency(</w:t>
            </w:r>
            <w:proofErr w:type="spellStart"/>
            <w:r w:rsidRPr="00EC12FE">
              <w:rPr>
                <w:rFonts w:cs="Times New Roman"/>
              </w:rPr>
              <w:t>ies</w:t>
            </w:r>
            <w:proofErr w:type="spellEnd"/>
            <w:r w:rsidRPr="00EC12FE">
              <w:rPr>
                <w:rFonts w:cs="Times New Roman"/>
              </w:rPr>
              <w:t xml:space="preserve">) of the bid </w:t>
            </w:r>
            <w:r w:rsidR="009E7D71" w:rsidRPr="00EC12FE">
              <w:t>and the currency(</w:t>
            </w:r>
            <w:proofErr w:type="spellStart"/>
            <w:r w:rsidR="009E7D71" w:rsidRPr="00EC12FE">
              <w:t>ies</w:t>
            </w:r>
            <w:proofErr w:type="spellEnd"/>
            <w:r w:rsidR="009E7D71" w:rsidRPr="00EC12FE">
              <w:t xml:space="preserve">)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14BC5">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6D7915" w:rsidRPr="00EC12FE">
              <w:t>unit rates and prices and shown in the Schedule of Adjustment Data are reasonable</w:t>
            </w:r>
            <w:r w:rsidR="00766714" w:rsidRPr="00EC12FE">
              <w:rPr>
                <w:rStyle w:val="FootnoteReference"/>
              </w:rPr>
              <w:footnoteReference w:id="2"/>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5" w:name="_Toc97371019"/>
            <w:bookmarkStart w:id="146" w:name="_Toc139863118"/>
            <w:bookmarkStart w:id="147" w:name="_Toc372613770"/>
            <w:r w:rsidRPr="00EC12FE">
              <w:t>Documents Comprising the Technical Proposal</w:t>
            </w:r>
            <w:bookmarkEnd w:id="145"/>
            <w:bookmarkEnd w:id="146"/>
            <w:bookmarkEnd w:id="147"/>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372613771"/>
            <w:r w:rsidRPr="00EC12FE">
              <w:t>Documents Establishing the Qualifications of the Bidder</w:t>
            </w:r>
            <w:bookmarkEnd w:id="148"/>
            <w:bookmarkEnd w:id="149"/>
            <w:bookmarkEnd w:id="150"/>
            <w:bookmarkEnd w:id="151"/>
            <w:bookmarkEnd w:id="152"/>
            <w:bookmarkEnd w:id="153"/>
            <w:bookmarkEnd w:id="154"/>
            <w:bookmarkEnd w:id="155"/>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372613772"/>
            <w:r w:rsidRPr="00EC12FE">
              <w:t>Period of Validity of Bids</w:t>
            </w:r>
            <w:bookmarkEnd w:id="156"/>
            <w:bookmarkEnd w:id="157"/>
            <w:bookmarkEnd w:id="158"/>
            <w:bookmarkEnd w:id="159"/>
            <w:bookmarkEnd w:id="160"/>
            <w:bookmarkEnd w:id="161"/>
            <w:bookmarkEnd w:id="162"/>
            <w:bookmarkEnd w:id="163"/>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372613773"/>
            <w:r w:rsidRPr="00EC12FE">
              <w:t>Bid Security</w:t>
            </w:r>
            <w:bookmarkEnd w:id="164"/>
            <w:bookmarkEnd w:id="165"/>
            <w:bookmarkEnd w:id="166"/>
            <w:bookmarkEnd w:id="167"/>
            <w:bookmarkEnd w:id="168"/>
            <w:bookmarkEnd w:id="169"/>
            <w:bookmarkEnd w:id="170"/>
            <w:bookmarkEnd w:id="171"/>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proofErr w:type="gramStart"/>
            <w:r w:rsidRPr="00EC12FE">
              <w:rPr>
                <w:bCs/>
                <w:szCs w:val="24"/>
              </w:rPr>
              <w:t>another</w:t>
            </w:r>
            <w:proofErr w:type="gramEnd"/>
            <w:r w:rsidRPr="00EC12FE">
              <w:rPr>
                <w:bCs/>
                <w:szCs w:val="24"/>
              </w:rPr>
              <w:t xml:space="preserve">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proofErr w:type="gramStart"/>
            <w:r w:rsidRPr="00EC12FE">
              <w:rPr>
                <w:rFonts w:cs="Times New Roman"/>
              </w:rPr>
              <w:t>fro</w:t>
            </w:r>
            <w:r w:rsidRPr="00EC12FE">
              <w:rPr>
                <w:rFonts w:cs="Times New Roman"/>
                <w:bCs/>
              </w:rPr>
              <w:t>m</w:t>
            </w:r>
            <w:proofErr w:type="gramEnd"/>
            <w:r w:rsidRPr="00EC12FE">
              <w:rPr>
                <w:rFonts w:cs="Times New Roman"/>
                <w:bCs/>
              </w:rPr>
              <w:t xml:space="preserve">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w:t>
            </w:r>
            <w:r w:rsidRPr="00EC12FE">
              <w:rPr>
                <w:rFonts w:cs="Times New Roman"/>
                <w:bCs/>
              </w:rPr>
              <w:lastRenderedPageBreak/>
              <w:t>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non responsive.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sign</w:t>
            </w:r>
            <w:proofErr w:type="gramEnd"/>
            <w:r w:rsidRPr="00EC12FE">
              <w:rPr>
                <w:rFonts w:ascii="Times New Roman" w:hAnsi="Times New Roman" w:cs="Times New Roman"/>
                <w:sz w:val="24"/>
                <w:szCs w:val="24"/>
              </w:rPr>
              <w:t xml:space="preserve">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furnish</w:t>
            </w:r>
            <w:proofErr w:type="gramEnd"/>
            <w:r w:rsidRPr="00EC12FE">
              <w:rPr>
                <w:rFonts w:ascii="Times New Roman" w:hAnsi="Times New Roman" w:cs="Times New Roman"/>
                <w:sz w:val="24"/>
                <w:szCs w:val="24"/>
              </w:rPr>
              <w:t xml:space="preserve">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w:t>
            </w:r>
            <w:r w:rsidRPr="00EC12FE">
              <w:lastRenderedPageBreak/>
              <w:t xml:space="preserve">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372613774"/>
            <w:r w:rsidRPr="00EC12FE">
              <w:lastRenderedPageBreak/>
              <w:t>Format and Signing of Bid</w:t>
            </w:r>
            <w:bookmarkEnd w:id="172"/>
            <w:bookmarkEnd w:id="173"/>
            <w:bookmarkEnd w:id="174"/>
            <w:bookmarkEnd w:id="175"/>
            <w:bookmarkEnd w:id="176"/>
            <w:bookmarkEnd w:id="177"/>
            <w:bookmarkEnd w:id="178"/>
            <w:bookmarkEnd w:id="179"/>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372613775"/>
            <w:r w:rsidRPr="00EC12FE">
              <w:t>Submission and Opening of Bids</w:t>
            </w:r>
            <w:bookmarkEnd w:id="180"/>
            <w:bookmarkEnd w:id="181"/>
            <w:bookmarkEnd w:id="182"/>
            <w:bookmarkEnd w:id="183"/>
            <w:bookmarkEnd w:id="184"/>
            <w:bookmarkEnd w:id="185"/>
            <w:bookmarkEnd w:id="186"/>
          </w:p>
        </w:tc>
      </w:tr>
      <w:tr w:rsidR="007B586E" w:rsidRPr="00EC12FE">
        <w:trPr>
          <w:jc w:val="center"/>
        </w:trPr>
        <w:tc>
          <w:tcPr>
            <w:tcW w:w="2430" w:type="dxa"/>
          </w:tcPr>
          <w:p w:rsidR="007B586E" w:rsidRPr="00EC12FE" w:rsidRDefault="007B586E">
            <w:pPr>
              <w:pStyle w:val="S1-Header2"/>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372613776"/>
            <w:r w:rsidRPr="00EC12FE">
              <w:t>Sealing and Marking of Bids</w:t>
            </w:r>
            <w:bookmarkEnd w:id="187"/>
            <w:bookmarkEnd w:id="188"/>
            <w:bookmarkEnd w:id="189"/>
            <w:bookmarkEnd w:id="190"/>
            <w:bookmarkEnd w:id="191"/>
            <w:bookmarkEnd w:id="192"/>
            <w:bookmarkEnd w:id="193"/>
            <w:bookmarkEnd w:id="194"/>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proofErr w:type="gramStart"/>
            <w:r w:rsidRPr="00EC12FE">
              <w:rPr>
                <w:szCs w:val="24"/>
              </w:rPr>
              <w:t>bear</w:t>
            </w:r>
            <w:proofErr w:type="gramEnd"/>
            <w:r w:rsidRPr="00EC12FE">
              <w:rPr>
                <w:szCs w:val="24"/>
              </w:rPr>
              <w:t xml:space="preserve">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372613777"/>
            <w:r w:rsidRPr="00EC12FE">
              <w:t>Deadline for Submission of Bids</w:t>
            </w:r>
            <w:bookmarkEnd w:id="195"/>
            <w:bookmarkEnd w:id="196"/>
            <w:bookmarkEnd w:id="197"/>
            <w:bookmarkEnd w:id="198"/>
            <w:bookmarkEnd w:id="199"/>
            <w:bookmarkEnd w:id="200"/>
            <w:bookmarkEnd w:id="201"/>
            <w:bookmarkEnd w:id="202"/>
            <w:bookmarkEnd w:id="203"/>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372613778"/>
            <w:r w:rsidRPr="00EC12FE">
              <w:t>Late Bids</w:t>
            </w:r>
            <w:bookmarkEnd w:id="204"/>
            <w:bookmarkEnd w:id="205"/>
            <w:bookmarkEnd w:id="206"/>
            <w:bookmarkEnd w:id="207"/>
            <w:bookmarkEnd w:id="208"/>
            <w:bookmarkEnd w:id="209"/>
            <w:bookmarkEnd w:id="210"/>
            <w:bookmarkEnd w:id="21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372613779"/>
            <w:r w:rsidRPr="00EC12FE">
              <w:t>Withdrawal, Substitution, and Modification of Bids</w:t>
            </w:r>
            <w:bookmarkEnd w:id="212"/>
            <w:bookmarkEnd w:id="213"/>
            <w:bookmarkEnd w:id="214"/>
            <w:bookmarkEnd w:id="215"/>
            <w:bookmarkEnd w:id="216"/>
            <w:bookmarkEnd w:id="217"/>
            <w:bookmarkEnd w:id="218"/>
            <w:bookmarkEnd w:id="219"/>
            <w:bookmarkEnd w:id="220"/>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r>
            <w:proofErr w:type="gramStart"/>
            <w:r w:rsidRPr="00EC12FE">
              <w:rPr>
                <w:szCs w:val="24"/>
              </w:rPr>
              <w:t>received</w:t>
            </w:r>
            <w:proofErr w:type="gramEnd"/>
            <w:r w:rsidRPr="00EC12FE">
              <w:rPr>
                <w:szCs w:val="24"/>
              </w:rPr>
              <w:t xml:space="preserve">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372613780"/>
            <w:r w:rsidRPr="00EC12FE">
              <w:t>Bid Opening</w:t>
            </w:r>
            <w:bookmarkEnd w:id="221"/>
            <w:bookmarkEnd w:id="222"/>
            <w:bookmarkEnd w:id="223"/>
            <w:bookmarkEnd w:id="224"/>
            <w:bookmarkEnd w:id="225"/>
            <w:bookmarkEnd w:id="226"/>
            <w:bookmarkEnd w:id="227"/>
            <w:bookmarkEnd w:id="228"/>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w:t>
            </w:r>
            <w:r w:rsidRPr="00EC12FE">
              <w:lastRenderedPageBreak/>
              <w:t xml:space="preserve">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372613781"/>
            <w:r w:rsidRPr="00EC12FE">
              <w:t>Evaluation and Comparison of Bids</w:t>
            </w:r>
            <w:bookmarkEnd w:id="229"/>
            <w:bookmarkEnd w:id="230"/>
            <w:bookmarkEnd w:id="231"/>
            <w:bookmarkEnd w:id="232"/>
            <w:bookmarkEnd w:id="233"/>
            <w:bookmarkEnd w:id="234"/>
            <w:bookmarkEnd w:id="235"/>
          </w:p>
        </w:tc>
      </w:tr>
      <w:tr w:rsidR="007B586E" w:rsidRPr="00EC12FE">
        <w:trPr>
          <w:jc w:val="center"/>
        </w:trPr>
        <w:tc>
          <w:tcPr>
            <w:tcW w:w="2430" w:type="dxa"/>
          </w:tcPr>
          <w:p w:rsidR="007B586E" w:rsidRPr="00EC12FE" w:rsidRDefault="007B586E">
            <w:pPr>
              <w:pStyle w:val="S1-Header2"/>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372613782"/>
            <w:r w:rsidRPr="00EC12FE">
              <w:t>Confidentiality</w:t>
            </w:r>
            <w:bookmarkEnd w:id="236"/>
            <w:bookmarkEnd w:id="237"/>
            <w:bookmarkEnd w:id="238"/>
            <w:bookmarkEnd w:id="239"/>
            <w:bookmarkEnd w:id="240"/>
            <w:bookmarkEnd w:id="241"/>
            <w:bookmarkEnd w:id="242"/>
            <w:bookmarkEnd w:id="243"/>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w:t>
            </w:r>
            <w:r w:rsidR="00CB6A0E" w:rsidRPr="00EC12FE">
              <w:rPr>
                <w:rFonts w:cs="Times New Roman"/>
              </w:rPr>
              <w:lastRenderedPageBreak/>
              <w:t xml:space="preserve">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372613783"/>
            <w:r w:rsidRPr="00EC12FE">
              <w:t>Clarification of Bids</w:t>
            </w:r>
            <w:bookmarkEnd w:id="244"/>
            <w:bookmarkEnd w:id="245"/>
            <w:bookmarkEnd w:id="246"/>
            <w:bookmarkEnd w:id="247"/>
            <w:bookmarkEnd w:id="248"/>
            <w:bookmarkEnd w:id="249"/>
            <w:bookmarkEnd w:id="250"/>
            <w:bookmarkEnd w:id="251"/>
            <w:bookmarkEnd w:id="252"/>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3" w:name="_Toc97371033"/>
            <w:bookmarkStart w:id="254" w:name="_Toc139863130"/>
            <w:bookmarkStart w:id="255" w:name="_Toc372613784"/>
            <w:r w:rsidRPr="00EC12FE">
              <w:t>Deviations, Reservations, and Omissions</w:t>
            </w:r>
            <w:bookmarkEnd w:id="253"/>
            <w:bookmarkEnd w:id="254"/>
            <w:bookmarkEnd w:id="255"/>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6" w:name="_Toc97371034"/>
            <w:bookmarkStart w:id="257" w:name="_Toc139863131"/>
            <w:bookmarkStart w:id="258" w:name="_Toc372613785"/>
            <w:bookmarkStart w:id="259" w:name="_Toc438438854"/>
            <w:bookmarkStart w:id="260" w:name="_Toc438532636"/>
            <w:bookmarkStart w:id="261" w:name="_Toc438733998"/>
            <w:bookmarkStart w:id="262" w:name="_Toc438907035"/>
            <w:bookmarkStart w:id="263" w:name="_Toc438907234"/>
            <w:r w:rsidRPr="00EC12FE">
              <w:t>Determination of Responsiveness</w:t>
            </w:r>
            <w:bookmarkEnd w:id="256"/>
            <w:bookmarkEnd w:id="257"/>
            <w:bookmarkEnd w:id="258"/>
            <w:r w:rsidRPr="00EC12FE">
              <w:t xml:space="preserve"> </w:t>
            </w:r>
            <w:bookmarkEnd w:id="259"/>
            <w:bookmarkEnd w:id="260"/>
            <w:bookmarkEnd w:id="261"/>
            <w:bookmarkEnd w:id="262"/>
            <w:bookmarkEnd w:id="263"/>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affect</w:t>
            </w:r>
            <w:proofErr w:type="gramEnd"/>
            <w:r w:rsidRPr="00EC12FE">
              <w:rPr>
                <w:rFonts w:ascii="Times New Roman" w:hAnsi="Times New Roman" w:cs="Times New Roman"/>
                <w:sz w:val="24"/>
                <w:szCs w:val="24"/>
              </w:rPr>
              <w:t xml:space="preserve">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lastRenderedPageBreak/>
              <w:t>(ii)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limit</w:t>
            </w:r>
            <w:proofErr w:type="gramEnd"/>
            <w:r w:rsidRPr="00EC12FE">
              <w:rPr>
                <w:rFonts w:ascii="Times New Roman" w:hAnsi="Times New Roman" w:cs="Times New Roman"/>
                <w:sz w:val="24"/>
                <w:szCs w:val="24"/>
              </w:rPr>
              <w:t xml:space="preserve">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r>
            <w:proofErr w:type="gramStart"/>
            <w:r w:rsidRPr="00EC12FE">
              <w:rPr>
                <w:szCs w:val="24"/>
              </w:rPr>
              <w:t>if</w:t>
            </w:r>
            <w:proofErr w:type="gramEnd"/>
            <w:r w:rsidRPr="00EC12FE">
              <w:rPr>
                <w:szCs w:val="24"/>
              </w:rPr>
              <w:t xml:space="preserve">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4" w:name="_Hlt438533232"/>
            <w:bookmarkStart w:id="265" w:name="_Toc97371035"/>
            <w:bookmarkStart w:id="266" w:name="_Toc139863132"/>
            <w:bookmarkStart w:id="267" w:name="_Toc372613786"/>
            <w:bookmarkEnd w:id="264"/>
            <w:r w:rsidRPr="00EC12FE">
              <w:t>Nonconformities, Errors, and Omissions</w:t>
            </w:r>
            <w:bookmarkEnd w:id="265"/>
            <w:bookmarkEnd w:id="266"/>
            <w:bookmarkEnd w:id="267"/>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8" w:name="_Toc97371036"/>
            <w:bookmarkStart w:id="269" w:name="_Toc139863133"/>
            <w:bookmarkStart w:id="270" w:name="_Toc372613787"/>
            <w:r w:rsidRPr="00EC12FE">
              <w:t>Correction of Arithmetical Errors</w:t>
            </w:r>
            <w:bookmarkEnd w:id="268"/>
            <w:bookmarkEnd w:id="269"/>
            <w:bookmarkEnd w:id="270"/>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proofErr w:type="spellStart"/>
            <w:r w:rsidR="00F9786A">
              <w:rPr>
                <w:szCs w:val="24"/>
              </w:rPr>
              <w:t>admeadurement</w:t>
            </w:r>
            <w:proofErr w:type="spellEnd"/>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if there is an error in a total corresponding to the addition or subtraction of subtotals, the subtotals shall prevail and the </w:t>
            </w:r>
            <w:r w:rsidRPr="00EC12FE">
              <w:rPr>
                <w:szCs w:val="24"/>
              </w:rPr>
              <w:lastRenderedPageBreak/>
              <w:t>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r>
            <w:proofErr w:type="gramStart"/>
            <w:r w:rsidRPr="00EC12FE">
              <w:rPr>
                <w:szCs w:val="24"/>
              </w:rPr>
              <w:t>if</w:t>
            </w:r>
            <w:proofErr w:type="gramEnd"/>
            <w:r w:rsidRPr="00EC12FE">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1" w:name="_Toc97371037"/>
            <w:bookmarkStart w:id="272" w:name="_Toc139863134"/>
            <w:bookmarkStart w:id="273" w:name="_Toc372613788"/>
            <w:r w:rsidRPr="00EC12FE">
              <w:t>Conversion to Single Currency</w:t>
            </w:r>
            <w:bookmarkEnd w:id="271"/>
            <w:bookmarkEnd w:id="272"/>
            <w:bookmarkEnd w:id="273"/>
            <w:r w:rsidRPr="00EC12FE">
              <w:t xml:space="preserve"> </w:t>
            </w:r>
          </w:p>
        </w:tc>
        <w:tc>
          <w:tcPr>
            <w:tcW w:w="7020" w:type="dxa"/>
          </w:tcPr>
          <w:p w:rsidR="007B586E" w:rsidRPr="00EC12FE" w:rsidRDefault="007B586E">
            <w:pPr>
              <w:pStyle w:val="StyleHeader2-SubClausesAfter6pt"/>
            </w:pPr>
            <w:r w:rsidRPr="00EC12FE">
              <w:t>For evaluation and comparison purposes, the currency(</w:t>
            </w:r>
            <w:proofErr w:type="spellStart"/>
            <w:r w:rsidRPr="00EC12FE">
              <w:t>ies</w:t>
            </w:r>
            <w:proofErr w:type="spellEnd"/>
            <w:r w:rsidRPr="00EC12FE">
              <w:t xml:space="preserve">)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372613789"/>
            <w:r w:rsidRPr="00EC12FE">
              <w:t>Margin of Preference</w:t>
            </w:r>
            <w:bookmarkEnd w:id="274"/>
            <w:bookmarkEnd w:id="275"/>
            <w:bookmarkEnd w:id="276"/>
            <w:bookmarkEnd w:id="277"/>
            <w:bookmarkEnd w:id="278"/>
            <w:bookmarkEnd w:id="279"/>
            <w:bookmarkEnd w:id="280"/>
            <w:bookmarkEnd w:id="281"/>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3"/>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2" w:name="_Toc372613790"/>
            <w:r w:rsidRPr="00EC12FE">
              <w:t>Subcontractors</w:t>
            </w:r>
            <w:bookmarkEnd w:id="282"/>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372613791"/>
            <w:r w:rsidRPr="00EC12FE">
              <w:t>Evaluation of Bids</w:t>
            </w:r>
            <w:bookmarkEnd w:id="283"/>
            <w:bookmarkEnd w:id="284"/>
            <w:bookmarkEnd w:id="285"/>
            <w:bookmarkEnd w:id="286"/>
            <w:bookmarkEnd w:id="287"/>
            <w:bookmarkEnd w:id="288"/>
            <w:bookmarkEnd w:id="289"/>
            <w:bookmarkEnd w:id="290"/>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the bid price, excluding Provisional Sums and the provision, if any, for contingencies in the Summary Bill of Quantities</w:t>
            </w:r>
            <w:r w:rsidR="006542E1" w:rsidRPr="00EC12FE">
              <w:rPr>
                <w:rStyle w:val="FootnoteReference"/>
              </w:rPr>
              <w:footnoteReference w:id="4"/>
            </w:r>
            <w:r w:rsidRPr="00EC12FE">
              <w:rPr>
                <w:szCs w:val="24"/>
              </w:rPr>
              <w:t xml:space="preserve"> </w:t>
            </w:r>
            <w:r w:rsidRPr="00EC12FE">
              <w:rPr>
                <w:szCs w:val="24"/>
              </w:rPr>
              <w:lastRenderedPageBreak/>
              <w:t>for admeasurement contracts</w:t>
            </w:r>
            <w:r w:rsidR="00F9786A">
              <w:rPr>
                <w:szCs w:val="24"/>
              </w:rPr>
              <w:t>,</w:t>
            </w:r>
            <w:r w:rsidRPr="00EC12FE">
              <w:rPr>
                <w:szCs w:val="24"/>
              </w:rPr>
              <w:t xml:space="preserve"> but including </w:t>
            </w:r>
            <w:proofErr w:type="spellStart"/>
            <w:r w:rsidRPr="00EC12FE">
              <w:rPr>
                <w:szCs w:val="24"/>
              </w:rPr>
              <w:t>Daywork</w:t>
            </w:r>
            <w:proofErr w:type="spellEnd"/>
            <w:r w:rsidR="006542E1" w:rsidRPr="00EC12FE">
              <w:rPr>
                <w:rStyle w:val="FootnoteReference"/>
              </w:rPr>
              <w:footnoteReference w:id="5"/>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372613792"/>
            <w:r w:rsidRPr="00EC12FE">
              <w:t>Comparison of Bids</w:t>
            </w:r>
            <w:bookmarkEnd w:id="291"/>
            <w:bookmarkEnd w:id="292"/>
            <w:bookmarkEnd w:id="293"/>
            <w:bookmarkEnd w:id="294"/>
            <w:bookmarkEnd w:id="295"/>
            <w:bookmarkEnd w:id="296"/>
            <w:bookmarkEnd w:id="297"/>
            <w:bookmarkEnd w:id="298"/>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372613793"/>
            <w:r w:rsidRPr="00EC12FE">
              <w:t xml:space="preserve">Qualification of </w:t>
            </w:r>
            <w:r w:rsidRPr="00EC12FE">
              <w:lastRenderedPageBreak/>
              <w:t>the Bidder</w:t>
            </w:r>
            <w:bookmarkEnd w:id="299"/>
            <w:bookmarkEnd w:id="300"/>
            <w:bookmarkEnd w:id="301"/>
            <w:bookmarkEnd w:id="302"/>
            <w:bookmarkEnd w:id="303"/>
            <w:bookmarkEnd w:id="304"/>
            <w:bookmarkEnd w:id="305"/>
            <w:bookmarkEnd w:id="306"/>
          </w:p>
        </w:tc>
        <w:tc>
          <w:tcPr>
            <w:tcW w:w="7020" w:type="dxa"/>
          </w:tcPr>
          <w:p w:rsidR="007B586E" w:rsidRPr="00EC12FE" w:rsidRDefault="007B586E" w:rsidP="004B1320">
            <w:pPr>
              <w:pStyle w:val="Header2-SubClauses"/>
              <w:rPr>
                <w:rFonts w:cs="Times New Roman"/>
              </w:rPr>
            </w:pPr>
            <w:r w:rsidRPr="00EC12FE">
              <w:rPr>
                <w:rFonts w:cs="Times New Roman"/>
              </w:rPr>
              <w:lastRenderedPageBreak/>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w:t>
            </w:r>
            <w:r w:rsidRPr="00EC12FE">
              <w:rPr>
                <w:rFonts w:cs="Times New Roman"/>
              </w:rPr>
              <w:lastRenderedPageBreak/>
              <w:t xml:space="preserve">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372613794"/>
            <w:r w:rsidRPr="00EC12FE">
              <w:rPr>
                <w:b w:val="0"/>
                <w:iCs/>
              </w:rPr>
              <w:t>Employer</w:t>
            </w:r>
            <w:r w:rsidR="007B586E" w:rsidRPr="00EC12FE">
              <w:rPr>
                <w:iCs/>
              </w:rPr>
              <w:t xml:space="preserve">’s </w:t>
            </w:r>
            <w:r w:rsidR="007B586E" w:rsidRPr="00EC12FE">
              <w:t>Right to Accept Any Bid, and to Reject Any or All Bids</w:t>
            </w:r>
            <w:bookmarkEnd w:id="307"/>
            <w:bookmarkEnd w:id="308"/>
            <w:bookmarkEnd w:id="309"/>
            <w:bookmarkEnd w:id="310"/>
            <w:bookmarkEnd w:id="311"/>
            <w:bookmarkEnd w:id="312"/>
            <w:bookmarkEnd w:id="313"/>
            <w:bookmarkEnd w:id="31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372613795"/>
            <w:r w:rsidRPr="00EC12FE">
              <w:t>Award of Contract</w:t>
            </w:r>
            <w:bookmarkEnd w:id="315"/>
            <w:bookmarkEnd w:id="316"/>
            <w:bookmarkEnd w:id="317"/>
            <w:bookmarkEnd w:id="318"/>
            <w:bookmarkEnd w:id="319"/>
            <w:bookmarkEnd w:id="320"/>
            <w:bookmarkEnd w:id="321"/>
          </w:p>
        </w:tc>
      </w:tr>
      <w:tr w:rsidR="007B586E" w:rsidRPr="00EC12FE">
        <w:trPr>
          <w:jc w:val="center"/>
        </w:trPr>
        <w:tc>
          <w:tcPr>
            <w:tcW w:w="2430" w:type="dxa"/>
          </w:tcPr>
          <w:p w:rsidR="007B586E" w:rsidRPr="00EC12FE" w:rsidRDefault="007B586E">
            <w:pPr>
              <w:pStyle w:val="S1-Header2"/>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372613796"/>
            <w:r w:rsidRPr="00EC12FE">
              <w:t>Award Criteria</w:t>
            </w:r>
            <w:bookmarkEnd w:id="322"/>
            <w:bookmarkEnd w:id="323"/>
            <w:bookmarkEnd w:id="324"/>
            <w:bookmarkEnd w:id="325"/>
            <w:bookmarkEnd w:id="326"/>
            <w:bookmarkEnd w:id="327"/>
            <w:bookmarkEnd w:id="328"/>
            <w:bookmarkEnd w:id="329"/>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372613797"/>
            <w:r w:rsidRPr="00EC12FE">
              <w:t>Notification of Award</w:t>
            </w:r>
            <w:bookmarkEnd w:id="330"/>
            <w:bookmarkEnd w:id="331"/>
            <w:bookmarkEnd w:id="332"/>
            <w:bookmarkEnd w:id="333"/>
            <w:bookmarkEnd w:id="334"/>
            <w:bookmarkEnd w:id="335"/>
            <w:bookmarkEnd w:id="336"/>
            <w:bookmarkEnd w:id="337"/>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 xml:space="preserve">(i)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proofErr w:type="gramStart"/>
            <w:r w:rsidRPr="00EC12FE">
              <w:rPr>
                <w:rFonts w:cs="Times New Roman"/>
                <w:spacing w:val="-4"/>
              </w:rPr>
              <w:t>name</w:t>
            </w:r>
            <w:proofErr w:type="gramEnd"/>
            <w:r w:rsidRPr="00EC12FE">
              <w:rPr>
                <w:rFonts w:cs="Times New Roman"/>
                <w:spacing w:val="-4"/>
              </w:rPr>
              <w:t xml:space="preserv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372613798"/>
            <w:r w:rsidRPr="00EC12FE">
              <w:lastRenderedPageBreak/>
              <w:t>Signing of Contract</w:t>
            </w:r>
            <w:bookmarkEnd w:id="338"/>
            <w:bookmarkEnd w:id="339"/>
            <w:bookmarkEnd w:id="340"/>
            <w:bookmarkEnd w:id="341"/>
            <w:bookmarkEnd w:id="342"/>
            <w:bookmarkEnd w:id="343"/>
            <w:bookmarkEnd w:id="344"/>
            <w:bookmarkEnd w:id="345"/>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372613799"/>
            <w:r w:rsidRPr="00EC12FE">
              <w:t>Performance Security</w:t>
            </w:r>
            <w:bookmarkEnd w:id="346"/>
            <w:bookmarkEnd w:id="347"/>
            <w:bookmarkEnd w:id="348"/>
            <w:bookmarkEnd w:id="349"/>
            <w:bookmarkEnd w:id="350"/>
            <w:bookmarkEnd w:id="351"/>
            <w:bookmarkEnd w:id="352"/>
            <w:bookmarkEnd w:id="353"/>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4" w:name="_Toc139863144"/>
            <w:bookmarkStart w:id="355" w:name="_Toc372613800"/>
            <w:r w:rsidRPr="00EC12FE">
              <w:t>Adjudicator</w:t>
            </w:r>
            <w:bookmarkEnd w:id="354"/>
            <w:bookmarkEnd w:id="35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EC12FE" w:rsidRDefault="007B586E">
      <w:pPr>
        <w:pStyle w:val="BodyText"/>
      </w:pPr>
    </w:p>
    <w:p w:rsidR="007B586E" w:rsidRPr="00EC12FE" w:rsidRDefault="007B586E">
      <w:pPr>
        <w:pStyle w:val="BodyText"/>
        <w:sectPr w:rsidR="007B586E" w:rsidRPr="00EC12FE" w:rsidSect="00C9100A">
          <w:headerReference w:type="even" r:id="rId14"/>
          <w:headerReference w:type="default" r:id="rId15"/>
          <w:headerReference w:type="first" r:id="rId16"/>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363" w:name="_Toc372613500"/>
      <w:bookmarkStart w:id="364" w:name="_Toc438366665"/>
      <w:bookmarkStart w:id="365" w:name="_Toc41971239"/>
      <w:r w:rsidRPr="00EC12FE">
        <w:lastRenderedPageBreak/>
        <w:t>Section II - Bid Data Sheet (BDS)</w:t>
      </w:r>
      <w:bookmarkEnd w:id="363"/>
    </w:p>
    <w:bookmarkEnd w:id="364"/>
    <w:bookmarkEnd w:id="365"/>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D41A6F">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A35560">
              <w:rPr>
                <w:b/>
                <w:i/>
                <w:lang w:val="en-GB"/>
              </w:rPr>
              <w:t>5</w:t>
            </w:r>
            <w:r w:rsidR="00DC79E8">
              <w:rPr>
                <w:b/>
                <w:i/>
                <w:lang w:val="en-GB"/>
              </w:rPr>
              <w:t>/</w:t>
            </w:r>
            <w:r w:rsidR="00D41A6F">
              <w:rPr>
                <w:b/>
                <w:i/>
                <w:lang w:val="en-GB"/>
              </w:rPr>
              <w:t>316</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D33745">
            <w:pPr>
              <w:tabs>
                <w:tab w:val="right" w:pos="7272"/>
              </w:tabs>
              <w:spacing w:after="160"/>
            </w:pPr>
            <w:r w:rsidRPr="00EC12FE">
              <w:t xml:space="preserve">The name of the bidding process is: </w:t>
            </w:r>
            <w:r w:rsidR="00D33745">
              <w:rPr>
                <w:b/>
                <w:i/>
                <w:lang w:val="en-GB"/>
              </w:rPr>
              <w:t>Dredging of</w:t>
            </w:r>
            <w:r w:rsidR="0072781D" w:rsidRPr="0072781D">
              <w:rPr>
                <w:b/>
                <w:i/>
                <w:lang w:val="en-GB"/>
              </w:rPr>
              <w:t xml:space="preserve"> </w:t>
            </w:r>
            <w:proofErr w:type="spellStart"/>
            <w:r w:rsidR="0072781D" w:rsidRPr="0072781D">
              <w:rPr>
                <w:b/>
                <w:i/>
                <w:lang w:val="en-GB"/>
              </w:rPr>
              <w:t>R.Vandhoo</w:t>
            </w:r>
            <w:proofErr w:type="spellEnd"/>
            <w:r w:rsidR="00D33745">
              <w:rPr>
                <w:b/>
                <w:i/>
                <w:lang w:val="en-GB"/>
              </w:rPr>
              <w:t xml:space="preserve"> harbour</w:t>
            </w:r>
            <w:r w:rsidR="006F7B1F">
              <w:rPr>
                <w:b/>
                <w:i/>
                <w:lang w:val="en-GB"/>
              </w:rPr>
              <w:t xml:space="preserve"> </w:t>
            </w:r>
            <w:r w:rsidR="00D41A6F">
              <w:rPr>
                <w:b/>
                <w:i/>
                <w:lang w:val="en-GB"/>
              </w:rPr>
              <w:t>–</w:t>
            </w:r>
            <w:r w:rsidR="006F7B1F">
              <w:rPr>
                <w:b/>
                <w:i/>
                <w:lang w:val="en-GB"/>
              </w:rPr>
              <w:t xml:space="preserve"> Retender</w:t>
            </w:r>
            <w:r w:rsidR="00D41A6F">
              <w:rPr>
                <w:b/>
                <w:i/>
                <w:lang w:val="en-GB"/>
              </w:rPr>
              <w:t xml:space="preserve"> 1</w:t>
            </w:r>
          </w:p>
          <w:p w:rsidR="00030555" w:rsidRDefault="007B586E" w:rsidP="00D33745">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D33745">
              <w:rPr>
                <w:b/>
                <w:i/>
                <w:lang w:val="en-GB"/>
              </w:rPr>
              <w:t>35</w:t>
            </w:r>
            <w:r w:rsidR="006B423C" w:rsidRPr="006B423C">
              <w:rPr>
                <w:b/>
                <w:i/>
                <w:lang w:val="en-GB"/>
              </w:rPr>
              <w:t>/</w:t>
            </w:r>
            <w:r w:rsidR="000C3B0F">
              <w:rPr>
                <w:b/>
                <w:i/>
                <w:lang w:val="en-GB"/>
              </w:rPr>
              <w:t>4427-MAL</w:t>
            </w:r>
          </w:p>
          <w:p w:rsidR="00016EBA" w:rsidRPr="006B423C" w:rsidRDefault="00016EBA" w:rsidP="00304091">
            <w:pPr>
              <w:tabs>
                <w:tab w:val="right" w:pos="7272"/>
              </w:tabs>
              <w:spacing w:after="160"/>
              <w:ind w:left="5040"/>
            </w:pPr>
            <w:r>
              <w:rPr>
                <w:b/>
                <w:i/>
                <w:lang w:val="en-GB"/>
              </w:rPr>
              <w:t>TEB/20</w:t>
            </w:r>
            <w:r w:rsidR="00A35560">
              <w:rPr>
                <w:b/>
                <w:i/>
                <w:lang w:val="en-GB"/>
              </w:rPr>
              <w:t>15</w:t>
            </w:r>
            <w:r>
              <w:rPr>
                <w:b/>
                <w:i/>
                <w:lang w:val="en-GB"/>
              </w:rPr>
              <w:t>/</w:t>
            </w:r>
            <w:r w:rsidR="00A35560">
              <w:rPr>
                <w:b/>
                <w:i/>
                <w:lang w:val="en-GB"/>
              </w:rPr>
              <w:t>W-</w:t>
            </w:r>
            <w:r w:rsidR="00304091">
              <w:rPr>
                <w:b/>
                <w:i/>
                <w:lang w:val="en-GB"/>
              </w:rPr>
              <w:t>142</w:t>
            </w:r>
            <w:r w:rsidR="00D41A6F">
              <w:rPr>
                <w:b/>
                <w:i/>
                <w:lang w:val="en-GB"/>
              </w:rPr>
              <w:t>-</w:t>
            </w:r>
            <w:r w:rsidR="006F7B1F">
              <w:rPr>
                <w:b/>
                <w:i/>
                <w:lang w:val="en-GB"/>
              </w:rPr>
              <w:t>R01</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A35560">
            <w:pPr>
              <w:tabs>
                <w:tab w:val="right" w:pos="7254"/>
              </w:tabs>
              <w:spacing w:after="160"/>
            </w:pPr>
            <w:r w:rsidRPr="00EC12FE">
              <w:t xml:space="preserve">The name of the Project is: </w:t>
            </w:r>
            <w:r w:rsidR="000C3B0F">
              <w:rPr>
                <w:b/>
                <w:i/>
                <w:lang w:val="en-GB"/>
              </w:rPr>
              <w:t>Maldives Environmental Management Project (MEMP)</w:t>
            </w:r>
            <w:r w:rsidR="00D33745">
              <w:rPr>
                <w:b/>
                <w:i/>
                <w:lang w:val="en-GB"/>
              </w:rPr>
              <w:t xml:space="preserve"> – Additional Financing</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7" w:history="1">
              <w:r w:rsidRPr="00C65CB4">
                <w:rPr>
                  <w:rStyle w:val="Hyperlink"/>
                  <w:iCs/>
                </w:rPr>
                <w:t>http://www.worldbank.org/debarr.</w:t>
              </w:r>
            </w:hyperlink>
            <w:r w:rsidR="00030555" w:rsidRPr="00EC12FE">
              <w:rPr>
                <w:iCs/>
              </w:rPr>
              <w:t xml:space="preserve"> </w:t>
            </w:r>
          </w:p>
        </w:tc>
      </w:tr>
    </w:tbl>
    <w:p w:rsidR="0009643A" w:rsidRDefault="0009643A" w:rsidP="006134A0">
      <w:pPr>
        <w:pStyle w:val="Caption"/>
        <w:tabs>
          <w:tab w:val="clear" w:pos="7254"/>
          <w:tab w:val="right" w:pos="7434"/>
        </w:tabs>
        <w:spacing w:before="0"/>
        <w:rPr>
          <w:rFonts w:ascii="Times New Roman" w:hAnsi="Times New Roman" w:cs="Times New Roman"/>
        </w:rPr>
      </w:pPr>
    </w:p>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EE5FA0" w:rsidRDefault="006134A0" w:rsidP="00D33745">
            <w:pPr>
              <w:tabs>
                <w:tab w:val="right" w:pos="7254"/>
              </w:tabs>
              <w:spacing w:after="60"/>
              <w:ind w:left="720"/>
              <w:rPr>
                <w:b/>
                <w:i/>
              </w:rPr>
            </w:pPr>
            <w:r>
              <w:rPr>
                <w:b/>
                <w:i/>
              </w:rPr>
              <w:t>M</w:t>
            </w:r>
            <w:r w:rsidR="00D33745">
              <w:rPr>
                <w:b/>
                <w:i/>
              </w:rPr>
              <w:t>s</w:t>
            </w:r>
            <w:r w:rsidR="006B423C" w:rsidRPr="00EE5FA0">
              <w:rPr>
                <w:b/>
                <w:i/>
              </w:rPr>
              <w:t xml:space="preserve">. </w:t>
            </w:r>
            <w:r w:rsidR="00D33745">
              <w:rPr>
                <w:b/>
                <w:i/>
              </w:rPr>
              <w:t xml:space="preserve">Aminath </w:t>
            </w:r>
            <w:proofErr w:type="spellStart"/>
            <w:r w:rsidR="00D33745">
              <w:rPr>
                <w:b/>
                <w:i/>
              </w:rPr>
              <w:t>Naheen</w:t>
            </w:r>
            <w:proofErr w:type="spellEnd"/>
            <w:r w:rsidR="00D33745">
              <w:rPr>
                <w:b/>
                <w:i/>
              </w:rPr>
              <w:t xml:space="preserve"> Ahmed</w:t>
            </w:r>
          </w:p>
          <w:p w:rsidR="006B423C" w:rsidRPr="00EE5FA0" w:rsidRDefault="00D33745" w:rsidP="006134A0">
            <w:pPr>
              <w:tabs>
                <w:tab w:val="right" w:pos="7254"/>
              </w:tabs>
              <w:spacing w:after="60"/>
              <w:ind w:left="720"/>
              <w:rPr>
                <w:b/>
                <w:i/>
              </w:rPr>
            </w:pPr>
            <w:r>
              <w:rPr>
                <w:b/>
                <w:i/>
              </w:rPr>
              <w:t xml:space="preserve">Assistant </w:t>
            </w:r>
            <w:r w:rsidR="006B423C" w:rsidRPr="00EE5FA0">
              <w:rPr>
                <w:b/>
                <w:i/>
              </w:rPr>
              <w:t>Project Officer</w:t>
            </w:r>
          </w:p>
          <w:p w:rsidR="006B423C" w:rsidRDefault="006B423C" w:rsidP="006134A0">
            <w:pPr>
              <w:tabs>
                <w:tab w:val="right" w:pos="7254"/>
              </w:tabs>
              <w:spacing w:after="60"/>
              <w:ind w:left="720"/>
              <w:rPr>
                <w:b/>
                <w:i/>
              </w:rPr>
            </w:pPr>
            <w:r w:rsidRPr="00EE5FA0">
              <w:rPr>
                <w:b/>
                <w:i/>
              </w:rPr>
              <w:t>Tender Evaluation Section</w:t>
            </w:r>
          </w:p>
          <w:p w:rsidR="00A35560" w:rsidRPr="00EE5FA0" w:rsidRDefault="00A35560" w:rsidP="006134A0">
            <w:pPr>
              <w:tabs>
                <w:tab w:val="right" w:pos="7254"/>
              </w:tabs>
              <w:spacing w:after="60"/>
              <w:ind w:left="720"/>
              <w:rPr>
                <w:b/>
                <w:i/>
              </w:rPr>
            </w:pPr>
            <w:r>
              <w:rPr>
                <w:b/>
                <w:i/>
              </w:rPr>
              <w:t>Public Procurement Division</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D33745">
            <w:pPr>
              <w:tabs>
                <w:tab w:val="right" w:pos="7254"/>
              </w:tabs>
              <w:spacing w:after="60"/>
              <w:ind w:left="720"/>
              <w:rPr>
                <w:b/>
                <w:i/>
              </w:rPr>
            </w:pPr>
            <w:r w:rsidRPr="00EE5FA0">
              <w:rPr>
                <w:b/>
                <w:i/>
              </w:rPr>
              <w:t>Tel: (960) 3349</w:t>
            </w:r>
            <w:r w:rsidR="00D33745">
              <w:rPr>
                <w:b/>
                <w:i/>
              </w:rPr>
              <w:t>191</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6B423C" w:rsidRDefault="006B423C" w:rsidP="006134A0">
            <w:pPr>
              <w:tabs>
                <w:tab w:val="right" w:pos="7254"/>
              </w:tabs>
              <w:spacing w:after="60"/>
              <w:ind w:left="720"/>
              <w:rPr>
                <w:i/>
                <w:color w:val="0070C0"/>
                <w:u w:val="single"/>
              </w:rPr>
            </w:pPr>
            <w:r w:rsidRPr="00EE5FA0">
              <w:rPr>
                <w:b/>
                <w:i/>
              </w:rPr>
              <w:t>E-Mail:</w:t>
            </w:r>
            <w:r w:rsidRPr="00AF6143">
              <w:t xml:space="preserve"> </w:t>
            </w:r>
            <w:hyperlink r:id="rId18" w:history="1">
              <w:r w:rsidR="00D41A6F" w:rsidRPr="007B3745">
                <w:rPr>
                  <w:rStyle w:val="Hyperlink"/>
                  <w:bCs/>
                  <w:i/>
                </w:rPr>
                <w:t>aminath.naaheen@finance.gov.mv</w:t>
              </w:r>
            </w:hyperlink>
          </w:p>
          <w:p w:rsidR="0017382F" w:rsidRPr="0017382F" w:rsidRDefault="0017382F" w:rsidP="00D41A6F">
            <w:pPr>
              <w:tabs>
                <w:tab w:val="right" w:pos="7254"/>
              </w:tabs>
              <w:spacing w:after="60"/>
              <w:ind w:left="720"/>
              <w:rPr>
                <w:bCs/>
                <w:i/>
              </w:rPr>
            </w:pPr>
            <w:r>
              <w:rPr>
                <w:b/>
                <w:i/>
              </w:rPr>
              <w:t xml:space="preserve">             </w:t>
            </w:r>
            <w:hyperlink r:id="rId19" w:history="1">
              <w:r w:rsidR="00D41A6F" w:rsidRPr="00AF6143">
                <w:rPr>
                  <w:i/>
                  <w:color w:val="0070C0"/>
                  <w:u w:val="single"/>
                </w:rPr>
                <w:t>tender@finance.gov.mv</w:t>
              </w:r>
            </w:hyperlink>
          </w:p>
          <w:p w:rsidR="006B423C" w:rsidRDefault="006B423C" w:rsidP="006134A0">
            <w:pPr>
              <w:tabs>
                <w:tab w:val="right" w:pos="7254"/>
              </w:tabs>
            </w:pPr>
          </w:p>
          <w:p w:rsidR="007B586E" w:rsidRPr="00EC12FE" w:rsidRDefault="007B586E" w:rsidP="00D41A6F">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D41A6F">
              <w:rPr>
                <w:b/>
                <w:i/>
              </w:rPr>
              <w:t>October 22, 2015, 1200 Hours Maldives Time</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20" w:history="1">
              <w:r w:rsidR="006B423C" w:rsidRPr="005A110A">
                <w:rPr>
                  <w:rStyle w:val="Hyperlink"/>
                  <w:b/>
                  <w:bCs/>
                  <w:i/>
                  <w:lang w:val="en-GB"/>
                </w:rPr>
                <w:t>www.finance.gov.mv</w:t>
              </w:r>
            </w:hyperlink>
          </w:p>
        </w:tc>
      </w:tr>
    </w:tbl>
    <w:p w:rsidR="009A305D" w:rsidRDefault="009A305D" w:rsidP="006134A0">
      <w:pPr>
        <w:pStyle w:val="Caption"/>
        <w:spacing w:before="0"/>
        <w:rPr>
          <w:rFonts w:ascii="Times New Roman" w:hAnsi="Times New Roman" w:cs="Times New Roman"/>
        </w:rPr>
      </w:pPr>
    </w:p>
    <w:p w:rsidR="006F7B1F" w:rsidRDefault="006F7B1F" w:rsidP="006F7B1F"/>
    <w:p w:rsidR="006F7B1F" w:rsidRDefault="006F7B1F" w:rsidP="006F7B1F"/>
    <w:p w:rsidR="006F7B1F" w:rsidRDefault="006F7B1F" w:rsidP="006F7B1F"/>
    <w:p w:rsidR="006F7B1F" w:rsidRPr="006F7B1F" w:rsidRDefault="006F7B1F" w:rsidP="006F7B1F"/>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lastRenderedPageBreak/>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The Bidder shall submit with its bid the following additional documents:</w:t>
            </w:r>
            <w:r w:rsidRPr="00EC12FE">
              <w:rPr>
                <w:b/>
              </w:rPr>
              <w:t xml:space="preserve"> </w:t>
            </w:r>
            <w:r w:rsidR="004A189D" w:rsidRPr="00847066">
              <w:rPr>
                <w:b/>
                <w:i/>
              </w:rPr>
              <w:t>Documentary evidence of no due payment to the Government of Maldives (Tax Clearance Report), obtained from Maldives Inland Revenue Authority. This document shall be dated no earlier than 10 (Ten) days prior to the bid submission date</w:t>
            </w:r>
            <w:r w:rsidRPr="00EC12FE">
              <w:rPr>
                <w:b/>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365CED">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365CED">
              <w:rPr>
                <w:b/>
                <w:i/>
                <w:iCs/>
              </w:rPr>
              <w:t>2</w:t>
            </w:r>
            <w:r>
              <w:rPr>
                <w:b/>
                <w:i/>
                <w:iCs/>
              </w:rPr>
              <w:t>0,000.00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386020">
            <w:pPr>
              <w:tabs>
                <w:tab w:val="right" w:pos="7254"/>
              </w:tabs>
              <w:spacing w:after="180"/>
            </w:pPr>
            <w:r w:rsidRPr="00EC12FE">
              <w:t xml:space="preserve">In addition to the original of the bid, the number of copies is: </w:t>
            </w:r>
            <w:r w:rsidR="00386020">
              <w:rPr>
                <w:b/>
                <w:i/>
                <w:lang w:val="en-GB"/>
              </w:rPr>
              <w:t>One</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09643A" w:rsidRDefault="0009643A" w:rsidP="006134A0">
      <w:pPr>
        <w:pStyle w:val="Caption"/>
        <w:tabs>
          <w:tab w:val="clear" w:pos="7254"/>
          <w:tab w:val="right" w:pos="7434"/>
        </w:tabs>
        <w:spacing w:before="0"/>
        <w:rPr>
          <w:rFonts w:ascii="Times New Roman" w:hAnsi="Times New Roman" w:cs="Times New Roman"/>
        </w:rPr>
      </w:pPr>
    </w:p>
    <w:p w:rsidR="0009643A" w:rsidRDefault="0009643A" w:rsidP="006134A0">
      <w:pPr>
        <w:pStyle w:val="Caption"/>
        <w:tabs>
          <w:tab w:val="clear" w:pos="7254"/>
          <w:tab w:val="right" w:pos="7434"/>
        </w:tabs>
        <w:spacing w:before="0"/>
        <w:rPr>
          <w:rFonts w:ascii="Times New Roman" w:hAnsi="Times New Roman" w:cs="Times New Roman"/>
        </w:rPr>
      </w:pPr>
    </w:p>
    <w:p w:rsidR="0009643A" w:rsidRDefault="0009643A" w:rsidP="006134A0">
      <w:pPr>
        <w:pStyle w:val="Caption"/>
        <w:tabs>
          <w:tab w:val="clear" w:pos="7254"/>
          <w:tab w:val="right" w:pos="7434"/>
        </w:tabs>
        <w:spacing w:before="0"/>
        <w:rPr>
          <w:rFonts w:ascii="Times New Roman" w:hAnsi="Times New Roman" w:cs="Times New Roman"/>
        </w:rPr>
      </w:pPr>
    </w:p>
    <w:p w:rsidR="0009643A" w:rsidRDefault="0009643A" w:rsidP="006134A0">
      <w:pPr>
        <w:pStyle w:val="Caption"/>
        <w:tabs>
          <w:tab w:val="clear" w:pos="7254"/>
          <w:tab w:val="right" w:pos="7434"/>
        </w:tabs>
        <w:spacing w:before="0"/>
        <w:rPr>
          <w:rFonts w:ascii="Times New Roman" w:hAnsi="Times New Roman" w:cs="Times New Roman"/>
        </w:rPr>
      </w:pPr>
    </w:p>
    <w:p w:rsidR="0009643A" w:rsidRDefault="0009643A" w:rsidP="006134A0">
      <w:pPr>
        <w:pStyle w:val="Caption"/>
        <w:tabs>
          <w:tab w:val="clear" w:pos="7254"/>
          <w:tab w:val="right" w:pos="7434"/>
        </w:tabs>
        <w:spacing w:before="0"/>
        <w:rPr>
          <w:rFonts w:ascii="Times New Roman" w:hAnsi="Times New Roman" w:cs="Times New Roman"/>
        </w:rPr>
      </w:pPr>
    </w:p>
    <w:p w:rsidR="0009643A" w:rsidRDefault="0009643A" w:rsidP="006134A0">
      <w:pPr>
        <w:pStyle w:val="Caption"/>
        <w:tabs>
          <w:tab w:val="clear" w:pos="7254"/>
          <w:tab w:val="right" w:pos="7434"/>
        </w:tabs>
        <w:spacing w:before="0"/>
        <w:rPr>
          <w:rFonts w:ascii="Times New Roman" w:hAnsi="Times New Roman" w:cs="Times New Roman"/>
        </w:rPr>
      </w:pPr>
    </w:p>
    <w:p w:rsidR="0009643A" w:rsidRDefault="0009643A" w:rsidP="006134A0">
      <w:pPr>
        <w:pStyle w:val="Caption"/>
        <w:tabs>
          <w:tab w:val="clear" w:pos="7254"/>
          <w:tab w:val="right" w:pos="7434"/>
        </w:tabs>
        <w:spacing w:before="0"/>
        <w:rPr>
          <w:rFonts w:ascii="Times New Roman" w:hAnsi="Times New Roman" w:cs="Times New Roman"/>
        </w:rPr>
      </w:pPr>
    </w:p>
    <w:p w:rsidR="0009643A" w:rsidRDefault="0009643A" w:rsidP="006134A0">
      <w:pPr>
        <w:pStyle w:val="Caption"/>
        <w:tabs>
          <w:tab w:val="clear" w:pos="7254"/>
          <w:tab w:val="right" w:pos="7434"/>
        </w:tabs>
        <w:spacing w:before="0"/>
        <w:rPr>
          <w:rFonts w:ascii="Times New Roman" w:hAnsi="Times New Roman" w:cs="Times New Roman"/>
        </w:rPr>
      </w:pPr>
    </w:p>
    <w:p w:rsidR="0009643A" w:rsidRDefault="0009643A" w:rsidP="006134A0">
      <w:pPr>
        <w:pStyle w:val="Caption"/>
        <w:tabs>
          <w:tab w:val="clear" w:pos="7254"/>
          <w:tab w:val="right" w:pos="7434"/>
        </w:tabs>
        <w:spacing w:before="0"/>
        <w:rPr>
          <w:rFonts w:ascii="Times New Roman" w:hAnsi="Times New Roman" w:cs="Times New Roman"/>
        </w:rPr>
      </w:pPr>
    </w:p>
    <w:p w:rsidR="0009643A" w:rsidRDefault="0009643A" w:rsidP="006134A0">
      <w:pPr>
        <w:pStyle w:val="Caption"/>
        <w:tabs>
          <w:tab w:val="clear" w:pos="7254"/>
          <w:tab w:val="right" w:pos="7434"/>
        </w:tabs>
        <w:spacing w:before="0"/>
        <w:rPr>
          <w:rFonts w:ascii="Times New Roman" w:hAnsi="Times New Roman" w:cs="Times New Roman"/>
        </w:rPr>
      </w:pPr>
    </w:p>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lastRenderedPageBreak/>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 xml:space="preserve">hmed </w:t>
            </w:r>
            <w:proofErr w:type="spellStart"/>
            <w:r w:rsidR="00EE5FA0" w:rsidRPr="00EE5FA0">
              <w:rPr>
                <w:b/>
                <w:i/>
              </w:rPr>
              <w:t>Mujthaba</w:t>
            </w:r>
            <w:proofErr w:type="spellEnd"/>
          </w:p>
          <w:p w:rsidR="000026E5" w:rsidRPr="00EE5FA0" w:rsidRDefault="00EE5FA0" w:rsidP="006134A0">
            <w:pPr>
              <w:tabs>
                <w:tab w:val="right" w:pos="7254"/>
              </w:tabs>
              <w:spacing w:after="60"/>
              <w:ind w:left="720"/>
              <w:rPr>
                <w:b/>
                <w:i/>
              </w:rPr>
            </w:pPr>
            <w:r w:rsidRPr="00EE5FA0">
              <w:rPr>
                <w:b/>
                <w:i/>
              </w:rPr>
              <w:t>Director General</w:t>
            </w:r>
          </w:p>
          <w:p w:rsidR="000026E5" w:rsidRDefault="000026E5" w:rsidP="006134A0">
            <w:pPr>
              <w:tabs>
                <w:tab w:val="right" w:pos="7254"/>
              </w:tabs>
              <w:spacing w:after="60"/>
              <w:ind w:left="720"/>
              <w:rPr>
                <w:b/>
                <w:i/>
              </w:rPr>
            </w:pPr>
            <w:r w:rsidRPr="00EE5FA0">
              <w:rPr>
                <w:b/>
                <w:i/>
              </w:rPr>
              <w:t>Tender Evaluation Section</w:t>
            </w:r>
          </w:p>
          <w:p w:rsidR="0073679F" w:rsidRPr="00EE5FA0" w:rsidRDefault="0073679F" w:rsidP="006134A0">
            <w:pPr>
              <w:tabs>
                <w:tab w:val="right" w:pos="7254"/>
              </w:tabs>
              <w:spacing w:after="60"/>
              <w:ind w:left="720"/>
              <w:rPr>
                <w:b/>
                <w:i/>
              </w:rPr>
            </w:pPr>
            <w:r>
              <w:rPr>
                <w:b/>
                <w:i/>
              </w:rPr>
              <w:t>Public Procurement Division</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0026E5" w:rsidRPr="00EE5FA0" w:rsidRDefault="000026E5" w:rsidP="006134A0">
            <w:pPr>
              <w:tabs>
                <w:tab w:val="right" w:pos="7254"/>
              </w:tabs>
              <w:spacing w:after="60"/>
              <w:ind w:left="720"/>
              <w:rPr>
                <w:b/>
                <w:i/>
              </w:rPr>
            </w:pPr>
            <w:r w:rsidRPr="00EE5FA0">
              <w:rPr>
                <w:b/>
                <w:i/>
              </w:rPr>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365CED">
            <w:pPr>
              <w:tabs>
                <w:tab w:val="right" w:pos="7254"/>
              </w:tabs>
              <w:spacing w:after="60"/>
              <w:ind w:left="720"/>
              <w:rPr>
                <w:b/>
                <w:i/>
              </w:rPr>
            </w:pPr>
            <w:r w:rsidRPr="00EE5FA0">
              <w:rPr>
                <w:b/>
                <w:i/>
              </w:rPr>
              <w:t>Tel: (960) 3349</w:t>
            </w:r>
            <w:r w:rsidR="00365CED">
              <w:rPr>
                <w:b/>
                <w:i/>
              </w:rPr>
              <w:t>191</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0026E5" w:rsidRDefault="000026E5" w:rsidP="006134A0">
            <w:pPr>
              <w:tabs>
                <w:tab w:val="right" w:pos="7254"/>
              </w:tabs>
              <w:ind w:left="720"/>
            </w:pPr>
            <w:r w:rsidRPr="00EE5FA0">
              <w:rPr>
                <w:b/>
                <w:i/>
              </w:rPr>
              <w:t>E-Mail:</w:t>
            </w:r>
            <w:r w:rsidRPr="00AF6143">
              <w:t xml:space="preserve"> </w:t>
            </w:r>
            <w:hyperlink r:id="rId21"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6F7B1F">
            <w:pPr>
              <w:tabs>
                <w:tab w:val="right" w:pos="7254"/>
              </w:tabs>
              <w:spacing w:after="120"/>
              <w:rPr>
                <w:i/>
              </w:rPr>
            </w:pPr>
            <w:r>
              <w:t>Date</w:t>
            </w:r>
            <w:r w:rsidRPr="00EC12FE">
              <w:t xml:space="preserve">: </w:t>
            </w:r>
            <w:r w:rsidR="00365CED">
              <w:rPr>
                <w:b/>
                <w:i/>
                <w:lang w:val="en-GB"/>
              </w:rPr>
              <w:t>October</w:t>
            </w:r>
            <w:r w:rsidR="00713CBD">
              <w:rPr>
                <w:b/>
                <w:i/>
                <w:lang w:val="en-GB"/>
              </w:rPr>
              <w:t xml:space="preserve"> </w:t>
            </w:r>
            <w:r w:rsidR="006F7B1F">
              <w:rPr>
                <w:b/>
                <w:i/>
                <w:lang w:val="en-GB"/>
              </w:rPr>
              <w:t>29</w:t>
            </w:r>
            <w:r>
              <w:rPr>
                <w:b/>
                <w:i/>
                <w:lang w:val="en-GB"/>
              </w:rPr>
              <w:t>, 201</w:t>
            </w:r>
            <w:r w:rsidR="0073679F">
              <w:rPr>
                <w:b/>
                <w:i/>
                <w:lang w:val="en-GB"/>
              </w:rPr>
              <w:t>5</w:t>
            </w:r>
          </w:p>
          <w:p w:rsidR="00B530A2" w:rsidRPr="00B530A2" w:rsidRDefault="00B530A2" w:rsidP="006F7B1F">
            <w:pPr>
              <w:tabs>
                <w:tab w:val="right" w:pos="7254"/>
              </w:tabs>
              <w:spacing w:after="120"/>
              <w:rPr>
                <w:i/>
              </w:rPr>
            </w:pPr>
            <w:r w:rsidRPr="00EC12FE">
              <w:t xml:space="preserve">Time: </w:t>
            </w:r>
            <w:r w:rsidRPr="00AA7ABE">
              <w:rPr>
                <w:b/>
                <w:i/>
                <w:lang w:val="en-GB"/>
              </w:rPr>
              <w:t>1</w:t>
            </w:r>
            <w:r w:rsidR="006F7B1F">
              <w:rPr>
                <w:b/>
                <w:i/>
                <w:lang w:val="en-GB"/>
              </w:rPr>
              <w:t>1</w:t>
            </w:r>
            <w:r w:rsidRPr="00AA7ABE">
              <w:rPr>
                <w:b/>
                <w:i/>
                <w:lang w:val="en-GB"/>
              </w:rPr>
              <w:t>00 Hrs</w:t>
            </w:r>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7E7B4D" w:rsidP="006134A0">
            <w:pPr>
              <w:tabs>
                <w:tab w:val="right" w:pos="7254"/>
              </w:tabs>
              <w:spacing w:after="60"/>
              <w:ind w:left="720"/>
              <w:rPr>
                <w:b/>
                <w:i/>
              </w:rPr>
            </w:pPr>
            <w:r w:rsidRPr="00EE5FA0">
              <w:rPr>
                <w:b/>
                <w:i/>
              </w:rPr>
              <w:t>Tender Evaluation 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6134A0">
            <w:pPr>
              <w:tabs>
                <w:tab w:val="right" w:pos="7254"/>
              </w:tabs>
              <w:spacing w:after="120"/>
            </w:pPr>
            <w:r w:rsidRPr="00E54A7F">
              <w:t xml:space="preserve">The Letter of Bid and </w:t>
            </w:r>
            <w:r>
              <w:t xml:space="preserve">Priced </w:t>
            </w:r>
            <w:r w:rsidRPr="00E54A7F">
              <w:t xml:space="preserve">Bill of Quantities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09643A" w:rsidRDefault="0009643A" w:rsidP="006134A0">
      <w:pPr>
        <w:pStyle w:val="Caption"/>
        <w:keepNext/>
        <w:tabs>
          <w:tab w:val="clear" w:pos="7254"/>
          <w:tab w:val="right" w:pos="7434"/>
        </w:tabs>
        <w:spacing w:before="0"/>
        <w:rPr>
          <w:rFonts w:ascii="Times New Roman" w:hAnsi="Times New Roman" w:cs="Times New Roman"/>
        </w:rPr>
      </w:pPr>
    </w:p>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9A305D">
        <w:trPr>
          <w:trHeight w:val="498"/>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7E7B4D">
        <w:trPr>
          <w:trHeight w:val="86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tabs>
                <w:tab w:val="right" w:pos="7254"/>
              </w:tabs>
              <w:spacing w:after="120"/>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Ten (10) percent</w:t>
            </w:r>
            <w:r w:rsidRPr="00EC12FE">
              <w:rPr>
                <w:i/>
                <w:spacing w:val="-4"/>
              </w:rPr>
              <w:t xml:space="preserve"> of the total contract amount or </w:t>
            </w:r>
            <w:r w:rsidR="007E7B4D" w:rsidRPr="007E7B4D">
              <w:rPr>
                <w:b/>
                <w:i/>
                <w:lang w:val="en-GB"/>
              </w:rPr>
              <w:t>Ten (10) percent</w:t>
            </w:r>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w:t>
            </w:r>
            <w:proofErr w:type="spellStart"/>
            <w:r w:rsidRPr="00EC12FE">
              <w:rPr>
                <w:spacing w:val="-4"/>
              </w:rPr>
              <w:t>ies</w:t>
            </w:r>
            <w:proofErr w:type="spellEnd"/>
            <w:r w:rsidRPr="00EC12FE">
              <w:rPr>
                <w:spacing w:val="-4"/>
              </w:rPr>
              <w:t xml:space="preserve">) or parts of the works to be subcontracted along with complete details of the sub-contractors and their </w:t>
            </w:r>
            <w:r w:rsidRPr="00EC12FE">
              <w:rPr>
                <w:spacing w:val="-4"/>
              </w:rPr>
              <w:lastRenderedPageBreak/>
              <w:t>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09643A" w:rsidRDefault="0009643A" w:rsidP="006134A0">
      <w:pPr>
        <w:pStyle w:val="Caption"/>
        <w:keepNext/>
        <w:tabs>
          <w:tab w:val="clear" w:pos="7254"/>
          <w:tab w:val="right" w:pos="7434"/>
        </w:tabs>
        <w:spacing w:before="0"/>
        <w:rPr>
          <w:rFonts w:ascii="Times New Roman" w:hAnsi="Times New Roman" w:cs="Times New Roman"/>
        </w:rPr>
      </w:pPr>
    </w:p>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365CED">
            <w:pPr>
              <w:tabs>
                <w:tab w:val="right" w:pos="7254"/>
              </w:tabs>
              <w:spacing w:after="120"/>
              <w:rPr>
                <w:bCs/>
              </w:rPr>
            </w:pPr>
            <w:r w:rsidRPr="00EC12FE">
              <w:rPr>
                <w:bCs/>
              </w:rPr>
              <w:t>The Adjudicator proposed by the Employer is</w:t>
            </w:r>
            <w:r w:rsidRPr="00EC12FE">
              <w:rPr>
                <w:b/>
                <w:bCs/>
                <w:i/>
              </w:rPr>
              <w:t xml:space="preserve">: </w:t>
            </w:r>
            <w:r w:rsidR="00365CED">
              <w:rPr>
                <w:b/>
                <w:bCs/>
                <w:i/>
              </w:rPr>
              <w:t>Ministry of Finance and Treasury</w:t>
            </w:r>
          </w:p>
        </w:tc>
      </w:tr>
    </w:tbl>
    <w:p w:rsidR="00165DD8" w:rsidRDefault="00165DD8">
      <w:pPr>
        <w:rPr>
          <w:rFonts w:cs="Arial"/>
          <w:b/>
          <w:sz w:val="36"/>
          <w:szCs w:val="20"/>
        </w:rPr>
      </w:pPr>
      <w:bookmarkStart w:id="366" w:name="_Toc438266925"/>
      <w:bookmarkStart w:id="367" w:name="_Toc438267899"/>
      <w:bookmarkStart w:id="368" w:name="_Toc438366666"/>
      <w:bookmarkStart w:id="369" w:name="_Toc41971240"/>
      <w:bookmarkStart w:id="370" w:name="_Toc372613501"/>
      <w:r>
        <w:rPr>
          <w:rFonts w:cs="Arial"/>
        </w:rPr>
        <w:br w:type="page"/>
      </w:r>
    </w:p>
    <w:p w:rsidR="007B586E" w:rsidRDefault="007B586E">
      <w:pPr>
        <w:pStyle w:val="Subtitle"/>
        <w:spacing w:after="120"/>
        <w:rPr>
          <w:rFonts w:cs="Arial"/>
        </w:rPr>
      </w:pPr>
      <w:r w:rsidRPr="00EC12FE">
        <w:rPr>
          <w:rFonts w:cs="Arial"/>
        </w:rPr>
        <w:lastRenderedPageBreak/>
        <w:t>Section III - Evaluation and Qualification Criteria</w:t>
      </w:r>
      <w:bookmarkEnd w:id="366"/>
      <w:bookmarkEnd w:id="367"/>
      <w:bookmarkEnd w:id="368"/>
      <w:bookmarkEnd w:id="369"/>
      <w:bookmarkEnd w:id="370"/>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lastRenderedPageBreak/>
        <w:t>Table of Criteria</w:t>
      </w:r>
    </w:p>
    <w:p w:rsidR="003531F4" w:rsidRDefault="0051627C" w:rsidP="003531F4">
      <w:pPr>
        <w:pStyle w:val="TOC1"/>
        <w:tabs>
          <w:tab w:val="left" w:pos="720"/>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5C5A06">
          <w:rPr>
            <w:noProof/>
            <w:webHidden/>
          </w:rPr>
          <w:t>32</w:t>
        </w:r>
        <w:r>
          <w:rPr>
            <w:noProof/>
            <w:webHidden/>
          </w:rPr>
          <w:fldChar w:fldCharType="end"/>
        </w:r>
      </w:hyperlink>
    </w:p>
    <w:p w:rsidR="003531F4" w:rsidRDefault="00D41A6F" w:rsidP="003531F4">
      <w:pPr>
        <w:pStyle w:val="TOC1"/>
        <w:tabs>
          <w:tab w:val="left" w:pos="720"/>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5C5A06">
          <w:rPr>
            <w:noProof/>
            <w:webHidden/>
          </w:rPr>
          <w:t>32</w:t>
        </w:r>
        <w:r w:rsidR="0051627C">
          <w:rPr>
            <w:noProof/>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5C5A06">
          <w:rPr>
            <w:webHidden/>
          </w:rPr>
          <w:t>32</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5C5A06">
          <w:rPr>
            <w:webHidden/>
          </w:rPr>
          <w:t>32</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5C5A06">
          <w:rPr>
            <w:webHidden/>
          </w:rPr>
          <w:t>32</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5C5A06">
          <w:rPr>
            <w:webHidden/>
          </w:rPr>
          <w:t>32</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5C5A06">
          <w:rPr>
            <w:webHidden/>
          </w:rPr>
          <w:t>32</w:t>
        </w:r>
        <w:r w:rsidR="0051627C">
          <w:rPr>
            <w:webHidden/>
          </w:rPr>
          <w:fldChar w:fldCharType="end"/>
        </w:r>
      </w:hyperlink>
    </w:p>
    <w:p w:rsidR="003531F4" w:rsidRDefault="00D41A6F" w:rsidP="003531F4">
      <w:pPr>
        <w:pStyle w:val="TOC1"/>
        <w:tabs>
          <w:tab w:val="left" w:pos="720"/>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5C5A06">
          <w:rPr>
            <w:noProof/>
            <w:webHidden/>
          </w:rPr>
          <w:t>33</w:t>
        </w:r>
        <w:r w:rsidR="0051627C">
          <w:rPr>
            <w:noProof/>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5C5A06">
          <w:rPr>
            <w:webHidden/>
          </w:rPr>
          <w:t>33</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5C5A06">
          <w:rPr>
            <w:webHidden/>
          </w:rPr>
          <w:t>34</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5C5A06">
          <w:rPr>
            <w:webHidden/>
          </w:rPr>
          <w:t>36</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5C5A06">
          <w:rPr>
            <w:webHidden/>
          </w:rPr>
          <w:t>38</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5C5A06">
          <w:rPr>
            <w:webHidden/>
          </w:rPr>
          <w:t>40</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5C5A06">
          <w:rPr>
            <w:webHidden/>
          </w:rPr>
          <w:t>40</w:t>
        </w:r>
        <w:r w:rsidR="0051627C">
          <w:rPr>
            <w:webHidden/>
          </w:rPr>
          <w:fldChar w:fldCharType="end"/>
        </w:r>
      </w:hyperlink>
    </w:p>
    <w:p w:rsidR="007B586E" w:rsidRPr="00EC12FE" w:rsidRDefault="0051627C">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1" w:name="_Toc398122914"/>
      <w:bookmarkStart w:id="372" w:name="_Toc103401411"/>
      <w:r w:rsidRPr="00EC12FE">
        <w:rPr>
          <w:szCs w:val="28"/>
        </w:rPr>
        <w:lastRenderedPageBreak/>
        <w:t xml:space="preserve">1. </w:t>
      </w:r>
      <w:r w:rsidRPr="00EC12FE">
        <w:rPr>
          <w:szCs w:val="28"/>
        </w:rPr>
        <w:tab/>
        <w:t>Margin of Preference</w:t>
      </w:r>
      <w:bookmarkEnd w:id="371"/>
      <w:r w:rsidRPr="00EC12FE">
        <w:rPr>
          <w:szCs w:val="28"/>
        </w:rPr>
        <w:t xml:space="preserve"> </w:t>
      </w:r>
    </w:p>
    <w:p w:rsidR="00B50534" w:rsidRPr="00EC12FE" w:rsidRDefault="00193B2A" w:rsidP="00193B2A">
      <w:pPr>
        <w:pStyle w:val="S3-Header1"/>
        <w:ind w:left="1800"/>
        <w:rPr>
          <w:b w:val="0"/>
          <w:sz w:val="24"/>
          <w:szCs w:val="24"/>
        </w:rPr>
      </w:pPr>
      <w:bookmarkStart w:id="373" w:name="_Toc325555957"/>
      <w:bookmarkStart w:id="374" w:name="_Toc398122915"/>
      <w:r>
        <w:rPr>
          <w:b w:val="0"/>
          <w:sz w:val="24"/>
          <w:szCs w:val="24"/>
        </w:rPr>
        <w:t>Not Applicable.</w:t>
      </w:r>
      <w:bookmarkStart w:id="375" w:name="_Toc325555963"/>
      <w:bookmarkEnd w:id="373"/>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4"/>
      <w:bookmarkEnd w:id="375"/>
    </w:p>
    <w:p w:rsidR="007B586E" w:rsidRPr="00EC12FE" w:rsidRDefault="00B53626" w:rsidP="00B50534">
      <w:pPr>
        <w:pStyle w:val="S3-Header1"/>
      </w:pPr>
      <w:bookmarkStart w:id="376" w:name="_Toc398122916"/>
      <w:r w:rsidRPr="00EC12FE">
        <w:t>2</w:t>
      </w:r>
      <w:r w:rsidR="007B586E" w:rsidRPr="00EC12FE">
        <w:t>.</w:t>
      </w:r>
      <w:r w:rsidR="007B586E" w:rsidRPr="00EC12FE">
        <w:tab/>
        <w:t>Evaluation</w:t>
      </w:r>
      <w:bookmarkEnd w:id="372"/>
      <w:bookmarkEnd w:id="376"/>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7" w:name="_Toc78774484"/>
      <w:bookmarkStart w:id="378" w:name="_Toc103401412"/>
      <w:bookmarkStart w:id="379" w:name="_Toc398122917"/>
      <w:r w:rsidRPr="00EC12FE">
        <w:rPr>
          <w:noProof/>
        </w:rPr>
        <w:t>2</w:t>
      </w:r>
      <w:r w:rsidR="007B586E" w:rsidRPr="00EC12FE">
        <w:rPr>
          <w:noProof/>
        </w:rPr>
        <w:t>.1</w:t>
      </w:r>
      <w:r w:rsidR="007B586E" w:rsidRPr="00EC12FE">
        <w:rPr>
          <w:noProof/>
        </w:rPr>
        <w:tab/>
        <w:t>Adequacy of Technical Proposal</w:t>
      </w:r>
      <w:bookmarkEnd w:id="377"/>
      <w:bookmarkEnd w:id="378"/>
      <w:bookmarkEnd w:id="379"/>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0" w:name="_Toc78774485"/>
      <w:bookmarkStart w:id="381" w:name="_Toc101516509"/>
      <w:bookmarkStart w:id="382"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0"/>
      <w:bookmarkEnd w:id="381"/>
      <w:bookmarkEnd w:id="382"/>
    </w:p>
    <w:p w:rsidR="007B586E" w:rsidRDefault="00220722" w:rsidP="00193B2A">
      <w:pPr>
        <w:pStyle w:val="S3-Heading2"/>
        <w:ind w:left="1440"/>
        <w:rPr>
          <w:noProof/>
        </w:rPr>
      </w:pPr>
      <w:bookmarkStart w:id="383" w:name="_Toc78774486"/>
      <w:bookmarkStart w:id="384" w:name="_Toc103401414"/>
      <w:bookmarkStart w:id="385" w:name="_Toc398122918"/>
      <w:r w:rsidRPr="00EC12FE">
        <w:rPr>
          <w:noProof/>
        </w:rPr>
        <w:t>2</w:t>
      </w:r>
      <w:r w:rsidR="007B586E" w:rsidRPr="00EC12FE">
        <w:rPr>
          <w:noProof/>
        </w:rPr>
        <w:t>.2</w:t>
      </w:r>
      <w:r w:rsidR="007B586E" w:rsidRPr="00EC12FE">
        <w:rPr>
          <w:noProof/>
        </w:rPr>
        <w:tab/>
        <w:t>Multiple Contracts</w:t>
      </w:r>
      <w:bookmarkEnd w:id="383"/>
      <w:bookmarkEnd w:id="384"/>
      <w:bookmarkEnd w:id="385"/>
    </w:p>
    <w:p w:rsidR="00193B2A" w:rsidRPr="00EC12FE" w:rsidRDefault="00193B2A" w:rsidP="00193B2A">
      <w:pPr>
        <w:pStyle w:val="S3-Header1"/>
        <w:ind w:left="2160"/>
        <w:rPr>
          <w:b w:val="0"/>
          <w:sz w:val="24"/>
          <w:szCs w:val="24"/>
        </w:rPr>
      </w:pPr>
      <w:bookmarkStart w:id="386"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6"/>
    </w:p>
    <w:p w:rsidR="007B586E" w:rsidRPr="00EC12FE" w:rsidRDefault="00220722" w:rsidP="00193B2A">
      <w:pPr>
        <w:pStyle w:val="S3-Heading2"/>
        <w:ind w:left="1440"/>
        <w:rPr>
          <w:noProof/>
        </w:rPr>
      </w:pPr>
      <w:bookmarkStart w:id="387" w:name="_Toc78774488"/>
      <w:bookmarkStart w:id="388" w:name="_Toc103401416"/>
      <w:bookmarkStart w:id="389"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7"/>
      <w:bookmarkEnd w:id="388"/>
      <w:r w:rsidRPr="00EC12FE">
        <w:rPr>
          <w:noProof/>
        </w:rPr>
        <w:t>s</w:t>
      </w:r>
      <w:bookmarkEnd w:id="389"/>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0" w:name="_Toc78774490"/>
      <w:bookmarkStart w:id="391" w:name="_Toc103401418"/>
      <w:bookmarkStart w:id="392" w:name="_Toc398122921"/>
      <w:r w:rsidRPr="00EC12FE">
        <w:rPr>
          <w:noProof/>
        </w:rPr>
        <w:t>2</w:t>
      </w:r>
      <w:r w:rsidR="007B586E" w:rsidRPr="00EC12FE">
        <w:rPr>
          <w:noProof/>
        </w:rPr>
        <w:t>.4</w:t>
      </w:r>
      <w:r w:rsidR="007B586E" w:rsidRPr="00EC12FE">
        <w:rPr>
          <w:noProof/>
        </w:rPr>
        <w:tab/>
        <w:t>Technical Alternatives</w:t>
      </w:r>
      <w:bookmarkEnd w:id="390"/>
      <w:bookmarkEnd w:id="391"/>
      <w:bookmarkEnd w:id="392"/>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3" w:name="_Toc398122922"/>
      <w:r w:rsidRPr="00EC12FE">
        <w:rPr>
          <w:noProof/>
        </w:rPr>
        <w:t>2.5</w:t>
      </w:r>
      <w:r w:rsidRPr="00EC12FE">
        <w:rPr>
          <w:noProof/>
        </w:rPr>
        <w:tab/>
        <w:t>Specialized Subcontractors</w:t>
      </w:r>
      <w:bookmarkEnd w:id="393"/>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C9100A">
          <w:headerReference w:type="even" r:id="rId22"/>
          <w:headerReference w:type="default" r:id="rId23"/>
          <w:footerReference w:type="even" r:id="rId24"/>
          <w:footerReference w:type="default" r:id="rId25"/>
          <w:type w:val="nextColumn"/>
          <w:pgSz w:w="11901" w:h="16840" w:code="150"/>
          <w:pgMar w:top="1440" w:right="1440" w:bottom="1440" w:left="1440" w:header="720" w:footer="720" w:gutter="0"/>
          <w:cols w:space="720"/>
          <w:titlePg/>
        </w:sectPr>
      </w:pPr>
    </w:p>
    <w:p w:rsidR="007B586E" w:rsidRPr="00EC12FE" w:rsidRDefault="00C119E0">
      <w:pPr>
        <w:pStyle w:val="S3-Header1"/>
      </w:pPr>
      <w:bookmarkStart w:id="394" w:name="_Toc103401422"/>
      <w:bookmarkStart w:id="395" w:name="_Toc398122923"/>
      <w:r w:rsidRPr="00EC12FE">
        <w:lastRenderedPageBreak/>
        <w:t>3</w:t>
      </w:r>
      <w:r w:rsidR="007B586E" w:rsidRPr="00EC12FE">
        <w:t>.</w:t>
      </w:r>
      <w:r w:rsidR="007B586E" w:rsidRPr="00EC12FE">
        <w:tab/>
        <w:t>Qualification</w:t>
      </w:r>
      <w:bookmarkEnd w:id="394"/>
      <w:bookmarkEnd w:id="3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262"/>
        <w:gridCol w:w="306"/>
        <w:gridCol w:w="3051"/>
        <w:gridCol w:w="1525"/>
        <w:gridCol w:w="1678"/>
        <w:gridCol w:w="1525"/>
        <w:gridCol w:w="1432"/>
        <w:gridCol w:w="1798"/>
      </w:tblGrid>
      <w:tr w:rsidR="003531F4"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6"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3531F4"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7" w:name="_Toc107899636"/>
            <w:bookmarkStart w:id="398" w:name="_Toc398122924"/>
            <w:r w:rsidRPr="00EC12FE">
              <w:t>1. Eligibility</w:t>
            </w:r>
            <w:bookmarkEnd w:id="397"/>
            <w:bookmarkEnd w:id="398"/>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399" w:name="_Toc107899637"/>
            <w:r>
              <w:lastRenderedPageBreak/>
              <w:br w:type="page"/>
            </w:r>
            <w:r>
              <w:rPr>
                <w:b w:val="0"/>
                <w:bCs w:val="0"/>
              </w:rPr>
              <w:br w:type="page"/>
            </w:r>
            <w:bookmarkStart w:id="400" w:name="_Toc398122925"/>
            <w:r w:rsidRPr="00EC12FE">
              <w:t>2. Historical Contract Non-Performance</w:t>
            </w:r>
            <w:bookmarkEnd w:id="399"/>
            <w:bookmarkEnd w:id="400"/>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10316B">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6"/>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0316B">
              <w:rPr>
                <w:rFonts w:ascii="Arial" w:hAnsi="Arial" w:cs="Arial"/>
                <w:b/>
                <w:bCs/>
                <w:i/>
                <w:iCs/>
                <w:sz w:val="20"/>
                <w:szCs w:val="20"/>
                <w:u w:val="single"/>
              </w:rPr>
              <w:t>1</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7"/>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10316B">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 xml:space="preserve">No consistent history of </w:t>
            </w:r>
            <w:r w:rsidRPr="00EC12FE">
              <w:rPr>
                <w:rFonts w:ascii="Arial" w:hAnsi="Arial" w:cs="Arial"/>
                <w:sz w:val="20"/>
                <w:szCs w:val="20"/>
              </w:rPr>
              <w:lastRenderedPageBreak/>
              <w:t>court/arbitral award decisions against the Bidder</w:t>
            </w:r>
            <w:r w:rsidRPr="00EC12FE">
              <w:rPr>
                <w:rStyle w:val="FootnoteReference"/>
                <w:rFonts w:ascii="Arial" w:hAnsi="Arial" w:cs="Arial"/>
                <w:sz w:val="20"/>
                <w:szCs w:val="20"/>
              </w:rPr>
              <w:footnoteReference w:id="8"/>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0316B">
              <w:rPr>
                <w:rFonts w:ascii="Arial" w:hAnsi="Arial" w:cs="Arial"/>
                <w:b/>
                <w:bCs/>
                <w:i/>
                <w:iCs/>
                <w:sz w:val="20"/>
                <w:szCs w:val="20"/>
                <w:u w:val="single"/>
              </w:rPr>
              <w:t>1</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lastRenderedPageBreak/>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1" w:name="_Toc107899638"/>
            <w:bookmarkStart w:id="402" w:name="_Toc398122926"/>
            <w:r w:rsidRPr="00EC12FE">
              <w:lastRenderedPageBreak/>
              <w:t>3. Financial Situation</w:t>
            </w:r>
            <w:bookmarkEnd w:id="401"/>
            <w:r w:rsidRPr="00EC12FE">
              <w:t xml:space="preserve"> and Performance</w:t>
            </w:r>
            <w:bookmarkEnd w:id="402"/>
          </w:p>
        </w:tc>
      </w:tr>
      <w:tr w:rsidR="003531F4"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6F7B1F">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w:t>
            </w:r>
            <w:proofErr w:type="spellStart"/>
            <w:r w:rsidRPr="002B244E">
              <w:rPr>
                <w:rFonts w:ascii="Arial" w:hAnsi="Arial" w:cs="Arial"/>
                <w:sz w:val="19"/>
                <w:szCs w:val="19"/>
              </w:rPr>
              <w:t>i</w:t>
            </w:r>
            <w:proofErr w:type="spellEnd"/>
            <w:r w:rsidRPr="002B244E">
              <w:rPr>
                <w:rFonts w:ascii="Arial" w:hAnsi="Arial" w:cs="Arial"/>
                <w:sz w:val="19"/>
                <w:szCs w:val="19"/>
              </w:rPr>
              <w:t xml:space="preserve">)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6F7B1F">
              <w:rPr>
                <w:rFonts w:ascii="Arial" w:hAnsi="Arial" w:cs="Arial"/>
                <w:b/>
                <w:i/>
                <w:sz w:val="19"/>
                <w:szCs w:val="19"/>
              </w:rPr>
              <w:t>25</w:t>
            </w:r>
            <w:r>
              <w:rPr>
                <w:rFonts w:ascii="Arial" w:hAnsi="Arial" w:cs="Arial"/>
                <w:b/>
                <w:i/>
                <w:sz w:val="19"/>
                <w:szCs w:val="19"/>
              </w:rPr>
              <w:t>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 xml:space="preserve">Average Annual Construction </w:t>
            </w:r>
            <w:r w:rsidRPr="00EC12FE">
              <w:rPr>
                <w:rFonts w:ascii="Arial" w:hAnsi="Arial" w:cs="Arial"/>
                <w:b/>
                <w:sz w:val="20"/>
                <w:szCs w:val="20"/>
              </w:rPr>
              <w:lastRenderedPageBreak/>
              <w:t>Turnover</w:t>
            </w:r>
          </w:p>
        </w:tc>
        <w:tc>
          <w:tcPr>
            <w:tcW w:w="1183" w:type="pct"/>
            <w:gridSpan w:val="2"/>
          </w:tcPr>
          <w:p w:rsidR="003531F4" w:rsidRPr="002B244E" w:rsidRDefault="003531F4" w:rsidP="006F7B1F">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lastRenderedPageBreak/>
              <w:t xml:space="preserve">Minimum average annual construction turnover of </w:t>
            </w:r>
            <w:r w:rsidRPr="002B244E">
              <w:rPr>
                <w:rFonts w:ascii="Arial" w:hAnsi="Arial" w:cs="Arial"/>
                <w:b/>
                <w:i/>
                <w:sz w:val="19"/>
                <w:szCs w:val="19"/>
              </w:rPr>
              <w:t xml:space="preserve">MVR </w:t>
            </w:r>
            <w:r w:rsidR="006F7B1F">
              <w:rPr>
                <w:rFonts w:ascii="Arial" w:hAnsi="Arial" w:cs="Arial"/>
                <w:b/>
                <w:i/>
                <w:sz w:val="19"/>
                <w:szCs w:val="19"/>
              </w:rPr>
              <w:lastRenderedPageBreak/>
              <w:t>1</w:t>
            </w:r>
            <w:r w:rsidRPr="002B244E">
              <w:rPr>
                <w:rFonts w:ascii="Arial" w:hAnsi="Arial" w:cs="Arial"/>
                <w:b/>
                <w:i/>
                <w:sz w:val="19"/>
                <w:szCs w:val="19"/>
              </w:rPr>
              <w:t>,</w:t>
            </w:r>
            <w:r w:rsidR="00DC79E8">
              <w:rPr>
                <w:rFonts w:ascii="Arial" w:hAnsi="Arial" w:cs="Arial"/>
                <w:b/>
                <w:i/>
                <w:sz w:val="19"/>
                <w:szCs w:val="19"/>
              </w:rPr>
              <w:t>0</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3" w:name="_Toc107899639"/>
            <w:bookmarkStart w:id="404" w:name="_Toc398122927"/>
            <w:r w:rsidRPr="00EC12FE">
              <w:lastRenderedPageBreak/>
              <w:t>4. Experience</w:t>
            </w:r>
            <w:bookmarkEnd w:id="403"/>
            <w:bookmarkEnd w:id="404"/>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8E0952">
              <w:rPr>
                <w:rFonts w:ascii="Arial" w:hAnsi="Arial" w:cs="Arial"/>
                <w:b/>
                <w:i/>
                <w:sz w:val="20"/>
                <w:szCs w:val="20"/>
              </w:rPr>
              <w:t>1</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6F7B1F">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w:t>
            </w:r>
            <w:proofErr w:type="spellStart"/>
            <w:r w:rsidRPr="00EC12FE">
              <w:rPr>
                <w:rFonts w:ascii="Arial" w:hAnsi="Arial" w:cs="Arial"/>
                <w:sz w:val="20"/>
                <w:szCs w:val="20"/>
              </w:rPr>
              <w:t>i</w:t>
            </w:r>
            <w:proofErr w:type="spellEnd"/>
            <w:r w:rsidRPr="00EC12FE">
              <w:rPr>
                <w:rFonts w:ascii="Arial" w:hAnsi="Arial" w:cs="Arial"/>
                <w:sz w:val="20"/>
                <w:szCs w:val="20"/>
              </w:rPr>
              <w:t>) A minimum number of similar</w:t>
            </w:r>
            <w:r w:rsidRPr="00EC12FE">
              <w:rPr>
                <w:rStyle w:val="FootnoteReference"/>
                <w:rFonts w:ascii="Arial" w:hAnsi="Arial" w:cs="Arial"/>
                <w:sz w:val="20"/>
                <w:szCs w:val="20"/>
              </w:rPr>
              <w:footnoteReference w:id="9"/>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10"/>
            </w:r>
            <w:r w:rsidRPr="00EC12FE">
              <w:rPr>
                <w:rFonts w:ascii="Arial" w:hAnsi="Arial" w:cs="Arial"/>
                <w:sz w:val="20"/>
                <w:szCs w:val="20"/>
              </w:rPr>
              <w:t xml:space="preserve"> completed as a prime contractor, joint venture member</w:t>
            </w:r>
            <w:bookmarkStart w:id="405" w:name="_Ref303691044"/>
            <w:r w:rsidRPr="00EC12FE">
              <w:rPr>
                <w:rFonts w:ascii="Arial" w:hAnsi="Arial" w:cs="Arial"/>
                <w:sz w:val="20"/>
                <w:szCs w:val="20"/>
                <w:vertAlign w:val="superscript"/>
              </w:rPr>
              <w:footnoteReference w:id="11"/>
            </w:r>
            <w:bookmarkEnd w:id="405"/>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Pr="00F3418A">
              <w:rPr>
                <w:rFonts w:ascii="Arial" w:hAnsi="Arial" w:cs="Arial"/>
                <w:sz w:val="20"/>
                <w:szCs w:val="20"/>
                <w:vertAlign w:val="superscript"/>
              </w:rPr>
              <w:t>12</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8E0952">
              <w:rPr>
                <w:rFonts w:ascii="Arial" w:hAnsi="Arial" w:cs="Arial"/>
                <w:b/>
                <w:i/>
                <w:sz w:val="20"/>
                <w:szCs w:val="20"/>
              </w:rPr>
              <w:t>1</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w:t>
            </w:r>
            <w:proofErr w:type="spellStart"/>
            <w:r w:rsidRPr="00EC12FE">
              <w:rPr>
                <w:rFonts w:ascii="Arial" w:hAnsi="Arial" w:cs="Arial"/>
                <w:sz w:val="20"/>
                <w:szCs w:val="20"/>
              </w:rPr>
              <w:t>i</w:t>
            </w:r>
            <w:proofErr w:type="spellEnd"/>
            <w:r w:rsidRPr="00EC12FE">
              <w:rPr>
                <w:rFonts w:ascii="Arial" w:hAnsi="Arial" w:cs="Arial"/>
                <w:sz w:val="20"/>
                <w:szCs w:val="20"/>
              </w:rPr>
              <w:t xml:space="preserve">)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6F7B1F">
              <w:rPr>
                <w:rFonts w:ascii="Arial" w:hAnsi="Arial" w:cs="Arial"/>
                <w:b/>
                <w:i/>
                <w:sz w:val="20"/>
                <w:szCs w:val="20"/>
              </w:rPr>
              <w:t>5</w:t>
            </w:r>
            <w:r w:rsidRPr="003D623B">
              <w:rPr>
                <w:rFonts w:ascii="Arial" w:hAnsi="Arial" w:cs="Arial"/>
                <w:b/>
                <w:i/>
                <w:sz w:val="20"/>
                <w:szCs w:val="20"/>
              </w:rPr>
              <w:t>00,000.00.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12"/>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713CBD">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3"/>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4"/>
            </w:r>
            <w:r w:rsidRPr="00EC12FE">
              <w:rPr>
                <w:rFonts w:ascii="Arial" w:hAnsi="Arial" w:cs="Arial"/>
                <w:sz w:val="20"/>
                <w:szCs w:val="20"/>
              </w:rPr>
              <w:t xml:space="preserve">: </w:t>
            </w:r>
            <w:r w:rsidR="00713CBD">
              <w:rPr>
                <w:rFonts w:ascii="Arial" w:hAnsi="Arial" w:cs="Arial"/>
                <w:i/>
                <w:sz w:val="20"/>
                <w:szCs w:val="20"/>
              </w:rPr>
              <w:t xml:space="preserve">Harbour </w:t>
            </w:r>
            <w:r>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165DD8">
          <w:headerReference w:type="even" r:id="rId26"/>
          <w:headerReference w:type="default" r:id="rId27"/>
          <w:pgSz w:w="16840" w:h="11901" w:orient="landscape" w:code="150"/>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6" w:name="_Toc398122928"/>
      <w:r w:rsidRPr="00EC12FE">
        <w:t>5</w:t>
      </w:r>
      <w:r w:rsidR="008E0952">
        <w:t>.</w:t>
      </w:r>
      <w:r w:rsidRPr="00EC12FE">
        <w:tab/>
        <w:t>Personnel</w:t>
      </w:r>
      <w:bookmarkEnd w:id="406"/>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768"/>
        <w:gridCol w:w="1574"/>
        <w:gridCol w:w="2128"/>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3768" w:type="dxa"/>
            <w:vAlign w:val="center"/>
          </w:tcPr>
          <w:p w:rsidR="008E495D" w:rsidRPr="00EC12FE" w:rsidRDefault="008E495D" w:rsidP="008E495D">
            <w:pPr>
              <w:jc w:val="center"/>
              <w:rPr>
                <w:b/>
                <w:bCs/>
                <w:iCs/>
                <w:sz w:val="20"/>
              </w:rPr>
            </w:pPr>
            <w:r w:rsidRPr="00EC12FE">
              <w:rPr>
                <w:b/>
                <w:bCs/>
                <w:iCs/>
                <w:sz w:val="20"/>
              </w:rPr>
              <w:t>Position</w:t>
            </w:r>
          </w:p>
        </w:tc>
        <w:tc>
          <w:tcPr>
            <w:tcW w:w="1574"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28"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8E495D">
        <w:trPr>
          <w:trHeight w:val="420"/>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68" w:type="dxa"/>
            <w:vAlign w:val="center"/>
          </w:tcPr>
          <w:p w:rsidR="008E495D" w:rsidRPr="00593BDC" w:rsidRDefault="008E495D" w:rsidP="008E495D">
            <w:r>
              <w:t>Engineer</w:t>
            </w:r>
          </w:p>
        </w:tc>
        <w:tc>
          <w:tcPr>
            <w:tcW w:w="1574" w:type="dxa"/>
            <w:vAlign w:val="center"/>
          </w:tcPr>
          <w:p w:rsidR="008E495D" w:rsidRPr="00593BDC" w:rsidRDefault="006D68E5"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2128" w:type="dxa"/>
            <w:vAlign w:val="center"/>
          </w:tcPr>
          <w:p w:rsidR="008E495D" w:rsidRPr="00593BDC" w:rsidRDefault="006D68E5"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3"/>
        </w:trPr>
        <w:tc>
          <w:tcPr>
            <w:tcW w:w="720" w:type="dxa"/>
            <w:vAlign w:val="center"/>
          </w:tcPr>
          <w:p w:rsidR="008E495D" w:rsidRPr="00593BDC" w:rsidRDefault="008E495D" w:rsidP="008E495D">
            <w:pPr>
              <w:jc w:val="center"/>
            </w:pPr>
            <w:r w:rsidRPr="00593BDC">
              <w:t>2</w:t>
            </w:r>
          </w:p>
        </w:tc>
        <w:tc>
          <w:tcPr>
            <w:tcW w:w="3768" w:type="dxa"/>
            <w:vAlign w:val="center"/>
          </w:tcPr>
          <w:p w:rsidR="008E495D" w:rsidRPr="00593BDC" w:rsidRDefault="00E65194" w:rsidP="008E495D">
            <w:r>
              <w:t>Surveyor</w:t>
            </w:r>
          </w:p>
        </w:tc>
        <w:tc>
          <w:tcPr>
            <w:tcW w:w="1574" w:type="dxa"/>
            <w:vAlign w:val="center"/>
          </w:tcPr>
          <w:p w:rsidR="008E495D" w:rsidRPr="00593BDC" w:rsidRDefault="006D68E5"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2128" w:type="dxa"/>
            <w:vAlign w:val="center"/>
          </w:tcPr>
          <w:p w:rsidR="008E495D" w:rsidRPr="00593BDC" w:rsidRDefault="006D68E5"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B25AF9" w:rsidRPr="00EC12FE" w:rsidTr="008E495D">
        <w:trPr>
          <w:trHeight w:val="413"/>
        </w:trPr>
        <w:tc>
          <w:tcPr>
            <w:tcW w:w="720" w:type="dxa"/>
            <w:vAlign w:val="center"/>
          </w:tcPr>
          <w:p w:rsidR="00B25AF9" w:rsidRPr="00B25AF9" w:rsidRDefault="00B25AF9" w:rsidP="00AA3EA1">
            <w:pPr>
              <w:jc w:val="center"/>
            </w:pPr>
            <w:r w:rsidRPr="00B25AF9">
              <w:rPr>
                <w:rFonts w:hint="cs"/>
                <w:rtl/>
                <w:lang w:bidi="dv-MV"/>
              </w:rPr>
              <w:t>3</w:t>
            </w:r>
          </w:p>
        </w:tc>
        <w:tc>
          <w:tcPr>
            <w:tcW w:w="3768" w:type="dxa"/>
            <w:vAlign w:val="center"/>
          </w:tcPr>
          <w:p w:rsidR="00B25AF9" w:rsidRPr="00B25AF9" w:rsidRDefault="00B25AF9" w:rsidP="00AA3EA1">
            <w:pPr>
              <w:rPr>
                <w:rFonts w:cs="MV Boli"/>
                <w:lang w:bidi="dv-MV"/>
              </w:rPr>
            </w:pPr>
          </w:p>
        </w:tc>
        <w:tc>
          <w:tcPr>
            <w:tcW w:w="1574" w:type="dxa"/>
            <w:vAlign w:val="center"/>
          </w:tcPr>
          <w:p w:rsidR="00B25AF9" w:rsidRPr="00B25AF9" w:rsidRDefault="00B25AF9" w:rsidP="00AA3EA1">
            <w:pPr>
              <w:pStyle w:val="Header"/>
              <w:pBdr>
                <w:bottom w:val="none" w:sz="0" w:space="0" w:color="auto"/>
              </w:pBdr>
              <w:tabs>
                <w:tab w:val="clear" w:pos="9000"/>
              </w:tabs>
              <w:jc w:val="center"/>
              <w:rPr>
                <w:rFonts w:ascii="Times New Roman" w:hAnsi="Times New Roman"/>
                <w:sz w:val="24"/>
                <w:szCs w:val="24"/>
              </w:rPr>
            </w:pPr>
          </w:p>
        </w:tc>
        <w:tc>
          <w:tcPr>
            <w:tcW w:w="2128" w:type="dxa"/>
            <w:vAlign w:val="center"/>
          </w:tcPr>
          <w:p w:rsidR="00B25AF9" w:rsidRPr="00B25AF9" w:rsidRDefault="00B25AF9" w:rsidP="00AA3EA1">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7" w:name="_Toc398122929"/>
      <w:r w:rsidRPr="00EC12FE">
        <w:t>6.</w:t>
      </w:r>
      <w:r w:rsidRPr="00EC12FE">
        <w:tab/>
        <w:t>Equipment</w:t>
      </w:r>
      <w:bookmarkEnd w:id="407"/>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E65194" w:rsidP="008E495D">
            <w:pPr>
              <w:jc w:val="both"/>
            </w:pPr>
            <w:r>
              <w:t>Excavator</w:t>
            </w:r>
          </w:p>
        </w:tc>
        <w:tc>
          <w:tcPr>
            <w:tcW w:w="2340" w:type="dxa"/>
            <w:vAlign w:val="center"/>
          </w:tcPr>
          <w:p w:rsidR="008E495D" w:rsidRPr="00593BDC" w:rsidRDefault="00E6519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E65194" w:rsidP="008E495D">
            <w:pPr>
              <w:jc w:val="both"/>
            </w:pPr>
            <w:r>
              <w:t>Truck</w:t>
            </w:r>
          </w:p>
        </w:tc>
        <w:tc>
          <w:tcPr>
            <w:tcW w:w="2340" w:type="dxa"/>
            <w:vAlign w:val="center"/>
          </w:tcPr>
          <w:p w:rsidR="008E495D" w:rsidRPr="00593BDC" w:rsidRDefault="00E6519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6"/>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165DD8">
          <w:headerReference w:type="even" r:id="rId28"/>
          <w:headerReference w:type="default" r:id="rId29"/>
          <w:headerReference w:type="first" r:id="rId30"/>
          <w:pgSz w:w="11901" w:h="16840" w:code="150"/>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8" w:name="_Toc372613502"/>
      <w:bookmarkStart w:id="409" w:name="_Toc41971244"/>
      <w:r w:rsidRPr="00EC12FE">
        <w:rPr>
          <w:rFonts w:cs="Arial"/>
        </w:rPr>
        <w:lastRenderedPageBreak/>
        <w:t>Section IV - Bidding Forms</w:t>
      </w:r>
      <w:bookmarkEnd w:id="408"/>
    </w:p>
    <w:bookmarkEnd w:id="409"/>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3531F4" w:rsidRDefault="0051627C" w:rsidP="003531F4">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398122862" w:history="1">
        <w:r w:rsidR="003531F4" w:rsidRPr="00115281">
          <w:rPr>
            <w:rStyle w:val="Hyperlink"/>
            <w:noProof/>
          </w:rPr>
          <w:t>Letter of Bid</w:t>
        </w:r>
        <w:r w:rsidR="003531F4">
          <w:rPr>
            <w:noProof/>
            <w:webHidden/>
          </w:rPr>
          <w:tab/>
        </w:r>
        <w:r>
          <w:rPr>
            <w:noProof/>
            <w:webHidden/>
          </w:rPr>
          <w:fldChar w:fldCharType="begin"/>
        </w:r>
        <w:r w:rsidR="003531F4">
          <w:rPr>
            <w:noProof/>
            <w:webHidden/>
          </w:rPr>
          <w:instrText xml:space="preserve"> PAGEREF _Toc398122862 \h </w:instrText>
        </w:r>
        <w:r>
          <w:rPr>
            <w:noProof/>
            <w:webHidden/>
          </w:rPr>
        </w:r>
        <w:r>
          <w:rPr>
            <w:noProof/>
            <w:webHidden/>
          </w:rPr>
          <w:fldChar w:fldCharType="separate"/>
        </w:r>
        <w:r w:rsidR="00DC79E8">
          <w:rPr>
            <w:noProof/>
            <w:webHidden/>
          </w:rPr>
          <w:t>42</w:t>
        </w:r>
        <w:r>
          <w:rPr>
            <w:noProof/>
            <w:webHidden/>
          </w:rPr>
          <w:fldChar w:fldCharType="end"/>
        </w:r>
      </w:hyperlink>
    </w:p>
    <w:p w:rsidR="003531F4" w:rsidRDefault="00D41A6F" w:rsidP="003531F4">
      <w:pPr>
        <w:pStyle w:val="TOC1"/>
        <w:tabs>
          <w:tab w:val="right" w:leader="dot" w:pos="9356"/>
        </w:tabs>
        <w:rPr>
          <w:rFonts w:asciiTheme="minorHAnsi" w:eastAsiaTheme="minorEastAsia" w:hAnsiTheme="minorHAnsi" w:cstheme="minorBidi"/>
          <w:b w:val="0"/>
          <w:noProof/>
          <w:sz w:val="22"/>
          <w:szCs w:val="22"/>
        </w:rPr>
      </w:pPr>
      <w:hyperlink w:anchor="_Toc398122863" w:history="1">
        <w:r w:rsidR="003531F4" w:rsidRPr="00115281">
          <w:rPr>
            <w:rStyle w:val="Hyperlink"/>
            <w:noProof/>
          </w:rPr>
          <w:t>Schedules</w:t>
        </w:r>
        <w:r w:rsidR="003531F4">
          <w:rPr>
            <w:noProof/>
            <w:webHidden/>
          </w:rPr>
          <w:tab/>
        </w:r>
        <w:r w:rsidR="0051627C">
          <w:rPr>
            <w:noProof/>
            <w:webHidden/>
          </w:rPr>
          <w:fldChar w:fldCharType="begin"/>
        </w:r>
        <w:r w:rsidR="003531F4">
          <w:rPr>
            <w:noProof/>
            <w:webHidden/>
          </w:rPr>
          <w:instrText xml:space="preserve"> PAGEREF _Toc398122863 \h </w:instrText>
        </w:r>
        <w:r w:rsidR="0051627C">
          <w:rPr>
            <w:noProof/>
            <w:webHidden/>
          </w:rPr>
        </w:r>
        <w:r w:rsidR="0051627C">
          <w:rPr>
            <w:noProof/>
            <w:webHidden/>
          </w:rPr>
          <w:fldChar w:fldCharType="separate"/>
        </w:r>
        <w:r w:rsidR="00DC79E8">
          <w:rPr>
            <w:noProof/>
            <w:webHidden/>
          </w:rPr>
          <w:t>45</w:t>
        </w:r>
        <w:r w:rsidR="0051627C">
          <w:rPr>
            <w:noProof/>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864" w:history="1">
        <w:r w:rsidR="003531F4" w:rsidRPr="00115281">
          <w:rPr>
            <w:rStyle w:val="Hyperlink"/>
          </w:rPr>
          <w:t>Bill of Quantities</w:t>
        </w:r>
        <w:r w:rsidR="003531F4">
          <w:rPr>
            <w:webHidden/>
          </w:rPr>
          <w:tab/>
        </w:r>
        <w:r w:rsidR="0051627C">
          <w:rPr>
            <w:webHidden/>
          </w:rPr>
          <w:fldChar w:fldCharType="begin"/>
        </w:r>
        <w:r w:rsidR="003531F4">
          <w:rPr>
            <w:webHidden/>
          </w:rPr>
          <w:instrText xml:space="preserve"> PAGEREF _Toc398122864 \h </w:instrText>
        </w:r>
        <w:r w:rsidR="0051627C">
          <w:rPr>
            <w:webHidden/>
          </w:rPr>
        </w:r>
        <w:r w:rsidR="0051627C">
          <w:rPr>
            <w:webHidden/>
          </w:rPr>
          <w:fldChar w:fldCharType="separate"/>
        </w:r>
        <w:r w:rsidR="00DC79E8">
          <w:rPr>
            <w:webHidden/>
          </w:rPr>
          <w:t>45</w:t>
        </w:r>
        <w:r w:rsidR="0051627C">
          <w:rPr>
            <w:webHidden/>
          </w:rPr>
          <w:fldChar w:fldCharType="end"/>
        </w:r>
      </w:hyperlink>
    </w:p>
    <w:p w:rsidR="003531F4" w:rsidRDefault="00D41A6F" w:rsidP="003531F4">
      <w:pPr>
        <w:pStyle w:val="TOC1"/>
        <w:tabs>
          <w:tab w:val="right" w:leader="dot" w:pos="9356"/>
        </w:tabs>
        <w:rPr>
          <w:rFonts w:asciiTheme="minorHAnsi" w:eastAsiaTheme="minorEastAsia" w:hAnsiTheme="minorHAnsi" w:cstheme="minorBidi"/>
          <w:b w:val="0"/>
          <w:noProof/>
          <w:sz w:val="22"/>
          <w:szCs w:val="22"/>
        </w:rPr>
      </w:pPr>
      <w:hyperlink w:anchor="_Toc398122865" w:history="1">
        <w:r w:rsidR="003531F4" w:rsidRPr="00115281">
          <w:rPr>
            <w:rStyle w:val="Hyperlink"/>
            <w:iCs/>
            <w:noProof/>
          </w:rPr>
          <w:t>Form</w:t>
        </w:r>
        <w:r w:rsidR="003531F4" w:rsidRPr="00115281">
          <w:rPr>
            <w:rStyle w:val="Hyperlink"/>
            <w:noProof/>
          </w:rPr>
          <w:t xml:space="preserve"> of Bid Security (Bank Guarantee)</w:t>
        </w:r>
        <w:r w:rsidR="003531F4">
          <w:rPr>
            <w:noProof/>
            <w:webHidden/>
          </w:rPr>
          <w:tab/>
        </w:r>
        <w:r w:rsidR="0051627C">
          <w:rPr>
            <w:noProof/>
            <w:webHidden/>
          </w:rPr>
          <w:fldChar w:fldCharType="begin"/>
        </w:r>
        <w:r w:rsidR="003531F4">
          <w:rPr>
            <w:noProof/>
            <w:webHidden/>
          </w:rPr>
          <w:instrText xml:space="preserve"> PAGEREF _Toc398122865 \h </w:instrText>
        </w:r>
        <w:r w:rsidR="0051627C">
          <w:rPr>
            <w:noProof/>
            <w:webHidden/>
          </w:rPr>
        </w:r>
        <w:r w:rsidR="0051627C">
          <w:rPr>
            <w:noProof/>
            <w:webHidden/>
          </w:rPr>
          <w:fldChar w:fldCharType="separate"/>
        </w:r>
        <w:r w:rsidR="00DC79E8">
          <w:rPr>
            <w:noProof/>
            <w:webHidden/>
          </w:rPr>
          <w:t>46</w:t>
        </w:r>
        <w:r w:rsidR="0051627C">
          <w:rPr>
            <w:noProof/>
            <w:webHidden/>
          </w:rPr>
          <w:fldChar w:fldCharType="end"/>
        </w:r>
      </w:hyperlink>
    </w:p>
    <w:p w:rsidR="003531F4" w:rsidRDefault="00D41A6F" w:rsidP="003531F4">
      <w:pPr>
        <w:pStyle w:val="TOC1"/>
        <w:tabs>
          <w:tab w:val="right" w:leader="dot" w:pos="9356"/>
        </w:tabs>
        <w:rPr>
          <w:rFonts w:asciiTheme="minorHAnsi" w:eastAsiaTheme="minorEastAsia" w:hAnsiTheme="minorHAnsi" w:cstheme="minorBidi"/>
          <w:b w:val="0"/>
          <w:noProof/>
          <w:sz w:val="22"/>
          <w:szCs w:val="22"/>
        </w:rPr>
      </w:pPr>
      <w:hyperlink w:anchor="_Toc398122866" w:history="1">
        <w:r w:rsidR="003531F4" w:rsidRPr="00115281">
          <w:rPr>
            <w:rStyle w:val="Hyperlink"/>
            <w:noProof/>
          </w:rPr>
          <w:t>Technical Proposal</w:t>
        </w:r>
        <w:r w:rsidR="003531F4">
          <w:rPr>
            <w:noProof/>
            <w:webHidden/>
          </w:rPr>
          <w:tab/>
        </w:r>
        <w:r w:rsidR="0051627C">
          <w:rPr>
            <w:noProof/>
            <w:webHidden/>
          </w:rPr>
          <w:fldChar w:fldCharType="begin"/>
        </w:r>
        <w:r w:rsidR="003531F4">
          <w:rPr>
            <w:noProof/>
            <w:webHidden/>
          </w:rPr>
          <w:instrText xml:space="preserve"> PAGEREF _Toc398122866 \h </w:instrText>
        </w:r>
        <w:r w:rsidR="0051627C">
          <w:rPr>
            <w:noProof/>
            <w:webHidden/>
          </w:rPr>
        </w:r>
        <w:r w:rsidR="0051627C">
          <w:rPr>
            <w:noProof/>
            <w:webHidden/>
          </w:rPr>
          <w:fldChar w:fldCharType="separate"/>
        </w:r>
        <w:r w:rsidR="00DC79E8">
          <w:rPr>
            <w:noProof/>
            <w:webHidden/>
          </w:rPr>
          <w:t>48</w:t>
        </w:r>
        <w:r w:rsidR="0051627C">
          <w:rPr>
            <w:noProof/>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867" w:history="1">
        <w:r w:rsidR="003531F4" w:rsidRPr="00115281">
          <w:rPr>
            <w:rStyle w:val="Hyperlink"/>
          </w:rPr>
          <w:t>Technical Proposal Forms</w:t>
        </w:r>
        <w:r w:rsidR="003531F4">
          <w:rPr>
            <w:webHidden/>
          </w:rPr>
          <w:tab/>
        </w:r>
        <w:r w:rsidR="0051627C">
          <w:rPr>
            <w:webHidden/>
          </w:rPr>
          <w:fldChar w:fldCharType="begin"/>
        </w:r>
        <w:r w:rsidR="003531F4">
          <w:rPr>
            <w:webHidden/>
          </w:rPr>
          <w:instrText xml:space="preserve"> PAGEREF _Toc398122867 \h </w:instrText>
        </w:r>
        <w:r w:rsidR="0051627C">
          <w:rPr>
            <w:webHidden/>
          </w:rPr>
        </w:r>
        <w:r w:rsidR="0051627C">
          <w:rPr>
            <w:webHidden/>
          </w:rPr>
          <w:fldChar w:fldCharType="separate"/>
        </w:r>
        <w:r w:rsidR="00DC79E8">
          <w:rPr>
            <w:webHidden/>
          </w:rPr>
          <w:t>48</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868" w:history="1">
        <w:r w:rsidR="003531F4" w:rsidRPr="00115281">
          <w:rPr>
            <w:rStyle w:val="Hyperlink"/>
          </w:rPr>
          <w:t>Forms for Personnel</w:t>
        </w:r>
        <w:r w:rsidR="003531F4">
          <w:rPr>
            <w:webHidden/>
          </w:rPr>
          <w:tab/>
        </w:r>
        <w:r w:rsidR="0051627C">
          <w:rPr>
            <w:webHidden/>
          </w:rPr>
          <w:fldChar w:fldCharType="begin"/>
        </w:r>
        <w:r w:rsidR="003531F4">
          <w:rPr>
            <w:webHidden/>
          </w:rPr>
          <w:instrText xml:space="preserve"> PAGEREF _Toc398122868 \h </w:instrText>
        </w:r>
        <w:r w:rsidR="0051627C">
          <w:rPr>
            <w:webHidden/>
          </w:rPr>
        </w:r>
        <w:r w:rsidR="0051627C">
          <w:rPr>
            <w:webHidden/>
          </w:rPr>
          <w:fldChar w:fldCharType="separate"/>
        </w:r>
        <w:r w:rsidR="00DC79E8">
          <w:rPr>
            <w:webHidden/>
          </w:rPr>
          <w:t>49</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869" w:history="1">
        <w:r w:rsidR="003531F4" w:rsidRPr="00115281">
          <w:rPr>
            <w:rStyle w:val="Hyperlink"/>
          </w:rPr>
          <w:t>Forms for Equipment</w:t>
        </w:r>
        <w:r w:rsidR="003531F4">
          <w:rPr>
            <w:webHidden/>
          </w:rPr>
          <w:tab/>
        </w:r>
        <w:r w:rsidR="0051627C">
          <w:rPr>
            <w:webHidden/>
          </w:rPr>
          <w:fldChar w:fldCharType="begin"/>
        </w:r>
        <w:r w:rsidR="003531F4">
          <w:rPr>
            <w:webHidden/>
          </w:rPr>
          <w:instrText xml:space="preserve"> PAGEREF _Toc398122869 \h </w:instrText>
        </w:r>
        <w:r w:rsidR="0051627C">
          <w:rPr>
            <w:webHidden/>
          </w:rPr>
        </w:r>
        <w:r w:rsidR="0051627C">
          <w:rPr>
            <w:webHidden/>
          </w:rPr>
          <w:fldChar w:fldCharType="separate"/>
        </w:r>
        <w:r w:rsidR="00DC79E8">
          <w:rPr>
            <w:webHidden/>
          </w:rPr>
          <w:t>51</w:t>
        </w:r>
        <w:r w:rsidR="0051627C">
          <w:rPr>
            <w:webHidden/>
          </w:rPr>
          <w:fldChar w:fldCharType="end"/>
        </w:r>
      </w:hyperlink>
    </w:p>
    <w:p w:rsidR="003531F4" w:rsidRDefault="00D41A6F" w:rsidP="003531F4">
      <w:pPr>
        <w:pStyle w:val="TOC1"/>
        <w:tabs>
          <w:tab w:val="right" w:leader="dot" w:pos="9356"/>
        </w:tabs>
        <w:rPr>
          <w:rFonts w:asciiTheme="minorHAnsi" w:eastAsiaTheme="minorEastAsia" w:hAnsiTheme="minorHAnsi" w:cstheme="minorBidi"/>
          <w:b w:val="0"/>
          <w:noProof/>
          <w:sz w:val="22"/>
          <w:szCs w:val="22"/>
        </w:rPr>
      </w:pPr>
      <w:hyperlink w:anchor="_Toc398122870" w:history="1">
        <w:r w:rsidR="003531F4" w:rsidRPr="00115281">
          <w:rPr>
            <w:rStyle w:val="Hyperlink"/>
            <w:noProof/>
          </w:rPr>
          <w:t>Bidder’s Qualification</w:t>
        </w:r>
        <w:r w:rsidR="003531F4">
          <w:rPr>
            <w:noProof/>
            <w:webHidden/>
          </w:rPr>
          <w:tab/>
        </w:r>
        <w:r w:rsidR="0051627C">
          <w:rPr>
            <w:noProof/>
            <w:webHidden/>
          </w:rPr>
          <w:fldChar w:fldCharType="begin"/>
        </w:r>
        <w:r w:rsidR="003531F4">
          <w:rPr>
            <w:noProof/>
            <w:webHidden/>
          </w:rPr>
          <w:instrText xml:space="preserve"> PAGEREF _Toc398122870 \h </w:instrText>
        </w:r>
        <w:r w:rsidR="0051627C">
          <w:rPr>
            <w:noProof/>
            <w:webHidden/>
          </w:rPr>
        </w:r>
        <w:r w:rsidR="0051627C">
          <w:rPr>
            <w:noProof/>
            <w:webHidden/>
          </w:rPr>
          <w:fldChar w:fldCharType="separate"/>
        </w:r>
        <w:r w:rsidR="00DC79E8">
          <w:rPr>
            <w:noProof/>
            <w:webHidden/>
          </w:rPr>
          <w:t>52</w:t>
        </w:r>
        <w:r w:rsidR="0051627C">
          <w:rPr>
            <w:noProof/>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871" w:history="1">
        <w:r w:rsidR="003531F4" w:rsidRPr="00115281">
          <w:rPr>
            <w:rStyle w:val="Hyperlink"/>
          </w:rPr>
          <w:t>Form ELI -1.1: Bidder Information Form</w:t>
        </w:r>
        <w:r w:rsidR="003531F4">
          <w:rPr>
            <w:webHidden/>
          </w:rPr>
          <w:tab/>
        </w:r>
        <w:r w:rsidR="0051627C">
          <w:rPr>
            <w:webHidden/>
          </w:rPr>
          <w:fldChar w:fldCharType="begin"/>
        </w:r>
        <w:r w:rsidR="003531F4">
          <w:rPr>
            <w:webHidden/>
          </w:rPr>
          <w:instrText xml:space="preserve"> PAGEREF _Toc398122871 \h </w:instrText>
        </w:r>
        <w:r w:rsidR="0051627C">
          <w:rPr>
            <w:webHidden/>
          </w:rPr>
        </w:r>
        <w:r w:rsidR="0051627C">
          <w:rPr>
            <w:webHidden/>
          </w:rPr>
          <w:fldChar w:fldCharType="separate"/>
        </w:r>
        <w:r w:rsidR="00DC79E8">
          <w:rPr>
            <w:webHidden/>
          </w:rPr>
          <w:t>53</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872" w:history="1">
        <w:r w:rsidR="003531F4" w:rsidRPr="00115281">
          <w:rPr>
            <w:rStyle w:val="Hyperlink"/>
          </w:rPr>
          <w:t>Form ELI -1.2: Information Form for JV Bidders</w:t>
        </w:r>
        <w:r w:rsidR="003531F4">
          <w:rPr>
            <w:webHidden/>
          </w:rPr>
          <w:tab/>
        </w:r>
        <w:r w:rsidR="0051627C">
          <w:rPr>
            <w:webHidden/>
          </w:rPr>
          <w:fldChar w:fldCharType="begin"/>
        </w:r>
        <w:r w:rsidR="003531F4">
          <w:rPr>
            <w:webHidden/>
          </w:rPr>
          <w:instrText xml:space="preserve"> PAGEREF _Toc398122872 \h </w:instrText>
        </w:r>
        <w:r w:rsidR="0051627C">
          <w:rPr>
            <w:webHidden/>
          </w:rPr>
        </w:r>
        <w:r w:rsidR="0051627C">
          <w:rPr>
            <w:webHidden/>
          </w:rPr>
          <w:fldChar w:fldCharType="separate"/>
        </w:r>
        <w:r w:rsidR="00DC79E8">
          <w:rPr>
            <w:webHidden/>
          </w:rPr>
          <w:t>54</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873" w:history="1">
        <w:r w:rsidR="003531F4" w:rsidRPr="00115281">
          <w:rPr>
            <w:rStyle w:val="Hyperlink"/>
          </w:rPr>
          <w:t>Form CON – 2: Historical Contract Non-Performance, Pending Litigation and Litigation History</w:t>
        </w:r>
        <w:r w:rsidR="003531F4">
          <w:rPr>
            <w:webHidden/>
          </w:rPr>
          <w:tab/>
        </w:r>
        <w:r w:rsidR="0051627C">
          <w:rPr>
            <w:webHidden/>
          </w:rPr>
          <w:fldChar w:fldCharType="begin"/>
        </w:r>
        <w:r w:rsidR="003531F4">
          <w:rPr>
            <w:webHidden/>
          </w:rPr>
          <w:instrText xml:space="preserve"> PAGEREF _Toc398122873 \h </w:instrText>
        </w:r>
        <w:r w:rsidR="0051627C">
          <w:rPr>
            <w:webHidden/>
          </w:rPr>
        </w:r>
        <w:r w:rsidR="0051627C">
          <w:rPr>
            <w:webHidden/>
          </w:rPr>
          <w:fldChar w:fldCharType="separate"/>
        </w:r>
        <w:r w:rsidR="00DC79E8">
          <w:rPr>
            <w:webHidden/>
          </w:rPr>
          <w:t>55</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874" w:history="1">
        <w:r w:rsidR="003531F4" w:rsidRPr="00115281">
          <w:rPr>
            <w:rStyle w:val="Hyperlink"/>
          </w:rPr>
          <w:t>Form CCC: Current Contract Commitments / Works in Progress</w:t>
        </w:r>
        <w:r w:rsidR="003531F4">
          <w:rPr>
            <w:webHidden/>
          </w:rPr>
          <w:tab/>
        </w:r>
        <w:r w:rsidR="0051627C">
          <w:rPr>
            <w:webHidden/>
          </w:rPr>
          <w:fldChar w:fldCharType="begin"/>
        </w:r>
        <w:r w:rsidR="003531F4">
          <w:rPr>
            <w:webHidden/>
          </w:rPr>
          <w:instrText xml:space="preserve"> PAGEREF _Toc398122874 \h </w:instrText>
        </w:r>
        <w:r w:rsidR="0051627C">
          <w:rPr>
            <w:webHidden/>
          </w:rPr>
        </w:r>
        <w:r w:rsidR="0051627C">
          <w:rPr>
            <w:webHidden/>
          </w:rPr>
          <w:fldChar w:fldCharType="separate"/>
        </w:r>
        <w:r w:rsidR="00DC79E8">
          <w:rPr>
            <w:webHidden/>
          </w:rPr>
          <w:t>56</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875" w:history="1">
        <w:r w:rsidR="003531F4" w:rsidRPr="00115281">
          <w:rPr>
            <w:rStyle w:val="Hyperlink"/>
          </w:rPr>
          <w:t>Form FIN – 3.1: Financial Situation and Performance</w:t>
        </w:r>
        <w:r w:rsidR="003531F4">
          <w:rPr>
            <w:webHidden/>
          </w:rPr>
          <w:tab/>
        </w:r>
        <w:r w:rsidR="0051627C">
          <w:rPr>
            <w:webHidden/>
          </w:rPr>
          <w:fldChar w:fldCharType="begin"/>
        </w:r>
        <w:r w:rsidR="003531F4">
          <w:rPr>
            <w:webHidden/>
          </w:rPr>
          <w:instrText xml:space="preserve"> PAGEREF _Toc398122875 \h </w:instrText>
        </w:r>
        <w:r w:rsidR="0051627C">
          <w:rPr>
            <w:webHidden/>
          </w:rPr>
        </w:r>
        <w:r w:rsidR="0051627C">
          <w:rPr>
            <w:webHidden/>
          </w:rPr>
          <w:fldChar w:fldCharType="separate"/>
        </w:r>
        <w:r w:rsidR="00DC79E8">
          <w:rPr>
            <w:webHidden/>
          </w:rPr>
          <w:t>57</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876" w:history="1">
        <w:r w:rsidR="003531F4" w:rsidRPr="00115281">
          <w:rPr>
            <w:rStyle w:val="Hyperlink"/>
          </w:rPr>
          <w:t>Form FIN - 3.2: Average Annual Construction Turnover</w:t>
        </w:r>
        <w:r w:rsidR="003531F4">
          <w:rPr>
            <w:webHidden/>
          </w:rPr>
          <w:tab/>
        </w:r>
        <w:r w:rsidR="0051627C">
          <w:rPr>
            <w:webHidden/>
          </w:rPr>
          <w:fldChar w:fldCharType="begin"/>
        </w:r>
        <w:r w:rsidR="003531F4">
          <w:rPr>
            <w:webHidden/>
          </w:rPr>
          <w:instrText xml:space="preserve"> PAGEREF _Toc398122876 \h </w:instrText>
        </w:r>
        <w:r w:rsidR="0051627C">
          <w:rPr>
            <w:webHidden/>
          </w:rPr>
        </w:r>
        <w:r w:rsidR="0051627C">
          <w:rPr>
            <w:webHidden/>
          </w:rPr>
          <w:fldChar w:fldCharType="separate"/>
        </w:r>
        <w:r w:rsidR="00DC79E8">
          <w:rPr>
            <w:webHidden/>
          </w:rPr>
          <w:t>59</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877" w:history="1">
        <w:r w:rsidR="003531F4" w:rsidRPr="00115281">
          <w:rPr>
            <w:rStyle w:val="Hyperlink"/>
          </w:rPr>
          <w:t>Form FIN3.3: Financial Resources</w:t>
        </w:r>
        <w:r w:rsidR="003531F4">
          <w:rPr>
            <w:webHidden/>
          </w:rPr>
          <w:tab/>
        </w:r>
        <w:r w:rsidR="0051627C">
          <w:rPr>
            <w:webHidden/>
          </w:rPr>
          <w:fldChar w:fldCharType="begin"/>
        </w:r>
        <w:r w:rsidR="003531F4">
          <w:rPr>
            <w:webHidden/>
          </w:rPr>
          <w:instrText xml:space="preserve"> PAGEREF _Toc398122877 \h </w:instrText>
        </w:r>
        <w:r w:rsidR="0051627C">
          <w:rPr>
            <w:webHidden/>
          </w:rPr>
        </w:r>
        <w:r w:rsidR="0051627C">
          <w:rPr>
            <w:webHidden/>
          </w:rPr>
          <w:fldChar w:fldCharType="separate"/>
        </w:r>
        <w:r w:rsidR="00DC79E8">
          <w:rPr>
            <w:webHidden/>
          </w:rPr>
          <w:t>60</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878" w:history="1">
        <w:r w:rsidR="003531F4" w:rsidRPr="00115281">
          <w:rPr>
            <w:rStyle w:val="Hyperlink"/>
          </w:rPr>
          <w:t>Form EXP - 4.1: General Construction Experience</w:t>
        </w:r>
        <w:r w:rsidR="003531F4">
          <w:rPr>
            <w:webHidden/>
          </w:rPr>
          <w:tab/>
        </w:r>
        <w:r w:rsidR="0051627C">
          <w:rPr>
            <w:webHidden/>
          </w:rPr>
          <w:fldChar w:fldCharType="begin"/>
        </w:r>
        <w:r w:rsidR="003531F4">
          <w:rPr>
            <w:webHidden/>
          </w:rPr>
          <w:instrText xml:space="preserve"> PAGEREF _Toc398122878 \h </w:instrText>
        </w:r>
        <w:r w:rsidR="0051627C">
          <w:rPr>
            <w:webHidden/>
          </w:rPr>
        </w:r>
        <w:r w:rsidR="0051627C">
          <w:rPr>
            <w:webHidden/>
          </w:rPr>
          <w:fldChar w:fldCharType="separate"/>
        </w:r>
        <w:r w:rsidR="00DC79E8">
          <w:rPr>
            <w:webHidden/>
          </w:rPr>
          <w:t>61</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879" w:history="1">
        <w:r w:rsidR="003531F4" w:rsidRPr="00115281">
          <w:rPr>
            <w:rStyle w:val="Hyperlink"/>
          </w:rPr>
          <w:t>Form EXP - 4.2(a): Specific Construction and Contract Management Experience</w:t>
        </w:r>
        <w:r w:rsidR="003531F4">
          <w:rPr>
            <w:webHidden/>
          </w:rPr>
          <w:tab/>
        </w:r>
        <w:r w:rsidR="0051627C">
          <w:rPr>
            <w:webHidden/>
          </w:rPr>
          <w:fldChar w:fldCharType="begin"/>
        </w:r>
        <w:r w:rsidR="003531F4">
          <w:rPr>
            <w:webHidden/>
          </w:rPr>
          <w:instrText xml:space="preserve"> PAGEREF _Toc398122879 \h </w:instrText>
        </w:r>
        <w:r w:rsidR="0051627C">
          <w:rPr>
            <w:webHidden/>
          </w:rPr>
        </w:r>
        <w:r w:rsidR="0051627C">
          <w:rPr>
            <w:webHidden/>
          </w:rPr>
          <w:fldChar w:fldCharType="separate"/>
        </w:r>
        <w:r w:rsidR="00DC79E8">
          <w:rPr>
            <w:webHidden/>
          </w:rPr>
          <w:t>62</w:t>
        </w:r>
        <w:r w:rsidR="0051627C">
          <w:rPr>
            <w:webHidden/>
          </w:rPr>
          <w:fldChar w:fldCharType="end"/>
        </w:r>
      </w:hyperlink>
    </w:p>
    <w:p w:rsidR="003531F4" w:rsidRDefault="00D41A6F">
      <w:pPr>
        <w:pStyle w:val="TOC2"/>
        <w:rPr>
          <w:rFonts w:asciiTheme="minorHAnsi" w:eastAsiaTheme="minorEastAsia" w:hAnsiTheme="minorHAnsi" w:cstheme="minorBidi"/>
          <w:sz w:val="22"/>
          <w:szCs w:val="22"/>
        </w:rPr>
      </w:pPr>
      <w:hyperlink w:anchor="_Toc398122880" w:history="1">
        <w:r w:rsidR="003531F4" w:rsidRPr="00115281">
          <w:rPr>
            <w:rStyle w:val="Hyperlink"/>
          </w:rPr>
          <w:t xml:space="preserve">Form EXP </w:t>
        </w:r>
        <w:r w:rsidR="003531F4" w:rsidRPr="00115281">
          <w:rPr>
            <w:rStyle w:val="Hyperlink"/>
            <w:spacing w:val="22"/>
          </w:rPr>
          <w:t xml:space="preserve">- </w:t>
        </w:r>
        <w:r w:rsidR="003531F4" w:rsidRPr="00115281">
          <w:rPr>
            <w:rStyle w:val="Hyperlink"/>
            <w:spacing w:val="21"/>
          </w:rPr>
          <w:t xml:space="preserve">4.2(b): </w:t>
        </w:r>
        <w:r w:rsidR="003531F4" w:rsidRPr="00115281">
          <w:rPr>
            <w:rStyle w:val="Hyperlink"/>
          </w:rPr>
          <w:t>Construction Experience in Key Activities</w:t>
        </w:r>
        <w:r w:rsidR="003531F4">
          <w:rPr>
            <w:webHidden/>
          </w:rPr>
          <w:tab/>
        </w:r>
        <w:r w:rsidR="0051627C">
          <w:rPr>
            <w:webHidden/>
          </w:rPr>
          <w:fldChar w:fldCharType="begin"/>
        </w:r>
        <w:r w:rsidR="003531F4">
          <w:rPr>
            <w:webHidden/>
          </w:rPr>
          <w:instrText xml:space="preserve"> PAGEREF _Toc398122880 \h </w:instrText>
        </w:r>
        <w:r w:rsidR="0051627C">
          <w:rPr>
            <w:webHidden/>
          </w:rPr>
        </w:r>
        <w:r w:rsidR="0051627C">
          <w:rPr>
            <w:webHidden/>
          </w:rPr>
          <w:fldChar w:fldCharType="separate"/>
        </w:r>
        <w:r w:rsidR="00DC79E8">
          <w:rPr>
            <w:webHidden/>
          </w:rPr>
          <w:t>64</w:t>
        </w:r>
        <w:r w:rsidR="0051627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0" w:name="_Toc108950330"/>
      <w:bookmarkStart w:id="411" w:name="_Toc398122862"/>
      <w:r w:rsidRPr="00EC12FE">
        <w:lastRenderedPageBreak/>
        <w:t>Letter of Bid</w:t>
      </w:r>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7B586E" w:rsidRPr="00EC12FE">
        <w:tc>
          <w:tcPr>
            <w:tcW w:w="9864" w:type="dxa"/>
          </w:tcPr>
          <w:p w:rsidR="007B586E" w:rsidRPr="00EC12FE" w:rsidRDefault="007B586E">
            <w:pPr>
              <w:rPr>
                <w:i/>
              </w:rPr>
            </w:pPr>
            <w:bookmarkStart w:id="412" w:name="_Toc108949930"/>
            <w:bookmarkStart w:id="413"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2"/>
    <w:bookmarkEnd w:id="413"/>
    <w:p w:rsidR="00E833ED" w:rsidRPr="00EC12FE" w:rsidRDefault="00E833ED" w:rsidP="00E833ED">
      <w:pPr>
        <w:tabs>
          <w:tab w:val="right" w:pos="9000"/>
        </w:tabs>
      </w:pPr>
    </w:p>
    <w:p w:rsidR="00372302" w:rsidRPr="00EC12FE" w:rsidRDefault="00372302" w:rsidP="00372302">
      <w:pPr>
        <w:tabs>
          <w:tab w:val="right" w:pos="9000"/>
        </w:tabs>
      </w:pPr>
      <w:bookmarkStart w:id="414" w:name="_Toc482500892"/>
      <w:r w:rsidRPr="00EC12FE">
        <w:t xml:space="preserve">Date: </w:t>
      </w:r>
      <w:r w:rsidRPr="00A44519">
        <w:rPr>
          <w:b/>
          <w:i/>
        </w:rPr>
        <w:t>[insert date (as day, month and year) of Bid Submission]</w:t>
      </w:r>
    </w:p>
    <w:p w:rsidR="00372302" w:rsidRPr="00EC12FE" w:rsidRDefault="00A071DB" w:rsidP="006D68E5">
      <w:pPr>
        <w:tabs>
          <w:tab w:val="right" w:pos="9000"/>
        </w:tabs>
      </w:pPr>
      <w:r>
        <w:t>N</w:t>
      </w:r>
      <w:r w:rsidR="00372302" w:rsidRPr="00EC12FE">
        <w:t xml:space="preserve">CB No.: </w:t>
      </w:r>
      <w:r w:rsidRPr="00A071DB">
        <w:rPr>
          <w:b/>
          <w:u w:val="single"/>
        </w:rPr>
        <w:t>IFB No.: 0</w:t>
      </w:r>
      <w:r w:rsidR="006D68E5">
        <w:rPr>
          <w:b/>
          <w:u w:val="single"/>
        </w:rPr>
        <w:t>35</w:t>
      </w:r>
      <w:r w:rsidRPr="00A071DB">
        <w:rPr>
          <w:b/>
          <w:u w:val="single"/>
        </w:rPr>
        <w:t>/</w:t>
      </w:r>
      <w:r w:rsidR="00922991">
        <w:rPr>
          <w:b/>
          <w:u w:val="single"/>
        </w:rPr>
        <w:t>4427-MAL</w:t>
      </w:r>
    </w:p>
    <w:p w:rsidR="00372302" w:rsidRPr="00EC12FE" w:rsidRDefault="00372302" w:rsidP="001D2568">
      <w:pPr>
        <w:tabs>
          <w:tab w:val="right" w:pos="9000"/>
        </w:tabs>
      </w:pPr>
      <w:r w:rsidRPr="00EC12FE">
        <w:t xml:space="preserve">Invitation for Bid No.: </w:t>
      </w:r>
      <w:r w:rsidR="00A071DB" w:rsidRPr="00A071DB">
        <w:rPr>
          <w:b/>
          <w:i/>
        </w:rPr>
        <w:t>13-K</w:t>
      </w:r>
      <w:r w:rsidR="00245258">
        <w:rPr>
          <w:b/>
          <w:i/>
        </w:rPr>
        <w:t>1</w:t>
      </w:r>
      <w:r w:rsidR="00A071DB" w:rsidRPr="00A071DB">
        <w:rPr>
          <w:b/>
          <w:i/>
        </w:rPr>
        <w:t>/13/201</w:t>
      </w:r>
      <w:r w:rsidR="00245258">
        <w:rPr>
          <w:b/>
          <w:i/>
        </w:rPr>
        <w:t>5</w:t>
      </w:r>
      <w:r w:rsidR="00A071DB" w:rsidRPr="00A071DB">
        <w:rPr>
          <w:b/>
          <w:i/>
        </w:rPr>
        <w:t>/</w:t>
      </w:r>
      <w:r w:rsidR="001D2568">
        <w:rPr>
          <w:b/>
          <w:i/>
        </w:rPr>
        <w:t>316</w:t>
      </w:r>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EC12FE" w:rsidRDefault="00372302" w:rsidP="006D68E5">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6D68E5">
        <w:rPr>
          <w:b/>
          <w:bCs/>
          <w:u w:val="single"/>
        </w:rPr>
        <w:t xml:space="preserve">Dredging of </w:t>
      </w:r>
      <w:r w:rsidR="00922991" w:rsidRPr="00713CBD">
        <w:rPr>
          <w:b/>
          <w:bCs/>
          <w:u w:val="single"/>
        </w:rPr>
        <w:t>R</w:t>
      </w:r>
      <w:r w:rsidR="00245258" w:rsidRPr="00713CBD">
        <w:rPr>
          <w:b/>
          <w:bCs/>
          <w:u w:val="single"/>
        </w:rPr>
        <w:t>.</w:t>
      </w:r>
      <w:r w:rsidR="00922991" w:rsidRPr="00713CBD">
        <w:rPr>
          <w:b/>
          <w:bCs/>
          <w:u w:val="single"/>
        </w:rPr>
        <w:t>Vandhoo</w:t>
      </w:r>
      <w:r w:rsidR="006D68E5">
        <w:rPr>
          <w:b/>
          <w:bCs/>
          <w:u w:val="single"/>
        </w:rPr>
        <w:t xml:space="preserve"> Harbour</w:t>
      </w:r>
      <w:r w:rsidR="006F7B1F">
        <w:rPr>
          <w:b/>
          <w:bCs/>
          <w:u w:val="single"/>
        </w:rPr>
        <w:t xml:space="preserve"> – Re-Tender</w:t>
      </w:r>
      <w:r w:rsidR="004307D4">
        <w:rPr>
          <w:b/>
          <w:bCs/>
          <w:u w:val="single"/>
        </w:rPr>
        <w:t xml:space="preserve"> 1</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(i)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lastRenderedPageBreak/>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5"/>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proofErr w:type="gramStart"/>
      <w:r w:rsidRPr="00A44519">
        <w:rPr>
          <w:i/>
        </w:rPr>
        <w:t>_</w:t>
      </w:r>
      <w:r w:rsidRPr="00A44519">
        <w:rPr>
          <w:b/>
          <w:i/>
        </w:rPr>
        <w:t>[</w:t>
      </w:r>
      <w:proofErr w:type="gramEnd"/>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7" w:name="_Toc108950332"/>
      <w:r w:rsidR="00C010A5" w:rsidRPr="00EC12FE">
        <w:t xml:space="preserve"> </w:t>
      </w:r>
      <w:r w:rsidR="007B586E" w:rsidRPr="00EC12FE">
        <w:t>Schedules</w:t>
      </w:r>
      <w:bookmarkEnd w:id="417"/>
      <w:r w:rsidR="00C010A5" w:rsidRPr="00EC12FE">
        <w:t>.</w:t>
      </w:r>
    </w:p>
    <w:p w:rsidR="00C010A5" w:rsidRPr="00EC12FE" w:rsidRDefault="00C010A5" w:rsidP="00C010A5">
      <w:pPr>
        <w:pStyle w:val="S4-header1"/>
      </w:pPr>
      <w:r w:rsidRPr="00EC12FE">
        <w:br w:type="page"/>
      </w:r>
      <w:bookmarkStart w:id="418" w:name="_Toc398122863"/>
      <w:r w:rsidRPr="00EC12FE">
        <w:lastRenderedPageBreak/>
        <w:t>Schedules</w:t>
      </w:r>
      <w:bookmarkEnd w:id="418"/>
    </w:p>
    <w:p w:rsidR="00F70B29" w:rsidRPr="00EC12FE" w:rsidRDefault="007B586E" w:rsidP="00C010A5">
      <w:pPr>
        <w:pStyle w:val="S4-Header2"/>
      </w:pPr>
      <w:bookmarkStart w:id="419" w:name="_Toc398122864"/>
      <w:bookmarkStart w:id="420" w:name="_Toc108950333"/>
      <w:bookmarkStart w:id="421" w:name="_Toc138144061"/>
      <w:r w:rsidRPr="00EC12FE">
        <w:t>Bill of Quantities</w:t>
      </w:r>
      <w:bookmarkEnd w:id="419"/>
      <w:r w:rsidR="00DE2834" w:rsidRPr="00EC12FE">
        <w:t xml:space="preserve"> </w:t>
      </w:r>
    </w:p>
    <w:bookmarkEnd w:id="420"/>
    <w:bookmarkEnd w:id="421"/>
    <w:p w:rsidR="00E833ED" w:rsidRPr="00281155" w:rsidRDefault="00281155" w:rsidP="00281155">
      <w:pPr>
        <w:spacing w:after="200"/>
      </w:pPr>
      <w:r w:rsidRPr="00281155">
        <w:rPr>
          <w:i/>
        </w:rPr>
        <w:t xml:space="preserve">See Annex </w:t>
      </w:r>
      <w:r w:rsidR="003C5761">
        <w:rPr>
          <w:i/>
        </w:rPr>
        <w:t>A</w:t>
      </w:r>
      <w:r w:rsidRPr="00281155">
        <w:rPr>
          <w:i/>
        </w:rPr>
        <w:t xml:space="preserve"> – Bill of Quantities</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lastRenderedPageBreak/>
              <w:br w:type="page"/>
            </w:r>
            <w:bookmarkStart w:id="422" w:name="_Toc41971550"/>
            <w:bookmarkStart w:id="423" w:name="_Toc125871319"/>
            <w:bookmarkStart w:id="424" w:name="_Toc139856167"/>
            <w:bookmarkStart w:id="425" w:name="_Toc398122865"/>
            <w:r w:rsidRPr="00EC12FE">
              <w:rPr>
                <w:iCs/>
              </w:rPr>
              <w:t>Form</w:t>
            </w:r>
            <w:r w:rsidRPr="00EC12FE">
              <w:t xml:space="preserve"> of Bid Security</w:t>
            </w:r>
            <w:bookmarkEnd w:id="422"/>
            <w:bookmarkEnd w:id="423"/>
            <w:r w:rsidRPr="00EC12FE">
              <w:t xml:space="preserve"> (Bank Guarantee)</w:t>
            </w:r>
            <w:bookmarkEnd w:id="424"/>
            <w:bookmarkEnd w:id="425"/>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6D68E5">
      <w:pPr>
        <w:pStyle w:val="NormalWeb"/>
        <w:rPr>
          <w:sz w:val="24"/>
        </w:rPr>
      </w:pPr>
      <w:r w:rsidRPr="00EC12FE">
        <w:rPr>
          <w:rFonts w:ascii="Times New Roman" w:hAnsi="Times New Roman"/>
          <w:b/>
          <w:sz w:val="24"/>
        </w:rPr>
        <w:t xml:space="preserve">Beneficiary: </w:t>
      </w:r>
      <w:r w:rsidR="006D68E5">
        <w:rPr>
          <w:rFonts w:ascii="Times New Roman" w:hAnsi="Times New Roman"/>
          <w:sz w:val="24"/>
        </w:rPr>
        <w:t>Ministry of Finance and Treasury</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proofErr w:type="gramStart"/>
      <w:r w:rsidRPr="00EC12FE">
        <w:rPr>
          <w:rFonts w:ascii="Times New Roman" w:hAnsi="Times New Roman"/>
          <w:sz w:val="24"/>
        </w:rPr>
        <w:t>_</w:t>
      </w:r>
      <w:r w:rsidRPr="00EC12FE">
        <w:rPr>
          <w:rFonts w:ascii="Times New Roman" w:hAnsi="Times New Roman"/>
          <w:i/>
          <w:sz w:val="24"/>
        </w:rPr>
        <w:t>[</w:t>
      </w:r>
      <w:proofErr w:type="gramEnd"/>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number</w:t>
      </w:r>
      <w:r w:rsidRPr="00EC12FE">
        <w:rPr>
          <w:rFonts w:ascii="Times New Roman" w:hAnsi="Times New Roman"/>
          <w:sz w:val="24"/>
        </w:rPr>
        <w:t>] (“</w:t>
      </w:r>
      <w:proofErr w:type="gramStart"/>
      <w:r w:rsidRPr="00EC12FE">
        <w:rPr>
          <w:rFonts w:ascii="Times New Roman" w:hAnsi="Times New Roman"/>
          <w:sz w:val="24"/>
        </w:rPr>
        <w:t>the</w:t>
      </w:r>
      <w:proofErr w:type="gramEnd"/>
      <w:r w:rsidRPr="00EC12FE">
        <w:rPr>
          <w:rFonts w:ascii="Times New Roman" w:hAnsi="Times New Roman"/>
          <w:sz w:val="24"/>
        </w:rPr>
        <w:t xml:space="preserv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proofErr w:type="gramStart"/>
      <w:r w:rsidRPr="00EC12FE">
        <w:rPr>
          <w:rFonts w:ascii="Times New Roman" w:hAnsi="Times New Roman"/>
          <w:sz w:val="24"/>
        </w:rPr>
        <w:t>we ,</w:t>
      </w:r>
      <w:proofErr w:type="gramEnd"/>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r>
      <w:proofErr w:type="gramStart"/>
      <w:r w:rsidRPr="00EC12FE">
        <w:rPr>
          <w:rFonts w:ascii="Times New Roman" w:hAnsi="Times New Roman"/>
          <w:sz w:val="24"/>
        </w:rPr>
        <w:t>having</w:t>
      </w:r>
      <w:proofErr w:type="gramEnd"/>
      <w:r w:rsidRPr="00EC12FE">
        <w:rPr>
          <w:rFonts w:ascii="Times New Roman" w:hAnsi="Times New Roman"/>
          <w:sz w:val="24"/>
        </w:rPr>
        <w:t xml:space="preserve"> been notified of the acceptance of its Bid by the Beneficiary during the period of bid validity, (i)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(i)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lastRenderedPageBreak/>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w:t>
      </w:r>
      <w:proofErr w:type="gramStart"/>
      <w:r w:rsidRPr="00EC12FE">
        <w:rPr>
          <w:rFonts w:ascii="Times New Roman" w:hAnsi="Times New Roman"/>
          <w:i/>
        </w:rPr>
        <w:t>signature(s)</w:t>
      </w:r>
      <w:proofErr w:type="gramEnd"/>
      <w:r w:rsidRPr="00EC12FE">
        <w:rPr>
          <w:rFonts w:ascii="Times New Roman" w:hAnsi="Times New Roman"/>
          <w:i/>
        </w:rPr>
        <w:t>]</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6" w:name="_Toc398122866"/>
      <w:r w:rsidR="007B586E" w:rsidRPr="00EC12FE">
        <w:lastRenderedPageBreak/>
        <w:t>Technical Proposal</w:t>
      </w:r>
      <w:bookmarkEnd w:id="426"/>
    </w:p>
    <w:p w:rsidR="007B586E" w:rsidRPr="00EC12FE" w:rsidRDefault="007B586E">
      <w:pPr>
        <w:pStyle w:val="S4-Header2"/>
      </w:pPr>
      <w:bookmarkStart w:id="427" w:name="_Toc138144062"/>
      <w:bookmarkStart w:id="428" w:name="_Toc398122867"/>
      <w:r w:rsidRPr="00EC12FE">
        <w:t>Technical Proposal Forms</w:t>
      </w:r>
      <w:bookmarkEnd w:id="427"/>
      <w:bookmarkEnd w:id="428"/>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29" w:name="_Toc138144063"/>
      <w:bookmarkStart w:id="430" w:name="_Toc398122868"/>
      <w:r w:rsidRPr="00EC12FE">
        <w:lastRenderedPageBreak/>
        <w:t xml:space="preserve">Forms for </w:t>
      </w:r>
      <w:r w:rsidRPr="00EC12FE">
        <w:rPr>
          <w:szCs w:val="28"/>
        </w:rPr>
        <w:t>Personnel</w:t>
      </w:r>
      <w:bookmarkEnd w:id="429"/>
      <w:bookmarkEnd w:id="430"/>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lastRenderedPageBreak/>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1" w:name="_Toc138144064"/>
      <w:bookmarkStart w:id="432" w:name="_Toc398122869"/>
      <w:r w:rsidRPr="00EC12FE">
        <w:lastRenderedPageBreak/>
        <w:t>Forms for Equipment</w:t>
      </w:r>
      <w:bookmarkEnd w:id="431"/>
      <w:bookmarkEnd w:id="432"/>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3" w:name="_Toc398122870"/>
      <w:r w:rsidRPr="00EC12FE">
        <w:lastRenderedPageBreak/>
        <w:t>Bidder’s Qualification</w:t>
      </w:r>
      <w:bookmarkEnd w:id="433"/>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4" w:name="_Toc398122871"/>
      <w:bookmarkStart w:id="435" w:name="_Toc78273052"/>
      <w:bookmarkStart w:id="436" w:name="_Toc108950346"/>
      <w:bookmarkEnd w:id="414"/>
      <w:r w:rsidR="000B3397" w:rsidRPr="00EC12FE">
        <w:rPr>
          <w:szCs w:val="32"/>
        </w:rPr>
        <w:lastRenderedPageBreak/>
        <w:t>Form ELI -1.1</w:t>
      </w:r>
      <w:r w:rsidR="00301412" w:rsidRPr="00EC12FE">
        <w:rPr>
          <w:szCs w:val="32"/>
        </w:rPr>
        <w:t xml:space="preserve">: </w:t>
      </w:r>
      <w:bookmarkStart w:id="437" w:name="_Toc108424563"/>
      <w:r w:rsidR="000B3397" w:rsidRPr="00EC12FE">
        <w:t>Bidder Information Form</w:t>
      </w:r>
      <w:bookmarkEnd w:id="437"/>
      <w:bookmarkEnd w:id="434"/>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5"/>
      <w:bookmarkEnd w:id="436"/>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8" w:name="_Toc398122872"/>
      <w:bookmarkStart w:id="439" w:name="_Toc78273053"/>
      <w:bookmarkStart w:id="440" w:name="_Toc108950347"/>
      <w:r w:rsidR="000B3397" w:rsidRPr="00EC12FE">
        <w:rPr>
          <w:szCs w:val="32"/>
        </w:rPr>
        <w:lastRenderedPageBreak/>
        <w:t>Form ELI -1.2</w:t>
      </w:r>
      <w:r w:rsidR="00301412" w:rsidRPr="00EC12FE">
        <w:rPr>
          <w:szCs w:val="32"/>
        </w:rPr>
        <w:t xml:space="preserve">: </w:t>
      </w:r>
      <w:r w:rsidR="000B3397" w:rsidRPr="00EC12FE">
        <w:t>Information Form</w:t>
      </w:r>
      <w:r w:rsidR="00970495" w:rsidRPr="00EC12FE">
        <w:t xml:space="preserve"> for JV Bidders</w:t>
      </w:r>
      <w:bookmarkEnd w:id="438"/>
      <w:r w:rsidR="000E6189" w:rsidRPr="00EC12FE">
        <w:t xml:space="preserve"> </w:t>
      </w:r>
    </w:p>
    <w:p w:rsidR="000E6189" w:rsidRPr="00EC12FE" w:rsidRDefault="000E6189" w:rsidP="00301412">
      <w:pPr>
        <w:jc w:val="center"/>
      </w:pPr>
      <w:r w:rsidRPr="00EC12FE">
        <w:t>(</w:t>
      </w:r>
      <w:proofErr w:type="gramStart"/>
      <w:r w:rsidRPr="00EC12FE">
        <w:t>to</w:t>
      </w:r>
      <w:proofErr w:type="gramEnd"/>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39"/>
    <w:bookmarkEnd w:id="440"/>
    <w:p w:rsidR="007B586E" w:rsidRPr="00EC12FE" w:rsidRDefault="007B586E"/>
    <w:p w:rsidR="000B3397" w:rsidRPr="00EC12FE" w:rsidRDefault="007B586E" w:rsidP="00301412">
      <w:pPr>
        <w:pStyle w:val="S4-Header2"/>
        <w:rPr>
          <w:bCs/>
          <w:spacing w:val="10"/>
          <w:szCs w:val="32"/>
        </w:rPr>
      </w:pPr>
      <w:r w:rsidRPr="00EC12FE">
        <w:br w:type="page"/>
      </w:r>
      <w:bookmarkStart w:id="441" w:name="_Toc398122873"/>
      <w:r w:rsidR="000B3397" w:rsidRPr="00EC12FE">
        <w:rPr>
          <w:szCs w:val="32"/>
        </w:rPr>
        <w:lastRenderedPageBreak/>
        <w:t>Form CON – 2</w:t>
      </w:r>
      <w:r w:rsidR="00301412" w:rsidRPr="00EC12FE">
        <w:rPr>
          <w:szCs w:val="32"/>
        </w:rPr>
        <w:t xml:space="preserve">: </w:t>
      </w:r>
      <w:r w:rsidR="000B3397" w:rsidRPr="00EC12FE">
        <w:t>Historical Contract Non-Performance, Pending Litigation and Litigation History</w:t>
      </w:r>
      <w:bookmarkEnd w:id="441"/>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non performance: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2" w:name="_Toc125873866"/>
      <w:bookmarkStart w:id="443" w:name="_Toc398122874"/>
      <w:r w:rsidRPr="00EC12FE">
        <w:rPr>
          <w:szCs w:val="32"/>
        </w:rPr>
        <w:lastRenderedPageBreak/>
        <w:t>Form CCC</w:t>
      </w:r>
      <w:bookmarkEnd w:id="442"/>
      <w:r w:rsidR="00301412" w:rsidRPr="00EC12FE">
        <w:rPr>
          <w:szCs w:val="32"/>
        </w:rPr>
        <w:t xml:space="preserve">: </w:t>
      </w:r>
      <w:bookmarkStart w:id="444" w:name="_Toc41971547"/>
      <w:bookmarkStart w:id="445" w:name="_Toc125871312"/>
      <w:bookmarkStart w:id="446" w:name="_Toc127160596"/>
      <w:bookmarkStart w:id="447" w:name="_Toc138144068"/>
      <w:r w:rsidRPr="00EC12FE">
        <w:t>Current Contract Commitments / Works in Progress</w:t>
      </w:r>
      <w:bookmarkEnd w:id="444"/>
      <w:bookmarkEnd w:id="445"/>
      <w:bookmarkEnd w:id="446"/>
      <w:bookmarkEnd w:id="447"/>
      <w:bookmarkEnd w:id="443"/>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1620" w:type="dxa"/>
            <w:tcBorders>
              <w:top w:val="single" w:sz="6" w:space="0" w:color="auto"/>
            </w:tcBorders>
          </w:tcPr>
          <w:p w:rsidR="007B586E" w:rsidRPr="00EC12FE" w:rsidRDefault="00283744">
            <w:pP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w:t>
            </w:r>
            <w:proofErr w:type="spellStart"/>
            <w:r w:rsidR="007B586E" w:rsidRPr="00EC12FE">
              <w:rPr>
                <w:rStyle w:val="Table"/>
                <w:rFonts w:ascii="Times New Roman" w:hAnsi="Times New Roman"/>
                <w:spacing w:val="-2"/>
                <w:sz w:val="24"/>
              </w:rPr>
              <w:t>tel</w:t>
            </w:r>
            <w:proofErr w:type="spellEnd"/>
            <w:r w:rsidR="007B586E" w:rsidRPr="00EC12FE">
              <w:rPr>
                <w:rStyle w:val="Table"/>
                <w:rFonts w:ascii="Times New Roman" w:hAnsi="Times New Roman"/>
                <w:spacing w:val="-2"/>
                <w:sz w:val="24"/>
              </w:rPr>
              <w:t>/fax</w:t>
            </w:r>
          </w:p>
        </w:tc>
        <w:tc>
          <w:tcPr>
            <w:tcW w:w="1800" w:type="dxa"/>
            <w:tcBorders>
              <w:top w:val="single" w:sz="6" w:space="0" w:color="auto"/>
              <w:left w:val="single" w:sz="6" w:space="0" w:color="auto"/>
            </w:tcBorders>
          </w:tcPr>
          <w:p w:rsidR="007B586E" w:rsidRPr="00EC12FE" w:rsidRDefault="007B586E" w:rsidP="00A64ABE">
            <w:pP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rsidP="00A64ABE">
            <w:pP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1620" w:type="dxa"/>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8" w:name="_Toc108424566"/>
      <w:bookmarkStart w:id="449" w:name="_Toc398122875"/>
      <w:bookmarkStart w:id="450" w:name="_Toc127160597"/>
      <w:bookmarkStart w:id="451" w:name="_Toc138144069"/>
      <w:bookmarkStart w:id="452" w:name="_Toc41971548"/>
      <w:r w:rsidR="000B3397" w:rsidRPr="00EC12FE">
        <w:rPr>
          <w:szCs w:val="32"/>
        </w:rPr>
        <w:lastRenderedPageBreak/>
        <w:t>Form FIN – 3.1</w:t>
      </w:r>
      <w:r w:rsidR="00301412" w:rsidRPr="00EC12FE">
        <w:rPr>
          <w:szCs w:val="32"/>
        </w:rPr>
        <w:t xml:space="preserve">: </w:t>
      </w:r>
      <w:r w:rsidR="000B3397" w:rsidRPr="00EC12FE">
        <w:t>Financial Situation</w:t>
      </w:r>
      <w:bookmarkEnd w:id="448"/>
      <w:r w:rsidR="000B3397" w:rsidRPr="00EC12FE">
        <w:t xml:space="preserve"> and Performance</w:t>
      </w:r>
      <w:bookmarkEnd w:id="449"/>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86"/>
        <w:gridCol w:w="1649"/>
        <w:gridCol w:w="1643"/>
        <w:gridCol w:w="1651"/>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lastRenderedPageBreak/>
        <w:t>Specify sources of finance to meet the cash flow requirements on works currently in 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6"/>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0"/>
    <w:bookmarkEnd w:id="451"/>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3" w:name="_Toc498849282"/>
      <w:bookmarkStart w:id="454" w:name="_Toc498850121"/>
      <w:bookmarkStart w:id="455" w:name="_Toc498851726"/>
      <w:bookmarkStart w:id="456" w:name="_Toc4390861"/>
      <w:bookmarkStart w:id="457" w:name="_Toc4405766"/>
      <w:bookmarkStart w:id="458" w:name="_Toc23215169"/>
      <w:bookmarkEnd w:id="453"/>
      <w:bookmarkEnd w:id="454"/>
      <w:bookmarkEnd w:id="455"/>
    </w:p>
    <w:p w:rsidR="000B3397" w:rsidRPr="00EC12FE" w:rsidRDefault="000B3397" w:rsidP="00EE7B1C">
      <w:pPr>
        <w:pStyle w:val="S4-Header2"/>
      </w:pPr>
      <w:bookmarkStart w:id="459" w:name="_Toc398122876"/>
      <w:r w:rsidRPr="00EC12FE">
        <w:lastRenderedPageBreak/>
        <w:t>Form FIN - 3.2</w:t>
      </w:r>
      <w:r w:rsidR="00301412" w:rsidRPr="00EC12FE">
        <w:t xml:space="preserve">: </w:t>
      </w:r>
      <w:bookmarkStart w:id="460" w:name="_Toc108424567"/>
      <w:r w:rsidRPr="00EC12FE">
        <w:t>Average Annual Construction Turnover</w:t>
      </w:r>
      <w:bookmarkEnd w:id="460"/>
      <w:bookmarkEnd w:id="459"/>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7"/>
        <w:gridCol w:w="1108"/>
        <w:gridCol w:w="2096"/>
        <w:gridCol w:w="1979"/>
        <w:gridCol w:w="2507"/>
      </w:tblGrid>
      <w:tr w:rsidR="000B3397" w:rsidRPr="00EC12FE" w:rsidTr="00AE3FF7">
        <w:tc>
          <w:tcPr>
            <w:tcW w:w="2712" w:type="dxa"/>
            <w:gridSpan w:val="2"/>
          </w:tcPr>
          <w:p w:rsidR="000B3397" w:rsidRPr="00EC12FE" w:rsidRDefault="000B3397" w:rsidP="00AE3FF7">
            <w:pPr>
              <w:spacing w:before="40" w:after="120"/>
              <w:jc w:val="center"/>
              <w:rPr>
                <w:b/>
                <w:bCs/>
                <w:spacing w:val="-2"/>
              </w:rPr>
            </w:pPr>
          </w:p>
        </w:tc>
        <w:tc>
          <w:tcPr>
            <w:tcW w:w="6864" w:type="dxa"/>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BB01BC">
        <w:tc>
          <w:tcPr>
            <w:tcW w:w="1558" w:type="dxa"/>
            <w:vAlign w:val="center"/>
          </w:tcPr>
          <w:p w:rsidR="000B3397" w:rsidRPr="00EC12FE" w:rsidRDefault="000B3397" w:rsidP="00BB01BC">
            <w:pPr>
              <w:spacing w:before="40" w:after="120"/>
              <w:jc w:val="center"/>
            </w:pPr>
            <w:r w:rsidRPr="00EC12FE">
              <w:rPr>
                <w:b/>
                <w:bCs/>
                <w:spacing w:val="-2"/>
              </w:rPr>
              <w:t>Year</w:t>
            </w:r>
          </w:p>
        </w:tc>
        <w:tc>
          <w:tcPr>
            <w:tcW w:w="3368" w:type="dxa"/>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2042" w:type="dxa"/>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2608" w:type="dxa"/>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AE3FF7">
        <w:tc>
          <w:tcPr>
            <w:tcW w:w="1558" w:type="dxa"/>
          </w:tcPr>
          <w:p w:rsidR="000B3397" w:rsidRPr="00EC12FE" w:rsidRDefault="000B3397" w:rsidP="00AE3FF7">
            <w:pPr>
              <w:spacing w:before="40" w:after="120"/>
            </w:pPr>
            <w:r w:rsidRPr="00EC12FE">
              <w:rPr>
                <w:bCs/>
                <w:i/>
                <w:iCs/>
                <w:spacing w:val="-5"/>
              </w:rPr>
              <w:t>[indicate year]</w:t>
            </w:r>
          </w:p>
        </w:tc>
        <w:tc>
          <w:tcPr>
            <w:tcW w:w="3368" w:type="dxa"/>
            <w:gridSpan w:val="2"/>
          </w:tcPr>
          <w:p w:rsidR="000B3397" w:rsidRPr="00EC12FE" w:rsidRDefault="000B3397" w:rsidP="00AE3FF7">
            <w:pPr>
              <w:spacing w:before="40" w:after="120"/>
            </w:pPr>
            <w:r w:rsidRPr="00EC12FE">
              <w:rPr>
                <w:bCs/>
                <w:i/>
                <w:iCs/>
              </w:rPr>
              <w:t>[insert amount and indicate currency]</w:t>
            </w:r>
          </w:p>
        </w:tc>
        <w:tc>
          <w:tcPr>
            <w:tcW w:w="2042" w:type="dxa"/>
          </w:tcPr>
          <w:p w:rsidR="000B3397" w:rsidRPr="00EC12FE" w:rsidRDefault="000B3397" w:rsidP="00AE3FF7">
            <w:pPr>
              <w:spacing w:before="40" w:after="120"/>
              <w:rPr>
                <w:bCs/>
                <w:i/>
                <w:iCs/>
              </w:rPr>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pPr>
            <w:r w:rsidRPr="00EC12FE">
              <w:rPr>
                <w:bCs/>
                <w:spacing w:val="-2"/>
              </w:rPr>
              <w:t>Average Annual Construction Turnover *</w:t>
            </w: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6"/>
    <w:bookmarkEnd w:id="457"/>
    <w:bookmarkEnd w:id="458"/>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1" w:name="_Toc398122877"/>
      <w:r w:rsidRPr="00EC12FE">
        <w:rPr>
          <w:szCs w:val="32"/>
        </w:rPr>
        <w:lastRenderedPageBreak/>
        <w:t>Form FIN3.3</w:t>
      </w:r>
      <w:bookmarkEnd w:id="452"/>
      <w:r w:rsidR="00DF1785" w:rsidRPr="00EC12FE">
        <w:rPr>
          <w:szCs w:val="32"/>
        </w:rPr>
        <w:t xml:space="preserve">: </w:t>
      </w:r>
      <w:bookmarkStart w:id="462" w:name="_Toc41971549"/>
      <w:bookmarkStart w:id="463" w:name="_Toc125871315"/>
      <w:bookmarkStart w:id="464" w:name="_Toc127160600"/>
      <w:bookmarkStart w:id="465" w:name="_Toc138144071"/>
      <w:r w:rsidRPr="00EC12FE">
        <w:t>Financial Resources</w:t>
      </w:r>
      <w:bookmarkEnd w:id="462"/>
      <w:bookmarkEnd w:id="463"/>
      <w:bookmarkEnd w:id="464"/>
      <w:bookmarkEnd w:id="465"/>
      <w:bookmarkEnd w:id="461"/>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6" w:name="_Toc108424568"/>
      <w:bookmarkStart w:id="467" w:name="_Toc398122878"/>
      <w:bookmarkStart w:id="468" w:name="_Toc127160601"/>
      <w:r w:rsidR="000B3397" w:rsidRPr="00EC12FE">
        <w:rPr>
          <w:szCs w:val="32"/>
        </w:rPr>
        <w:lastRenderedPageBreak/>
        <w:t>Form EXP - 4.1</w:t>
      </w:r>
      <w:r w:rsidR="00DF1785" w:rsidRPr="00EC12FE">
        <w:rPr>
          <w:szCs w:val="32"/>
        </w:rPr>
        <w:t xml:space="preserve">: </w:t>
      </w:r>
      <w:r w:rsidR="000B3397" w:rsidRPr="00EC12FE">
        <w:t>General Construction Experience</w:t>
      </w:r>
      <w:bookmarkEnd w:id="466"/>
      <w:bookmarkEnd w:id="467"/>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AE3FF7">
            <w:pPr>
              <w:rPr>
                <w:bCs/>
              </w:rPr>
            </w:pPr>
            <w:r w:rsidRPr="00EC12FE">
              <w:rPr>
                <w:bCs/>
                <w:spacing w:val="-2"/>
              </w:rPr>
              <w:t xml:space="preserve">Address: </w:t>
            </w:r>
            <w:r w:rsidRPr="00EC12FE">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8"/>
    <w:p w:rsidR="007B586E" w:rsidRPr="00EC12FE" w:rsidRDefault="007B586E" w:rsidP="000B3397">
      <w:pPr>
        <w:jc w:val="center"/>
        <w:rPr>
          <w:iCs/>
        </w:rPr>
      </w:pPr>
      <w:r w:rsidRPr="00EC12FE">
        <w:br w:type="page"/>
      </w:r>
    </w:p>
    <w:p w:rsidR="000B3397" w:rsidRPr="00EC12FE" w:rsidRDefault="000B3397" w:rsidP="00DF1785">
      <w:pPr>
        <w:pStyle w:val="S4-Header2"/>
      </w:pPr>
      <w:bookmarkStart w:id="469" w:name="_Toc398122879"/>
      <w:r w:rsidRPr="00EC12FE">
        <w:rPr>
          <w:szCs w:val="32"/>
        </w:rPr>
        <w:lastRenderedPageBreak/>
        <w:t>Form EXP - 4.2(a)</w:t>
      </w:r>
      <w:r w:rsidR="00DF1785" w:rsidRPr="00EC12FE">
        <w:rPr>
          <w:szCs w:val="32"/>
        </w:rPr>
        <w:t xml:space="preserve">: </w:t>
      </w:r>
      <w:bookmarkStart w:id="470" w:name="_Toc108424569"/>
      <w:r w:rsidRPr="00EC12FE">
        <w:t>Specific Construction and Contract Management Experience</w:t>
      </w:r>
      <w:bookmarkEnd w:id="470"/>
      <w:bookmarkEnd w:id="469"/>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right="374"/>
              <w:jc w:val="center"/>
              <w:rPr>
                <w:bCs/>
                <w:spacing w:val="-4"/>
              </w:rPr>
            </w:pPr>
            <w:r w:rsidRPr="00EC12FE">
              <w:rPr>
                <w:bCs/>
                <w:spacing w:val="-4"/>
              </w:rPr>
              <w:t xml:space="preserve">Prime Contractor </w:t>
            </w: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right="374"/>
              <w:jc w:val="center"/>
              <w:rPr>
                <w:rFonts w:ascii="MS Mincho" w:eastAsia="MS Mincho" w:hAnsi="MS Mincho" w:cs="MS Mincho"/>
                <w:spacing w:val="-2"/>
              </w:rPr>
            </w:pPr>
            <w:r w:rsidRPr="00EC12FE">
              <w:rPr>
                <w:bCs/>
                <w:spacing w:val="-4"/>
              </w:rPr>
              <w:t xml:space="preserve">Member in </w:t>
            </w:r>
            <w:r w:rsidRPr="00EC12FE">
              <w:rPr>
                <w:bCs/>
                <w:spacing w:val="-4"/>
              </w:rPr>
              <w:br/>
              <w:t>JV</w:t>
            </w:r>
            <w:r w:rsidRPr="00EC12FE">
              <w:rPr>
                <w:rFonts w:ascii="MS Mincho" w:eastAsia="MS Mincho" w:hAnsi="MS Mincho" w:cs="MS Mincho"/>
                <w:spacing w:val="-2"/>
              </w:rPr>
              <w:t xml:space="preserve"> </w:t>
            </w:r>
          </w:p>
          <w:p w:rsidR="000B3397" w:rsidRPr="00EC12FE" w:rsidRDefault="000B3397" w:rsidP="00AE3FF7">
            <w:pPr>
              <w:ind w:right="374"/>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jc w:val="center"/>
              <w:rPr>
                <w:bCs/>
                <w:spacing w:val="-4"/>
              </w:rPr>
            </w:pPr>
            <w:r w:rsidRPr="00EC12FE">
              <w:rPr>
                <w:bCs/>
                <w:spacing w:val="-4"/>
              </w:rPr>
              <w:t>Management Contractor</w:t>
            </w:r>
          </w:p>
          <w:p w:rsidR="000B3397" w:rsidRPr="00EC12FE" w:rsidRDefault="000B3397" w:rsidP="00AE3FF7">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AE3FF7">
            <w:pPr>
              <w:spacing w:before="144"/>
              <w:ind w:left="61"/>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lastRenderedPageBreak/>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1" w:name="_Toc398122880"/>
      <w:r w:rsidRPr="00EC12FE">
        <w:rPr>
          <w:szCs w:val="32"/>
        </w:rPr>
        <w:lastRenderedPageBreak/>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2" w:name="_Toc108424570"/>
      <w:r w:rsidRPr="00EC12FE">
        <w:t>Construction Experience in Key Activities</w:t>
      </w:r>
      <w:bookmarkEnd w:id="472"/>
      <w:bookmarkEnd w:id="471"/>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7"/>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8E495D">
            <w:pPr>
              <w:ind w:right="374"/>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8E495D">
            <w:pPr>
              <w:ind w:right="374"/>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AE3FF7">
            <w:pPr>
              <w:ind w:left="47" w:right="101"/>
              <w:rPr>
                <w:bCs/>
                <w:i/>
                <w:iCs/>
                <w:spacing w:val="2"/>
              </w:rPr>
            </w:pPr>
            <w:r>
              <w:rPr>
                <w:bCs/>
                <w:spacing w:val="-2"/>
              </w:rPr>
              <w:t>MVR</w:t>
            </w:r>
            <w:r w:rsidR="000B3397" w:rsidRPr="00EC12FE">
              <w:rPr>
                <w:bCs/>
                <w:spacing w:val="-2"/>
              </w:rPr>
              <w:t xml:space="preserve"> </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(i)</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(i)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lastRenderedPageBreak/>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0B3397" w:rsidRPr="00EC12FE" w:rsidRDefault="000B3397" w:rsidP="000B3397">
      <w:pPr>
        <w:spacing w:after="468" w:line="576" w:lineRule="exact"/>
        <w:jc w:val="center"/>
        <w:rPr>
          <w:b/>
          <w:bCs/>
          <w:spacing w:val="6"/>
          <w:sz w:val="46"/>
          <w:szCs w:val="46"/>
        </w:rPr>
        <w:sectPr w:rsidR="000B3397" w:rsidRPr="00EC12FE" w:rsidSect="00C9100A">
          <w:headerReference w:type="even" r:id="rId31"/>
          <w:headerReference w:type="default" r:id="rId32"/>
          <w:type w:val="nextColumn"/>
          <w:pgSz w:w="11901" w:h="16840" w:code="150"/>
          <w:pgMar w:top="1440" w:right="1440" w:bottom="1440" w:left="1440" w:header="720" w:footer="720" w:gutter="0"/>
          <w:cols w:space="720"/>
          <w:noEndnote/>
          <w:titlePg/>
          <w:docGrid w:linePitch="326"/>
        </w:sectPr>
      </w:pPr>
    </w:p>
    <w:p w:rsidR="007B586E" w:rsidRPr="00EC12FE" w:rsidRDefault="007B586E">
      <w:pPr>
        <w:pStyle w:val="Subtitle"/>
        <w:ind w:left="180" w:right="288"/>
        <w:rPr>
          <w:rFonts w:cs="Arial"/>
        </w:rPr>
      </w:pPr>
      <w:bookmarkStart w:id="473" w:name="_Toc372613503"/>
      <w:r w:rsidRPr="00EC12FE">
        <w:rPr>
          <w:rFonts w:cs="Arial"/>
        </w:rPr>
        <w:lastRenderedPageBreak/>
        <w:t xml:space="preserve">Section V - </w:t>
      </w:r>
      <w:r w:rsidRPr="00EC12FE">
        <w:t>Eligible Countries</w:t>
      </w:r>
      <w:bookmarkEnd w:id="473"/>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4"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4"/>
    <w:p w:rsidR="007B586E" w:rsidRPr="00EC12FE" w:rsidRDefault="007B586E"/>
    <w:p w:rsidR="00477372" w:rsidRPr="00EC12FE" w:rsidRDefault="00477372">
      <w:pPr>
        <w:sectPr w:rsidR="00477372" w:rsidRPr="00EC12FE" w:rsidSect="00C9100A">
          <w:headerReference w:type="even" r:id="rId33"/>
          <w:headerReference w:type="default" r:id="rId34"/>
          <w:footerReference w:type="even" r:id="rId35"/>
          <w:footerReference w:type="default" r:id="rId36"/>
          <w:headerReference w:type="first" r:id="rId37"/>
          <w:type w:val="nextColumn"/>
          <w:pgSz w:w="11901" w:h="16840" w:code="150"/>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lastRenderedPageBreak/>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8"/>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001A418F" w:rsidRPr="00EC12FE">
        <w:rPr>
          <w:sz w:val="23"/>
          <w:szCs w:val="23"/>
        </w:rPr>
        <w:t>defines</w:t>
      </w:r>
      <w:proofErr w:type="gramEnd"/>
      <w:r w:rsidR="001A418F" w:rsidRPr="00EC12FE">
        <w:rPr>
          <w:sz w:val="23"/>
          <w:szCs w:val="23"/>
        </w:rPr>
        <w:t xml:space="preserve">, for the purposes of this provision, the terms set forth below as follows: </w:t>
      </w:r>
    </w:p>
    <w:p w:rsidR="001A418F" w:rsidRPr="00EC12FE" w:rsidRDefault="001A418F" w:rsidP="00477372">
      <w:pPr>
        <w:adjustRightInd w:val="0"/>
        <w:spacing w:after="160"/>
        <w:ind w:left="1728" w:hanging="576"/>
        <w:jc w:val="both"/>
      </w:pPr>
      <w:r w:rsidRPr="00EC12FE">
        <w:t xml:space="preserve">(i)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19"/>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0"/>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21"/>
      </w:r>
    </w:p>
    <w:p w:rsidR="001A418F" w:rsidRPr="00EC12FE" w:rsidRDefault="001A418F" w:rsidP="00477372">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2"/>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proofErr w:type="gramStart"/>
      <w:r w:rsidRPr="00EC12FE">
        <w:rPr>
          <w:sz w:val="23"/>
          <w:szCs w:val="23"/>
        </w:rPr>
        <w:t>obstructive</w:t>
      </w:r>
      <w:proofErr w:type="gramEnd"/>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w:t>
      </w:r>
      <w:r w:rsidRPr="00EC12FE">
        <w:rPr>
          <w:color w:val="000000"/>
        </w:rPr>
        <w:lastRenderedPageBreak/>
        <w:t>from 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3"/>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24"/>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B586E" w:rsidRPr="00EC12FE" w:rsidRDefault="007B586E">
      <w:pPr>
        <w:sectPr w:rsidR="007B586E" w:rsidRPr="00EC12FE" w:rsidSect="00C9100A">
          <w:headerReference w:type="even" r:id="rId38"/>
          <w:type w:val="nextColumn"/>
          <w:pgSz w:w="11901" w:h="16840" w:code="150"/>
          <w:pgMar w:top="1440" w:right="1440" w:bottom="1440" w:left="1440" w:header="720" w:footer="720" w:gutter="0"/>
          <w:cols w:space="720"/>
          <w:titlePg/>
        </w:sectPr>
      </w:pPr>
    </w:p>
    <w:p w:rsidR="002B244E" w:rsidRDefault="002B244E">
      <w:pPr>
        <w:pStyle w:val="Part"/>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5" w:name="_Toc372613504"/>
      <w:r w:rsidRPr="00EC12FE">
        <w:t xml:space="preserve">PART 2 – </w:t>
      </w:r>
      <w:r w:rsidR="001A418F" w:rsidRPr="00EC12FE">
        <w:rPr>
          <w:iCs/>
        </w:rPr>
        <w:t>Works</w:t>
      </w:r>
      <w:r w:rsidR="001A418F" w:rsidRPr="00EC12FE">
        <w:t xml:space="preserve"> </w:t>
      </w:r>
      <w:r w:rsidRPr="00EC12FE">
        <w:t>Requirements</w:t>
      </w:r>
      <w:bookmarkEnd w:id="475"/>
    </w:p>
    <w:p w:rsidR="007B586E" w:rsidRPr="00EC12FE" w:rsidRDefault="007B586E">
      <w:pPr>
        <w:rPr>
          <w:b/>
        </w:rPr>
      </w:pPr>
    </w:p>
    <w:p w:rsidR="007B586E" w:rsidRPr="00EC12FE" w:rsidRDefault="007B586E"/>
    <w:p w:rsidR="007B586E" w:rsidRPr="00EC12FE" w:rsidRDefault="007B586E">
      <w:pPr>
        <w:sectPr w:rsidR="007B586E" w:rsidRPr="00EC12FE" w:rsidSect="00C9100A">
          <w:headerReference w:type="first" r:id="rId39"/>
          <w:type w:val="nextColumn"/>
          <w:pgSz w:w="11901" w:h="16840" w:code="150"/>
          <w:pgMar w:top="1440" w:right="1440" w:bottom="1440" w:left="1440" w:header="720" w:footer="720" w:gutter="0"/>
          <w:pgNumType w:start="1"/>
          <w:cols w:space="720"/>
          <w:titlePg/>
        </w:sectPr>
      </w:pPr>
    </w:p>
    <w:p w:rsidR="007B586E" w:rsidRPr="00EC12FE" w:rsidRDefault="007B586E">
      <w:pPr>
        <w:pStyle w:val="Subtitle"/>
        <w:ind w:left="180" w:right="288"/>
        <w:rPr>
          <w:rFonts w:cs="Arial"/>
        </w:rPr>
      </w:pPr>
    </w:p>
    <w:p w:rsidR="007B586E" w:rsidRPr="00EC12FE" w:rsidRDefault="007B586E">
      <w:pPr>
        <w:pStyle w:val="Subtitle"/>
        <w:ind w:left="180" w:right="288"/>
        <w:rPr>
          <w:rFonts w:cs="Arial"/>
        </w:rPr>
      </w:pPr>
      <w:bookmarkStart w:id="476" w:name="_Toc372613505"/>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6"/>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5656DE" w:rsidRPr="00325A5B" w:rsidRDefault="0051627C">
      <w:pPr>
        <w:pStyle w:val="TOC1"/>
        <w:tabs>
          <w:tab w:val="right" w:leader="dot" w:pos="9011"/>
        </w:tabs>
        <w:rPr>
          <w:rFonts w:asciiTheme="minorHAnsi" w:eastAsiaTheme="minorEastAsia" w:hAnsiTheme="minorHAnsi" w:cstheme="minorBidi"/>
          <w:b w:val="0"/>
          <w:bCs/>
          <w:noProof/>
          <w:sz w:val="22"/>
          <w:szCs w:val="22"/>
        </w:rPr>
      </w:pPr>
      <w:r w:rsidRPr="00325A5B">
        <w:rPr>
          <w:b w:val="0"/>
          <w:bCs/>
        </w:rPr>
        <w:fldChar w:fldCharType="begin"/>
      </w:r>
      <w:r w:rsidR="007B586E" w:rsidRPr="00325A5B">
        <w:rPr>
          <w:b w:val="0"/>
          <w:bCs/>
        </w:rPr>
        <w:instrText xml:space="preserve"> TOC \h \z \t "S6-Header 1,1" </w:instrText>
      </w:r>
      <w:r w:rsidRPr="00325A5B">
        <w:rPr>
          <w:b w:val="0"/>
          <w:bCs/>
        </w:rPr>
        <w:fldChar w:fldCharType="separate"/>
      </w:r>
      <w:hyperlink w:anchor="_Toc398126111" w:history="1">
        <w:r w:rsidR="005656DE" w:rsidRPr="00325A5B">
          <w:rPr>
            <w:rStyle w:val="Hyperlink"/>
            <w:b w:val="0"/>
            <w:bCs/>
            <w:noProof/>
          </w:rPr>
          <w:t>Drawings</w:t>
        </w:r>
        <w:r w:rsidR="005656DE" w:rsidRPr="00325A5B">
          <w:rPr>
            <w:b w:val="0"/>
            <w:bCs/>
            <w:noProof/>
            <w:webHidden/>
          </w:rPr>
          <w:tab/>
        </w:r>
        <w:r w:rsidRPr="00325A5B">
          <w:rPr>
            <w:b w:val="0"/>
            <w:bCs/>
            <w:noProof/>
            <w:webHidden/>
          </w:rPr>
          <w:fldChar w:fldCharType="begin"/>
        </w:r>
        <w:r w:rsidR="005656DE" w:rsidRPr="00325A5B">
          <w:rPr>
            <w:b w:val="0"/>
            <w:bCs/>
            <w:noProof/>
            <w:webHidden/>
          </w:rPr>
          <w:instrText xml:space="preserve"> PAGEREF _Toc398126111 \h </w:instrText>
        </w:r>
        <w:r w:rsidRPr="00325A5B">
          <w:rPr>
            <w:b w:val="0"/>
            <w:bCs/>
            <w:noProof/>
            <w:webHidden/>
          </w:rPr>
        </w:r>
        <w:r w:rsidRPr="00325A5B">
          <w:rPr>
            <w:b w:val="0"/>
            <w:bCs/>
            <w:noProof/>
            <w:webHidden/>
          </w:rPr>
          <w:fldChar w:fldCharType="separate"/>
        </w:r>
        <w:r w:rsidR="00D741EE">
          <w:rPr>
            <w:b w:val="0"/>
            <w:bCs/>
            <w:noProof/>
            <w:webHidden/>
          </w:rPr>
          <w:t>2</w:t>
        </w:r>
        <w:r w:rsidRPr="00325A5B">
          <w:rPr>
            <w:b w:val="0"/>
            <w:bCs/>
            <w:noProof/>
            <w:webHidden/>
          </w:rPr>
          <w:fldChar w:fldCharType="end"/>
        </w:r>
      </w:hyperlink>
    </w:p>
    <w:p w:rsidR="007B586E" w:rsidRPr="00EC12FE" w:rsidRDefault="0051627C" w:rsidP="00165DD8">
      <w:pPr>
        <w:pStyle w:val="TOC2"/>
      </w:pPr>
      <w:r w:rsidRPr="00325A5B">
        <w:rPr>
          <w:bCs/>
        </w:rPr>
        <w:fldChar w:fldCharType="end"/>
      </w:r>
    </w:p>
    <w:p w:rsidR="007B586E" w:rsidRPr="00EC12FE" w:rsidRDefault="007B586E" w:rsidP="005656DE">
      <w:pPr>
        <w:pStyle w:val="S6-Header1"/>
      </w:pPr>
      <w:r w:rsidRPr="00EC12FE">
        <w:br w:type="page"/>
      </w:r>
      <w:bookmarkStart w:id="477" w:name="_Toc23233013"/>
      <w:bookmarkStart w:id="478" w:name="_Toc23238062"/>
      <w:bookmarkStart w:id="479" w:name="_Toc41971553"/>
      <w:bookmarkStart w:id="480" w:name="_Toc73867682"/>
      <w:bookmarkStart w:id="481" w:name="_Toc78273064"/>
      <w:bookmarkStart w:id="482" w:name="_Toc398126111"/>
      <w:r w:rsidRPr="00EC12FE">
        <w:lastRenderedPageBreak/>
        <w:t>Drawings</w:t>
      </w:r>
      <w:bookmarkEnd w:id="477"/>
      <w:bookmarkEnd w:id="478"/>
      <w:bookmarkEnd w:id="479"/>
      <w:bookmarkEnd w:id="480"/>
      <w:bookmarkEnd w:id="481"/>
      <w:bookmarkEnd w:id="482"/>
    </w:p>
    <w:p w:rsidR="008F14AA" w:rsidRDefault="008F14AA" w:rsidP="008F14AA">
      <w:pPr>
        <w:rPr>
          <w:i/>
        </w:rPr>
      </w:pPr>
      <w:bookmarkStart w:id="483" w:name="_Toc23233014"/>
      <w:bookmarkStart w:id="484" w:name="_Toc23238063"/>
      <w:bookmarkStart w:id="485" w:name="_Toc41971554"/>
      <w:bookmarkStart w:id="486" w:name="_Toc73867683"/>
    </w:p>
    <w:p w:rsidR="00C514E3" w:rsidRPr="00EC12FE" w:rsidRDefault="008F14AA" w:rsidP="008F14AA">
      <w:r>
        <w:rPr>
          <w:i/>
        </w:rPr>
        <w:t xml:space="preserve">See Annex </w:t>
      </w:r>
      <w:r w:rsidR="00D46B5A">
        <w:rPr>
          <w:i/>
        </w:rPr>
        <w:t>B</w:t>
      </w:r>
      <w:r w:rsidR="0044696F">
        <w:rPr>
          <w:i/>
        </w:rPr>
        <w:t xml:space="preserve"> - Drawings</w:t>
      </w:r>
    </w:p>
    <w:p w:rsidR="007B586E" w:rsidRPr="00EC12FE" w:rsidRDefault="007B586E">
      <w:pPr>
        <w:pStyle w:val="explanatorynotes"/>
        <w:spacing w:after="0" w:line="240" w:lineRule="auto"/>
        <w:ind w:right="288"/>
      </w:pPr>
    </w:p>
    <w:bookmarkEnd w:id="483"/>
    <w:bookmarkEnd w:id="484"/>
    <w:bookmarkEnd w:id="485"/>
    <w:bookmarkEnd w:id="486"/>
    <w:p w:rsidR="005656DE" w:rsidRDefault="005656DE">
      <w:pPr>
        <w:rPr>
          <w:b/>
          <w:sz w:val="52"/>
        </w:rPr>
      </w:pPr>
      <w:r>
        <w:br w:type="page"/>
      </w: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7" w:name="_Toc372613506"/>
      <w:r w:rsidRPr="00EC12FE">
        <w:t>PART 3 – Conditions of Contract and Contract Forms</w:t>
      </w:r>
      <w:bookmarkEnd w:id="487"/>
    </w:p>
    <w:p w:rsidR="007B586E" w:rsidRPr="00EC12FE" w:rsidRDefault="007B586E">
      <w:pPr>
        <w:sectPr w:rsidR="007B586E" w:rsidRPr="00EC12FE" w:rsidSect="00C9100A">
          <w:headerReference w:type="first" r:id="rId40"/>
          <w:type w:val="nextColumn"/>
          <w:pgSz w:w="11901" w:h="16840" w:code="150"/>
          <w:pgMar w:top="1440" w:right="1440" w:bottom="1440" w:left="1440" w:header="720" w:footer="720" w:gutter="0"/>
          <w:pgNumType w:start="1"/>
          <w:cols w:space="720"/>
          <w:titlePg/>
        </w:sectPr>
      </w:pPr>
    </w:p>
    <w:p w:rsidR="007B586E" w:rsidRPr="00EC12FE" w:rsidRDefault="007B586E" w:rsidP="00A64ABE">
      <w:pPr>
        <w:pStyle w:val="Subtitle"/>
        <w:spacing w:before="0"/>
      </w:pPr>
      <w:bookmarkStart w:id="488" w:name="_Toc87070116"/>
      <w:bookmarkStart w:id="489" w:name="_Toc372613507"/>
      <w:r w:rsidRPr="00EC12FE">
        <w:lastRenderedPageBreak/>
        <w:t>Section VII</w:t>
      </w:r>
      <w:r w:rsidR="001A418F" w:rsidRPr="00EC12FE">
        <w:t>I</w:t>
      </w:r>
      <w:r w:rsidRPr="00EC12FE">
        <w:t>.  General Conditions of Contract</w:t>
      </w:r>
      <w:bookmarkEnd w:id="488"/>
      <w:bookmarkEnd w:id="489"/>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0" w:name="_Toc87070117"/>
      <w:r w:rsidRPr="00B669EB">
        <w:rPr>
          <w:rFonts w:ascii="Times New Roman" w:hAnsi="Times New Roman" w:cs="Times New Roman"/>
          <w:sz w:val="28"/>
          <w:szCs w:val="28"/>
        </w:rPr>
        <w:lastRenderedPageBreak/>
        <w:t>Table of Clauses</w:t>
      </w:r>
      <w:bookmarkEnd w:id="490"/>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5C5A06">
        <w:rPr>
          <w:noProof/>
        </w:rPr>
        <w:t>7</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5C5A06">
        <w:t>7</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5C5A06">
        <w:t>9</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5C5A06">
        <w:t>10</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5C5A06">
        <w:t>10</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5C5A06">
        <w:t>10</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5C5A06">
        <w:t>10</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5C5A06">
        <w:t>10</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5C5A06">
        <w:t>10</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5C5A06">
        <w:t>11</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5C5A06">
        <w:t>11</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5C5A06">
        <w:t>11</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5C5A06">
        <w:t>12</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5C5A06">
        <w:t>12</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5C5A06">
        <w:t>12</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5C5A06">
        <w:t>12</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5C5A06">
        <w:t>13</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5C5A06">
        <w:t>13</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5C5A06">
        <w:t>13</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5C5A06">
        <w:t>13</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5C5A06">
        <w:t>13</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5C5A06">
        <w:t>13</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5C5A06">
        <w:t>14</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5C5A06">
        <w:t>14</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5C5A06">
        <w:t>14</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5C5A06">
        <w:t>15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5C5A06">
        <w:rPr>
          <w:noProof/>
        </w:rPr>
        <w:t>15</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5C5A06">
        <w:t>15</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5C5A06">
        <w:t>16</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5C5A06">
        <w:t>16</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5C5A06">
        <w:t>16</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5C5A06">
        <w:t>16</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5C5A06">
        <w:t>16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5C5A06">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5C5A06">
        <w:t>17</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5C5A06">
        <w:t>17</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5C5A06">
        <w:t>17</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5C5A06">
        <w:t>17</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5C5A06">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5C5A06">
        <w:t>17</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5C5A06">
        <w:t>18</w:t>
      </w:r>
      <w:r w:rsidR="0051627C">
        <w:fldChar w:fldCharType="end"/>
      </w:r>
    </w:p>
    <w:p w:rsidR="006967AA" w:rsidRDefault="006967AA">
      <w:pPr>
        <w:pStyle w:val="TOC2"/>
        <w:rPr>
          <w:rFonts w:asciiTheme="minorHAnsi" w:eastAsiaTheme="minorEastAsia" w:hAnsiTheme="minorHAnsi" w:cstheme="minorBidi"/>
          <w:sz w:val="22"/>
          <w:szCs w:val="22"/>
        </w:rPr>
      </w:pPr>
      <w:r>
        <w:lastRenderedPageBreak/>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5C5A06">
        <w:t>18</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5C5A06">
        <w:t>19</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5C5A06">
        <w:t>19</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5C5A06">
        <w:t>19</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5C5A06">
        <w:t>20</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5C5A06">
        <w:t>21</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5C5A06">
        <w:t>21</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5C5A06">
        <w:t>21</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5C5A06">
        <w:t>22</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5C5A06">
        <w:t>22</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5C5A06">
        <w:t>22</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5C5A06">
        <w:t>23</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5C5A06">
        <w:t>23</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5C5A06">
        <w:t>23</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5C5A06">
        <w:t>24</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5C5A06">
        <w:rPr>
          <w:noProof/>
        </w:rPr>
        <w:t>24</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5C5A06">
        <w:t>24</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5C5A06">
        <w:t>24</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5C5A06">
        <w:t>24</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5C5A06">
        <w:t>24</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5C5A06">
        <w:t>25</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5C5A06">
        <w:t>25</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5C5A06">
        <w:t>26</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5C5A06">
        <w:t>26</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5C5A06">
        <w:t>26</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lastRenderedPageBreak/>
        <w:t>General Conditions of Contract</w:t>
      </w:r>
    </w:p>
    <w:p w:rsidR="007B586E" w:rsidRPr="00EC12FE" w:rsidRDefault="007B586E">
      <w:pPr>
        <w:pStyle w:val="Head41"/>
      </w:pPr>
      <w:bookmarkStart w:id="491" w:name="_Toc398116215"/>
      <w:r w:rsidRPr="00EC12FE">
        <w:t>A.  General</w:t>
      </w:r>
      <w:bookmarkEnd w:id="491"/>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2" w:name="_Toc398116216"/>
            <w:r w:rsidRPr="00EC12FE">
              <w:t>Definitions</w:t>
            </w:r>
            <w:bookmarkEnd w:id="49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proofErr w:type="spellStart"/>
            <w:r w:rsidRPr="00EC12FE">
              <w:t>Dayworks</w:t>
            </w:r>
            <w:proofErr w:type="spellEnd"/>
            <w:r w:rsidRPr="00EC12FE">
              <w:t xml:space="preserve">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Site Investigation Reports are those that were included in </w:t>
            </w:r>
            <w:r w:rsidRPr="00EC12FE">
              <w:lastRenderedPageBreak/>
              <w:t>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3" w:name="_Toc398116217"/>
            <w:r w:rsidRPr="00EC12FE">
              <w:lastRenderedPageBreak/>
              <w:t>Interpretation</w:t>
            </w:r>
            <w:bookmarkEnd w:id="493"/>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lastRenderedPageBreak/>
              <w:t>Drawings,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Bill of Quantities,</w:t>
            </w:r>
            <w:r w:rsidRPr="00EC12FE">
              <w:rPr>
                <w:rStyle w:val="FootnoteReference"/>
              </w:rPr>
              <w:footnoteReference w:id="25"/>
            </w:r>
            <w:r w:rsidRPr="00EC12FE">
              <w:t xml:space="preserve">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8"/>
            <w:r w:rsidRPr="00EC12FE">
              <w:lastRenderedPageBreak/>
              <w:t>Language and Law</w:t>
            </w:r>
            <w:bookmarkEnd w:id="49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5" w:name="_Toc398116219"/>
            <w:r w:rsidRPr="00EC12FE">
              <w:t>Project Manager’s Decisions</w:t>
            </w:r>
            <w:bookmarkEnd w:id="49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6" w:name="_Toc398116220"/>
            <w:r w:rsidRPr="00EC12FE">
              <w:t>Delegation</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7" w:name="_Toc398116221"/>
            <w:r w:rsidRPr="00EC12FE">
              <w:t>Communica</w:t>
            </w:r>
            <w:r w:rsidRPr="00EC12FE">
              <w:softHyphen/>
              <w:t>tions</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8" w:name="_Toc398116222"/>
            <w:r w:rsidRPr="00EC12FE">
              <w:t>Subcontracting</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9" w:name="_Toc398116223"/>
            <w:r w:rsidRPr="00EC12FE">
              <w:t>Other Contractors</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0" w:name="_Toc398116224"/>
            <w:r w:rsidRPr="00EC12FE">
              <w:lastRenderedPageBreak/>
              <w:t>Personnel and Equipment</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1" w:name="_Toc398116225"/>
            <w:r w:rsidRPr="00EC12FE">
              <w:t>Employer</w:t>
            </w:r>
            <w:r w:rsidR="007B586E" w:rsidRPr="00EC12FE">
              <w:t>’s and Contractor’s Risks</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2" w:name="_Toc398116226"/>
            <w:r w:rsidRPr="00EC12FE">
              <w:t>Employer</w:t>
            </w:r>
            <w:r w:rsidR="007B586E" w:rsidRPr="00EC12FE">
              <w:t>’s Risks</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proofErr w:type="gramStart"/>
            <w:r w:rsidRPr="00EC12FE">
              <w:t>negligence</w:t>
            </w:r>
            <w:proofErr w:type="gramEnd"/>
            <w:r w:rsidRPr="00EC12FE">
              <w:t xml:space="preserv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lastRenderedPageBreak/>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proofErr w:type="gramStart"/>
            <w:r w:rsidRPr="00EC12FE">
              <w:t>the</w:t>
            </w:r>
            <w:proofErr w:type="gramEnd"/>
            <w:r w:rsidRPr="00EC12FE">
              <w:t xml:space="preserv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3" w:name="_Toc398116227"/>
            <w:r w:rsidRPr="00EC12FE">
              <w:lastRenderedPageBreak/>
              <w:t>Contractor’s Risks</w:t>
            </w:r>
            <w:bookmarkEnd w:id="503"/>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4" w:name="_Toc398116228"/>
            <w:r w:rsidRPr="00EC12FE">
              <w:t>Insurance</w:t>
            </w:r>
            <w:bookmarkEnd w:id="50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proofErr w:type="gramStart"/>
            <w:r w:rsidRPr="00EC12FE">
              <w:t>personal</w:t>
            </w:r>
            <w:proofErr w:type="gramEnd"/>
            <w:r w:rsidRPr="00EC12FE">
              <w:t xml:space="preserve">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w:t>
            </w:r>
            <w:proofErr w:type="spellStart"/>
            <w:r w:rsidRPr="00EC12FE">
              <w:t>effect</w:t>
            </w:r>
            <w:proofErr w:type="spellEnd"/>
            <w:r w:rsidRPr="00EC12FE">
              <w:t xml:space="preserve">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5" w:name="_Toc398116229"/>
            <w:r w:rsidRPr="00EC12FE">
              <w:t>Site Data</w:t>
            </w:r>
            <w:bookmarkEnd w:id="505"/>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6" w:name="_Toc398116230"/>
            <w:r w:rsidRPr="00EC12FE">
              <w:t xml:space="preserve">Contractor to </w:t>
            </w:r>
            <w:r w:rsidRPr="00EC12FE">
              <w:lastRenderedPageBreak/>
              <w:t>Construct the Works</w:t>
            </w:r>
            <w:bookmarkEnd w:id="50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lastRenderedPageBreak/>
              <w:t xml:space="preserve">The Contractor shall construct and install the Works in </w:t>
            </w:r>
            <w:r w:rsidRPr="00EC12FE">
              <w:lastRenderedPageBreak/>
              <w:t>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7" w:name="_Toc398116231"/>
            <w:r w:rsidRPr="00EC12FE">
              <w:lastRenderedPageBreak/>
              <w:t>The Works to Be Completed by the Intended Completion Date</w:t>
            </w:r>
            <w:bookmarkEnd w:id="50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8" w:name="_Toc398116232"/>
            <w:r w:rsidRPr="00EC12FE">
              <w:t>Approval by the Project Manager</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09" w:name="_Toc398116233"/>
            <w:r w:rsidRPr="00EC12FE">
              <w:t>Safety</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0" w:name="_Toc398116234"/>
            <w:r w:rsidRPr="00EC12FE">
              <w:t>Discoveries</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5"/>
            <w:r w:rsidRPr="00EC12FE">
              <w:t>Possession of the Site</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2" w:name="_Toc398116236"/>
            <w:r w:rsidRPr="00EC12FE">
              <w:t>Access to the Site</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3" w:name="_Toc398116237"/>
            <w:r w:rsidRPr="00EC12FE">
              <w:lastRenderedPageBreak/>
              <w:t>Instructions, Inspections and Audits</w:t>
            </w:r>
            <w:bookmarkEnd w:id="513"/>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8"/>
            <w:r w:rsidRPr="00EC12FE">
              <w:t>Appointment of the Adjudicator</w:t>
            </w:r>
            <w:bookmarkEnd w:id="51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5" w:name="_Toc343309866"/>
            <w:bookmarkStart w:id="516" w:name="_Toc398116239"/>
            <w:r w:rsidRPr="00EC12FE">
              <w:t>Procedure for Disputes</w:t>
            </w:r>
            <w:bookmarkEnd w:id="515"/>
            <w:bookmarkEnd w:id="51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 xml:space="preserve">rate specified in </w:t>
            </w:r>
            <w:r w:rsidRPr="00EC12FE">
              <w:rPr>
                <w:b/>
              </w:rPr>
              <w:lastRenderedPageBreak/>
              <w:t>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lastRenderedPageBreak/>
              <w:t xml:space="preserve"> </w:t>
            </w:r>
            <w:bookmarkStart w:id="517" w:name="_Toc398116240"/>
            <w:r w:rsidRPr="00EC12FE">
              <w:t>Corrupt and Fraudulent Practices</w:t>
            </w:r>
            <w:bookmarkEnd w:id="517"/>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18" w:name="_Toc398116241"/>
      <w:r w:rsidRPr="00EC12FE">
        <w:t>B.  Time Control</w:t>
      </w:r>
      <w:bookmarkEnd w:id="518"/>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9" w:name="_Toc398116242"/>
            <w:r w:rsidRPr="00EC12FE">
              <w:t>Program</w:t>
            </w:r>
            <w:bookmarkEnd w:id="519"/>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Manager’s approval of the Program shall not alter the Contractor’s obligations. The Contractor may revise the Program and submit it to the Project Manager again at any time.  </w:t>
            </w:r>
            <w:r w:rsidRPr="00EC12FE">
              <w:lastRenderedPageBreak/>
              <w:t>A revised 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0" w:name="_Toc398116243"/>
            <w:r w:rsidRPr="00EC12FE">
              <w:lastRenderedPageBreak/>
              <w:t>Extension of the Intended Completion Date</w:t>
            </w:r>
            <w:bookmarkEnd w:id="52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1" w:name="_Toc398116244"/>
            <w:r w:rsidRPr="00EC12FE">
              <w:t>Acceleration</w:t>
            </w:r>
            <w:bookmarkEnd w:id="52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2" w:name="_Toc398116245"/>
            <w:r w:rsidRPr="00EC12FE">
              <w:t>Delays Ordered by the Project Manager</w:t>
            </w:r>
            <w:bookmarkEnd w:id="522"/>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3" w:name="_Toc398116246"/>
            <w:r w:rsidRPr="00EC12FE">
              <w:t>Management Meetings</w:t>
            </w:r>
            <w:bookmarkEnd w:id="52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4" w:name="_Toc398116247"/>
            <w:r w:rsidRPr="00EC12FE">
              <w:t>Early Warning</w:t>
            </w:r>
            <w:bookmarkEnd w:id="52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warn the Project Manager at the earliest opportunity of specific likely future events or circumstances that may adversely affect the quality of the work, increase the Contract Price, or delay the execution of the Works.  The Project </w:t>
            </w:r>
            <w:r w:rsidRPr="00EC12FE">
              <w:lastRenderedPageBreak/>
              <w:t>Manager 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5" w:name="_Toc398116248"/>
      <w:r w:rsidRPr="00EC12FE">
        <w:lastRenderedPageBreak/>
        <w:t>C.  Quality Control</w:t>
      </w:r>
      <w:bookmarkEnd w:id="525"/>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6" w:name="_Toc398116249"/>
            <w:r w:rsidRPr="00EC12FE">
              <w:t>Identifying Defects</w:t>
            </w:r>
            <w:bookmarkEnd w:id="52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7" w:name="_Toc398116250"/>
            <w:r w:rsidRPr="00EC12FE">
              <w:t>Tests</w:t>
            </w:r>
            <w:bookmarkEnd w:id="52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51"/>
            <w:r w:rsidRPr="00EC12FE">
              <w:t>Correction of Defects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2"/>
            <w:r w:rsidRPr="00EC12FE">
              <w:t>Uncorrected Defects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0" w:name="_Toc398116253"/>
      <w:r w:rsidRPr="00EC12FE">
        <w:t>D.  Cost Control</w:t>
      </w:r>
      <w:bookmarkEnd w:id="530"/>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1" w:name="_Toc398116254"/>
            <w:r w:rsidRPr="00EC12FE">
              <w:t>Contract Price</w:t>
            </w:r>
            <w:r w:rsidR="00FA20AB" w:rsidRPr="00EC12FE">
              <w:rPr>
                <w:rStyle w:val="FootnoteReference"/>
                <w:b w:val="0"/>
              </w:rPr>
              <w:footnoteReference w:id="26"/>
            </w:r>
            <w:bookmarkEnd w:id="531"/>
          </w:p>
        </w:tc>
        <w:tc>
          <w:tcPr>
            <w:tcW w:w="6984" w:type="dxa"/>
            <w:tcBorders>
              <w:top w:val="nil"/>
              <w:left w:val="nil"/>
              <w:bottom w:val="nil"/>
              <w:right w:val="nil"/>
            </w:tcBorders>
          </w:tcPr>
          <w:p w:rsidR="007B586E" w:rsidRPr="00EC12FE" w:rsidRDefault="0037620F" w:rsidP="001E254C">
            <w:pPr>
              <w:numPr>
                <w:ilvl w:val="1"/>
                <w:numId w:val="18"/>
              </w:numPr>
              <w:suppressAutoHyphens/>
              <w:overflowPunct w:val="0"/>
              <w:autoSpaceDE w:val="0"/>
              <w:autoSpaceDN w:val="0"/>
              <w:adjustRightInd w:val="0"/>
              <w:spacing w:after="200"/>
              <w:ind w:right="-72"/>
              <w:jc w:val="both"/>
              <w:textAlignment w:val="baseline"/>
            </w:pPr>
            <w:r w:rsidRPr="00EC12FE">
              <w:t>T</w:t>
            </w:r>
            <w:r w:rsidR="007B586E" w:rsidRPr="00EC12FE">
              <w:t xml:space="preserve">he Bill of Quantities shall contain priced items for the Works to be performed by the Contractor. The Bill of Quantities is used to </w:t>
            </w:r>
            <w:r w:rsidR="007B586E" w:rsidRPr="00EC12FE">
              <w:lastRenderedPageBreak/>
              <w:t>calculate the Contract Price. The Contractor will be paid for the quantity of the work accomplished at the rate in the Bill of Quantities for each item.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2" w:name="_Toc398116255"/>
            <w:r w:rsidRPr="00EC12FE">
              <w:lastRenderedPageBreak/>
              <w:t>Changes in the Contract Price</w:t>
            </w:r>
            <w:r w:rsidR="00FA20AB" w:rsidRPr="00EC12FE">
              <w:rPr>
                <w:rStyle w:val="FootnoteReference"/>
                <w:b w:val="0"/>
              </w:rPr>
              <w:footnoteReference w:id="27"/>
            </w:r>
            <w:bookmarkEnd w:id="53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EC12FE">
              <w:t xml:space="preserve"> </w:t>
            </w:r>
            <w:r w:rsidRPr="00EC12FE">
              <w:t xml:space="preserve">The Project Manager shall not adjust rates from changes in quantities if thereby the Initial Contract Price is exceeded by more than 15 percent, except with the prior approval of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requested by the Project Manager, the Contractor shall provide the Project Manager with a detailed cost breakdown of any rate in the Bill of Quantities.</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3" w:name="_Toc398116256"/>
            <w:r w:rsidRPr="00EC12FE">
              <w:t>Variations</w:t>
            </w:r>
            <w:bookmarkEnd w:id="533"/>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325307" w:rsidRPr="00EC12FE">
              <w:rPr>
                <w:rStyle w:val="FootnoteReference"/>
              </w:rPr>
              <w:footnoteReference w:id="28"/>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p w:rsidR="007B586E" w:rsidRPr="00EC12FE" w:rsidRDefault="0037620F" w:rsidP="001E254C">
            <w:pPr>
              <w:numPr>
                <w:ilvl w:val="1"/>
                <w:numId w:val="18"/>
              </w:numPr>
              <w:suppressAutoHyphens/>
              <w:overflowPunct w:val="0"/>
              <w:autoSpaceDE w:val="0"/>
              <w:autoSpaceDN w:val="0"/>
              <w:adjustRightInd w:val="0"/>
              <w:spacing w:after="180"/>
              <w:ind w:right="-72"/>
              <w:jc w:val="both"/>
              <w:textAlignment w:val="baseline"/>
            </w:pPr>
            <w:r w:rsidRPr="00EC12FE">
              <w:t>I</w:t>
            </w:r>
            <w:r w:rsidR="007B586E" w:rsidRPr="00EC12FE">
              <w:t xml:space="preserve">f the work in the Variation corresponds to an item description in the Bill of Quantities and if, in the opinion of the Project Manager, the quantity of work above the limit stated in Sub-Clause </w:t>
            </w:r>
            <w:r w:rsidR="00325307" w:rsidRPr="00EC12FE">
              <w:t>39</w:t>
            </w:r>
            <w:r w:rsidR="007B586E" w:rsidRPr="00EC12FE">
              <w:t xml:space="preserve">.1 or the timing of its execution do not cause the cost per unit of quantity to change, the rate in the Bill of Quantities shall be used to calculate the value of the Variation. If the cost per unit of quantity changes, or if the nature or timing of the </w:t>
            </w:r>
            <w:r w:rsidR="007B586E" w:rsidRPr="00EC12FE">
              <w:lastRenderedPageBreak/>
              <w:t>work in the Variation does not correspond with items in the Bill of Quantities, the quotation by the Contractor shall be in the form of new rates for the relevant items of work.</w:t>
            </w:r>
            <w:r w:rsidR="00325307" w:rsidRPr="00EC12FE">
              <w:t xml:space="preserve"> </w:t>
            </w:r>
            <w:r w:rsidR="00325307" w:rsidRPr="00EC12FE">
              <w:rPr>
                <w:rStyle w:val="FootnoteReference"/>
              </w:rPr>
              <w:footnoteReference w:id="29"/>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4" w:name="_Toc398116257"/>
            <w:r w:rsidRPr="00EC12FE">
              <w:lastRenderedPageBreak/>
              <w:t>Cash Flow Forecasts</w:t>
            </w:r>
            <w:bookmarkEnd w:id="53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325307" w:rsidRPr="00EC12FE">
              <w:rPr>
                <w:rStyle w:val="FootnoteReference"/>
              </w:rPr>
              <w:footnoteReference w:id="30"/>
            </w:r>
            <w:r w:rsidRPr="00EC12FE">
              <w:t xml:space="preserve">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5" w:name="_Toc398116258"/>
            <w:r w:rsidRPr="00EC12FE">
              <w:t>Payment Certificates</w:t>
            </w:r>
            <w:bookmarkEnd w:id="53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E43A27" w:rsidP="001E254C">
            <w:pPr>
              <w:numPr>
                <w:ilvl w:val="1"/>
                <w:numId w:val="18"/>
              </w:numPr>
              <w:suppressAutoHyphens/>
              <w:overflowPunct w:val="0"/>
              <w:autoSpaceDE w:val="0"/>
              <w:autoSpaceDN w:val="0"/>
              <w:adjustRightInd w:val="0"/>
              <w:spacing w:after="220"/>
              <w:ind w:right="-72"/>
              <w:jc w:val="both"/>
              <w:textAlignment w:val="baseline"/>
            </w:pPr>
            <w:r w:rsidRPr="00EC12FE">
              <w:t>T</w:t>
            </w:r>
            <w:r w:rsidR="007B586E" w:rsidRPr="00EC12FE">
              <w:t xml:space="preserve">he value of </w:t>
            </w:r>
            <w:r w:rsidRPr="00EC12FE">
              <w:t xml:space="preserve">work executed shall comprise the value of the </w:t>
            </w:r>
            <w:r w:rsidR="007B586E" w:rsidRPr="00EC12FE">
              <w:t>quantities of work in the Bill of Quantities that have been completed</w:t>
            </w:r>
            <w:r w:rsidRPr="00EC12FE">
              <w:t>.</w:t>
            </w:r>
            <w:r w:rsidRPr="00EC12FE">
              <w:rPr>
                <w:rStyle w:val="FootnoteReference"/>
              </w:rPr>
              <w:footnoteReference w:id="31"/>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6" w:name="_Toc398116259"/>
            <w:r w:rsidRPr="00EC12FE">
              <w:t>Payments</w:t>
            </w:r>
            <w:bookmarkEnd w:id="53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w:t>
            </w:r>
            <w:r w:rsidRPr="00EC12FE">
              <w:lastRenderedPageBreak/>
              <w:t>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7" w:name="_Toc398116260"/>
            <w:r w:rsidRPr="00EC12FE">
              <w:lastRenderedPageBreak/>
              <w:t>Compensation Events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 Compensation Event would cause additional cost or would prevent the work being completed before the Intended </w:t>
            </w:r>
            <w:r w:rsidRPr="00EC12FE">
              <w:lastRenderedPageBreak/>
              <w:t>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61"/>
            <w:r w:rsidRPr="00EC12FE">
              <w:lastRenderedPageBreak/>
              <w:t>Tax</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39" w:name="_Toc398116262"/>
            <w:r w:rsidRPr="00EC12FE">
              <w:t>Currencies</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0" w:name="_Toc398116263"/>
            <w:r w:rsidRPr="00EC12FE">
              <w:t>Price Adjustment</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w:t>
            </w:r>
            <w:proofErr w:type="spellStart"/>
            <w:r w:rsidRPr="00EC12FE">
              <w:rPr>
                <w:b/>
              </w:rPr>
              <w:t>B</w:t>
            </w:r>
            <w:r w:rsidRPr="00EC12FE">
              <w:rPr>
                <w:b/>
                <w:vertAlign w:val="subscript"/>
              </w:rPr>
              <w:t>c</w:t>
            </w:r>
            <w:proofErr w:type="spellEnd"/>
            <w:r w:rsidRPr="00EC12FE">
              <w:rPr>
                <w:b/>
              </w:rPr>
              <w:t xml:space="preserve">  </w:t>
            </w:r>
            <w:proofErr w:type="spellStart"/>
            <w:r w:rsidRPr="00EC12FE">
              <w:rPr>
                <w:b/>
              </w:rPr>
              <w:t>Imc</w:t>
            </w:r>
            <w:proofErr w:type="spellEnd"/>
            <w:r w:rsidRPr="00EC12FE">
              <w:rPr>
                <w:b/>
              </w:rPr>
              <w:t>/</w:t>
            </w:r>
            <w:proofErr w:type="spellStart"/>
            <w:r w:rsidRPr="00EC12FE">
              <w:rPr>
                <w:b/>
              </w:rPr>
              <w:t>Ioc</w:t>
            </w:r>
            <w:proofErr w:type="spellEnd"/>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lastRenderedPageBreak/>
              <w:tab/>
              <w:t>A</w:t>
            </w:r>
            <w:r w:rsidRPr="00EC12FE">
              <w:rPr>
                <w:vertAlign w:val="subscript"/>
              </w:rPr>
              <w:t>c</w:t>
            </w:r>
            <w:r w:rsidRPr="00EC12FE">
              <w:t xml:space="preserve"> and </w:t>
            </w:r>
            <w:proofErr w:type="spellStart"/>
            <w:r w:rsidRPr="00EC12FE">
              <w:t>B</w:t>
            </w:r>
            <w:r w:rsidRPr="00EC12FE">
              <w:rPr>
                <w:vertAlign w:val="subscript"/>
              </w:rPr>
              <w:t>c</w:t>
            </w:r>
            <w:proofErr w:type="spellEnd"/>
            <w:r w:rsidRPr="00EC12FE">
              <w:t xml:space="preserve"> are coefficients</w:t>
            </w:r>
            <w:r w:rsidRPr="00EC12FE">
              <w:rPr>
                <w:rStyle w:val="FootnoteReference"/>
              </w:rPr>
              <w:footnoteReference w:id="32"/>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proofErr w:type="spellStart"/>
            <w:r w:rsidRPr="00EC12FE">
              <w:rPr>
                <w:spacing w:val="-4"/>
              </w:rPr>
              <w:t>Imc</w:t>
            </w:r>
            <w:proofErr w:type="spellEnd"/>
            <w:r w:rsidRPr="00EC12FE">
              <w:rPr>
                <w:spacing w:val="-4"/>
              </w:rPr>
              <w:t xml:space="preserve"> is the index prevailing at the end of the month being invoiced and </w:t>
            </w:r>
            <w:proofErr w:type="spellStart"/>
            <w:r w:rsidRPr="00EC12FE">
              <w:rPr>
                <w:spacing w:val="-4"/>
              </w:rPr>
              <w:t>Ioc</w:t>
            </w:r>
            <w:proofErr w:type="spellEnd"/>
            <w:r w:rsidRPr="00EC12FE">
              <w:rPr>
                <w:spacing w:val="-4"/>
              </w:rPr>
              <w:t xml:space="preserve">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1" w:name="_Toc398116264"/>
            <w:r w:rsidRPr="00EC12FE">
              <w:lastRenderedPageBreak/>
              <w:t>Retention</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5"/>
            <w:r w:rsidRPr="00EC12FE">
              <w:t>Liquidated Damages</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6"/>
            <w:r w:rsidRPr="00EC12FE">
              <w:t>Bonus</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t>
            </w:r>
            <w:r w:rsidRPr="00EC12FE">
              <w:lastRenderedPageBreak/>
              <w:t>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7"/>
            <w:r w:rsidRPr="00EC12FE">
              <w:lastRenderedPageBreak/>
              <w:t>Advance Payment</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8"/>
            <w:r w:rsidRPr="00EC12FE">
              <w:t>Securities</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6" w:name="_Toc398116269"/>
            <w:proofErr w:type="spellStart"/>
            <w:r w:rsidRPr="00EC12FE">
              <w:t>Dayworks</w:t>
            </w:r>
            <w:bookmarkEnd w:id="546"/>
            <w:proofErr w:type="spellEnd"/>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applicable, the </w:t>
            </w:r>
            <w:proofErr w:type="spellStart"/>
            <w:r w:rsidRPr="00EC12FE">
              <w:t>Dayworks</w:t>
            </w:r>
            <w:proofErr w:type="spellEnd"/>
            <w:r w:rsidRPr="00EC12FE">
              <w:t xml:space="preserve">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work to be paid for as </w:t>
            </w:r>
            <w:proofErr w:type="spellStart"/>
            <w:r w:rsidRPr="00EC12FE">
              <w:t>Dayworks</w:t>
            </w:r>
            <w:proofErr w:type="spellEnd"/>
            <w:r w:rsidRPr="00EC12FE">
              <w:t xml:space="preserve">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for </w:t>
            </w:r>
            <w:proofErr w:type="spellStart"/>
            <w:r w:rsidRPr="00EC12FE">
              <w:t>Dayworks</w:t>
            </w:r>
            <w:proofErr w:type="spellEnd"/>
            <w:r w:rsidRPr="00EC12FE">
              <w:t xml:space="preserve"> subject to obtaining </w:t>
            </w:r>
            <w:r w:rsidRPr="00EC12FE">
              <w:lastRenderedPageBreak/>
              <w:t xml:space="preserve">signed </w:t>
            </w:r>
            <w:proofErr w:type="spellStart"/>
            <w:r w:rsidRPr="00EC12FE">
              <w:t>Dayworks</w:t>
            </w:r>
            <w:proofErr w:type="spellEnd"/>
            <w:r w:rsidRPr="00EC12FE">
              <w:t xml:space="preserve">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7" w:name="_Toc398116270"/>
            <w:r w:rsidRPr="00EC12FE">
              <w:lastRenderedPageBreak/>
              <w:t>Cost of Repairs</w:t>
            </w:r>
            <w:bookmarkEnd w:id="54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rsidR="007B586E" w:rsidRPr="00EC12FE" w:rsidRDefault="007B586E">
      <w:pPr>
        <w:pStyle w:val="Head41"/>
      </w:pPr>
      <w:bookmarkStart w:id="548" w:name="_Toc398116271"/>
      <w:r w:rsidRPr="00EC12FE">
        <w:t>E.  Finishing the Contract</w:t>
      </w:r>
      <w:bookmarkEnd w:id="548"/>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9" w:name="_Toc398116272"/>
            <w:r w:rsidRPr="00EC12FE">
              <w:t>Completion</w:t>
            </w:r>
            <w:bookmarkEnd w:id="549"/>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0" w:name="_Toc398116273"/>
            <w:r w:rsidRPr="00EC12FE">
              <w:t>Taking Over</w:t>
            </w:r>
            <w:bookmarkEnd w:id="550"/>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1" w:name="_Toc398116274"/>
            <w:r w:rsidRPr="00EC12FE">
              <w:t>Final Account</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2" w:name="_Toc398116275"/>
            <w:r w:rsidRPr="00EC12FE">
              <w:t>Operating and Maintenance Manuals</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3" w:name="_Toc398116276"/>
            <w:r w:rsidRPr="00EC12FE">
              <w:lastRenderedPageBreak/>
              <w:t>Termination</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proofErr w:type="gramStart"/>
            <w:r w:rsidRPr="00EC12FE">
              <w:t>if</w:t>
            </w:r>
            <w:proofErr w:type="gramEnd"/>
            <w:r w:rsidRPr="00EC12FE">
              <w:t xml:space="preserve">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4" w:name="_Toc398116277"/>
            <w:r w:rsidRPr="00EC12FE">
              <w:t xml:space="preserve">Payment upon </w:t>
            </w:r>
            <w:r w:rsidRPr="00EC12FE">
              <w:lastRenderedPageBreak/>
              <w:t>Termination</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lastRenderedPageBreak/>
              <w:t xml:space="preserve">If the Contract is terminated because of a fundamental breach of </w:t>
            </w:r>
            <w:r w:rsidRPr="00EC12FE">
              <w:lastRenderedPageBreak/>
              <w:t xml:space="preserve">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5" w:name="_Toc398116278"/>
            <w:r w:rsidRPr="00EC12FE">
              <w:lastRenderedPageBreak/>
              <w:t>Property</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6" w:name="_Toc398116279"/>
            <w:r w:rsidRPr="00EC12FE">
              <w:t>Release from Performance</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7" w:name="_Toc398116280"/>
            <w:r w:rsidRPr="00EC12FE">
              <w:t>Suspension of Bank Loan or Credit</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lastRenderedPageBreak/>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33"/>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Pr="00EC12FE">
        <w:rPr>
          <w:sz w:val="23"/>
          <w:szCs w:val="23"/>
        </w:rPr>
        <w:t>defines</w:t>
      </w:r>
      <w:proofErr w:type="gramEnd"/>
      <w:r w:rsidRPr="00EC12FE">
        <w:rPr>
          <w:sz w:val="23"/>
          <w:szCs w:val="23"/>
        </w:rPr>
        <w:t xml:space="preserve">, for the purposes of this provision, the terms set forth below as follows: </w:t>
      </w:r>
    </w:p>
    <w:p w:rsidR="00765DB8" w:rsidRPr="00EC12FE" w:rsidRDefault="00765DB8" w:rsidP="00765DB8">
      <w:pPr>
        <w:adjustRightInd w:val="0"/>
        <w:spacing w:after="160"/>
        <w:ind w:left="1728" w:hanging="576"/>
        <w:jc w:val="both"/>
      </w:pPr>
      <w:r w:rsidRPr="00EC12FE">
        <w:t xml:space="preserve">(i)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34"/>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35"/>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36"/>
      </w:r>
    </w:p>
    <w:p w:rsidR="00765DB8" w:rsidRPr="00EC12FE" w:rsidRDefault="00765DB8" w:rsidP="00765DB8">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37"/>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proofErr w:type="gramStart"/>
      <w:r w:rsidRPr="00EC12FE">
        <w:rPr>
          <w:sz w:val="23"/>
          <w:szCs w:val="23"/>
        </w:rPr>
        <w:t>obstructive</w:t>
      </w:r>
      <w:proofErr w:type="gramEnd"/>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w:t>
      </w:r>
      <w:r w:rsidRPr="00EC12FE">
        <w:rPr>
          <w:color w:val="000000"/>
        </w:rPr>
        <w:lastRenderedPageBreak/>
        <w:t>allegations of 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38"/>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39"/>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C9100A">
          <w:headerReference w:type="even" r:id="rId41"/>
          <w:headerReference w:type="default" r:id="rId42"/>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558" w:name="_Toc87070118"/>
      <w:bookmarkStart w:id="559" w:name="_Toc372613508"/>
      <w:r w:rsidRPr="00EC12FE">
        <w:lastRenderedPageBreak/>
        <w:t>Section I</w:t>
      </w:r>
      <w:r w:rsidR="001A418F" w:rsidRPr="00EC12FE">
        <w:t>X</w:t>
      </w:r>
      <w:r w:rsidRPr="00EC12FE">
        <w:t xml:space="preserve">.  </w:t>
      </w:r>
      <w:r w:rsidRPr="00EC12FE">
        <w:rPr>
          <w:iCs/>
        </w:rPr>
        <w:t xml:space="preserve">Particular </w:t>
      </w:r>
      <w:r w:rsidRPr="00EC12FE">
        <w:t>Conditions of Contract</w:t>
      </w:r>
      <w:bookmarkEnd w:id="558"/>
      <w:bookmarkEnd w:id="559"/>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E65194">
            <w:pPr>
              <w:ind w:right="2"/>
              <w:rPr>
                <w:b/>
                <w:i/>
              </w:rPr>
            </w:pPr>
            <w:r w:rsidRPr="00EC12FE">
              <w:t xml:space="preserve"> </w:t>
            </w:r>
            <w:r w:rsidR="00502AF1">
              <w:tab/>
            </w:r>
            <w:r w:rsidR="00E65194">
              <w:rPr>
                <w:b/>
                <w:i/>
              </w:rPr>
              <w:t>150</w:t>
            </w:r>
            <w:r w:rsidR="0069301A">
              <w:rPr>
                <w:b/>
                <w:i/>
              </w:rPr>
              <w:t xml:space="preserve"> </w:t>
            </w:r>
            <w:r w:rsidR="0069301A" w:rsidRPr="002F1141">
              <w:rPr>
                <w:b/>
                <w:i/>
              </w:rPr>
              <w:t>Days</w:t>
            </w:r>
            <w:r w:rsidR="0069301A" w:rsidRPr="0069301A">
              <w:rPr>
                <w:b/>
                <w:i/>
              </w:rPr>
              <w:t xml:space="preserve"> from the </w:t>
            </w:r>
            <w:r w:rsidR="003D6122">
              <w:rPr>
                <w:b/>
                <w:i/>
              </w:rPr>
              <w:t>start date (GCC 1.1 (</w:t>
            </w:r>
            <w:proofErr w:type="spellStart"/>
            <w:r w:rsidR="003D6122">
              <w:rPr>
                <w:b/>
                <w:i/>
              </w:rPr>
              <w:t>dd</w:t>
            </w:r>
            <w:proofErr w:type="spellEnd"/>
            <w:r w:rsidR="003D6122">
              <w:rPr>
                <w:b/>
                <w:i/>
              </w:rPr>
              <w:t>))</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01FC5">
            <w:pPr>
              <w:tabs>
                <w:tab w:val="left" w:pos="556"/>
              </w:tabs>
              <w:spacing w:after="200"/>
              <w:ind w:right="2"/>
            </w:pPr>
            <w:r w:rsidRPr="00EC12FE">
              <w:t xml:space="preserve">The Project Manager is </w:t>
            </w:r>
            <w:r w:rsidR="00493E1B" w:rsidRPr="00493E1B">
              <w:rPr>
                <w:b/>
                <w:i/>
              </w:rPr>
              <w:t xml:space="preserve">Project Manager, </w:t>
            </w:r>
            <w:r w:rsidR="00501FC5">
              <w:rPr>
                <w:b/>
                <w:i/>
              </w:rPr>
              <w:t xml:space="preserve">Maldives </w:t>
            </w:r>
            <w:r w:rsidR="00701924">
              <w:rPr>
                <w:b/>
                <w:i/>
              </w:rPr>
              <w:t>Environmental Management Project (MEMP)</w:t>
            </w:r>
            <w:r w:rsidR="00C576A1">
              <w:rPr>
                <w:b/>
                <w:i/>
              </w:rPr>
              <w:t xml:space="preserve"> – Additional Financing</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(aa)</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701924">
            <w:pPr>
              <w:spacing w:after="200"/>
              <w:ind w:right="2"/>
            </w:pPr>
            <w:r w:rsidRPr="00EC12FE">
              <w:t xml:space="preserve">The Site is located at </w:t>
            </w:r>
            <w:r w:rsidR="00701924">
              <w:rPr>
                <w:b/>
                <w:i/>
              </w:rPr>
              <w:t>R. Vandhoo.</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dd</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hh</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C576A1">
            <w:pPr>
              <w:spacing w:after="200"/>
              <w:ind w:right="2"/>
            </w:pPr>
            <w:r w:rsidRPr="00EC12FE">
              <w:t xml:space="preserve">The Works consist of </w:t>
            </w:r>
            <w:r w:rsidR="00C576A1">
              <w:rPr>
                <w:b/>
                <w:i/>
              </w:rPr>
              <w:t>Dredging of</w:t>
            </w:r>
            <w:r w:rsidR="00E65194" w:rsidRPr="00E65194">
              <w:rPr>
                <w:b/>
                <w:i/>
              </w:rPr>
              <w:t xml:space="preserve"> R.Vandhoo</w:t>
            </w:r>
            <w:r w:rsidR="00C576A1">
              <w:rPr>
                <w:b/>
                <w:i/>
              </w:rPr>
              <w:t xml:space="preserve"> Harbour</w:t>
            </w:r>
            <w:r w:rsidR="00BC6B87">
              <w:rPr>
                <w:b/>
                <w:i/>
              </w:rPr>
              <w:t xml:space="preserve"> - Retender</w:t>
            </w:r>
            <w:r w:rsidR="00E6519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w:t>
            </w:r>
            <w:proofErr w:type="spellStart"/>
            <w:r w:rsidRPr="00EC12FE">
              <w:rPr>
                <w:b/>
              </w:rPr>
              <w:t>i</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502AF1">
            <w:pPr>
              <w:tabs>
                <w:tab w:val="left" w:pos="556"/>
              </w:tabs>
              <w:spacing w:after="160"/>
              <w:ind w:left="556" w:right="-72" w:hanging="547"/>
            </w:pPr>
            <w:r w:rsidRPr="00EC12FE">
              <w:t>(c)</w:t>
            </w:r>
            <w:r w:rsidRPr="00EC12FE">
              <w:tab/>
              <w:t xml:space="preserve"> </w:t>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lastRenderedPageBreak/>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65194">
            <w:pPr>
              <w:spacing w:after="200"/>
              <w:ind w:right="92"/>
            </w:pPr>
            <w:r w:rsidRPr="00EC12FE">
              <w:t xml:space="preserve">The Contractor shall submit for approval a Program for the Works within </w:t>
            </w:r>
            <w:r w:rsidR="00D41A6F">
              <w:rPr>
                <w:b/>
                <w:i/>
              </w:rPr>
              <w:pict>
                <v:rect id="_x0000_s1181" style="position:absolute;margin-left:330.6pt;margin-top:1in;width:101.5pt;height:.5pt;z-index:-251660800;mso-position-horizontal-relative:margin;mso-position-vertical-relative:page" o:allowincell="f" fillcolor="black" stroked="f" strokeweight="0">
                  <v:fill color2="black"/>
                  <w10:wrap anchorx="margin" anchory="page"/>
                </v:rect>
              </w:pict>
            </w:r>
            <w:r w:rsidR="00E65194">
              <w:rPr>
                <w:b/>
                <w:i/>
              </w:rPr>
              <w:t>7</w:t>
            </w:r>
            <w:r w:rsidRPr="00C766AE">
              <w:rPr>
                <w:b/>
                <w:i/>
              </w:rPr>
              <w:t xml:space="preserve"> days</w:t>
            </w:r>
            <w:r w:rsidRPr="00EC12FE">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A049C0">
            <w:pPr>
              <w:spacing w:after="200"/>
              <w:ind w:right="92"/>
              <w:rPr>
                <w:b/>
                <w:i/>
              </w:rPr>
            </w:pPr>
            <w:r w:rsidRPr="00EC12FE">
              <w:t xml:space="preserve">The period between Program updates is </w:t>
            </w:r>
            <w:r w:rsidR="00A049C0">
              <w:rPr>
                <w:b/>
                <w:i/>
              </w:rPr>
              <w:t>45</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F1141">
            <w:pPr>
              <w:spacing w:after="200"/>
              <w:ind w:right="2"/>
            </w:pPr>
            <w:r w:rsidRPr="00EC12FE">
              <w:t xml:space="preserve">The currency of the </w:t>
            </w:r>
            <w:r w:rsidR="00283744" w:rsidRPr="00EC12FE">
              <w:t>Employer</w:t>
            </w:r>
            <w:r w:rsidRPr="00EC12FE">
              <w:t xml:space="preserve">’s country is: </w:t>
            </w:r>
            <w:r w:rsidR="00D41A6F">
              <w:rPr>
                <w:b/>
                <w:noProof/>
              </w:rPr>
              <w:pict>
                <v:rect id="_x0000_s1183" style="position:absolute;margin-left:224.15pt;margin-top:1in;width:208.1pt;height:.5pt;z-index:-251658752;mso-position-horizontal-relative:margin;mso-position-vertical-relative:page" o:allowincell="f" fillcolor="black" stroked="f" strokeweight="0">
                  <v:fill color2="black"/>
                  <w10:wrap anchorx="margin" anchory="page"/>
                </v:rect>
              </w:pict>
            </w:r>
            <w:r w:rsidR="002F1141" w:rsidRPr="002F1141">
              <w:rPr>
                <w:b/>
                <w:i/>
              </w:rPr>
              <w:t>Maldivian Rufiyaa (MVR)</w:t>
            </w:r>
            <w:r w:rsidRPr="002F1141">
              <w:rPr>
                <w:b/>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D41A6F" w:rsidP="00502AF1">
            <w:pPr>
              <w:spacing w:after="200"/>
              <w:ind w:right="2"/>
            </w:pPr>
            <w:r>
              <w:rPr>
                <w:noProof/>
              </w:rPr>
              <w:pict>
                <v:rect id="_x0000_s1186" style="position:absolute;margin-left:99.3pt;margin-top:1in;width:332.65pt;height:.5pt;z-index:-251657728;mso-position-horizontal-relative:margin;mso-position-vertical-relative:page" o:allowincell="f" fillcolor="black" stroked="f" strokeweight="0">
                  <v:fill color2="black"/>
                  <w10:wrap anchorx="margin" anchory="page"/>
                </v:rect>
              </w:pict>
            </w:r>
            <w:r w:rsidR="007B586E" w:rsidRPr="00EC12FE">
              <w:t xml:space="preserve">The proportion of payments retained is: </w:t>
            </w:r>
            <w:r w:rsidR="00502AF1" w:rsidRPr="00502AF1">
              <w:rPr>
                <w:b/>
                <w:i/>
              </w:rPr>
              <w:t>Five (</w:t>
            </w:r>
            <w:r w:rsidR="00502AF1">
              <w:rPr>
                <w:b/>
                <w:i/>
              </w:rPr>
              <w:t>05)</w:t>
            </w:r>
            <w:r w:rsidR="002F1141" w:rsidRPr="002F1141">
              <w:rPr>
                <w:b/>
                <w:i/>
              </w:rPr>
              <w:t xml:space="preserve">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325478" w:rsidRDefault="007B586E" w:rsidP="009D5D9F">
            <w:pPr>
              <w:spacing w:after="200"/>
              <w:ind w:right="2"/>
            </w:pPr>
            <w:r w:rsidRPr="00EC12FE">
              <w:t>The liquidated damages for the whole of the Works are</w:t>
            </w:r>
            <w:r w:rsidR="00493E1B">
              <w:t xml:space="preserve"> </w:t>
            </w:r>
            <w:r w:rsidR="00493E1B" w:rsidRPr="00493E1B">
              <w:rPr>
                <w:b/>
                <w:i/>
              </w:rPr>
              <w:t xml:space="preserve">Point </w:t>
            </w:r>
            <w:r w:rsidR="009D5D9F">
              <w:rPr>
                <w:b/>
                <w:i/>
              </w:rPr>
              <w:t>One</w:t>
            </w:r>
            <w:r w:rsidR="00493E1B" w:rsidRPr="00493E1B">
              <w:rPr>
                <w:b/>
                <w:i/>
              </w:rPr>
              <w:t xml:space="preserve"> </w:t>
            </w:r>
            <w:r w:rsidR="00D41A6F">
              <w:rPr>
                <w:b/>
                <w:i/>
              </w:rPr>
              <w:pict>
                <v:rect id="_x0000_s1187" style="position:absolute;margin-left:267.35pt;margin-top:1in;width:164.9pt;height:.5pt;z-index:-251656704;mso-position-horizontal-relative:margin;mso-position-vertical-relative:page" o:allowincell="f" fillcolor="black" stroked="f" strokeweight="0">
                  <v:fill color2="black"/>
                  <w10:wrap anchorx="margin" anchory="page"/>
                </v:rect>
              </w:pict>
            </w:r>
            <w:r w:rsidR="00493E1B" w:rsidRPr="00493E1B">
              <w:rPr>
                <w:b/>
                <w:i/>
              </w:rPr>
              <w:t>(0.</w:t>
            </w:r>
            <w:r w:rsidR="009D5D9F">
              <w:rPr>
                <w:b/>
                <w:i/>
              </w:rPr>
              <w:t>1</w:t>
            </w:r>
            <w:r w:rsidR="00493E1B" w:rsidRPr="00493E1B">
              <w:rPr>
                <w:b/>
                <w:i/>
              </w:rPr>
              <w:t>) percent</w:t>
            </w:r>
            <w:r w:rsidR="00493E1B">
              <w:rPr>
                <w:i/>
              </w:rPr>
              <w:t xml:space="preserve"> </w:t>
            </w:r>
            <w:r w:rsidR="00493E1B" w:rsidRPr="00EC12FE">
              <w:t>per</w:t>
            </w:r>
            <w:r w:rsidRPr="00EC12FE">
              <w:t xml:space="preserve"> day. </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B0527A">
            <w:pPr>
              <w:tabs>
                <w:tab w:val="left" w:pos="556"/>
              </w:tabs>
              <w:spacing w:after="200"/>
              <w:ind w:left="540" w:right="2" w:hanging="540"/>
            </w:pPr>
            <w:r w:rsidRPr="00EC12FE">
              <w:t>(a)</w:t>
            </w:r>
            <w:r w:rsidRPr="00EC12FE">
              <w:tab/>
              <w:t xml:space="preserve">Bank Guarantee: </w:t>
            </w:r>
            <w:r w:rsidR="00B0527A" w:rsidRPr="00B0527A">
              <w:rPr>
                <w:b/>
                <w:i/>
              </w:rPr>
              <w:t xml:space="preserve">Five (5) Percent of the accepted contract amount in </w:t>
            </w:r>
            <w:r w:rsidR="00B0527A" w:rsidRPr="00B0527A">
              <w:rPr>
                <w:b/>
                <w:i/>
              </w:rPr>
              <w:lastRenderedPageBreak/>
              <w:t>the currency of the accepted contract amount</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lastRenderedPageBreak/>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7B586E" w:rsidP="00C766AE">
            <w:pPr>
              <w:spacing w:after="200"/>
              <w:ind w:right="2"/>
            </w:pPr>
            <w:r w:rsidRPr="00EC12FE">
              <w:t xml:space="preserve">The date by which “as built” drawings are required is </w:t>
            </w:r>
            <w:r w:rsidR="00D41A6F">
              <w:rPr>
                <w:b/>
                <w:i/>
              </w:rPr>
              <w:pict>
                <v:rect id="_x0000_s1188" style="position:absolute;margin-left:215.9pt;margin-top:1in;width:3in;height:.5pt;z-index:-251655680;mso-position-horizontal-relative:margin;mso-position-vertical-relative:page" o:allowincell="f" fillcolor="black" stroked="f" strokeweight="0">
                  <v:fill color2="black"/>
                  <w10:wrap anchorx="margin" anchory="page"/>
                </v:rect>
              </w:pict>
            </w:r>
            <w:r w:rsidR="00C766AE" w:rsidRPr="00C766AE">
              <w:rPr>
                <w:b/>
                <w:i/>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C766AE">
            <w:pPr>
              <w:spacing w:after="200"/>
              <w:ind w:right="2"/>
            </w:pPr>
            <w:r w:rsidRPr="00EC12FE">
              <w:t xml:space="preserve">The amount to be withheld for failing to produce “as built” drawings and/or operating and maintenance manuals by the date required in GCC 58.1 is </w:t>
            </w:r>
            <w:r w:rsidR="00D41A6F">
              <w:rPr>
                <w:b/>
                <w:i/>
              </w:rPr>
              <w:pict>
                <v:rect id="_x0000_s1190" style="position:absolute;margin-left:215.9pt;margin-top:1in;width:3in;height:.5pt;z-index:-251654656;mso-position-horizontal-relative:margin;mso-position-vertical-relative:page" o:allowincell="f" fillcolor="black" stroked="f" strokeweight="0">
                  <v:fill color2="black"/>
                  <w10:wrap anchorx="margin" anchory="page"/>
                </v:rect>
              </w:pict>
            </w:r>
            <w:r w:rsidR="00C766AE" w:rsidRPr="00C766AE">
              <w:rPr>
                <w:b/>
                <w:i/>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977F7A">
            <w:pPr>
              <w:spacing w:after="200"/>
              <w:ind w:right="2"/>
            </w:pPr>
            <w:r w:rsidRPr="00EC12FE">
              <w:t xml:space="preserve">The maximum number of days is: </w:t>
            </w:r>
            <w:r w:rsidR="009D5D9F">
              <w:rPr>
                <w:b/>
                <w:i/>
              </w:rPr>
              <w:t>1</w:t>
            </w:r>
            <w:r w:rsidR="00977F7A">
              <w:rPr>
                <w:b/>
                <w:i/>
              </w:rPr>
              <w:t>0</w:t>
            </w:r>
            <w:r w:rsidR="009D5D9F">
              <w:rPr>
                <w:b/>
                <w:i/>
              </w:rPr>
              <w:t>0</w:t>
            </w:r>
            <w:r w:rsidR="00C766AE" w:rsidRPr="00C766AE">
              <w:rPr>
                <w:b/>
                <w:i/>
              </w:rPr>
              <w:t xml:space="preserve"> Days</w:t>
            </w:r>
            <w:r w:rsidRPr="00C766AE">
              <w:rPr>
                <w:b/>
                <w:i/>
              </w:rPr>
              <w:t>.</w:t>
            </w:r>
            <w:r w:rsidRPr="00EC12FE">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C9100A">
          <w:headerReference w:type="even" r:id="rId43"/>
          <w:headerReference w:type="default" r:id="rId44"/>
          <w:headerReference w:type="first" r:id="rId45"/>
          <w:type w:val="nextColumn"/>
          <w:pgSz w:w="11901" w:h="16840" w:code="150"/>
          <w:pgMar w:top="1440" w:right="1440" w:bottom="1440" w:left="1440" w:header="720" w:footer="720" w:gutter="0"/>
          <w:cols w:space="720"/>
          <w:titlePg/>
        </w:sectPr>
      </w:pPr>
    </w:p>
    <w:p w:rsidR="007B586E" w:rsidRPr="00EC12FE" w:rsidRDefault="007B586E">
      <w:pPr>
        <w:pStyle w:val="Subtitle"/>
        <w:rPr>
          <w:b w:val="0"/>
        </w:rPr>
      </w:pPr>
      <w:bookmarkStart w:id="560" w:name="_Toc41971250"/>
      <w:bookmarkStart w:id="561" w:name="_Toc372613509"/>
      <w:r w:rsidRPr="00EC12FE">
        <w:lastRenderedPageBreak/>
        <w:t>Section X - Contract Forms</w:t>
      </w:r>
      <w:bookmarkEnd w:id="560"/>
      <w:bookmarkEnd w:id="561"/>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2" w:name="_Toc139863297"/>
      <w:r w:rsidRPr="00EC12FE">
        <w:rPr>
          <w:b/>
          <w:sz w:val="28"/>
          <w:szCs w:val="28"/>
        </w:rPr>
        <w:t>Table of Forms</w:t>
      </w:r>
      <w:bookmarkEnd w:id="562"/>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5C5A06">
          <w:rPr>
            <w:b w:val="0"/>
            <w:bCs/>
            <w:noProof/>
            <w:webHidden/>
          </w:rPr>
          <w:t>33</w:t>
        </w:r>
        <w:r w:rsidRPr="006967AA">
          <w:rPr>
            <w:b w:val="0"/>
            <w:bCs/>
            <w:noProof/>
            <w:webHidden/>
          </w:rPr>
          <w:fldChar w:fldCharType="end"/>
        </w:r>
      </w:hyperlink>
    </w:p>
    <w:p w:rsidR="006967AA" w:rsidRPr="006967AA" w:rsidRDefault="00D41A6F">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5C5A06">
          <w:rPr>
            <w:b w:val="0"/>
            <w:bCs/>
            <w:noProof/>
            <w:webHidden/>
          </w:rPr>
          <w:t>34</w:t>
        </w:r>
        <w:r w:rsidR="0051627C" w:rsidRPr="006967AA">
          <w:rPr>
            <w:b w:val="0"/>
            <w:bCs/>
            <w:noProof/>
            <w:webHidden/>
          </w:rPr>
          <w:fldChar w:fldCharType="end"/>
        </w:r>
      </w:hyperlink>
    </w:p>
    <w:p w:rsidR="006967AA" w:rsidRPr="006967AA" w:rsidRDefault="00D41A6F">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5C5A06">
          <w:rPr>
            <w:b w:val="0"/>
            <w:bCs/>
            <w:noProof/>
            <w:webHidden/>
          </w:rPr>
          <w:t>36</w:t>
        </w:r>
        <w:r w:rsidR="0051627C" w:rsidRPr="006967AA">
          <w:rPr>
            <w:b w:val="0"/>
            <w:bCs/>
            <w:noProof/>
            <w:webHidden/>
          </w:rPr>
          <w:fldChar w:fldCharType="end"/>
        </w:r>
      </w:hyperlink>
    </w:p>
    <w:p w:rsidR="006967AA" w:rsidRPr="006967AA" w:rsidRDefault="00D41A6F">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5C5A06">
          <w:rPr>
            <w:b w:val="0"/>
            <w:bCs/>
            <w:noProof/>
            <w:webHidden/>
          </w:rPr>
          <w:t>37</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3" w:name="_Toc41971555"/>
      <w:bookmarkStart w:id="564" w:name="_Toc78273066"/>
      <w:bookmarkStart w:id="565" w:name="_Toc111009244"/>
      <w:bookmarkStart w:id="566" w:name="_Toc398116292"/>
      <w:r w:rsidRPr="00EC12FE">
        <w:lastRenderedPageBreak/>
        <w:t>Letter of A</w:t>
      </w:r>
      <w:bookmarkEnd w:id="563"/>
      <w:bookmarkEnd w:id="564"/>
      <w:bookmarkEnd w:id="565"/>
      <w:r w:rsidRPr="00EC12FE">
        <w:t>cceptance</w:t>
      </w:r>
      <w:bookmarkEnd w:id="566"/>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proofErr w:type="gramStart"/>
      <w:r w:rsidRPr="00EC12FE">
        <w:rPr>
          <w:rFonts w:ascii="Times New Roman" w:hAnsi="Times New Roman" w:cs="Times New Roman"/>
          <w:b/>
          <w:i/>
          <w:szCs w:val="20"/>
        </w:rPr>
        <w:t>[ on</w:t>
      </w:r>
      <w:proofErr w:type="gramEnd"/>
      <w:r w:rsidRPr="00EC12FE">
        <w:rPr>
          <w:rFonts w:ascii="Times New Roman" w:hAnsi="Times New Roman" w:cs="Times New Roman"/>
          <w:b/>
          <w:i/>
          <w:szCs w:val="20"/>
        </w:rPr>
        <w:t xml:space="preserve">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proofErr w:type="gramStart"/>
      <w:r w:rsidRPr="00EC12FE">
        <w:rPr>
          <w:rFonts w:ascii="Times New Roman" w:hAnsi="Times New Roman" w:cs="Times New Roman"/>
          <w:b/>
          <w:bCs/>
          <w:i/>
          <w:szCs w:val="20"/>
        </w:rPr>
        <w:t>date</w:t>
      </w:r>
      <w:proofErr w:type="gramEnd"/>
      <w:r w:rsidRPr="00EC12FE">
        <w:rPr>
          <w:rFonts w:ascii="Times New Roman" w:hAnsi="Times New Roman" w:cs="Times New Roman"/>
          <w:b/>
          <w:bCs/>
          <w:i/>
          <w:szCs w:val="20"/>
        </w:rPr>
        <w:t>]</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proofErr w:type="gramStart"/>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w:t>
      </w:r>
      <w:proofErr w:type="gramEnd"/>
      <w:r w:rsidRPr="00EC12FE">
        <w:rPr>
          <w:rFonts w:ascii="Times New Roman" w:hAnsi="Times New Roman" w:cs="Times New Roman"/>
          <w:b/>
          <w:bCs/>
          <w:i/>
          <w:szCs w:val="20"/>
        </w:rPr>
        <w:t xml:space="preserv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w:t>
      </w:r>
      <w:proofErr w:type="gramStart"/>
      <w:r w:rsidRPr="00EC12FE">
        <w:rPr>
          <w:rFonts w:ascii="Times New Roman" w:hAnsi="Times New Roman" w:cs="Times New Roman"/>
          <w:b/>
          <w:bCs/>
          <w:i/>
          <w:szCs w:val="20"/>
        </w:rPr>
        <w:t>insert</w:t>
      </w:r>
      <w:proofErr w:type="gramEnd"/>
      <w:r w:rsidRPr="00EC12FE">
        <w:rPr>
          <w:rFonts w:ascii="Times New Roman" w:hAnsi="Times New Roman" w:cs="Times New Roman"/>
          <w:b/>
          <w:bCs/>
          <w:i/>
          <w:szCs w:val="20"/>
        </w:rPr>
        <w:t xml:space="preserve"> date] . .</w:t>
      </w:r>
      <w:r w:rsidRPr="00EC12FE">
        <w:rPr>
          <w:rFonts w:ascii="Times New Roman" w:hAnsi="Times New Roman" w:cs="Times New Roman"/>
          <w:iCs/>
          <w:sz w:val="24"/>
        </w:rPr>
        <w:t xml:space="preserve"> . .  </w:t>
      </w:r>
      <w:proofErr w:type="gramStart"/>
      <w:r w:rsidRPr="00EC12FE">
        <w:rPr>
          <w:rFonts w:ascii="Times New Roman" w:hAnsi="Times New Roman" w:cs="Times New Roman"/>
          <w:iCs/>
          <w:sz w:val="24"/>
        </w:rPr>
        <w:t>for</w:t>
      </w:r>
      <w:proofErr w:type="gramEnd"/>
      <w:r w:rsidRPr="00EC12FE">
        <w:rPr>
          <w:rFonts w:ascii="Times New Roman" w:hAnsi="Times New Roman" w:cs="Times New Roman"/>
          <w:iCs/>
          <w:sz w:val="24"/>
        </w:rPr>
        <w:t xml:space="preserve">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proofErr w:type="gramStart"/>
      <w:r w:rsidRPr="00EC12FE">
        <w:rPr>
          <w:rFonts w:ascii="Times New Roman" w:hAnsi="Times New Roman" w:cs="Times New Roman"/>
          <w:b/>
          <w:bCs/>
          <w:i/>
          <w:szCs w:val="20"/>
        </w:rPr>
        <w:t>.[</w:t>
      </w:r>
      <w:proofErr w:type="gramEnd"/>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w:t>
      </w:r>
      <w:proofErr w:type="gramStart"/>
      <w:r w:rsidRPr="00EC12FE">
        <w:rPr>
          <w:rFonts w:ascii="Times New Roman" w:hAnsi="Times New Roman" w:cs="Times New Roman"/>
          <w:iCs/>
          <w:sz w:val="24"/>
        </w:rPr>
        <w:t>_</w:t>
      </w:r>
      <w:r w:rsidRPr="00EC12FE">
        <w:rPr>
          <w:rFonts w:ascii="Times New Roman" w:hAnsi="Times New Roman" w:cs="Times New Roman"/>
          <w:b/>
          <w:i/>
          <w:iCs/>
          <w:szCs w:val="20"/>
        </w:rPr>
        <w:t>[</w:t>
      </w:r>
      <w:proofErr w:type="gramEnd"/>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w:t>
      </w:r>
      <w:proofErr w:type="gramStart"/>
      <w:r w:rsidRPr="00EC12FE">
        <w:rPr>
          <w:rFonts w:ascii="Times New Roman" w:hAnsi="Times New Roman" w:cs="Times New Roman"/>
          <w:b/>
          <w:i/>
          <w:iCs/>
          <w:sz w:val="24"/>
        </w:rPr>
        <w:t>or</w:t>
      </w:r>
      <w:proofErr w:type="gramEnd"/>
      <w:r w:rsidRPr="00EC12FE">
        <w:rPr>
          <w:rFonts w:ascii="Times New Roman" w:hAnsi="Times New Roman" w:cs="Times New Roman"/>
          <w:b/>
          <w:i/>
          <w:iCs/>
          <w:sz w:val="24"/>
        </w:rPr>
        <w: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7" w:name="_Toc23238064"/>
      <w:bookmarkStart w:id="568" w:name="_Toc41971556"/>
      <w:bookmarkStart w:id="569" w:name="_Toc78273067"/>
      <w:bookmarkStart w:id="570" w:name="_Toc111009245"/>
      <w:bookmarkStart w:id="571" w:name="_Toc398116293"/>
      <w:bookmarkStart w:id="572" w:name="_Toc438907197"/>
      <w:bookmarkStart w:id="573" w:name="_Toc438907297"/>
      <w:r w:rsidRPr="00EC12FE">
        <w:lastRenderedPageBreak/>
        <w:t>Contract Agreement</w:t>
      </w:r>
      <w:bookmarkEnd w:id="567"/>
      <w:bookmarkEnd w:id="568"/>
      <w:bookmarkEnd w:id="569"/>
      <w:bookmarkEnd w:id="570"/>
      <w:bookmarkEnd w:id="571"/>
    </w:p>
    <w:bookmarkEnd w:id="572"/>
    <w:bookmarkEnd w:id="573"/>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w:t>
      </w:r>
      <w:proofErr w:type="gramStart"/>
      <w:r w:rsidRPr="00EC12FE">
        <w:rPr>
          <w:rFonts w:ascii="Times New Roman" w:hAnsi="Times New Roman" w:cs="Times New Roman"/>
          <w:sz w:val="24"/>
        </w:rPr>
        <w:t>.day</w:t>
      </w:r>
      <w:proofErr w:type="gramEnd"/>
      <w:r w:rsidRPr="00EC12FE">
        <w:rPr>
          <w:rFonts w:ascii="Times New Roman" w:hAnsi="Times New Roman" w:cs="Times New Roman"/>
          <w:sz w:val="24"/>
        </w:rPr>
        <w:t xml:space="preserve">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 . . . (</w:t>
      </w:r>
      <w:proofErr w:type="gramStart"/>
      <w:r w:rsidRPr="00EC12FE">
        <w:rPr>
          <w:rFonts w:ascii="Times New Roman" w:hAnsi="Times New Roman" w:cs="Times New Roman"/>
          <w:sz w:val="24"/>
        </w:rPr>
        <w:t>hereinafter</w:t>
      </w:r>
      <w:proofErr w:type="gramEnd"/>
      <w:r w:rsidRPr="00EC12FE">
        <w:rPr>
          <w:rFonts w:ascii="Times New Roman" w:hAnsi="Times New Roman" w:cs="Times New Roman"/>
          <w:sz w:val="24"/>
        </w:rPr>
        <w:t xml:space="preserve">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proofErr w:type="gramStart"/>
      <w:r w:rsidRPr="00EC12FE">
        <w:rPr>
          <w:rFonts w:ascii="Times New Roman" w:hAnsi="Times New Roman" w:cs="Times New Roman"/>
          <w:b/>
          <w:bCs/>
          <w:i/>
          <w:szCs w:val="20"/>
        </w:rPr>
        <w:t>]</w:t>
      </w:r>
      <w:r w:rsidRPr="00EC12FE">
        <w:rPr>
          <w:rFonts w:ascii="Times New Roman" w:hAnsi="Times New Roman" w:cs="Times New Roman"/>
          <w:i/>
          <w:szCs w:val="20"/>
        </w:rPr>
        <w:t>.</w:t>
      </w:r>
      <w:proofErr w:type="gramEnd"/>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the addenda Nos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C6410E" w:rsidP="00C6410E">
      <w:pPr>
        <w:pStyle w:val="P3Header1-Clauses"/>
        <w:numPr>
          <w:ilvl w:val="0"/>
          <w:numId w:val="44"/>
        </w:numPr>
        <w:tabs>
          <w:tab w:val="clear" w:pos="1038"/>
        </w:tabs>
        <w:ind w:left="1440" w:hanging="699"/>
      </w:pPr>
      <w:r>
        <w:t>Bill of Quantities;</w:t>
      </w:r>
      <w:r w:rsidRPr="00C6410E" w:rsidDel="003D75A9">
        <w:rPr>
          <w:rStyle w:val="FootnoteReference"/>
        </w:rPr>
        <w:t xml:space="preserve"> </w:t>
      </w:r>
      <w:r w:rsidRPr="00EC12FE">
        <w:rPr>
          <w:rStyle w:val="FootnoteReference"/>
        </w:rPr>
        <w:footnoteReference w:id="40"/>
      </w:r>
      <w:r>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proofErr w:type="gramStart"/>
      <w:r w:rsidRPr="00EC12FE">
        <w:rPr>
          <w:rFonts w:ascii="Times New Roman" w:hAnsi="Times New Roman" w:cs="Times New Roman"/>
          <w:sz w:val="20"/>
          <w:szCs w:val="20"/>
        </w:rPr>
        <w:t>]</w:t>
      </w:r>
      <w:r w:rsidRPr="00EC12FE">
        <w:rPr>
          <w:rFonts w:ascii="Times New Roman" w:hAnsi="Times New Roman" w:cs="Times New Roman"/>
          <w:b w:val="0"/>
          <w:bCs w:val="0"/>
          <w:i w:val="0"/>
          <w:iCs w:val="0"/>
          <w:sz w:val="20"/>
          <w:szCs w:val="20"/>
        </w:rPr>
        <w:t>.</w:t>
      </w:r>
      <w:proofErr w:type="gramEnd"/>
      <w:r w:rsidRPr="00EC12FE">
        <w:rPr>
          <w:rFonts w:ascii="Times New Roman" w:hAnsi="Times New Roman" w:cs="Times New Roman"/>
          <w:b w:val="0"/>
          <w:bCs w:val="0"/>
          <w:i w:val="0"/>
          <w:iCs w:val="0"/>
          <w:sz w:val="20"/>
          <w:szCs w:val="20"/>
        </w:rPr>
        <w:t xml:space="preserve">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4" w:name="_Toc23238065"/>
      <w:bookmarkStart w:id="575" w:name="_Toc41971557"/>
      <w:bookmarkStart w:id="576" w:name="_Toc78273068"/>
      <w:bookmarkStart w:id="577" w:name="_Toc111009246"/>
      <w:bookmarkStart w:id="578" w:name="_Toc398116294"/>
      <w:bookmarkStart w:id="579" w:name="_Toc428352207"/>
      <w:bookmarkStart w:id="580" w:name="_Toc438907198"/>
      <w:bookmarkStart w:id="581" w:name="_Toc438907298"/>
      <w:r w:rsidRPr="00EC12FE">
        <w:lastRenderedPageBreak/>
        <w:t>Performance Security</w:t>
      </w:r>
      <w:bookmarkEnd w:id="574"/>
      <w:bookmarkEnd w:id="575"/>
      <w:bookmarkEnd w:id="576"/>
      <w:bookmarkEnd w:id="577"/>
      <w:r w:rsidR="005C4234" w:rsidRPr="00EC12FE">
        <w:t xml:space="preserve"> (Bank Guarantee)</w:t>
      </w:r>
      <w:bookmarkEnd w:id="578"/>
    </w:p>
    <w:bookmarkEnd w:id="579"/>
    <w:bookmarkEnd w:id="580"/>
    <w:bookmarkEnd w:id="581"/>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w:t>
      </w:r>
      <w:proofErr w:type="gramStart"/>
      <w:r w:rsidRPr="005656DE">
        <w:rPr>
          <w:rFonts w:ascii="Times New Roman" w:hAnsi="Times New Roman"/>
          <w:i/>
          <w:szCs w:val="20"/>
        </w:rPr>
        <w:t>insert</w:t>
      </w:r>
      <w:proofErr w:type="gramEnd"/>
      <w:r w:rsidRPr="005656DE">
        <w:rPr>
          <w:rFonts w:ascii="Times New Roman" w:hAnsi="Times New Roman"/>
          <w:i/>
          <w:szCs w:val="20"/>
        </w:rPr>
        <w:t xml:space="preserve">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41"/>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This guarantee shall expire, no later than the …. Day of ……, 2</w:t>
      </w:r>
      <w:proofErr w:type="gramStart"/>
      <w:r w:rsidRPr="005656DE">
        <w:rPr>
          <w:rFonts w:ascii="Times New Roman" w:hAnsi="Times New Roman"/>
          <w:szCs w:val="20"/>
        </w:rPr>
        <w:t xml:space="preserve">… </w:t>
      </w:r>
      <w:proofErr w:type="gramEnd"/>
      <w:r w:rsidRPr="005656DE">
        <w:rPr>
          <w:rStyle w:val="FootnoteReference"/>
          <w:rFonts w:ascii="Times New Roman" w:hAnsi="Times New Roman"/>
          <w:szCs w:val="20"/>
        </w:rPr>
        <w:footnoteReference w:customMarkFollows="1" w:id="42"/>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pPr>
        <w:pStyle w:val="S9Header1"/>
      </w:pPr>
      <w:bookmarkStart w:id="582" w:name="_Toc78273069"/>
      <w:bookmarkStart w:id="583" w:name="_Toc111009247"/>
      <w:bookmarkStart w:id="584" w:name="_Toc428352208"/>
      <w:bookmarkStart w:id="585" w:name="_Toc438907199"/>
      <w:bookmarkStart w:id="586" w:name="_Toc438907299"/>
      <w:r w:rsidRPr="00EC12FE">
        <w:br w:type="page"/>
      </w:r>
      <w:bookmarkStart w:id="587" w:name="_Toc398116295"/>
      <w:r w:rsidR="007B586E" w:rsidRPr="00EC12FE">
        <w:lastRenderedPageBreak/>
        <w:t>Advance Payment Security</w:t>
      </w:r>
      <w:bookmarkEnd w:id="582"/>
      <w:bookmarkEnd w:id="583"/>
      <w:bookmarkEnd w:id="587"/>
    </w:p>
    <w:bookmarkEnd w:id="584"/>
    <w:bookmarkEnd w:id="585"/>
    <w:bookmarkEnd w:id="586"/>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43"/>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w:t>
      </w:r>
      <w:proofErr w:type="gramStart"/>
      <w:r w:rsidRPr="00EC12FE">
        <w:rPr>
          <w:szCs w:val="24"/>
        </w:rPr>
        <w:t>has</w:t>
      </w:r>
      <w:proofErr w:type="gramEnd"/>
      <w:r w:rsidRPr="00EC12FE">
        <w:rPr>
          <w:szCs w:val="24"/>
        </w:rPr>
        <w:t xml:space="preserve">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lastRenderedPageBreak/>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44"/>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EC12FE" w:rsidRDefault="007B586E">
      <w:pPr>
        <w:ind w:right="468"/>
        <w:jc w:val="both"/>
        <w:rPr>
          <w:b/>
          <w:bCs/>
          <w:i/>
          <w:iCs/>
          <w:shadow/>
          <w:sz w:val="20"/>
          <w:szCs w:val="20"/>
        </w:rPr>
      </w:pPr>
    </w:p>
    <w:p w:rsidR="007B586E" w:rsidRPr="00EC12FE" w:rsidRDefault="007B586E">
      <w:pPr>
        <w:ind w:right="468"/>
        <w:jc w:val="both"/>
        <w:rPr>
          <w:b/>
          <w:bCs/>
          <w:i/>
          <w:iCs/>
          <w:shadow/>
          <w:sz w:val="20"/>
          <w:szCs w:val="20"/>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C9100A">
      <w:headerReference w:type="even" r:id="rId46"/>
      <w:headerReference w:type="default" r:id="rId47"/>
      <w:type w:val="nextColumn"/>
      <w:pgSz w:w="11901" w:h="16840" w:code="15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A6F" w:rsidRDefault="00D41A6F">
      <w:r>
        <w:separator/>
      </w:r>
    </w:p>
  </w:endnote>
  <w:endnote w:type="continuationSeparator" w:id="0">
    <w:p w:rsidR="00D41A6F" w:rsidRDefault="00D41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514575107"/>
      <w:docPartObj>
        <w:docPartGallery w:val="Page Numbers (Bottom of Page)"/>
        <w:docPartUnique/>
      </w:docPartObj>
    </w:sdtPr>
    <w:sdtContent>
      <w:p w:rsidR="00D41A6F" w:rsidRPr="00676D0C" w:rsidRDefault="00D41A6F" w:rsidP="00774DD4">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035</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Dredging of </w:t>
        </w:r>
        <w:r w:rsidRPr="00977F7A">
          <w:rPr>
            <w:rFonts w:asciiTheme="minorHAnsi" w:hAnsiTheme="minorHAnsi"/>
            <w:color w:val="7F7F7F" w:themeColor="text1" w:themeTint="80"/>
          </w:rPr>
          <w:t>R.</w:t>
        </w:r>
        <w:r>
          <w:rPr>
            <w:rFonts w:asciiTheme="minorHAnsi" w:hAnsiTheme="minorHAnsi"/>
            <w:color w:val="7F7F7F" w:themeColor="text1" w:themeTint="80"/>
          </w:rPr>
          <w:t xml:space="preserve"> </w:t>
        </w:r>
        <w:r w:rsidRPr="00977F7A">
          <w:rPr>
            <w:rFonts w:asciiTheme="minorHAnsi" w:hAnsiTheme="minorHAnsi"/>
            <w:color w:val="7F7F7F" w:themeColor="text1" w:themeTint="80"/>
          </w:rPr>
          <w:t>Vandhoo</w:t>
        </w:r>
        <w:r>
          <w:rPr>
            <w:rFonts w:asciiTheme="minorHAnsi" w:hAnsiTheme="minorHAnsi"/>
            <w:color w:val="7F7F7F" w:themeColor="text1" w:themeTint="80"/>
          </w:rPr>
          <w:t xml:space="preserve"> Harbour-Retender 1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4C377A">
          <w:rPr>
            <w:rFonts w:asciiTheme="minorHAnsi" w:hAnsiTheme="minorHAnsi"/>
            <w:noProof/>
            <w:color w:val="7F7F7F" w:themeColor="text1" w:themeTint="80"/>
          </w:rPr>
          <w:t>26</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291019645"/>
      <w:docPartObj>
        <w:docPartGallery w:val="Page Numbers (Bottom of Page)"/>
        <w:docPartUnique/>
      </w:docPartObj>
    </w:sdtPr>
    <w:sdtContent>
      <w:p w:rsidR="00D41A6F" w:rsidRPr="00676D0C" w:rsidRDefault="00D41A6F" w:rsidP="00D41A6F">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035</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Dredging of </w:t>
        </w:r>
        <w:r w:rsidRPr="00977F7A">
          <w:rPr>
            <w:rFonts w:asciiTheme="minorHAnsi" w:hAnsiTheme="minorHAnsi"/>
            <w:color w:val="7F7F7F" w:themeColor="text1" w:themeTint="80"/>
          </w:rPr>
          <w:t>R.</w:t>
        </w:r>
        <w:r>
          <w:rPr>
            <w:rFonts w:asciiTheme="minorHAnsi" w:hAnsiTheme="minorHAnsi"/>
            <w:color w:val="7F7F7F" w:themeColor="text1" w:themeTint="80"/>
          </w:rPr>
          <w:t xml:space="preserve"> </w:t>
        </w:r>
        <w:r w:rsidRPr="00977F7A">
          <w:rPr>
            <w:rFonts w:asciiTheme="minorHAnsi" w:hAnsiTheme="minorHAnsi"/>
            <w:color w:val="7F7F7F" w:themeColor="text1" w:themeTint="80"/>
          </w:rPr>
          <w:t>Vandhoo</w:t>
        </w:r>
        <w:r>
          <w:rPr>
            <w:rFonts w:asciiTheme="minorHAnsi" w:hAnsiTheme="minorHAnsi"/>
            <w:color w:val="7F7F7F" w:themeColor="text1" w:themeTint="80"/>
          </w:rPr>
          <w:t xml:space="preserve"> Harbour-Retender 1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4C377A">
          <w:rPr>
            <w:rFonts w:asciiTheme="minorHAnsi" w:hAnsiTheme="minorHAnsi"/>
            <w:noProof/>
            <w:color w:val="7F7F7F" w:themeColor="text1" w:themeTint="80"/>
          </w:rPr>
          <w:t>25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816523289"/>
      <w:docPartObj>
        <w:docPartGallery w:val="Page Numbers (Bottom of Page)"/>
        <w:docPartUnique/>
      </w:docPartObj>
    </w:sdtPr>
    <w:sdtContent>
      <w:p w:rsidR="00D41A6F" w:rsidRPr="00676D0C" w:rsidRDefault="00D41A6F" w:rsidP="006071FB">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035</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Dredging of </w:t>
        </w:r>
        <w:r w:rsidRPr="00977F7A">
          <w:rPr>
            <w:rFonts w:asciiTheme="minorHAnsi" w:hAnsiTheme="minorHAnsi"/>
            <w:color w:val="7F7F7F" w:themeColor="text1" w:themeTint="80"/>
          </w:rPr>
          <w:t>R.Vandhoo</w:t>
        </w:r>
        <w:r>
          <w:rPr>
            <w:rFonts w:asciiTheme="minorHAnsi" w:hAnsiTheme="minorHAnsi"/>
            <w:color w:val="7F7F7F" w:themeColor="text1" w:themeTint="80"/>
          </w:rPr>
          <w:t xml:space="preserve"> Harbour-Retender </w:t>
        </w:r>
        <w:r w:rsidR="004A189D">
          <w:rPr>
            <w:rFonts w:asciiTheme="minorHAnsi" w:hAnsiTheme="minorHAnsi"/>
            <w:color w:val="7F7F7F" w:themeColor="text1" w:themeTint="80"/>
          </w:rPr>
          <w:t>1</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4C377A">
          <w:rPr>
            <w:rFonts w:asciiTheme="minorHAnsi" w:hAnsiTheme="minorHAnsi"/>
            <w:noProof/>
            <w:color w:val="7F7F7F" w:themeColor="text1" w:themeTint="80"/>
          </w:rPr>
          <w:t>66</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2048948314"/>
      <w:docPartObj>
        <w:docPartGallery w:val="Page Numbers (Bottom of Page)"/>
        <w:docPartUnique/>
      </w:docPartObj>
    </w:sdtPr>
    <w:sdtContent>
      <w:p w:rsidR="00D41A6F" w:rsidRPr="00676D0C" w:rsidRDefault="00D41A6F" w:rsidP="0009643A">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035</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Dredging of </w:t>
        </w:r>
        <w:r w:rsidRPr="00977F7A">
          <w:rPr>
            <w:rFonts w:asciiTheme="minorHAnsi" w:hAnsiTheme="minorHAnsi"/>
            <w:color w:val="7F7F7F" w:themeColor="text1" w:themeTint="80"/>
          </w:rPr>
          <w:t>R.Vandhoo</w:t>
        </w:r>
        <w:r>
          <w:rPr>
            <w:rFonts w:asciiTheme="minorHAnsi" w:hAnsiTheme="minorHAnsi"/>
            <w:color w:val="7F7F7F" w:themeColor="text1" w:themeTint="80"/>
          </w:rPr>
          <w:t xml:space="preserve"> Harbour-Retender </w:t>
        </w:r>
        <w:r w:rsidR="0009643A">
          <w:rPr>
            <w:rFonts w:asciiTheme="minorHAnsi" w:hAnsiTheme="minorHAnsi"/>
            <w:color w:val="7F7F7F" w:themeColor="text1" w:themeTint="80"/>
          </w:rPr>
          <w:t>1</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4C377A">
          <w:rPr>
            <w:rFonts w:asciiTheme="minorHAnsi" w:hAnsiTheme="minorHAnsi"/>
            <w:noProof/>
            <w:color w:val="7F7F7F" w:themeColor="text1" w:themeTint="80"/>
          </w:rPr>
          <w:t>65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513529612"/>
      <w:docPartObj>
        <w:docPartGallery w:val="Page Numbers (Bottom of Page)"/>
        <w:docPartUnique/>
      </w:docPartObj>
    </w:sdtPr>
    <w:sdtContent>
      <w:p w:rsidR="00D41A6F" w:rsidRPr="00676D0C" w:rsidRDefault="00D41A6F" w:rsidP="004C377A">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035</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Dredging of </w:t>
        </w:r>
        <w:r w:rsidRPr="00977F7A">
          <w:rPr>
            <w:rFonts w:asciiTheme="minorHAnsi" w:hAnsiTheme="minorHAnsi"/>
            <w:color w:val="7F7F7F" w:themeColor="text1" w:themeTint="80"/>
          </w:rPr>
          <w:t>R.Vandhoo</w:t>
        </w:r>
        <w:r>
          <w:rPr>
            <w:rFonts w:asciiTheme="minorHAnsi" w:hAnsiTheme="minorHAnsi"/>
            <w:color w:val="7F7F7F" w:themeColor="text1" w:themeTint="80"/>
          </w:rPr>
          <w:t xml:space="preserve"> Harbour - Retender </w:t>
        </w:r>
        <w:r w:rsidR="004C377A">
          <w:rPr>
            <w:rFonts w:asciiTheme="minorHAnsi" w:hAnsiTheme="minorHAnsi"/>
            <w:color w:val="7F7F7F" w:themeColor="text1" w:themeTint="80"/>
          </w:rPr>
          <w:t>1</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4C377A">
          <w:rPr>
            <w:rFonts w:asciiTheme="minorHAnsi" w:hAnsiTheme="minorHAnsi"/>
            <w:noProof/>
            <w:color w:val="7F7F7F" w:themeColor="text1" w:themeTint="80"/>
          </w:rPr>
          <w:t>36</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84205415"/>
      <w:docPartObj>
        <w:docPartGallery w:val="Page Numbers (Bottom of Page)"/>
        <w:docPartUnique/>
      </w:docPartObj>
    </w:sdtPr>
    <w:sdtContent>
      <w:p w:rsidR="00D41A6F" w:rsidRPr="00676D0C" w:rsidRDefault="00D41A6F" w:rsidP="004C377A">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035</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Dredging of </w:t>
        </w:r>
        <w:r w:rsidRPr="00977F7A">
          <w:rPr>
            <w:rFonts w:asciiTheme="minorHAnsi" w:hAnsiTheme="minorHAnsi"/>
            <w:color w:val="7F7F7F" w:themeColor="text1" w:themeTint="80"/>
          </w:rPr>
          <w:t>R.Vandhoo</w:t>
        </w:r>
        <w:r>
          <w:rPr>
            <w:rFonts w:asciiTheme="minorHAnsi" w:hAnsiTheme="minorHAnsi"/>
            <w:color w:val="7F7F7F" w:themeColor="text1" w:themeTint="80"/>
          </w:rPr>
          <w:t xml:space="preserve"> Harbour    </w:t>
        </w:r>
        <w:r w:rsidR="004C377A">
          <w:rPr>
            <w:rFonts w:asciiTheme="minorHAnsi" w:hAnsiTheme="minorHAnsi"/>
            <w:color w:val="7F7F7F" w:themeColor="text1" w:themeTint="80"/>
          </w:rPr>
          <w:t>Retender 1</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4C377A">
          <w:rPr>
            <w:rFonts w:asciiTheme="minorHAnsi" w:hAnsiTheme="minorHAnsi"/>
            <w:noProof/>
            <w:color w:val="7F7F7F" w:themeColor="text1" w:themeTint="80"/>
          </w:rPr>
          <w:t>31</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A6F" w:rsidRDefault="00D41A6F">
      <w:r>
        <w:separator/>
      </w:r>
    </w:p>
  </w:footnote>
  <w:footnote w:type="continuationSeparator" w:id="0">
    <w:p w:rsidR="00D41A6F" w:rsidRDefault="00D41A6F">
      <w:r>
        <w:continuationSeparator/>
      </w:r>
    </w:p>
  </w:footnote>
  <w:footnote w:id="1">
    <w:p w:rsidR="00D41A6F" w:rsidRPr="00E25AC8" w:rsidRDefault="00D41A6F">
      <w:pPr>
        <w:pStyle w:val="FootnoteText"/>
      </w:pPr>
      <w:r w:rsidRPr="00E25AC8">
        <w:rPr>
          <w:rStyle w:val="FootnoteReference"/>
        </w:rPr>
        <w:footnoteRef/>
      </w:r>
      <w:r w:rsidRPr="00E25AC8">
        <w:t xml:space="preserve"> </w:t>
      </w:r>
      <w:r w:rsidRPr="00E25AC8">
        <w:tab/>
        <w:t>In lump sum contracts, delete “rates and prices and the</w:t>
      </w:r>
      <w:r>
        <w:t>.</w:t>
      </w:r>
      <w:r w:rsidRPr="00E25AC8">
        <w:t>”</w:t>
      </w:r>
    </w:p>
  </w:footnote>
  <w:footnote w:id="2">
    <w:p w:rsidR="00D41A6F" w:rsidRPr="00E25AC8" w:rsidRDefault="00D41A6F" w:rsidP="00766714">
      <w:pPr>
        <w:pStyle w:val="FootnoteText"/>
      </w:pPr>
      <w:r w:rsidRPr="00E25AC8">
        <w:rPr>
          <w:rStyle w:val="FootnoteReference"/>
        </w:rPr>
        <w:footnoteRef/>
      </w:r>
      <w:r w:rsidRPr="00E25AC8">
        <w:t xml:space="preserve"> </w:t>
      </w:r>
      <w:r w:rsidRPr="00E25AC8">
        <w:tab/>
        <w:t>For lump sum contracts, delete “</w:t>
      </w:r>
      <w:r>
        <w:t xml:space="preserve">unit </w:t>
      </w:r>
      <w:r w:rsidRPr="00E25AC8">
        <w:t>rates and prices and shown in the Schedule of Adjustment Data are reasonable” and replace with “Lump Sum.”</w:t>
      </w:r>
    </w:p>
  </w:footnote>
  <w:footnote w:id="3">
    <w:p w:rsidR="00D41A6F" w:rsidRDefault="00D41A6F" w:rsidP="00152955">
      <w:pPr>
        <w:pStyle w:val="FootnoteText"/>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4">
    <w:p w:rsidR="00D41A6F" w:rsidRPr="00E25AC8" w:rsidRDefault="00D41A6F" w:rsidP="006542E1">
      <w:pPr>
        <w:pStyle w:val="FootnoteText"/>
      </w:pPr>
      <w:r w:rsidRPr="00E25AC8">
        <w:rPr>
          <w:rStyle w:val="FootnoteReference"/>
        </w:rPr>
        <w:footnoteRef/>
      </w:r>
      <w:r w:rsidRPr="00E25AC8">
        <w:t xml:space="preserve"> </w:t>
      </w:r>
      <w:r w:rsidRPr="00E25AC8">
        <w:tab/>
        <w:t>In lump sum contracts, delete “Bill of Quantities” and replace with “Activity Schedule.”</w:t>
      </w:r>
    </w:p>
  </w:footnote>
  <w:footnote w:id="5">
    <w:p w:rsidR="00D41A6F" w:rsidRPr="00E25AC8" w:rsidRDefault="00D41A6F" w:rsidP="006542E1">
      <w:pPr>
        <w:pStyle w:val="FootnoteText"/>
      </w:pPr>
      <w:r w:rsidRPr="00E25AC8">
        <w:rPr>
          <w:rStyle w:val="FootnoteReference"/>
        </w:rPr>
        <w:footnoteRef/>
      </w:r>
      <w:r w:rsidRPr="00E25AC8">
        <w:t xml:space="preserve"> </w:t>
      </w:r>
      <w:r w:rsidRPr="00E25AC8">
        <w:tab/>
      </w:r>
      <w:proofErr w:type="spellStart"/>
      <w:r w:rsidRPr="00E25AC8">
        <w:t>Daywork</w:t>
      </w:r>
      <w:proofErr w:type="spellEnd"/>
      <w:r w:rsidRPr="00E25AC8">
        <w:t xml:space="preserve"> is work carried out following instructions of the Project Manager and paid for on the basis of time spent by workers, and the use of materials and the Contractor’s equipment, at the rates quoted in the Bid.  For </w:t>
      </w:r>
      <w:proofErr w:type="spellStart"/>
      <w:r w:rsidRPr="00E25AC8">
        <w:t>Daywork</w:t>
      </w:r>
      <w:proofErr w:type="spellEnd"/>
      <w:r w:rsidRPr="00E25AC8">
        <w:t xml:space="preserve"> to be priced competitively for Bid evaluation purposes, the Employer must list tentative quantities for individual items to be </w:t>
      </w:r>
      <w:proofErr w:type="spellStart"/>
      <w:r w:rsidRPr="00E25AC8">
        <w:t>costed</w:t>
      </w:r>
      <w:proofErr w:type="spellEnd"/>
      <w:r w:rsidRPr="00E25AC8">
        <w:t xml:space="preserve"> against </w:t>
      </w:r>
      <w:proofErr w:type="spellStart"/>
      <w:r w:rsidRPr="00E25AC8">
        <w:t>Daywork</w:t>
      </w:r>
      <w:proofErr w:type="spellEnd"/>
      <w:r w:rsidRPr="00E25AC8">
        <w:t xml:space="preserve"> (e.g., a specific number of tractor driver staff-days, or a specific tonnage of Portland cement), to be multiplied by the bidders’ quoted rates and included in the total Bid price.</w:t>
      </w:r>
    </w:p>
  </w:footnote>
  <w:footnote w:id="6">
    <w:p w:rsidR="00D41A6F" w:rsidRDefault="00D41A6F" w:rsidP="003531F4">
      <w:pPr>
        <w:pStyle w:val="FootnoteText"/>
      </w:pPr>
      <w:r>
        <w:rPr>
          <w:rStyle w:val="FootnoteReference"/>
        </w:rPr>
        <w:footnoteRef/>
      </w:r>
      <w:r>
        <w:t xml:space="preserve"> Non performance, as decided by the Employer, shall include </w:t>
      </w:r>
      <w:r w:rsidRPr="00D95926">
        <w:t xml:space="preserve">all contracts where </w:t>
      </w:r>
      <w:r>
        <w:t xml:space="preserve">(a) </w:t>
      </w:r>
      <w:r w:rsidRPr="00D95926">
        <w:t>non</w:t>
      </w:r>
      <w:r>
        <w:t xml:space="preserve"> </w:t>
      </w:r>
      <w:r w:rsidRPr="00D95926">
        <w:t xml:space="preserve">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7">
    <w:p w:rsidR="00D41A6F" w:rsidRDefault="00D41A6F" w:rsidP="003531F4">
      <w:pPr>
        <w:pStyle w:val="FootnoteText"/>
      </w:pPr>
      <w:r>
        <w:rPr>
          <w:rStyle w:val="FootnoteReference"/>
        </w:rPr>
        <w:footnoteRef/>
      </w:r>
      <w:r>
        <w:t xml:space="preserve"> This requirement also applies to contracts executed by the Bidder as JV member.</w:t>
      </w:r>
    </w:p>
  </w:footnote>
  <w:footnote w:id="8">
    <w:p w:rsidR="00D41A6F" w:rsidRDefault="00D41A6F"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9">
    <w:p w:rsidR="00D41A6F" w:rsidRDefault="00D41A6F"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10">
    <w:p w:rsidR="00D41A6F" w:rsidDel="006A3E0C" w:rsidRDefault="00D41A6F" w:rsidP="003531F4">
      <w:pPr>
        <w:pStyle w:val="FootnoteText"/>
      </w:pPr>
      <w:r>
        <w:rPr>
          <w:rStyle w:val="FootnoteReference"/>
        </w:rPr>
        <w:footnoteRef/>
      </w:r>
      <w:r>
        <w:t xml:space="preserve"> Substantial completion shall be based on 80% or more works completed under the contract.</w:t>
      </w:r>
    </w:p>
  </w:footnote>
  <w:footnote w:id="11">
    <w:p w:rsidR="00D41A6F" w:rsidRDefault="00D41A6F"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12">
    <w:p w:rsidR="00D41A6F" w:rsidRDefault="00D41A6F"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3">
    <w:p w:rsidR="00D41A6F" w:rsidRDefault="00D41A6F"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4">
    <w:p w:rsidR="00D41A6F" w:rsidRDefault="00D41A6F"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5">
    <w:p w:rsidR="00D41A6F" w:rsidDel="008E2812" w:rsidRDefault="00D41A6F" w:rsidP="00372302">
      <w:pPr>
        <w:pStyle w:val="FootnoteText"/>
        <w:rPr>
          <w:ins w:id="415" w:author="Karina Mostipan" w:date="2012-12-05T11:54:00Z"/>
          <w:del w:id="416" w:author="wb335182" w:date="2011-11-18T14:22:00Z"/>
        </w:rPr>
      </w:pPr>
      <w:r>
        <w:rPr>
          <w:rStyle w:val="FootnoteReference"/>
        </w:rPr>
        <w:footnoteRef/>
      </w:r>
      <w:r>
        <w:t xml:space="preserve">  </w:t>
      </w:r>
      <w:r>
        <w:rPr>
          <w:i/>
          <w:iCs/>
        </w:rPr>
        <w:t>Bidder to use as appropriate</w:t>
      </w:r>
    </w:p>
  </w:footnote>
  <w:footnote w:id="16">
    <w:p w:rsidR="00D41A6F" w:rsidRDefault="00D41A6F"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7">
    <w:p w:rsidR="00D41A6F" w:rsidRDefault="00D41A6F">
      <w:pPr>
        <w:pStyle w:val="FootnoteText"/>
      </w:pPr>
      <w:r>
        <w:rPr>
          <w:rStyle w:val="FootnoteReference"/>
        </w:rPr>
        <w:footnoteRef/>
      </w:r>
      <w:r>
        <w:t xml:space="preserve"> </w:t>
      </w:r>
      <w:r>
        <w:tab/>
        <w:t>If applicable.</w:t>
      </w:r>
    </w:p>
  </w:footnote>
  <w:footnote w:id="18">
    <w:p w:rsidR="00D41A6F" w:rsidRDefault="00D41A6F"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9">
    <w:p w:rsidR="00D41A6F" w:rsidRDefault="00D41A6F"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0">
    <w:p w:rsidR="00D41A6F" w:rsidRDefault="00D41A6F"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1">
    <w:p w:rsidR="00D41A6F" w:rsidRDefault="00D41A6F"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2">
    <w:p w:rsidR="00D41A6F" w:rsidRDefault="00D41A6F"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3">
    <w:p w:rsidR="00D41A6F" w:rsidRDefault="00D41A6F" w:rsidP="001A418F">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4">
    <w:p w:rsidR="00D41A6F" w:rsidRDefault="00D41A6F"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25">
    <w:p w:rsidR="00D41A6F" w:rsidRPr="0026306C" w:rsidRDefault="00D41A6F">
      <w:pPr>
        <w:pStyle w:val="FootnoteText"/>
      </w:pPr>
      <w:r w:rsidRPr="0026306C">
        <w:rPr>
          <w:rStyle w:val="FootnoteReference"/>
        </w:rPr>
        <w:footnoteRef/>
      </w:r>
      <w:r w:rsidRPr="0026306C">
        <w:t xml:space="preserve"> </w:t>
      </w:r>
      <w:r w:rsidRPr="0026306C">
        <w:tab/>
        <w:t>In lump sum contracts, delete “Bill of Quantities” and replace with “Activity Schedule.”</w:t>
      </w:r>
    </w:p>
  </w:footnote>
  <w:footnote w:id="26">
    <w:p w:rsidR="00D41A6F" w:rsidRPr="0026306C" w:rsidRDefault="00D41A6F" w:rsidP="00FA20AB">
      <w:pPr>
        <w:pStyle w:val="FootnoteText"/>
      </w:pPr>
      <w:r w:rsidRPr="0026306C">
        <w:rPr>
          <w:rStyle w:val="FootnoteReference"/>
        </w:rPr>
        <w:footnoteRef/>
      </w:r>
      <w:r>
        <w:t xml:space="preserve"> </w:t>
      </w:r>
      <w:r>
        <w:tab/>
        <w:t xml:space="preserve">In lump sum contracts, </w:t>
      </w:r>
      <w:r w:rsidRPr="0026306C">
        <w:t>replace GCC Sub-Clauses 36.1 as follows:</w:t>
      </w:r>
    </w:p>
    <w:p w:rsidR="00D41A6F" w:rsidRPr="0026306C" w:rsidRDefault="00D41A6F" w:rsidP="00FA20AB">
      <w:pPr>
        <w:pStyle w:val="FootnoteText"/>
        <w:tabs>
          <w:tab w:val="left" w:pos="1080"/>
        </w:tabs>
        <w:ind w:left="1080" w:hanging="540"/>
      </w:pPr>
      <w:r w:rsidRPr="0026306C">
        <w:t>36.1</w:t>
      </w:r>
      <w:r w:rsidRPr="0026306C">
        <w:tab/>
        <w:t xml:space="preserve">The Contractor shall provide updated Activity Schedules within 14 days of being instructed to by the Project Manager.  The Activity Schedule shall </w:t>
      </w:r>
      <w:r>
        <w:t>contain the priced activities for the Works to be performed by the Contractor. The Activity Schedule is used to monitor and control the performance of activities on which basis the Contractor will be paid. If payment for materials on site shall be made separately, t</w:t>
      </w:r>
      <w:r w:rsidRPr="0026306C">
        <w:t>he Contractor shall show delivery of Materials to the Site separately on the Activity Schedule</w:t>
      </w:r>
      <w:r>
        <w:t>.</w:t>
      </w:r>
    </w:p>
  </w:footnote>
  <w:footnote w:id="27">
    <w:p w:rsidR="00D41A6F" w:rsidRPr="0026306C" w:rsidRDefault="00D41A6F" w:rsidP="00FA20AB">
      <w:pPr>
        <w:pStyle w:val="FootnoteText"/>
      </w:pPr>
      <w:r w:rsidRPr="0026306C">
        <w:rPr>
          <w:rStyle w:val="FootnoteReference"/>
        </w:rPr>
        <w:footnoteRef/>
      </w:r>
      <w:r w:rsidRPr="0026306C">
        <w:t xml:space="preserve"> </w:t>
      </w:r>
      <w:r w:rsidRPr="0026306C">
        <w:tab/>
        <w:t>In lump sum contracts, replace entire GCC Clause 37 with new GCC Sub-Clause 37.1, as follows:</w:t>
      </w:r>
    </w:p>
    <w:p w:rsidR="00D41A6F" w:rsidRPr="0026306C" w:rsidRDefault="00D41A6F" w:rsidP="00FA20AB">
      <w:pPr>
        <w:pStyle w:val="FootnoteText"/>
        <w:tabs>
          <w:tab w:val="left" w:pos="1080"/>
        </w:tabs>
        <w:ind w:left="1080" w:hanging="540"/>
      </w:pPr>
      <w:r w:rsidRPr="0026306C">
        <w:t>37.1</w:t>
      </w:r>
      <w:r w:rsidRPr="0026306C">
        <w:tab/>
        <w:t>The Activity Schedule shall be amended by the Contractor to accommodate changes of Program or method of working made at the Contractor’s own discretion.  Prices in the Activity Schedule shall not be altered when the Contractor makes such changes to the Activity Schedule.</w:t>
      </w:r>
    </w:p>
  </w:footnote>
  <w:footnote w:id="28">
    <w:p w:rsidR="00D41A6F" w:rsidRPr="0026306C" w:rsidRDefault="00D41A6F" w:rsidP="00325307">
      <w:pPr>
        <w:pStyle w:val="FootnoteText"/>
      </w:pPr>
      <w:r w:rsidRPr="0026306C">
        <w:rPr>
          <w:rStyle w:val="FootnoteReference"/>
        </w:rPr>
        <w:footnoteRef/>
      </w:r>
      <w:r w:rsidRPr="0026306C">
        <w:t xml:space="preserve"> </w:t>
      </w:r>
      <w:r w:rsidRPr="0026306C">
        <w:tab/>
        <w:t>In lump sum contracts, add “and Activity Schedules” after “Programs.”</w:t>
      </w:r>
    </w:p>
  </w:footnote>
  <w:footnote w:id="29">
    <w:p w:rsidR="00D41A6F" w:rsidRPr="0026306C" w:rsidRDefault="00D41A6F" w:rsidP="00325307">
      <w:pPr>
        <w:pStyle w:val="FootnoteText"/>
      </w:pPr>
      <w:r w:rsidRPr="0026306C">
        <w:rPr>
          <w:rStyle w:val="FootnoteReference"/>
        </w:rPr>
        <w:footnoteRef/>
      </w:r>
      <w:r w:rsidRPr="0026306C">
        <w:t xml:space="preserve"> </w:t>
      </w:r>
      <w:r w:rsidRPr="0026306C">
        <w:tab/>
        <w:t>In lump sum contracts, delete this paragraph.</w:t>
      </w:r>
    </w:p>
  </w:footnote>
  <w:footnote w:id="30">
    <w:p w:rsidR="00D41A6F" w:rsidRPr="0026306C" w:rsidRDefault="00D41A6F" w:rsidP="00325307">
      <w:pPr>
        <w:pStyle w:val="FootnoteText"/>
      </w:pPr>
      <w:r w:rsidRPr="0026306C">
        <w:rPr>
          <w:rStyle w:val="FootnoteReference"/>
        </w:rPr>
        <w:footnoteRef/>
      </w:r>
      <w:r w:rsidRPr="0026306C">
        <w:t xml:space="preserve"> </w:t>
      </w:r>
      <w:r w:rsidRPr="0026306C">
        <w:tab/>
        <w:t>In lump sum contracts, add “or Activity Schedule” after “Program.”</w:t>
      </w:r>
    </w:p>
  </w:footnote>
  <w:footnote w:id="31">
    <w:p w:rsidR="00D41A6F" w:rsidRPr="005F76C3" w:rsidRDefault="00D41A6F" w:rsidP="00E43A27">
      <w:pPr>
        <w:pStyle w:val="FootnoteText"/>
      </w:pPr>
      <w:r w:rsidRPr="005F76C3">
        <w:rPr>
          <w:rStyle w:val="FootnoteReference"/>
        </w:rPr>
        <w:footnoteRef/>
      </w:r>
      <w:r w:rsidRPr="005F76C3">
        <w:t xml:space="preserve"> </w:t>
      </w:r>
      <w:r w:rsidRPr="005F76C3">
        <w:tab/>
        <w:t>In lump sum contracts, replace this paragraph with the following:  “The value of work executed shall comprise the value of completed activities in the Activity Schedule.”</w:t>
      </w:r>
    </w:p>
  </w:footnote>
  <w:footnote w:id="32">
    <w:p w:rsidR="00D41A6F" w:rsidRPr="0026306C" w:rsidRDefault="00D41A6F">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w:t>
      </w:r>
      <w:proofErr w:type="spellStart"/>
      <w:proofErr w:type="gramStart"/>
      <w:r w:rsidRPr="0026306C">
        <w:t>B</w:t>
      </w:r>
      <w:r w:rsidRPr="0026306C">
        <w:rPr>
          <w:vertAlign w:val="subscript"/>
        </w:rPr>
        <w:t>c</w:t>
      </w:r>
      <w:proofErr w:type="spellEnd"/>
      <w:proofErr w:type="gramEnd"/>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33">
    <w:p w:rsidR="00D41A6F" w:rsidRDefault="00D41A6F"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34">
    <w:p w:rsidR="00D41A6F" w:rsidRDefault="00D41A6F"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35">
    <w:p w:rsidR="00D41A6F" w:rsidRDefault="00D41A6F"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36">
    <w:p w:rsidR="00D41A6F" w:rsidRDefault="00D41A6F"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37">
    <w:p w:rsidR="00D41A6F" w:rsidRDefault="00D41A6F"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38">
    <w:p w:rsidR="00D41A6F" w:rsidRDefault="00D41A6F" w:rsidP="00765DB8">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9">
    <w:p w:rsidR="00D41A6F" w:rsidRDefault="00D41A6F"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40">
    <w:p w:rsidR="00D41A6F" w:rsidRPr="00765DB8" w:rsidRDefault="00D41A6F" w:rsidP="00C6410E">
      <w:pPr>
        <w:pStyle w:val="FootnoteText"/>
      </w:pPr>
      <w:r w:rsidRPr="00765DB8">
        <w:rPr>
          <w:rStyle w:val="FootnoteReference"/>
        </w:rPr>
        <w:footnoteRef/>
      </w:r>
      <w:r w:rsidRPr="00765DB8">
        <w:t xml:space="preserve"> </w:t>
      </w:r>
      <w:r w:rsidRPr="00765DB8">
        <w:tab/>
        <w:t>In lump sum contracts, delete “Bill of Quantities” and replace with “Activity Schedule.”</w:t>
      </w:r>
    </w:p>
  </w:footnote>
  <w:footnote w:id="41">
    <w:p w:rsidR="00D41A6F" w:rsidRPr="00765DB8" w:rsidRDefault="00D41A6F"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currency(</w:t>
      </w:r>
      <w:proofErr w:type="spellStart"/>
      <w:r w:rsidRPr="00765DB8">
        <w:rPr>
          <w:i/>
        </w:rPr>
        <w:t>cies</w:t>
      </w:r>
      <w:proofErr w:type="spellEnd"/>
      <w:r w:rsidRPr="00765DB8">
        <w:rPr>
          <w:i/>
        </w:rPr>
        <w:t>) of the Contract or a freely convertible currency acceptable to the Beneficiary.</w:t>
      </w:r>
    </w:p>
  </w:footnote>
  <w:footnote w:id="42">
    <w:p w:rsidR="00D41A6F" w:rsidRPr="00765DB8" w:rsidRDefault="00D41A6F"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765DB8">
        <w:rPr>
          <w:i/>
          <w:iCs/>
        </w:rPr>
        <w:t>][</w:t>
      </w:r>
      <w:proofErr w:type="gramEnd"/>
      <w:r w:rsidRPr="00765DB8">
        <w:rPr>
          <w:i/>
          <w:iCs/>
        </w:rPr>
        <w:t>one year], in response to the Beneficiary’s written request for such extension, such request to be presented to the Guarantor before the expiry of the guarantee.”</w:t>
      </w:r>
    </w:p>
  </w:footnote>
  <w:footnote w:id="43">
    <w:p w:rsidR="00D41A6F" w:rsidRPr="00BC09A2" w:rsidRDefault="00D41A6F"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44">
    <w:p w:rsidR="00D41A6F" w:rsidRPr="0080505F" w:rsidRDefault="00D41A6F" w:rsidP="00EC5546">
      <w:pPr>
        <w:pStyle w:val="FootnoteText"/>
      </w:pPr>
      <w:r w:rsidRPr="0080505F">
        <w:rPr>
          <w:rStyle w:val="FootnoteReference"/>
        </w:rPr>
        <w:t>2</w:t>
      </w:r>
      <w:r w:rsidRPr="0080505F">
        <w:t xml:space="preserve"> </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bookmarkStart w:id="588" w:name="_GoBack"/>
      <w:bookmarkEnd w:id="588"/>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Default="00D41A6F"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C9100A" w:rsidRDefault="00D41A6F"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C9100A" w:rsidRDefault="00D41A6F"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C9100A" w:rsidRDefault="00D41A6F"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C9100A" w:rsidRDefault="00D41A6F"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9471D9" w:rsidRDefault="00D41A6F" w:rsidP="009471D9">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9471D9" w:rsidRDefault="00D41A6F" w:rsidP="009471D9">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C9100A" w:rsidRDefault="00D41A6F" w:rsidP="00C910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C9100A" w:rsidRDefault="00D41A6F" w:rsidP="00922991">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C9100A" w:rsidRDefault="00D41A6F" w:rsidP="00C9100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C9100A" w:rsidRDefault="00D41A6F"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Default="00D41A6F"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C9100A" w:rsidRDefault="00D41A6F" w:rsidP="00C9100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B669EB" w:rsidRDefault="00D41A6F" w:rsidP="00B669EB">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B669EB" w:rsidRDefault="00D41A6F" w:rsidP="00B669EB">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C9100A" w:rsidRDefault="00D41A6F" w:rsidP="00C9100A">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3D6FE5" w:rsidRDefault="00D41A6F" w:rsidP="003D6FE5">
    <w:pPr>
      <w:pStyle w:val="Header"/>
      <w:pBdr>
        <w:bottom w:val="none" w:sz="0" w:space="0" w:color="auto"/>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3D6FE5" w:rsidRDefault="00D41A6F" w:rsidP="003D6FE5">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3D6FE5" w:rsidRDefault="00D41A6F" w:rsidP="003D6FE5">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C9100A" w:rsidRDefault="00D41A6F" w:rsidP="00C9100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C9100A" w:rsidRDefault="00D41A6F"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C9100A" w:rsidRDefault="00D41A6F"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C9100A" w:rsidRDefault="00D41A6F"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C9100A" w:rsidRDefault="00D41A6F"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C9100A" w:rsidRDefault="00D41A6F"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C9100A" w:rsidRDefault="00D41A6F"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C9100A" w:rsidRDefault="00D41A6F"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A6F" w:rsidRPr="00C9100A" w:rsidRDefault="00D41A6F"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33793">
      <o:colormru v:ext="edit" colors="#011291,#d9ecff"/>
    </o:shapedefaults>
  </w:hdrShapeDefaults>
  <w:footnotePr>
    <w:footnote w:id="-1"/>
    <w:footnote w:id="0"/>
  </w:footnotePr>
  <w:endnotePr>
    <w:endnote w:id="-1"/>
    <w:endnote w:id="0"/>
  </w:endnotePr>
  <w:compat>
    <w:compatSetting w:name="compatibilityMode" w:uri="http://schemas.microsoft.com/office/word" w:val="12"/>
  </w:compat>
  <w:rsids>
    <w:rsidRoot w:val="00A43C56"/>
    <w:rsid w:val="000026E5"/>
    <w:rsid w:val="00002A9A"/>
    <w:rsid w:val="000034D5"/>
    <w:rsid w:val="00004A07"/>
    <w:rsid w:val="0000522A"/>
    <w:rsid w:val="0001185D"/>
    <w:rsid w:val="00012772"/>
    <w:rsid w:val="000158D3"/>
    <w:rsid w:val="00016EBA"/>
    <w:rsid w:val="00021106"/>
    <w:rsid w:val="00025327"/>
    <w:rsid w:val="00030555"/>
    <w:rsid w:val="00046F04"/>
    <w:rsid w:val="0005124D"/>
    <w:rsid w:val="00065A88"/>
    <w:rsid w:val="000742A5"/>
    <w:rsid w:val="0007519D"/>
    <w:rsid w:val="000800C0"/>
    <w:rsid w:val="000906B8"/>
    <w:rsid w:val="0009643A"/>
    <w:rsid w:val="000A611F"/>
    <w:rsid w:val="000A7393"/>
    <w:rsid w:val="000B3397"/>
    <w:rsid w:val="000B6867"/>
    <w:rsid w:val="000C29B5"/>
    <w:rsid w:val="000C3B0F"/>
    <w:rsid w:val="000C3DA4"/>
    <w:rsid w:val="000D1FA2"/>
    <w:rsid w:val="000D39AF"/>
    <w:rsid w:val="000E213A"/>
    <w:rsid w:val="000E49F6"/>
    <w:rsid w:val="000E539E"/>
    <w:rsid w:val="000E6189"/>
    <w:rsid w:val="000E7B73"/>
    <w:rsid w:val="000F6F74"/>
    <w:rsid w:val="00102F60"/>
    <w:rsid w:val="0010316B"/>
    <w:rsid w:val="0011190A"/>
    <w:rsid w:val="00114585"/>
    <w:rsid w:val="0012497D"/>
    <w:rsid w:val="0012709F"/>
    <w:rsid w:val="0013121C"/>
    <w:rsid w:val="001347F5"/>
    <w:rsid w:val="0014582A"/>
    <w:rsid w:val="00147FE7"/>
    <w:rsid w:val="00152955"/>
    <w:rsid w:val="001647A4"/>
    <w:rsid w:val="00165DD8"/>
    <w:rsid w:val="00167B83"/>
    <w:rsid w:val="001706DF"/>
    <w:rsid w:val="0017382F"/>
    <w:rsid w:val="00175DB8"/>
    <w:rsid w:val="001826EC"/>
    <w:rsid w:val="00185794"/>
    <w:rsid w:val="00190047"/>
    <w:rsid w:val="0019324B"/>
    <w:rsid w:val="00193B2A"/>
    <w:rsid w:val="001956ED"/>
    <w:rsid w:val="001A418F"/>
    <w:rsid w:val="001A4369"/>
    <w:rsid w:val="001B2EE2"/>
    <w:rsid w:val="001B5586"/>
    <w:rsid w:val="001C10FA"/>
    <w:rsid w:val="001C66C8"/>
    <w:rsid w:val="001C7943"/>
    <w:rsid w:val="001D2568"/>
    <w:rsid w:val="001D4CEA"/>
    <w:rsid w:val="001E223A"/>
    <w:rsid w:val="001E254C"/>
    <w:rsid w:val="001E4E88"/>
    <w:rsid w:val="001E7E44"/>
    <w:rsid w:val="001F1709"/>
    <w:rsid w:val="0020119D"/>
    <w:rsid w:val="00205154"/>
    <w:rsid w:val="00206881"/>
    <w:rsid w:val="00206F2C"/>
    <w:rsid w:val="0021299F"/>
    <w:rsid w:val="0021737E"/>
    <w:rsid w:val="0022012F"/>
    <w:rsid w:val="00220722"/>
    <w:rsid w:val="00221A05"/>
    <w:rsid w:val="00221AED"/>
    <w:rsid w:val="00237C02"/>
    <w:rsid w:val="00245258"/>
    <w:rsid w:val="002477E8"/>
    <w:rsid w:val="0025005E"/>
    <w:rsid w:val="002509A0"/>
    <w:rsid w:val="0026306C"/>
    <w:rsid w:val="002631B9"/>
    <w:rsid w:val="0026735A"/>
    <w:rsid w:val="00272DE8"/>
    <w:rsid w:val="00276916"/>
    <w:rsid w:val="00277338"/>
    <w:rsid w:val="00281155"/>
    <w:rsid w:val="002823F8"/>
    <w:rsid w:val="002835CE"/>
    <w:rsid w:val="00283744"/>
    <w:rsid w:val="00283A08"/>
    <w:rsid w:val="0028633C"/>
    <w:rsid w:val="002A34D0"/>
    <w:rsid w:val="002B090E"/>
    <w:rsid w:val="002B244E"/>
    <w:rsid w:val="002B718B"/>
    <w:rsid w:val="002D4DA6"/>
    <w:rsid w:val="002D6925"/>
    <w:rsid w:val="002D7084"/>
    <w:rsid w:val="002D7F1F"/>
    <w:rsid w:val="002F1141"/>
    <w:rsid w:val="00301412"/>
    <w:rsid w:val="0030377F"/>
    <w:rsid w:val="00303DF7"/>
    <w:rsid w:val="00304091"/>
    <w:rsid w:val="003066E5"/>
    <w:rsid w:val="00306DBF"/>
    <w:rsid w:val="0032278E"/>
    <w:rsid w:val="00325307"/>
    <w:rsid w:val="00325478"/>
    <w:rsid w:val="00325A5B"/>
    <w:rsid w:val="00341064"/>
    <w:rsid w:val="0034465E"/>
    <w:rsid w:val="003509D5"/>
    <w:rsid w:val="003531F4"/>
    <w:rsid w:val="00363286"/>
    <w:rsid w:val="00363A2E"/>
    <w:rsid w:val="00365CED"/>
    <w:rsid w:val="00371378"/>
    <w:rsid w:val="00372302"/>
    <w:rsid w:val="003756CE"/>
    <w:rsid w:val="00375B33"/>
    <w:rsid w:val="0037620F"/>
    <w:rsid w:val="003769D7"/>
    <w:rsid w:val="00376AEF"/>
    <w:rsid w:val="00383563"/>
    <w:rsid w:val="00386020"/>
    <w:rsid w:val="00387218"/>
    <w:rsid w:val="003935D6"/>
    <w:rsid w:val="00395CFF"/>
    <w:rsid w:val="003968A6"/>
    <w:rsid w:val="003A0A5C"/>
    <w:rsid w:val="003B477E"/>
    <w:rsid w:val="003B7929"/>
    <w:rsid w:val="003C0DE4"/>
    <w:rsid w:val="003C4C4E"/>
    <w:rsid w:val="003C4F6D"/>
    <w:rsid w:val="003C5761"/>
    <w:rsid w:val="003C58A7"/>
    <w:rsid w:val="003D3342"/>
    <w:rsid w:val="003D4C07"/>
    <w:rsid w:val="003D6122"/>
    <w:rsid w:val="003D623B"/>
    <w:rsid w:val="003D6FE5"/>
    <w:rsid w:val="003D75A9"/>
    <w:rsid w:val="003E1DCD"/>
    <w:rsid w:val="003E3B1A"/>
    <w:rsid w:val="003F10D8"/>
    <w:rsid w:val="003F4EBB"/>
    <w:rsid w:val="00402C5B"/>
    <w:rsid w:val="00405652"/>
    <w:rsid w:val="00411456"/>
    <w:rsid w:val="00411FDF"/>
    <w:rsid w:val="00412471"/>
    <w:rsid w:val="00412553"/>
    <w:rsid w:val="00412786"/>
    <w:rsid w:val="00413275"/>
    <w:rsid w:val="00416BE4"/>
    <w:rsid w:val="0041709E"/>
    <w:rsid w:val="00422EE4"/>
    <w:rsid w:val="00430342"/>
    <w:rsid w:val="004307D4"/>
    <w:rsid w:val="00435224"/>
    <w:rsid w:val="00444652"/>
    <w:rsid w:val="0044696F"/>
    <w:rsid w:val="004473CA"/>
    <w:rsid w:val="00451007"/>
    <w:rsid w:val="00455964"/>
    <w:rsid w:val="00456DEE"/>
    <w:rsid w:val="00463244"/>
    <w:rsid w:val="004639C1"/>
    <w:rsid w:val="00477372"/>
    <w:rsid w:val="00477CE5"/>
    <w:rsid w:val="00487AF5"/>
    <w:rsid w:val="0049153D"/>
    <w:rsid w:val="00493775"/>
    <w:rsid w:val="00493E1B"/>
    <w:rsid w:val="0049485C"/>
    <w:rsid w:val="004958FC"/>
    <w:rsid w:val="004A189D"/>
    <w:rsid w:val="004A4144"/>
    <w:rsid w:val="004B1320"/>
    <w:rsid w:val="004B32A1"/>
    <w:rsid w:val="004B5191"/>
    <w:rsid w:val="004C1275"/>
    <w:rsid w:val="004C377A"/>
    <w:rsid w:val="004C6CD4"/>
    <w:rsid w:val="004D03D7"/>
    <w:rsid w:val="004D29B4"/>
    <w:rsid w:val="004E5FE1"/>
    <w:rsid w:val="00501FC5"/>
    <w:rsid w:val="00502AF1"/>
    <w:rsid w:val="00503D38"/>
    <w:rsid w:val="005065DF"/>
    <w:rsid w:val="005068DD"/>
    <w:rsid w:val="00511F78"/>
    <w:rsid w:val="0051627C"/>
    <w:rsid w:val="00541534"/>
    <w:rsid w:val="005449BA"/>
    <w:rsid w:val="005458E2"/>
    <w:rsid w:val="0055247C"/>
    <w:rsid w:val="005656DE"/>
    <w:rsid w:val="00572474"/>
    <w:rsid w:val="00582863"/>
    <w:rsid w:val="00592549"/>
    <w:rsid w:val="00593BDC"/>
    <w:rsid w:val="00594414"/>
    <w:rsid w:val="005965A9"/>
    <w:rsid w:val="00597B62"/>
    <w:rsid w:val="00597CAB"/>
    <w:rsid w:val="005A2214"/>
    <w:rsid w:val="005B45E8"/>
    <w:rsid w:val="005B5777"/>
    <w:rsid w:val="005B6664"/>
    <w:rsid w:val="005B7347"/>
    <w:rsid w:val="005C1474"/>
    <w:rsid w:val="005C3BA4"/>
    <w:rsid w:val="005C4234"/>
    <w:rsid w:val="005C5A06"/>
    <w:rsid w:val="005C636C"/>
    <w:rsid w:val="005D33BB"/>
    <w:rsid w:val="005D6752"/>
    <w:rsid w:val="005D7E98"/>
    <w:rsid w:val="005E5DF3"/>
    <w:rsid w:val="005F0029"/>
    <w:rsid w:val="005F76C3"/>
    <w:rsid w:val="006071FB"/>
    <w:rsid w:val="006134A0"/>
    <w:rsid w:val="006211FC"/>
    <w:rsid w:val="00636D0B"/>
    <w:rsid w:val="006542E1"/>
    <w:rsid w:val="0066007D"/>
    <w:rsid w:val="00660280"/>
    <w:rsid w:val="00665BE1"/>
    <w:rsid w:val="00666C18"/>
    <w:rsid w:val="00667D09"/>
    <w:rsid w:val="00672226"/>
    <w:rsid w:val="00676D0C"/>
    <w:rsid w:val="00677438"/>
    <w:rsid w:val="00685604"/>
    <w:rsid w:val="0069301A"/>
    <w:rsid w:val="006967AA"/>
    <w:rsid w:val="006A065C"/>
    <w:rsid w:val="006A44DE"/>
    <w:rsid w:val="006A51FA"/>
    <w:rsid w:val="006A53AC"/>
    <w:rsid w:val="006B423C"/>
    <w:rsid w:val="006D68E5"/>
    <w:rsid w:val="006D7915"/>
    <w:rsid w:val="006E1078"/>
    <w:rsid w:val="006E2B57"/>
    <w:rsid w:val="006E6220"/>
    <w:rsid w:val="006F71C1"/>
    <w:rsid w:val="006F7B1F"/>
    <w:rsid w:val="00700586"/>
    <w:rsid w:val="00701924"/>
    <w:rsid w:val="00711F37"/>
    <w:rsid w:val="00713CBD"/>
    <w:rsid w:val="0072781D"/>
    <w:rsid w:val="0073245A"/>
    <w:rsid w:val="00734157"/>
    <w:rsid w:val="0073679F"/>
    <w:rsid w:val="00746C10"/>
    <w:rsid w:val="007530CC"/>
    <w:rsid w:val="007566B7"/>
    <w:rsid w:val="00760CDE"/>
    <w:rsid w:val="0076160A"/>
    <w:rsid w:val="0076598B"/>
    <w:rsid w:val="00765DB8"/>
    <w:rsid w:val="00766714"/>
    <w:rsid w:val="00770240"/>
    <w:rsid w:val="0077028E"/>
    <w:rsid w:val="00771044"/>
    <w:rsid w:val="00774DD4"/>
    <w:rsid w:val="00777B77"/>
    <w:rsid w:val="007906A8"/>
    <w:rsid w:val="00791174"/>
    <w:rsid w:val="00795684"/>
    <w:rsid w:val="007A1F6D"/>
    <w:rsid w:val="007A3A47"/>
    <w:rsid w:val="007B586E"/>
    <w:rsid w:val="007D5118"/>
    <w:rsid w:val="007E44AE"/>
    <w:rsid w:val="007E4F7C"/>
    <w:rsid w:val="007E6E58"/>
    <w:rsid w:val="007E7B4D"/>
    <w:rsid w:val="007F39B1"/>
    <w:rsid w:val="00800C4F"/>
    <w:rsid w:val="008041C8"/>
    <w:rsid w:val="00815A2C"/>
    <w:rsid w:val="00815AFB"/>
    <w:rsid w:val="00817D77"/>
    <w:rsid w:val="008244E4"/>
    <w:rsid w:val="00836E64"/>
    <w:rsid w:val="00841E29"/>
    <w:rsid w:val="00842952"/>
    <w:rsid w:val="008500D4"/>
    <w:rsid w:val="00860846"/>
    <w:rsid w:val="00866083"/>
    <w:rsid w:val="00877FDF"/>
    <w:rsid w:val="008976BD"/>
    <w:rsid w:val="008A108E"/>
    <w:rsid w:val="008A329C"/>
    <w:rsid w:val="008A4581"/>
    <w:rsid w:val="008A5C7A"/>
    <w:rsid w:val="008B4A24"/>
    <w:rsid w:val="008B78CA"/>
    <w:rsid w:val="008C500C"/>
    <w:rsid w:val="008E0952"/>
    <w:rsid w:val="008E38AB"/>
    <w:rsid w:val="008E495D"/>
    <w:rsid w:val="008E510B"/>
    <w:rsid w:val="008E7C50"/>
    <w:rsid w:val="008F14AA"/>
    <w:rsid w:val="008F71FF"/>
    <w:rsid w:val="009060F9"/>
    <w:rsid w:val="00907C36"/>
    <w:rsid w:val="00910C8F"/>
    <w:rsid w:val="00917BC6"/>
    <w:rsid w:val="009202D8"/>
    <w:rsid w:val="00920C32"/>
    <w:rsid w:val="00922991"/>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1235"/>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C56"/>
    <w:rsid w:val="00A44519"/>
    <w:rsid w:val="00A5036B"/>
    <w:rsid w:val="00A507F1"/>
    <w:rsid w:val="00A64ABE"/>
    <w:rsid w:val="00A665F3"/>
    <w:rsid w:val="00A673DB"/>
    <w:rsid w:val="00A74483"/>
    <w:rsid w:val="00A91A43"/>
    <w:rsid w:val="00AA10CD"/>
    <w:rsid w:val="00AA3EA1"/>
    <w:rsid w:val="00AA6F00"/>
    <w:rsid w:val="00AA7ABE"/>
    <w:rsid w:val="00AB3336"/>
    <w:rsid w:val="00AB4D20"/>
    <w:rsid w:val="00AC39E0"/>
    <w:rsid w:val="00AC6CF2"/>
    <w:rsid w:val="00AE141E"/>
    <w:rsid w:val="00AE3FF7"/>
    <w:rsid w:val="00AF4DDF"/>
    <w:rsid w:val="00B0061E"/>
    <w:rsid w:val="00B0527A"/>
    <w:rsid w:val="00B07ED2"/>
    <w:rsid w:val="00B135C1"/>
    <w:rsid w:val="00B210B7"/>
    <w:rsid w:val="00B25105"/>
    <w:rsid w:val="00B25AF9"/>
    <w:rsid w:val="00B264CB"/>
    <w:rsid w:val="00B41952"/>
    <w:rsid w:val="00B431DB"/>
    <w:rsid w:val="00B50534"/>
    <w:rsid w:val="00B51822"/>
    <w:rsid w:val="00B52D98"/>
    <w:rsid w:val="00B530A2"/>
    <w:rsid w:val="00B53626"/>
    <w:rsid w:val="00B669EB"/>
    <w:rsid w:val="00B77FDF"/>
    <w:rsid w:val="00B961D0"/>
    <w:rsid w:val="00B97C75"/>
    <w:rsid w:val="00BA77CE"/>
    <w:rsid w:val="00BB01BC"/>
    <w:rsid w:val="00BC078E"/>
    <w:rsid w:val="00BC6B87"/>
    <w:rsid w:val="00BC7FBD"/>
    <w:rsid w:val="00BD09EC"/>
    <w:rsid w:val="00BE3CEF"/>
    <w:rsid w:val="00BF3B7D"/>
    <w:rsid w:val="00C010A5"/>
    <w:rsid w:val="00C05EB3"/>
    <w:rsid w:val="00C119E0"/>
    <w:rsid w:val="00C16E1C"/>
    <w:rsid w:val="00C422C4"/>
    <w:rsid w:val="00C429AE"/>
    <w:rsid w:val="00C4485D"/>
    <w:rsid w:val="00C514E3"/>
    <w:rsid w:val="00C53D35"/>
    <w:rsid w:val="00C54583"/>
    <w:rsid w:val="00C576A1"/>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4CD6"/>
    <w:rsid w:val="00CD4CC4"/>
    <w:rsid w:val="00CE4942"/>
    <w:rsid w:val="00CF688D"/>
    <w:rsid w:val="00CF7582"/>
    <w:rsid w:val="00CF7AE6"/>
    <w:rsid w:val="00D16F74"/>
    <w:rsid w:val="00D17296"/>
    <w:rsid w:val="00D22BF6"/>
    <w:rsid w:val="00D2626B"/>
    <w:rsid w:val="00D33745"/>
    <w:rsid w:val="00D41581"/>
    <w:rsid w:val="00D416FF"/>
    <w:rsid w:val="00D41A6F"/>
    <w:rsid w:val="00D41CD2"/>
    <w:rsid w:val="00D46B5A"/>
    <w:rsid w:val="00D47D22"/>
    <w:rsid w:val="00D509A1"/>
    <w:rsid w:val="00D50CB7"/>
    <w:rsid w:val="00D56AAD"/>
    <w:rsid w:val="00D741EE"/>
    <w:rsid w:val="00D77589"/>
    <w:rsid w:val="00D81166"/>
    <w:rsid w:val="00D82230"/>
    <w:rsid w:val="00D85274"/>
    <w:rsid w:val="00D86D51"/>
    <w:rsid w:val="00D9212C"/>
    <w:rsid w:val="00D93F81"/>
    <w:rsid w:val="00DA5578"/>
    <w:rsid w:val="00DC2028"/>
    <w:rsid w:val="00DC79E8"/>
    <w:rsid w:val="00DD07BF"/>
    <w:rsid w:val="00DD30AF"/>
    <w:rsid w:val="00DE0225"/>
    <w:rsid w:val="00DE256C"/>
    <w:rsid w:val="00DE2834"/>
    <w:rsid w:val="00DF1571"/>
    <w:rsid w:val="00DF1785"/>
    <w:rsid w:val="00DF5A51"/>
    <w:rsid w:val="00E15B0B"/>
    <w:rsid w:val="00E17292"/>
    <w:rsid w:val="00E21615"/>
    <w:rsid w:val="00E23BCE"/>
    <w:rsid w:val="00E25AC8"/>
    <w:rsid w:val="00E32AA7"/>
    <w:rsid w:val="00E33F34"/>
    <w:rsid w:val="00E43A27"/>
    <w:rsid w:val="00E45F24"/>
    <w:rsid w:val="00E50E7E"/>
    <w:rsid w:val="00E65194"/>
    <w:rsid w:val="00E833ED"/>
    <w:rsid w:val="00E93658"/>
    <w:rsid w:val="00EA5814"/>
    <w:rsid w:val="00EB5341"/>
    <w:rsid w:val="00EC12FE"/>
    <w:rsid w:val="00EC5546"/>
    <w:rsid w:val="00ED0A32"/>
    <w:rsid w:val="00ED60E3"/>
    <w:rsid w:val="00EE0B9B"/>
    <w:rsid w:val="00EE5FA0"/>
    <w:rsid w:val="00EE7B1C"/>
    <w:rsid w:val="00EF3F55"/>
    <w:rsid w:val="00EF60EB"/>
    <w:rsid w:val="00EF61C0"/>
    <w:rsid w:val="00EF7544"/>
    <w:rsid w:val="00F029E8"/>
    <w:rsid w:val="00F03CA3"/>
    <w:rsid w:val="00F0665C"/>
    <w:rsid w:val="00F16907"/>
    <w:rsid w:val="00F16E44"/>
    <w:rsid w:val="00F224E8"/>
    <w:rsid w:val="00F3230C"/>
    <w:rsid w:val="00F3418A"/>
    <w:rsid w:val="00F46510"/>
    <w:rsid w:val="00F46B0A"/>
    <w:rsid w:val="00F46CC6"/>
    <w:rsid w:val="00F546D5"/>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EE7"/>
    <w:rsid w:val="00FB224B"/>
    <w:rsid w:val="00FB4E9F"/>
    <w:rsid w:val="00FC0981"/>
    <w:rsid w:val="00FC0D60"/>
    <w:rsid w:val="00FD1F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colormru v:ext="edit" colors="#011291,#d9ecff"/>
    </o:shapedefaults>
    <o:shapelayout v:ext="edit">
      <o:idmap v:ext="edit" data="1"/>
    </o:shapelayout>
  </w:shapeDefaults>
  <w:decimalSymbol w:val="."/>
  <w:listSeparator w:val=","/>
  <w15:docId w15:val="{E6619C32-A715-4F67-8001-C2AFA55C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mailto:aminath.naaheen@finance.gov.mv" TargetMode="External"/><Relationship Id="rId26" Type="http://schemas.openxmlformats.org/officeDocument/2006/relationships/header" Target="header9.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hyperlink" Target="mailto:tender@finance.gov.mv" TargetMode="External"/><Relationship Id="rId34" Type="http://schemas.openxmlformats.org/officeDocument/2006/relationships/header" Target="header17.xml"/><Relationship Id="rId42" Type="http://schemas.openxmlformats.org/officeDocument/2006/relationships/header" Target="header23.xml"/><Relationship Id="rId47" Type="http://schemas.openxmlformats.org/officeDocument/2006/relationships/header" Target="header2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worldbank.org/debarr." TargetMode="External"/><Relationship Id="rId25" Type="http://schemas.openxmlformats.org/officeDocument/2006/relationships/footer" Target="footer4.xml"/><Relationship Id="rId33" Type="http://schemas.openxmlformats.org/officeDocument/2006/relationships/header" Target="header16.xml"/><Relationship Id="rId38" Type="http://schemas.openxmlformats.org/officeDocument/2006/relationships/header" Target="header19.xml"/><Relationship Id="rId46" Type="http://schemas.openxmlformats.org/officeDocument/2006/relationships/header" Target="header2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www.finance.gov.mv" TargetMode="External"/><Relationship Id="rId29" Type="http://schemas.openxmlformats.org/officeDocument/2006/relationships/header" Target="header12.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3.xml"/><Relationship Id="rId32" Type="http://schemas.openxmlformats.org/officeDocument/2006/relationships/header" Target="header15.xml"/><Relationship Id="rId37" Type="http://schemas.openxmlformats.org/officeDocument/2006/relationships/header" Target="header18.xml"/><Relationship Id="rId40" Type="http://schemas.openxmlformats.org/officeDocument/2006/relationships/header" Target="header21.xml"/><Relationship Id="rId45"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6.xml"/><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tender@finance.gov.mv" TargetMode="External"/><Relationship Id="rId31" Type="http://schemas.openxmlformats.org/officeDocument/2006/relationships/header" Target="header14.xml"/><Relationship Id="rId44"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footer" Target="footer5.xml"/><Relationship Id="rId43" Type="http://schemas.openxmlformats.org/officeDocument/2006/relationships/header" Target="header24.xml"/><Relationship Id="rId48" Type="http://schemas.openxmlformats.org/officeDocument/2006/relationships/fontTable" Target="fontTable.xml"/><Relationship Id="rId8"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7781A-5CB9-425D-B7D1-23B471639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1274</TotalTime>
  <Pages>110</Pages>
  <Words>24100</Words>
  <Characters>137372</Characters>
  <Application>Microsoft Office Word</Application>
  <DocSecurity>0</DocSecurity>
  <Lines>1144</Lines>
  <Paragraphs>322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161150</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HUSSAIN HAMEEM</cp:lastModifiedBy>
  <cp:revision>34</cp:revision>
  <cp:lastPrinted>2013-08-16T10:18:00Z</cp:lastPrinted>
  <dcterms:created xsi:type="dcterms:W3CDTF">2013-11-19T03:31:00Z</dcterms:created>
  <dcterms:modified xsi:type="dcterms:W3CDTF">2015-10-18T09:23:00Z</dcterms:modified>
</cp:coreProperties>
</file>