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A0" w:rsidRDefault="006134A0" w:rsidP="00BF3B7D">
      <w:pPr>
        <w:tabs>
          <w:tab w:val="left" w:pos="720"/>
          <w:tab w:val="right" w:leader="dot" w:pos="8640"/>
        </w:tabs>
        <w:jc w:val="center"/>
        <w:rPr>
          <w:noProof/>
          <w:color w:val="FF0000"/>
          <w:lang w:bidi="dv-MV"/>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217957" w:rsidP="00FE3BE2">
      <w:pPr>
        <w:jc w:val="center"/>
        <w:rPr>
          <w:b/>
          <w:sz w:val="46"/>
          <w:szCs w:val="46"/>
        </w:rPr>
      </w:pPr>
      <w:r>
        <w:rPr>
          <w:b/>
          <w:sz w:val="52"/>
          <w:szCs w:val="52"/>
        </w:rPr>
        <w:t xml:space="preserve">Construction of </w:t>
      </w:r>
      <w:r w:rsidR="00FE3BE2" w:rsidRPr="00FE3BE2">
        <w:rPr>
          <w:b/>
          <w:sz w:val="52"/>
          <w:szCs w:val="52"/>
        </w:rPr>
        <w:t xml:space="preserve">Drainage, Storage Room and Mess room in </w:t>
      </w:r>
      <w:proofErr w:type="spellStart"/>
      <w:r w:rsidR="00FE3BE2" w:rsidRPr="00FE3BE2">
        <w:rPr>
          <w:b/>
          <w:sz w:val="52"/>
          <w:szCs w:val="52"/>
        </w:rPr>
        <w:t>R.Vandhoo</w:t>
      </w:r>
      <w:proofErr w:type="spellEnd"/>
    </w:p>
    <w:p w:rsidR="00BF3B7D" w:rsidRDefault="00BF3B7D" w:rsidP="00EE0CEC">
      <w:pPr>
        <w:tabs>
          <w:tab w:val="left" w:pos="720"/>
          <w:tab w:val="right" w:leader="dot" w:pos="8640"/>
        </w:tabs>
        <w:jc w:val="center"/>
        <w:rPr>
          <w:b/>
          <w:sz w:val="40"/>
          <w:szCs w:val="40"/>
        </w:rPr>
      </w:pPr>
      <w:r>
        <w:rPr>
          <w:b/>
          <w:sz w:val="40"/>
          <w:szCs w:val="40"/>
        </w:rPr>
        <w:t>IFB No.: 0</w:t>
      </w:r>
      <w:r w:rsidR="00EE0CEC">
        <w:rPr>
          <w:b/>
          <w:sz w:val="40"/>
          <w:szCs w:val="40"/>
        </w:rPr>
        <w:t>31</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FC0981" w:rsidRDefault="00501FC5" w:rsidP="00FC0981">
      <w:pPr>
        <w:tabs>
          <w:tab w:val="left" w:pos="720"/>
          <w:tab w:val="right" w:leader="dot" w:pos="8640"/>
        </w:tabs>
        <w:jc w:val="center"/>
        <w:rPr>
          <w:b/>
          <w:sz w:val="32"/>
          <w:szCs w:val="32"/>
        </w:rPr>
      </w:pPr>
      <w:r w:rsidRPr="00501FC5">
        <w:rPr>
          <w:b/>
          <w:sz w:val="32"/>
          <w:szCs w:val="32"/>
        </w:rPr>
        <w:t>IDA Credit No.: 4427-MAL</w:t>
      </w:r>
    </w:p>
    <w:p w:rsidR="00BF3B7D" w:rsidRDefault="00BF3B7D" w:rsidP="00FE3BE2">
      <w:pPr>
        <w:tabs>
          <w:tab w:val="left" w:pos="720"/>
          <w:tab w:val="right" w:leader="dot" w:pos="8640"/>
        </w:tabs>
        <w:jc w:val="center"/>
        <w:rPr>
          <w:b/>
          <w:sz w:val="32"/>
          <w:szCs w:val="32"/>
        </w:rPr>
      </w:pPr>
      <w:r>
        <w:rPr>
          <w:b/>
          <w:sz w:val="32"/>
          <w:szCs w:val="32"/>
        </w:rPr>
        <w:t xml:space="preserve">Issued on: </w:t>
      </w:r>
      <w:r w:rsidR="00FE3BE2">
        <w:rPr>
          <w:b/>
          <w:sz w:val="32"/>
          <w:szCs w:val="32"/>
        </w:rPr>
        <w:t>June 04</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1A4978">
          <w:rPr>
            <w:noProof/>
            <w:webHidden/>
          </w:rPr>
          <w:t>3</w:t>
        </w:r>
        <w:r>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1A4978">
          <w:rPr>
            <w:webHidden/>
          </w:rPr>
          <w:t>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1A4978">
          <w:rPr>
            <w:webHidden/>
          </w:rPr>
          <w:t>27</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1A4978">
          <w:rPr>
            <w:webHidden/>
          </w:rPr>
          <w:t>30</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1A4978">
          <w:rPr>
            <w:webHidden/>
          </w:rPr>
          <w:t>41</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1A4978">
          <w:rPr>
            <w:webHidden/>
          </w:rPr>
          <w:t>66</w:t>
        </w:r>
        <w:r w:rsidR="0051627C">
          <w:rPr>
            <w:webHidden/>
          </w:rPr>
          <w:fldChar w:fldCharType="end"/>
        </w:r>
      </w:hyperlink>
    </w:p>
    <w:p w:rsidR="001B5586" w:rsidRDefault="00167934"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1A4978">
          <w:rPr>
            <w:noProof/>
            <w:webHidden/>
          </w:rPr>
          <w:t>1</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1A4978">
          <w:rPr>
            <w:webHidden/>
          </w:rPr>
          <w:t>1</w:t>
        </w:r>
        <w:r w:rsidR="0051627C">
          <w:rPr>
            <w:webHidden/>
          </w:rPr>
          <w:fldChar w:fldCharType="end"/>
        </w:r>
      </w:hyperlink>
    </w:p>
    <w:p w:rsidR="001B5586" w:rsidRDefault="00167934"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1A4978">
          <w:rPr>
            <w:noProof/>
            <w:webHidden/>
          </w:rPr>
          <w:t>3</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1A4978">
          <w:rPr>
            <w:webHidden/>
          </w:rPr>
          <w:t>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1A4978">
          <w:rPr>
            <w:webHidden/>
          </w:rPr>
          <w:t>29</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1A497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10"/>
          <w:headerReference w:type="default" r:id="rId11"/>
          <w:footerReference w:type="even" r:id="rId12"/>
          <w:footerReference w:type="default" r:id="rId13"/>
          <w:head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1A4978">
          <w:rPr>
            <w:noProof/>
            <w:webHidden/>
          </w:rPr>
          <w:t>6</w:t>
        </w:r>
        <w:r>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1A4978">
          <w:rPr>
            <w:webHidden/>
          </w:rPr>
          <w:t>7</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1A4978">
          <w:rPr>
            <w:webHidden/>
          </w:rPr>
          <w:t>9</w:t>
        </w:r>
        <w:r w:rsidR="0051627C">
          <w:rPr>
            <w:webHidden/>
          </w:rPr>
          <w:fldChar w:fldCharType="end"/>
        </w:r>
      </w:hyperlink>
    </w:p>
    <w:p w:rsidR="001B5586" w:rsidRDefault="0016793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1A4978">
          <w:rPr>
            <w:noProof/>
            <w:webHidden/>
          </w:rPr>
          <w:t>9</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1A4978">
          <w:rPr>
            <w:webHidden/>
          </w:rPr>
          <w:t>9</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1A4978">
          <w:rPr>
            <w:webHidden/>
          </w:rPr>
          <w:t>10</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16793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1A4978">
          <w:rPr>
            <w:noProof/>
            <w:webHidden/>
          </w:rPr>
          <w:t>11</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1A4978">
          <w:rPr>
            <w:webHidden/>
          </w:rPr>
          <w:t>13</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1A4978">
          <w:rPr>
            <w:webHidden/>
          </w:rPr>
          <w:t>15</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1A4978">
          <w:rPr>
            <w:webHidden/>
          </w:rPr>
          <w:t>17</w:t>
        </w:r>
        <w:r w:rsidR="0051627C">
          <w:rPr>
            <w:webHidden/>
          </w:rPr>
          <w:fldChar w:fldCharType="end"/>
        </w:r>
      </w:hyperlink>
    </w:p>
    <w:p w:rsidR="001B5586" w:rsidRDefault="0016793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1A4978">
          <w:rPr>
            <w:noProof/>
            <w:webHidden/>
          </w:rPr>
          <w:t>17</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1A4978">
          <w:rPr>
            <w:webHidden/>
          </w:rPr>
          <w:t>17</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16793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1A4978">
          <w:rPr>
            <w:noProof/>
            <w:webHidden/>
          </w:rPr>
          <w:t>19</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1A4978">
          <w:rPr>
            <w:webHidden/>
          </w:rPr>
          <w:t>19</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1A4978">
          <w:rPr>
            <w:webHidden/>
          </w:rPr>
          <w:t>21</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1A4978">
          <w:rPr>
            <w:webHidden/>
          </w:rPr>
          <w:t>21</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1A4978">
          <w:rPr>
            <w:webHidden/>
          </w:rPr>
          <w:t>23</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1A4978">
          <w:rPr>
            <w:webHidden/>
          </w:rPr>
          <w:t>23</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16793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1A4978">
          <w:rPr>
            <w:noProof/>
            <w:webHidden/>
          </w:rPr>
          <w:t>24</w:t>
        </w:r>
        <w:r w:rsidR="0051627C">
          <w:rPr>
            <w:noProof/>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1A4978">
          <w:rPr>
            <w:webHidden/>
          </w:rPr>
          <w:t>26</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1A4978">
          <w:rPr>
            <w:webHidden/>
          </w:rPr>
          <w:t>26</w:t>
        </w:r>
        <w:r w:rsidR="0051627C">
          <w:rPr>
            <w:webHidden/>
          </w:rPr>
          <w:fldChar w:fldCharType="end"/>
        </w:r>
      </w:hyperlink>
    </w:p>
    <w:p w:rsidR="001B5586" w:rsidRDefault="00167934"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1A4978">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w:t>
            </w:r>
            <w:proofErr w:type="gramStart"/>
            <w:r w:rsidRPr="00EC12FE">
              <w:t>nonconformities</w:t>
            </w:r>
            <w:proofErr w:type="gramEnd"/>
            <w:r w:rsidRPr="00EC12FE">
              <w:t xml:space="preserve">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 xml:space="preserve">Bidders shall be requested to accept correction of arithmetical errors. Failure to accept the correction in accordance with ITB </w:t>
            </w:r>
            <w:proofErr w:type="gramStart"/>
            <w:r w:rsidRPr="00EC12FE">
              <w:t>31.1,</w:t>
            </w:r>
            <w:proofErr w:type="gramEnd"/>
            <w:r w:rsidRPr="00EC12FE">
              <w:t xml:space="preserve">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A36593">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A36593">
              <w:rPr>
                <w:b/>
                <w:i/>
                <w:lang w:val="en-GB"/>
              </w:rPr>
              <w:t>172</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FE3BE2">
            <w:pPr>
              <w:tabs>
                <w:tab w:val="right" w:pos="7272"/>
              </w:tabs>
              <w:spacing w:after="160"/>
            </w:pPr>
            <w:r w:rsidRPr="00EC12FE">
              <w:t xml:space="preserve">The name of the bidding process is: </w:t>
            </w:r>
            <w:r w:rsidR="00217957">
              <w:rPr>
                <w:b/>
                <w:i/>
                <w:lang w:val="en-GB"/>
              </w:rPr>
              <w:t xml:space="preserve">Construction of </w:t>
            </w:r>
            <w:r w:rsidR="00FE3BE2" w:rsidRPr="00FE3BE2">
              <w:rPr>
                <w:b/>
                <w:i/>
                <w:lang w:val="en-GB"/>
              </w:rPr>
              <w:t xml:space="preserve">Drainage, Storage Room and Mess room in </w:t>
            </w:r>
            <w:proofErr w:type="spellStart"/>
            <w:r w:rsidR="00FE3BE2" w:rsidRPr="00FE3BE2">
              <w:rPr>
                <w:b/>
                <w:i/>
                <w:lang w:val="en-GB"/>
              </w:rPr>
              <w:t>R.Vandhoo</w:t>
            </w:r>
            <w:proofErr w:type="spellEnd"/>
          </w:p>
          <w:p w:rsidR="00030555" w:rsidRDefault="007B586E" w:rsidP="00FE3BE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FE3BE2">
              <w:rPr>
                <w:b/>
                <w:i/>
                <w:lang w:val="en-GB"/>
              </w:rPr>
              <w:t>31</w:t>
            </w:r>
            <w:r w:rsidR="006B423C" w:rsidRPr="006B423C">
              <w:rPr>
                <w:b/>
                <w:i/>
                <w:lang w:val="en-GB"/>
              </w:rPr>
              <w:t>/</w:t>
            </w:r>
            <w:r w:rsidR="000C3B0F">
              <w:rPr>
                <w:b/>
                <w:i/>
                <w:lang w:val="en-GB"/>
              </w:rPr>
              <w:t>4427-MAL</w:t>
            </w:r>
          </w:p>
          <w:p w:rsidR="00016EBA" w:rsidRPr="006B423C" w:rsidRDefault="00016EBA" w:rsidP="00A36593">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A36593">
              <w:rPr>
                <w:b/>
                <w:i/>
                <w:lang w:val="en-GB"/>
              </w:rPr>
              <w:t>105</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A36593" w:rsidRDefault="00A36593" w:rsidP="00FA419D">
            <w:pPr>
              <w:tabs>
                <w:tab w:val="right" w:pos="7254"/>
              </w:tabs>
              <w:spacing w:after="60"/>
              <w:ind w:left="720"/>
              <w:rPr>
                <w:b/>
                <w:i/>
              </w:rPr>
            </w:pPr>
            <w:r w:rsidRPr="00A36593">
              <w:rPr>
                <w:b/>
                <w:i/>
              </w:rPr>
              <w:t xml:space="preserve">Ahmed </w:t>
            </w:r>
            <w:proofErr w:type="spellStart"/>
            <w:r w:rsidRPr="00A36593">
              <w:rPr>
                <w:b/>
                <w:i/>
              </w:rPr>
              <w:t>Mujuthaba</w:t>
            </w:r>
            <w:proofErr w:type="spellEnd"/>
          </w:p>
          <w:p w:rsidR="006B423C" w:rsidRPr="00EE5FA0" w:rsidRDefault="00A36593" w:rsidP="006134A0">
            <w:pPr>
              <w:tabs>
                <w:tab w:val="right" w:pos="7254"/>
              </w:tabs>
              <w:spacing w:after="60"/>
              <w:ind w:left="720"/>
              <w:rPr>
                <w:b/>
                <w:i/>
              </w:rPr>
            </w:pPr>
            <w:r>
              <w:rPr>
                <w:b/>
                <w:i/>
              </w:rPr>
              <w:t>Director General</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36593">
            <w:pPr>
              <w:tabs>
                <w:tab w:val="right" w:pos="7254"/>
              </w:tabs>
              <w:spacing w:after="60"/>
              <w:ind w:left="720"/>
              <w:rPr>
                <w:b/>
                <w:i/>
              </w:rPr>
            </w:pPr>
            <w:r w:rsidRPr="00EE5FA0">
              <w:rPr>
                <w:b/>
                <w:i/>
              </w:rPr>
              <w:t>Tel: (960) 3349</w:t>
            </w:r>
            <w:r w:rsidR="00A36593">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9" w:history="1">
              <w:r w:rsidRPr="00AF6143">
                <w:rPr>
                  <w:i/>
                  <w:color w:val="0070C0"/>
                  <w:u w:val="single"/>
                </w:rPr>
                <w:t>tender@finance.gov.mv</w:t>
              </w:r>
            </w:hyperlink>
          </w:p>
          <w:p w:rsidR="00A36593" w:rsidRDefault="00A36593" w:rsidP="006134A0">
            <w:pPr>
              <w:tabs>
                <w:tab w:val="right" w:pos="7254"/>
              </w:tabs>
              <w:spacing w:after="60"/>
              <w:ind w:left="720"/>
            </w:pPr>
            <w:r>
              <w:rPr>
                <w:b/>
                <w:i/>
              </w:rPr>
              <w:t>Copy:</w:t>
            </w:r>
            <w:r>
              <w:t xml:space="preserve"> </w:t>
            </w:r>
            <w:r w:rsidRPr="00A36593">
              <w:rPr>
                <w:i/>
                <w:iCs/>
                <w:color w:val="548DD4" w:themeColor="text2" w:themeTint="99"/>
                <w:u w:val="single"/>
              </w:rPr>
              <w:t>aminath.naaheen@finance.gov.mv</w:t>
            </w:r>
          </w:p>
          <w:p w:rsidR="006B423C" w:rsidRDefault="006B423C" w:rsidP="006134A0">
            <w:pPr>
              <w:tabs>
                <w:tab w:val="right" w:pos="7254"/>
              </w:tabs>
            </w:pPr>
          </w:p>
          <w:p w:rsidR="007B586E" w:rsidRPr="00EC12FE" w:rsidRDefault="007B586E" w:rsidP="00A3556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A35560">
              <w:rPr>
                <w:b/>
                <w:i/>
              </w:rPr>
              <w:t>7</w:t>
            </w:r>
            <w:r w:rsidR="006B423C">
              <w:rPr>
                <w:b/>
                <w:i/>
              </w:rPr>
              <w:t xml:space="preserve"> Days before the Bid Openi</w:t>
            </w:r>
            <w:r w:rsidR="0025005E">
              <w:rPr>
                <w:b/>
                <w:i/>
              </w:rPr>
              <w:t>ng</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A Pre-Bid meeting </w:t>
            </w:r>
            <w:r w:rsidR="006B423C">
              <w:rPr>
                <w:b/>
                <w:i/>
                <w:lang w:val="en-GB"/>
              </w:rPr>
              <w:t>shall</w:t>
            </w:r>
            <w:r w:rsidRPr="00EC12FE">
              <w:t xml:space="preserve"> take place. Pre-Bid meeting will take place at the following date, time and place:</w:t>
            </w:r>
          </w:p>
          <w:p w:rsidR="00AA7ABE" w:rsidRPr="00EC12FE" w:rsidRDefault="00AA7ABE" w:rsidP="00FE3BE2">
            <w:pPr>
              <w:tabs>
                <w:tab w:val="right" w:pos="7254"/>
              </w:tabs>
              <w:spacing w:after="120"/>
              <w:rPr>
                <w:i/>
              </w:rPr>
            </w:pPr>
            <w:r>
              <w:t>Date</w:t>
            </w:r>
            <w:r w:rsidRPr="00EC12FE">
              <w:t xml:space="preserve">: </w:t>
            </w:r>
            <w:r w:rsidR="00FE3BE2">
              <w:rPr>
                <w:b/>
                <w:i/>
                <w:lang w:val="en-GB"/>
              </w:rPr>
              <w:t>June 11</w:t>
            </w:r>
            <w:r>
              <w:rPr>
                <w:b/>
                <w:i/>
                <w:lang w:val="en-GB"/>
              </w:rPr>
              <w:t>, 201</w:t>
            </w:r>
            <w:r w:rsidR="00A35560">
              <w:rPr>
                <w:b/>
                <w:i/>
                <w:lang w:val="en-GB"/>
              </w:rPr>
              <w:t>5</w:t>
            </w:r>
          </w:p>
          <w:p w:rsidR="00AA7ABE" w:rsidRPr="00EC12FE" w:rsidRDefault="00AA7ABE" w:rsidP="00A36593">
            <w:pPr>
              <w:tabs>
                <w:tab w:val="right" w:pos="7254"/>
              </w:tabs>
              <w:spacing w:after="120"/>
              <w:rPr>
                <w:i/>
              </w:rPr>
            </w:pPr>
            <w:r w:rsidRPr="00EC12FE">
              <w:t xml:space="preserve">Time: </w:t>
            </w:r>
            <w:r w:rsidRPr="007605B6">
              <w:rPr>
                <w:b/>
                <w:i/>
                <w:lang w:val="en-GB"/>
              </w:rPr>
              <w:t>1</w:t>
            </w:r>
            <w:r w:rsidR="00A36593">
              <w:rPr>
                <w:b/>
                <w:i/>
                <w:lang w:val="en-GB"/>
              </w:rPr>
              <w:t>2</w:t>
            </w:r>
            <w:r w:rsidRPr="007605B6">
              <w:rPr>
                <w:b/>
                <w:i/>
                <w:lang w:val="en-GB"/>
              </w:rPr>
              <w:t>00 H</w:t>
            </w:r>
            <w:r w:rsidR="001A4978">
              <w:rPr>
                <w:b/>
                <w:i/>
                <w:lang w:val="en-GB"/>
              </w:rPr>
              <w:t>ou</w:t>
            </w:r>
            <w:r w:rsidRPr="00AA7ABE">
              <w:rPr>
                <w:b/>
                <w:i/>
                <w:lang w:val="en-GB"/>
              </w:rPr>
              <w:t>rs</w:t>
            </w:r>
          </w:p>
          <w:p w:rsidR="007B586E" w:rsidRPr="009A305D" w:rsidRDefault="007B586E" w:rsidP="009A305D">
            <w:pPr>
              <w:tabs>
                <w:tab w:val="right" w:pos="7254"/>
              </w:tabs>
              <w:spacing w:after="120"/>
              <w:rPr>
                <w:i/>
              </w:rPr>
            </w:pPr>
            <w:r w:rsidRPr="00EC12FE">
              <w:t xml:space="preserve">Place: </w:t>
            </w:r>
            <w:r w:rsidR="00AA7ABE" w:rsidRPr="00AA7ABE">
              <w:rPr>
                <w:b/>
                <w:i/>
                <w:lang w:val="en-GB"/>
              </w:rPr>
              <w:t>Tender Evaluation Section / Ministry of Finance and Treasury</w:t>
            </w:r>
          </w:p>
        </w:tc>
      </w:tr>
    </w:tbl>
    <w:p w:rsidR="009A305D" w:rsidRDefault="009A305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0026E5">
              <w:rPr>
                <w:b/>
                <w:i/>
              </w:rPr>
              <w:t>None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FE3BE2">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FE3BE2">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0B78D0">
            <w:pPr>
              <w:tabs>
                <w:tab w:val="right" w:pos="7254"/>
              </w:tabs>
              <w:spacing w:after="60"/>
              <w:ind w:left="720"/>
              <w:rPr>
                <w:b/>
                <w:i/>
              </w:rPr>
            </w:pPr>
            <w:r w:rsidRPr="00EE5FA0">
              <w:rPr>
                <w:b/>
                <w:i/>
              </w:rPr>
              <w:t>Tel: (960) 3349</w:t>
            </w:r>
            <w:r w:rsidR="000B78D0">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lastRenderedPageBreak/>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FE3BE2">
            <w:pPr>
              <w:tabs>
                <w:tab w:val="right" w:pos="7254"/>
              </w:tabs>
              <w:spacing w:after="120"/>
              <w:rPr>
                <w:i/>
              </w:rPr>
            </w:pPr>
            <w:r>
              <w:t>Date</w:t>
            </w:r>
            <w:r w:rsidRPr="00EC12FE">
              <w:t xml:space="preserve">: </w:t>
            </w:r>
            <w:r w:rsidR="00FE3BE2">
              <w:rPr>
                <w:b/>
                <w:i/>
                <w:lang w:val="en-GB"/>
              </w:rPr>
              <w:t>June 25</w:t>
            </w:r>
            <w:r>
              <w:rPr>
                <w:b/>
                <w:i/>
                <w:lang w:val="en-GB"/>
              </w:rPr>
              <w:t>, 201</w:t>
            </w:r>
            <w:r w:rsidR="0073679F">
              <w:rPr>
                <w:b/>
                <w:i/>
                <w:lang w:val="en-GB"/>
              </w:rPr>
              <w:t>5</w:t>
            </w:r>
          </w:p>
          <w:p w:rsidR="00B530A2" w:rsidRPr="00B530A2" w:rsidRDefault="00B530A2" w:rsidP="0058552B">
            <w:pPr>
              <w:tabs>
                <w:tab w:val="right" w:pos="7254"/>
              </w:tabs>
              <w:spacing w:after="120"/>
              <w:rPr>
                <w:i/>
              </w:rPr>
            </w:pPr>
            <w:r w:rsidRPr="00EC12FE">
              <w:t xml:space="preserve">Time: </w:t>
            </w:r>
            <w:r w:rsidRPr="00AA7ABE">
              <w:rPr>
                <w:b/>
                <w:i/>
                <w:lang w:val="en-GB"/>
              </w:rPr>
              <w:t>1</w:t>
            </w:r>
            <w:r w:rsidR="0058552B">
              <w:rPr>
                <w:b/>
                <w:i/>
                <w:lang w:val="en-GB"/>
              </w:rPr>
              <w:t>2</w:t>
            </w:r>
            <w:r w:rsidRPr="00AA7ABE">
              <w:rPr>
                <w:b/>
                <w:i/>
                <w:lang w:val="en-GB"/>
              </w:rPr>
              <w:t>00 H</w:t>
            </w:r>
            <w:r w:rsidR="001A4978">
              <w:rPr>
                <w:b/>
                <w:i/>
                <w:lang w:val="en-GB"/>
              </w:rPr>
              <w:t>ou</w:t>
            </w:r>
            <w:r w:rsidRPr="00AA7ABE">
              <w:rPr>
                <w:b/>
                <w:i/>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 xml:space="preserve">Ten (10) </w:t>
            </w:r>
            <w:proofErr w:type="spellStart"/>
            <w:r w:rsidR="007E7B4D" w:rsidRPr="007E7B4D">
              <w:rPr>
                <w:b/>
                <w:i/>
                <w:lang w:val="en-GB"/>
              </w:rPr>
              <w:t>percent</w:t>
            </w:r>
            <w:proofErr w:type="spellEnd"/>
            <w:r w:rsidRPr="00EC12FE">
              <w:rPr>
                <w:i/>
                <w:spacing w:val="-4"/>
              </w:rPr>
              <w:t xml:space="preserve"> of the total contract amount or </w:t>
            </w:r>
            <w:r w:rsidR="007E7B4D" w:rsidRPr="007E7B4D">
              <w:rPr>
                <w:b/>
                <w:i/>
                <w:lang w:val="en-GB"/>
              </w:rPr>
              <w:t xml:space="preserve">Ten (10) </w:t>
            </w:r>
            <w:proofErr w:type="spellStart"/>
            <w:r w:rsidR="007E7B4D" w:rsidRPr="007E7B4D">
              <w:rPr>
                <w:b/>
                <w:i/>
                <w:lang w:val="en-GB"/>
              </w:rPr>
              <w:t>percent</w:t>
            </w:r>
            <w:proofErr w:type="spellEnd"/>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6" w:name="_Toc438266925"/>
      <w:bookmarkStart w:id="367" w:name="_Toc438267899"/>
      <w:bookmarkStart w:id="368" w:name="_Toc438366666"/>
      <w:bookmarkStart w:id="369" w:name="_Toc41971240"/>
      <w:bookmarkStart w:id="370"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6"/>
      <w:bookmarkEnd w:id="367"/>
      <w:bookmarkEnd w:id="368"/>
      <w:bookmarkEnd w:id="369"/>
      <w:bookmarkEnd w:id="370"/>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1A4978">
          <w:rPr>
            <w:noProof/>
            <w:webHidden/>
          </w:rPr>
          <w:t>32</w:t>
        </w:r>
        <w:r>
          <w:rPr>
            <w:noProof/>
            <w:webHidden/>
          </w:rPr>
          <w:fldChar w:fldCharType="end"/>
        </w:r>
      </w:hyperlink>
    </w:p>
    <w:p w:rsidR="003531F4" w:rsidRDefault="00167934"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1A4978">
          <w:rPr>
            <w:noProof/>
            <w:webHidden/>
          </w:rPr>
          <w:t>32</w:t>
        </w:r>
        <w:r w:rsidR="0051627C">
          <w:rPr>
            <w:noProof/>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167934"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1A4978">
          <w:rPr>
            <w:noProof/>
            <w:webHidden/>
          </w:rPr>
          <w:t>33</w:t>
        </w:r>
        <w:r w:rsidR="0051627C">
          <w:rPr>
            <w:noProof/>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1A4978">
          <w:rPr>
            <w:webHidden/>
          </w:rPr>
          <w:t>33</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1A4978">
          <w:rPr>
            <w:webHidden/>
          </w:rPr>
          <w:t>34</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1A4978">
          <w:rPr>
            <w:webHidden/>
          </w:rPr>
          <w:t>36</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1A4978">
          <w:rPr>
            <w:webHidden/>
          </w:rPr>
          <w:t>38</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1A4978">
          <w:rPr>
            <w:webHidden/>
          </w:rPr>
          <w:t>40</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1A4978">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1" w:name="_Toc398122914"/>
      <w:bookmarkStart w:id="372" w:name="_Toc103401411"/>
      <w:r w:rsidRPr="00EC12FE">
        <w:rPr>
          <w:szCs w:val="28"/>
        </w:rPr>
        <w:lastRenderedPageBreak/>
        <w:t xml:space="preserve">1. </w:t>
      </w:r>
      <w:r w:rsidRPr="00EC12FE">
        <w:rPr>
          <w:szCs w:val="28"/>
        </w:rPr>
        <w:tab/>
        <w:t>Margin of Preference</w:t>
      </w:r>
      <w:bookmarkEnd w:id="371"/>
      <w:r w:rsidRPr="00EC12FE">
        <w:rPr>
          <w:szCs w:val="28"/>
        </w:rPr>
        <w:t xml:space="preserve"> </w:t>
      </w:r>
    </w:p>
    <w:p w:rsidR="00B50534" w:rsidRPr="00EC12FE" w:rsidRDefault="00193B2A" w:rsidP="00193B2A">
      <w:pPr>
        <w:pStyle w:val="S3-Header1"/>
        <w:ind w:left="1800"/>
        <w:rPr>
          <w:b w:val="0"/>
          <w:sz w:val="24"/>
          <w:szCs w:val="24"/>
        </w:rPr>
      </w:pPr>
      <w:bookmarkStart w:id="373" w:name="_Toc325555957"/>
      <w:bookmarkStart w:id="374" w:name="_Toc398122915"/>
      <w:r>
        <w:rPr>
          <w:b w:val="0"/>
          <w:sz w:val="24"/>
          <w:szCs w:val="24"/>
        </w:rPr>
        <w:t>Not Applicable.</w:t>
      </w:r>
      <w:bookmarkStart w:id="375" w:name="_Toc325555963"/>
      <w:bookmarkEnd w:id="373"/>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4"/>
      <w:bookmarkEnd w:id="375"/>
    </w:p>
    <w:p w:rsidR="007B586E" w:rsidRPr="00EC12FE" w:rsidRDefault="00B53626" w:rsidP="00B50534">
      <w:pPr>
        <w:pStyle w:val="S3-Header1"/>
      </w:pPr>
      <w:bookmarkStart w:id="376" w:name="_Toc398122916"/>
      <w:r w:rsidRPr="00EC12FE">
        <w:t>2</w:t>
      </w:r>
      <w:r w:rsidR="007B586E" w:rsidRPr="00EC12FE">
        <w:t>.</w:t>
      </w:r>
      <w:r w:rsidR="007B586E" w:rsidRPr="00EC12FE">
        <w:tab/>
        <w:t>Evaluation</w:t>
      </w:r>
      <w:bookmarkEnd w:id="372"/>
      <w:bookmarkEnd w:id="376"/>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7" w:name="_Toc78774484"/>
      <w:bookmarkStart w:id="378" w:name="_Toc103401412"/>
      <w:bookmarkStart w:id="379" w:name="_Toc398122917"/>
      <w:r w:rsidRPr="00EC12FE">
        <w:rPr>
          <w:noProof/>
        </w:rPr>
        <w:t>2</w:t>
      </w:r>
      <w:r w:rsidR="007B586E" w:rsidRPr="00EC12FE">
        <w:rPr>
          <w:noProof/>
        </w:rPr>
        <w:t>.1</w:t>
      </w:r>
      <w:r w:rsidR="007B586E" w:rsidRPr="00EC12FE">
        <w:rPr>
          <w:noProof/>
        </w:rPr>
        <w:tab/>
        <w:t>Adequacy of Technical Proposal</w:t>
      </w:r>
      <w:bookmarkEnd w:id="377"/>
      <w:bookmarkEnd w:id="378"/>
      <w:bookmarkEnd w:id="379"/>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0" w:name="_Toc78774485"/>
      <w:bookmarkStart w:id="381" w:name="_Toc101516509"/>
      <w:bookmarkStart w:id="382"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0"/>
      <w:bookmarkEnd w:id="381"/>
      <w:bookmarkEnd w:id="382"/>
    </w:p>
    <w:p w:rsidR="007B586E" w:rsidRDefault="00220722" w:rsidP="00193B2A">
      <w:pPr>
        <w:pStyle w:val="S3-Heading2"/>
        <w:ind w:left="1440"/>
        <w:rPr>
          <w:noProof/>
        </w:rPr>
      </w:pPr>
      <w:bookmarkStart w:id="383" w:name="_Toc78774486"/>
      <w:bookmarkStart w:id="384" w:name="_Toc103401414"/>
      <w:bookmarkStart w:id="385" w:name="_Toc398122918"/>
      <w:r w:rsidRPr="00EC12FE">
        <w:rPr>
          <w:noProof/>
        </w:rPr>
        <w:t>2</w:t>
      </w:r>
      <w:r w:rsidR="007B586E" w:rsidRPr="00EC12FE">
        <w:rPr>
          <w:noProof/>
        </w:rPr>
        <w:t>.2</w:t>
      </w:r>
      <w:r w:rsidR="007B586E" w:rsidRPr="00EC12FE">
        <w:rPr>
          <w:noProof/>
        </w:rPr>
        <w:tab/>
        <w:t>Multiple Contracts</w:t>
      </w:r>
      <w:bookmarkEnd w:id="383"/>
      <w:bookmarkEnd w:id="384"/>
      <w:bookmarkEnd w:id="385"/>
    </w:p>
    <w:p w:rsidR="00193B2A" w:rsidRPr="00EC12FE" w:rsidRDefault="00193B2A" w:rsidP="00193B2A">
      <w:pPr>
        <w:pStyle w:val="S3-Header1"/>
        <w:ind w:left="2160"/>
        <w:rPr>
          <w:b w:val="0"/>
          <w:sz w:val="24"/>
          <w:szCs w:val="24"/>
        </w:rPr>
      </w:pPr>
      <w:bookmarkStart w:id="386"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6"/>
    </w:p>
    <w:p w:rsidR="007B586E" w:rsidRPr="00EC12FE" w:rsidRDefault="00220722" w:rsidP="00193B2A">
      <w:pPr>
        <w:pStyle w:val="S3-Heading2"/>
        <w:ind w:left="1440"/>
        <w:rPr>
          <w:noProof/>
        </w:rPr>
      </w:pPr>
      <w:bookmarkStart w:id="387" w:name="_Toc78774488"/>
      <w:bookmarkStart w:id="388" w:name="_Toc103401416"/>
      <w:bookmarkStart w:id="389"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7"/>
      <w:bookmarkEnd w:id="388"/>
      <w:r w:rsidRPr="00EC12FE">
        <w:rPr>
          <w:noProof/>
        </w:rPr>
        <w:t>s</w:t>
      </w:r>
      <w:bookmarkEnd w:id="389"/>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0" w:name="_Toc78774490"/>
      <w:bookmarkStart w:id="391" w:name="_Toc103401418"/>
      <w:bookmarkStart w:id="392" w:name="_Toc398122921"/>
      <w:r w:rsidRPr="00EC12FE">
        <w:rPr>
          <w:noProof/>
        </w:rPr>
        <w:t>2</w:t>
      </w:r>
      <w:r w:rsidR="007B586E" w:rsidRPr="00EC12FE">
        <w:rPr>
          <w:noProof/>
        </w:rPr>
        <w:t>.4</w:t>
      </w:r>
      <w:r w:rsidR="007B586E" w:rsidRPr="00EC12FE">
        <w:rPr>
          <w:noProof/>
        </w:rPr>
        <w:tab/>
        <w:t>Technical Alternatives</w:t>
      </w:r>
      <w:bookmarkEnd w:id="390"/>
      <w:bookmarkEnd w:id="391"/>
      <w:bookmarkEnd w:id="392"/>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3" w:name="_Toc398122922"/>
      <w:r w:rsidRPr="00EC12FE">
        <w:rPr>
          <w:noProof/>
        </w:rPr>
        <w:t>2.5</w:t>
      </w:r>
      <w:r w:rsidRPr="00EC12FE">
        <w:rPr>
          <w:noProof/>
        </w:rPr>
        <w:tab/>
        <w:t>Specialized Subcontractors</w:t>
      </w:r>
      <w:bookmarkEnd w:id="393"/>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4" w:name="_Toc103401422"/>
      <w:bookmarkStart w:id="395" w:name="_Toc398122923"/>
      <w:r w:rsidRPr="00EC12FE">
        <w:lastRenderedPageBreak/>
        <w:t>3</w:t>
      </w:r>
      <w:r w:rsidR="007B586E" w:rsidRPr="00EC12FE">
        <w:t>.</w:t>
      </w:r>
      <w:r w:rsidR="007B586E" w:rsidRPr="00EC12FE">
        <w:tab/>
        <w:t>Qualification</w:t>
      </w:r>
      <w:bookmarkEnd w:id="394"/>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6"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7" w:name="_Toc107899636"/>
            <w:bookmarkStart w:id="398" w:name="_Toc398122924"/>
            <w:r w:rsidRPr="00EC12FE">
              <w:t>1. Eligibility</w:t>
            </w:r>
            <w:bookmarkEnd w:id="397"/>
            <w:bookmarkEnd w:id="398"/>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399" w:name="_Toc107899637"/>
            <w:r>
              <w:lastRenderedPageBreak/>
              <w:br w:type="page"/>
            </w:r>
            <w:r>
              <w:rPr>
                <w:b w:val="0"/>
                <w:bCs w:val="0"/>
              </w:rPr>
              <w:br w:type="page"/>
            </w:r>
            <w:bookmarkStart w:id="400" w:name="_Toc398122925"/>
            <w:r w:rsidRPr="00EC12FE">
              <w:t>2. Historical Contract Non-Performance</w:t>
            </w:r>
            <w:bookmarkEnd w:id="399"/>
            <w:bookmarkEnd w:id="400"/>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1" w:name="_Toc107899638"/>
            <w:bookmarkStart w:id="402" w:name="_Toc398122926"/>
            <w:r w:rsidRPr="00EC12FE">
              <w:lastRenderedPageBreak/>
              <w:t>3. Financial Situation</w:t>
            </w:r>
            <w:bookmarkEnd w:id="401"/>
            <w:r w:rsidRPr="00EC12FE">
              <w:t xml:space="preserve"> and Performance</w:t>
            </w:r>
            <w:bookmarkEnd w:id="402"/>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A497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A4978">
              <w:rPr>
                <w:rFonts w:ascii="Arial" w:hAnsi="Arial" w:cs="Arial"/>
                <w:b/>
                <w:i/>
                <w:sz w:val="19"/>
                <w:szCs w:val="19"/>
              </w:rPr>
              <w:t>7</w:t>
            </w:r>
            <w:r w:rsidR="00523C8C">
              <w:rPr>
                <w:rFonts w:ascii="Arial" w:hAnsi="Arial" w:cs="Arial"/>
                <w:b/>
                <w:i/>
                <w:sz w:val="19"/>
                <w:szCs w:val="19"/>
              </w:rPr>
              <w:t>50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1A497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1A4978">
              <w:rPr>
                <w:rFonts w:ascii="Arial" w:hAnsi="Arial" w:cs="Arial"/>
                <w:b/>
                <w:i/>
                <w:sz w:val="19"/>
                <w:szCs w:val="19"/>
              </w:rPr>
              <w:lastRenderedPageBreak/>
              <w:t>1</w:t>
            </w:r>
            <w:r w:rsidRPr="002B244E">
              <w:rPr>
                <w:rFonts w:ascii="Arial" w:hAnsi="Arial" w:cs="Arial"/>
                <w:b/>
                <w:i/>
                <w:sz w:val="19"/>
                <w:szCs w:val="19"/>
              </w:rPr>
              <w:t>,</w:t>
            </w:r>
            <w:r w:rsidR="00217957">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3" w:name="_Toc107899639"/>
            <w:bookmarkStart w:id="404" w:name="_Toc398122927"/>
            <w:r w:rsidRPr="00EC12FE">
              <w:lastRenderedPageBreak/>
              <w:t>4. Experience</w:t>
            </w:r>
            <w:bookmarkEnd w:id="403"/>
            <w:bookmarkEnd w:id="404"/>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A4978">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5" w:name="_Ref303691044"/>
            <w:r w:rsidRPr="00EC12FE">
              <w:rPr>
                <w:rFonts w:ascii="Arial" w:hAnsi="Arial" w:cs="Arial"/>
                <w:sz w:val="20"/>
                <w:szCs w:val="20"/>
                <w:vertAlign w:val="superscript"/>
              </w:rPr>
              <w:footnoteReference w:id="11"/>
            </w:r>
            <w:bookmarkEnd w:id="405"/>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2732CA" w:rsidRPr="002732CA">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217957">
              <w:rPr>
                <w:rFonts w:ascii="Arial" w:hAnsi="Arial" w:cs="Arial"/>
                <w:b/>
                <w:i/>
                <w:sz w:val="20"/>
                <w:szCs w:val="20"/>
              </w:rPr>
              <w:t>1</w:t>
            </w:r>
            <w:r w:rsidRPr="003D623B">
              <w:rPr>
                <w:rFonts w:ascii="Arial" w:hAnsi="Arial" w:cs="Arial"/>
                <w:b/>
                <w:i/>
                <w:sz w:val="20"/>
                <w:szCs w:val="20"/>
              </w:rPr>
              <w:t>,</w:t>
            </w:r>
            <w:r w:rsidR="001A4978">
              <w:rPr>
                <w:rFonts w:ascii="Arial" w:hAnsi="Arial" w:cs="Arial"/>
                <w:b/>
                <w:i/>
                <w:sz w:val="20"/>
                <w:szCs w:val="20"/>
              </w:rPr>
              <w:t>00</w:t>
            </w:r>
            <w:r w:rsidRPr="003D623B">
              <w:rPr>
                <w:rFonts w:ascii="Arial" w:hAnsi="Arial" w:cs="Arial"/>
                <w:b/>
                <w:i/>
                <w:sz w:val="20"/>
                <w:szCs w:val="20"/>
              </w:rPr>
              <w:t>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1A4978">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1A4978" w:rsidRPr="000C49AF">
              <w:rPr>
                <w:rFonts w:ascii="Arial" w:hAnsi="Arial" w:cs="Arial"/>
                <w:i/>
                <w:sz w:val="20"/>
                <w:szCs w:val="20"/>
              </w:rPr>
              <w:t xml:space="preserve">Construction </w:t>
            </w:r>
            <w:r w:rsidRPr="000C49AF">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6" w:name="_Toc398122928"/>
      <w:r w:rsidRPr="00EC12FE">
        <w:t>5</w:t>
      </w:r>
      <w:r w:rsidR="008E0952">
        <w:t>.</w:t>
      </w:r>
      <w:r w:rsidRPr="00EC12FE">
        <w:tab/>
        <w:t>Personnel</w:t>
      </w:r>
      <w:bookmarkEnd w:id="406"/>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D06641" w:rsidP="008E495D">
            <w:r>
              <w:t>Welder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7" w:name="_Toc398122929"/>
      <w:r w:rsidRPr="00EC12FE">
        <w:t>6.</w:t>
      </w:r>
      <w:r w:rsidRPr="00EC12FE">
        <w:tab/>
        <w:t>Equipment</w:t>
      </w:r>
      <w:bookmarkEnd w:id="407"/>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D06641" w:rsidP="008E495D">
            <w:pPr>
              <w:jc w:val="both"/>
            </w:pPr>
            <w:r>
              <w:t>Welding Plant</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D06641" w:rsidP="008E495D">
            <w:pPr>
              <w:jc w:val="both"/>
            </w:pPr>
            <w:r>
              <w:t>Concrete Mixer</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6"/>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8" w:name="_Toc372613502"/>
      <w:bookmarkStart w:id="409" w:name="_Toc41971244"/>
      <w:r w:rsidRPr="00EC12FE">
        <w:rPr>
          <w:rFonts w:cs="Arial"/>
        </w:rPr>
        <w:lastRenderedPageBreak/>
        <w:t>Section IV - Bidding Forms</w:t>
      </w:r>
      <w:bookmarkEnd w:id="408"/>
    </w:p>
    <w:bookmarkEnd w:id="409"/>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0C49AF">
          <w:rPr>
            <w:noProof/>
            <w:webHidden/>
          </w:rPr>
          <w:t>42</w:t>
        </w:r>
        <w:r>
          <w:rPr>
            <w:noProof/>
            <w:webHidden/>
          </w:rPr>
          <w:fldChar w:fldCharType="end"/>
        </w:r>
      </w:hyperlink>
    </w:p>
    <w:p w:rsidR="003531F4" w:rsidRDefault="00167934"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0C49AF">
          <w:rPr>
            <w:noProof/>
            <w:webHidden/>
          </w:rPr>
          <w:t>45</w:t>
        </w:r>
        <w:r w:rsidR="0051627C">
          <w:rPr>
            <w:noProof/>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0C49AF">
          <w:rPr>
            <w:webHidden/>
          </w:rPr>
          <w:t>45</w:t>
        </w:r>
        <w:r w:rsidR="0051627C">
          <w:rPr>
            <w:webHidden/>
          </w:rPr>
          <w:fldChar w:fldCharType="end"/>
        </w:r>
      </w:hyperlink>
    </w:p>
    <w:p w:rsidR="003531F4" w:rsidRDefault="00167934"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0C49AF">
          <w:rPr>
            <w:noProof/>
            <w:webHidden/>
          </w:rPr>
          <w:t>46</w:t>
        </w:r>
        <w:r w:rsidR="0051627C">
          <w:rPr>
            <w:noProof/>
            <w:webHidden/>
          </w:rPr>
          <w:fldChar w:fldCharType="end"/>
        </w:r>
      </w:hyperlink>
    </w:p>
    <w:p w:rsidR="003531F4" w:rsidRDefault="00167934"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0C49AF">
          <w:rPr>
            <w:noProof/>
            <w:webHidden/>
          </w:rPr>
          <w:t>48</w:t>
        </w:r>
        <w:r w:rsidR="0051627C">
          <w:rPr>
            <w:noProof/>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0C49AF">
          <w:rPr>
            <w:webHidden/>
          </w:rPr>
          <w:t>48</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0C49AF">
          <w:rPr>
            <w:webHidden/>
          </w:rPr>
          <w:t>49</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0C49AF">
          <w:rPr>
            <w:webHidden/>
          </w:rPr>
          <w:t>51</w:t>
        </w:r>
        <w:r w:rsidR="0051627C">
          <w:rPr>
            <w:webHidden/>
          </w:rPr>
          <w:fldChar w:fldCharType="end"/>
        </w:r>
      </w:hyperlink>
    </w:p>
    <w:p w:rsidR="003531F4" w:rsidRDefault="00167934"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0C49AF">
          <w:rPr>
            <w:noProof/>
            <w:webHidden/>
          </w:rPr>
          <w:t>52</w:t>
        </w:r>
        <w:r w:rsidR="0051627C">
          <w:rPr>
            <w:noProof/>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0C49AF">
          <w:rPr>
            <w:webHidden/>
          </w:rPr>
          <w:t>53</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0C49AF">
          <w:rPr>
            <w:webHidden/>
          </w:rPr>
          <w:t>54</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0C49AF">
          <w:rPr>
            <w:webHidden/>
          </w:rPr>
          <w:t>55</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0C49AF">
          <w:rPr>
            <w:webHidden/>
          </w:rPr>
          <w:t>56</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0C49AF">
          <w:rPr>
            <w:webHidden/>
          </w:rPr>
          <w:t>57</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0C49AF">
          <w:rPr>
            <w:webHidden/>
          </w:rPr>
          <w:t>59</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0C49AF">
          <w:rPr>
            <w:webHidden/>
          </w:rPr>
          <w:t>60</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0C49AF">
          <w:rPr>
            <w:webHidden/>
          </w:rPr>
          <w:t>61</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0C49AF">
          <w:rPr>
            <w:webHidden/>
          </w:rPr>
          <w:t>62</w:t>
        </w:r>
        <w:r w:rsidR="0051627C">
          <w:rPr>
            <w:webHidden/>
          </w:rPr>
          <w:fldChar w:fldCharType="end"/>
        </w:r>
      </w:hyperlink>
    </w:p>
    <w:p w:rsidR="003531F4" w:rsidRDefault="00167934">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0C49AF">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0" w:name="_Toc108950330"/>
      <w:bookmarkStart w:id="411" w:name="_Toc398122862"/>
      <w:r w:rsidRPr="00EC12FE">
        <w:lastRenderedPageBreak/>
        <w:t>Letter of Bid</w:t>
      </w:r>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2"/>
    <w:bookmarkEnd w:id="413"/>
    <w:p w:rsidR="00E833ED" w:rsidRPr="00EC12FE" w:rsidRDefault="00E833ED" w:rsidP="00E833ED">
      <w:pPr>
        <w:tabs>
          <w:tab w:val="right" w:pos="9000"/>
        </w:tabs>
      </w:pPr>
    </w:p>
    <w:p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rsidR="00372302" w:rsidRPr="00EC12FE" w:rsidRDefault="00A071DB" w:rsidP="00EE0CEC">
      <w:pPr>
        <w:tabs>
          <w:tab w:val="right" w:pos="9000"/>
        </w:tabs>
      </w:pPr>
      <w:r>
        <w:t>N</w:t>
      </w:r>
      <w:r w:rsidR="00372302" w:rsidRPr="00EC12FE">
        <w:t xml:space="preserve">CB No.: </w:t>
      </w:r>
      <w:r w:rsidRPr="00A071DB">
        <w:rPr>
          <w:b/>
          <w:u w:val="single"/>
        </w:rPr>
        <w:t>IFB No.: 0</w:t>
      </w:r>
      <w:r w:rsidR="00EE0CEC">
        <w:rPr>
          <w:b/>
          <w:u w:val="single"/>
        </w:rPr>
        <w:t>31</w:t>
      </w:r>
      <w:r w:rsidRPr="00A071DB">
        <w:rPr>
          <w:b/>
          <w:u w:val="single"/>
        </w:rPr>
        <w:t>/</w:t>
      </w:r>
      <w:r w:rsidR="00922991">
        <w:rPr>
          <w:b/>
          <w:u w:val="single"/>
        </w:rPr>
        <w:t>4427-MAL</w:t>
      </w:r>
    </w:p>
    <w:p w:rsidR="00372302" w:rsidRPr="00EC12FE" w:rsidRDefault="00372302" w:rsidP="00167934">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167934">
        <w:rPr>
          <w:b/>
          <w:i/>
        </w:rPr>
        <w:t>172</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bookmarkStart w:id="415" w:name="_GoBack"/>
      <w:bookmarkEnd w:id="415"/>
    </w:p>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1A4978">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D06641">
        <w:rPr>
          <w:b/>
          <w:bCs/>
          <w:u w:val="single"/>
        </w:rPr>
        <w:t xml:space="preserve">Construction of </w:t>
      </w:r>
      <w:r w:rsidR="001A4978" w:rsidRPr="001A4978">
        <w:rPr>
          <w:b/>
          <w:bCs/>
          <w:u w:val="single"/>
        </w:rPr>
        <w:t xml:space="preserve">Drainage, Storage Room and Mess room in </w:t>
      </w:r>
      <w:proofErr w:type="spellStart"/>
      <w:r w:rsidR="001A4978" w:rsidRPr="001A4978">
        <w:rPr>
          <w:b/>
          <w:bCs/>
          <w:u w:val="single"/>
        </w:rPr>
        <w:t>R.Vandhoo</w:t>
      </w:r>
      <w:proofErr w:type="spellEnd"/>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proofErr w:type="gramStart"/>
      <w:r w:rsidRPr="00EC12FE">
        <w:rPr>
          <w:rFonts w:ascii="Times New Roman" w:hAnsi="Times New Roman"/>
          <w:sz w:val="24"/>
        </w:rPr>
        <w:t>we ,</w:t>
      </w:r>
      <w:proofErr w:type="gramEnd"/>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4"/>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FE3BE2" w:rsidRDefault="00FE3BE2" w:rsidP="000B3397">
      <w:pPr>
        <w:pStyle w:val="Style11"/>
        <w:spacing w:line="372" w:lineRule="atLeast"/>
        <w:rPr>
          <w:b/>
          <w:bCs/>
          <w:spacing w:val="-2"/>
          <w:lang w:val="fr-FR"/>
        </w:rPr>
      </w:pPr>
    </w:p>
    <w:p w:rsidR="00FE3BE2" w:rsidRPr="00EC12FE" w:rsidRDefault="00FE3BE2"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proofErr w:type="gramStart"/>
      <w:r w:rsidRPr="00EC12FE">
        <w:rPr>
          <w:b/>
          <w:sz w:val="32"/>
          <w:szCs w:val="36"/>
        </w:rPr>
        <w:t>Specific Construction and</w:t>
      </w:r>
      <w:r w:rsidR="00BB01BC">
        <w:rPr>
          <w:b/>
          <w:sz w:val="32"/>
          <w:szCs w:val="36"/>
        </w:rPr>
        <w:t xml:space="preserve"> Contract Management Experience </w:t>
      </w:r>
      <w:r w:rsidRPr="00EC12FE">
        <w:rPr>
          <w:b/>
          <w:sz w:val="32"/>
          <w:szCs w:val="36"/>
        </w:rPr>
        <w:t>(cont.)</w:t>
      </w:r>
      <w:proofErr w:type="gramEnd"/>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FE3BE2">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B8768F">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B8768F">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B8768F">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B8768F">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B8768F">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B8768F">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B8768F">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B8768F">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B8768F">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B8768F">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B8768F">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B8768F">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w:t>
            </w:r>
            <w:proofErr w:type="gramStart"/>
            <w:r w:rsidRPr="00EC12FE">
              <w:t>people,</w:t>
            </w:r>
            <w:proofErr w:type="gramEnd"/>
            <w:r w:rsidRPr="00EC12FE">
              <w:t xml:space="preserv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Employer, Project Manager or Contractor determines, that any employee of the Contractor be determined to have engaged in </w:t>
            </w:r>
            <w:proofErr w:type="gramStart"/>
            <w:r w:rsidRPr="00EC12FE">
              <w:t>corrupt, fraudulent, collusive, coercive, or</w:t>
            </w:r>
            <w:proofErr w:type="gramEnd"/>
            <w:r w:rsidRPr="00EC12FE">
              <w:t xml:space="preserve">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proofErr w:type="gramStart"/>
            <w:r w:rsidRPr="00EC12FE">
              <w:t>effect</w:t>
            </w:r>
            <w:proofErr w:type="spellEnd"/>
            <w:proofErr w:type="gram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Alterations to the terms of </w:t>
            </w:r>
            <w:proofErr w:type="gramStart"/>
            <w:r w:rsidRPr="00EC12FE">
              <w:t>an insurance</w:t>
            </w:r>
            <w:proofErr w:type="gramEnd"/>
            <w:r w:rsidRPr="00EC12FE">
              <w:t xml:space="preserv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w:t>
            </w:r>
            <w:proofErr w:type="gramStart"/>
            <w:r w:rsidRPr="00EC12FE">
              <w:t>Contract,</w:t>
            </w:r>
            <w:proofErr w:type="gramEnd"/>
            <w:r w:rsidRPr="00EC12FE">
              <w:t xml:space="preserve">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w:t>
            </w:r>
            <w:proofErr w:type="gramStart"/>
            <w:r w:rsidRPr="00EC12FE">
              <w:t>an acceleration</w:t>
            </w:r>
            <w:proofErr w:type="gramEnd"/>
            <w:r w:rsidRPr="00EC12FE">
              <w:t xml:space="preserve">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 xml:space="preserve">’s interests are adversely affected by the Contractor’s </w:t>
            </w:r>
            <w:proofErr w:type="gramStart"/>
            <w:r w:rsidRPr="00EC12FE">
              <w:t>not having</w:t>
            </w:r>
            <w:proofErr w:type="gramEnd"/>
            <w:r w:rsidRPr="00EC12FE">
              <w:t xml:space="preserve">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FE3BE2">
            <w:pPr>
              <w:ind w:right="2"/>
              <w:rPr>
                <w:b/>
                <w:i/>
              </w:rPr>
            </w:pPr>
            <w:r w:rsidRPr="00EC12FE">
              <w:t xml:space="preserve"> </w:t>
            </w:r>
            <w:r w:rsidR="00502AF1">
              <w:tab/>
            </w:r>
            <w:r w:rsidR="00FE3BE2">
              <w:rPr>
                <w:b/>
                <w:i/>
              </w:rPr>
              <w:t>90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aa</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FE3BE2">
            <w:pPr>
              <w:spacing w:after="200"/>
              <w:ind w:right="2"/>
            </w:pPr>
            <w:r w:rsidRPr="00EC12FE">
              <w:t xml:space="preserve">The Works consist of </w:t>
            </w:r>
            <w:r w:rsidR="004D361E">
              <w:rPr>
                <w:b/>
                <w:i/>
              </w:rPr>
              <w:t xml:space="preserve">Construction of </w:t>
            </w:r>
            <w:r w:rsidR="00FE3BE2" w:rsidRPr="00FE3BE2">
              <w:rPr>
                <w:b/>
                <w:i/>
              </w:rPr>
              <w:t xml:space="preserve">Drainage, Storage Room and Mess room in </w:t>
            </w:r>
            <w:proofErr w:type="spellStart"/>
            <w:r w:rsidR="00FE3BE2" w:rsidRPr="00FE3BE2">
              <w:rPr>
                <w:b/>
                <w:i/>
              </w:rPr>
              <w:t>R.Vandhoo</w:t>
            </w:r>
            <w:proofErr w:type="spellEnd"/>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A5770E">
            <w:pPr>
              <w:tabs>
                <w:tab w:val="left" w:pos="556"/>
              </w:tabs>
              <w:spacing w:after="160"/>
              <w:ind w:left="556" w:right="-72" w:hanging="547"/>
            </w:pPr>
            <w:r w:rsidRPr="00EC12FE">
              <w:t>(c)</w:t>
            </w:r>
            <w:r w:rsidRPr="00EC12FE">
              <w:tab/>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AE113B">
              <w:rPr>
                <w:b/>
                <w:i/>
                <w:noProof/>
              </w:rPr>
              <mc:AlternateContent>
                <mc:Choice Requires="wps">
                  <w:drawing>
                    <wp:anchor distT="0" distB="0" distL="114300" distR="114300" simplePos="0" relativeHeight="251655680" behindDoc="1" locked="0" layoutInCell="0" allowOverlap="1">
                      <wp:simplePos x="0" y="0"/>
                      <wp:positionH relativeFrom="margin">
                        <wp:posOffset>4198620</wp:posOffset>
                      </wp:positionH>
                      <wp:positionV relativeFrom="page">
                        <wp:posOffset>914400</wp:posOffset>
                      </wp:positionV>
                      <wp:extent cx="1289050" cy="6350"/>
                      <wp:effectExtent l="0" t="0" r="0" b="3175"/>
                      <wp:wrapNone/>
                      <wp:docPr id="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330.6pt;margin-top:1in;width:101.5pt;height:.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" o:allowincell="f" fillcolor="black" stroked="f" strokeweight="0">
                      <w10:wrap anchorx="margin" anchory="page"/>
                    </v:rect>
                  </w:pict>
                </mc:Fallback>
              </mc:AlternateConten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AE113B">
              <w:rPr>
                <w:b/>
                <w:noProof/>
              </w:rPr>
              <mc:AlternateContent>
                <mc:Choice Requires="wps">
                  <w:drawing>
                    <wp:anchor distT="0" distB="0" distL="114300" distR="114300" simplePos="0" relativeHeight="251657728" behindDoc="1" locked="0" layoutInCell="0" allowOverlap="1">
                      <wp:simplePos x="0" y="0"/>
                      <wp:positionH relativeFrom="margin">
                        <wp:posOffset>2846705</wp:posOffset>
                      </wp:positionH>
                      <wp:positionV relativeFrom="page">
                        <wp:posOffset>914400</wp:posOffset>
                      </wp:positionV>
                      <wp:extent cx="2642870" cy="6350"/>
                      <wp:effectExtent l="0" t="0" r="0" b="3175"/>
                      <wp:wrapNone/>
                      <wp:docPr id="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87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224.15pt;margin-top:1in;width:208.1pt;height:.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pZdQIAAPg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" o:allowincell="f" fillcolor="black" stroked="f" strokeweight="0">
                      <w10:wrap anchorx="margin" anchory="page"/>
                    </v:rect>
                  </w:pict>
                </mc:Fallback>
              </mc:AlternateConten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AE113B" w:rsidP="00502AF1">
            <w:pPr>
              <w:spacing w:after="200"/>
              <w:ind w:right="2"/>
            </w:pPr>
            <w:r>
              <w:rPr>
                <w:noProof/>
              </w:rPr>
              <mc:AlternateContent>
                <mc:Choice Requires="wps">
                  <w:drawing>
                    <wp:anchor distT="0" distB="0" distL="114300" distR="114300" simplePos="0" relativeHeight="251658752" behindDoc="1" locked="0" layoutInCell="0" allowOverlap="1">
                      <wp:simplePos x="0" y="0"/>
                      <wp:positionH relativeFrom="margin">
                        <wp:posOffset>1261110</wp:posOffset>
                      </wp:positionH>
                      <wp:positionV relativeFrom="page">
                        <wp:posOffset>914400</wp:posOffset>
                      </wp:positionV>
                      <wp:extent cx="4224655" cy="6350"/>
                      <wp:effectExtent l="3810" t="0" r="635" b="3175"/>
                      <wp:wrapNone/>
                      <wp:docPr id="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99.3pt;margin-top:1in;width:332.65pt;height:.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BRdQIAAPg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B5ssFF1AgAA+AQAAA4AAAAAAAAA&#10;AAAAAAAALgIAAGRycy9lMm9Eb2MueG1sUEsBAi0AFAAGAAgAAAAhAGmY/dfbAAAACwEAAA8AAAAA&#10;AAAAAAAAAAAAzwQAAGRycy9kb3ducmV2LnhtbFBLBQYAAAAABAAEAPMAAADXBQAAAAA=&#10;" o:allowincell="f" fillcolor="black" stroked="f" strokeweight="0">
                      <w10:wrap anchorx="margin" anchory="page"/>
                    </v:rect>
                  </w:pict>
                </mc:Fallback>
              </mc:AlternateConten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523C8C">
            <w:pPr>
              <w:spacing w:after="200"/>
              <w:ind w:right="2"/>
            </w:pPr>
            <w:r w:rsidRPr="00EC12FE">
              <w:t>The liquidated damages for the whole of the Works are</w:t>
            </w:r>
            <w:r w:rsidR="00493E1B">
              <w:t xml:space="preserve"> </w:t>
            </w:r>
            <w:r w:rsidR="00493E1B" w:rsidRPr="00493E1B">
              <w:rPr>
                <w:b/>
                <w:i/>
              </w:rPr>
              <w:t xml:space="preserve">Point </w:t>
            </w:r>
            <w:r w:rsidR="00523C8C">
              <w:rPr>
                <w:b/>
                <w:i/>
              </w:rPr>
              <w:t>Two</w:t>
            </w:r>
            <w:r w:rsidR="00493E1B" w:rsidRPr="00493E1B">
              <w:rPr>
                <w:b/>
                <w:i/>
              </w:rPr>
              <w:t xml:space="preserve"> </w:t>
            </w:r>
            <w:r w:rsidR="00AE113B">
              <w:rPr>
                <w:b/>
                <w:i/>
                <w:noProof/>
              </w:rPr>
              <mc:AlternateContent>
                <mc:Choice Requires="wps">
                  <w:drawing>
                    <wp:anchor distT="0" distB="0" distL="114300" distR="114300" simplePos="0" relativeHeight="251659776" behindDoc="1" locked="0" layoutInCell="0" allowOverlap="1">
                      <wp:simplePos x="0" y="0"/>
                      <wp:positionH relativeFrom="margin">
                        <wp:posOffset>3395345</wp:posOffset>
                      </wp:positionH>
                      <wp:positionV relativeFrom="page">
                        <wp:posOffset>914400</wp:posOffset>
                      </wp:positionV>
                      <wp:extent cx="2094230" cy="6350"/>
                      <wp:effectExtent l="4445" t="0" r="0" b="3175"/>
                      <wp:wrapNone/>
                      <wp:docPr id="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267.35pt;margin-top:1in;width:164.9pt;height:.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tdgLHdQIAAPgEAAAOAAAAAAAA&#10;AAAAAAAAAC4CAABkcnMvZTJvRG9jLnhtbFBLAQItABQABgAIAAAAIQAyZfvP3AAAAAsBAAAPAAAA&#10;AAAAAAAAAAAAAM8EAABkcnMvZG93bnJldi54bWxQSwUGAAAAAAQABADzAAAA2AUAAAAA&#10;" o:allowincell="f" fillcolor="black" stroked="f" strokeweight="0">
                      <w10:wrap anchorx="margin" anchory="page"/>
                    </v:rect>
                  </w:pict>
                </mc:Fallback>
              </mc:AlternateContent>
            </w:r>
            <w:r w:rsidR="00493E1B" w:rsidRPr="00493E1B">
              <w:rPr>
                <w:b/>
                <w:i/>
              </w:rPr>
              <w:t>(0.</w:t>
            </w:r>
            <w:r w:rsidR="00523C8C">
              <w:rPr>
                <w:b/>
                <w:i/>
              </w:rPr>
              <w:t>2</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 xml:space="preserve">Five (5) Percent of the accepted contract amount in </w:t>
            </w:r>
            <w:r w:rsidR="00B0527A" w:rsidRPr="00B0527A">
              <w:rPr>
                <w:b/>
                <w:i/>
              </w:rPr>
              <w:lastRenderedPageBreak/>
              <w:t>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lastRenderedPageBreak/>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AE113B">
              <w:rPr>
                <w:b/>
                <w:i/>
                <w:noProof/>
              </w:rPr>
              <mc:AlternateContent>
                <mc:Choice Requires="wps">
                  <w:drawing>
                    <wp:anchor distT="0" distB="0" distL="114300" distR="114300" simplePos="0" relativeHeight="251660800"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15.9pt;margin-top:1in;width:3in;height:.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LMdQIAAPg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K1yLM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AE113B">
              <w:rPr>
                <w:b/>
                <w:i/>
                <w:noProof/>
              </w:rPr>
              <mc:AlternateContent>
                <mc:Choice Requires="wps">
                  <w:drawing>
                    <wp:anchor distT="0" distB="0" distL="114300" distR="114300" simplePos="0" relativeHeight="251661824"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215.9pt;margin-top:1in;width:3in;height:.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BJ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BRJBJ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23C8C">
            <w:pPr>
              <w:spacing w:after="200"/>
              <w:ind w:right="2"/>
            </w:pPr>
            <w:r w:rsidRPr="00EC12FE">
              <w:t xml:space="preserve">The maximum number of days is: </w:t>
            </w:r>
            <w:r w:rsidR="00523C8C">
              <w:rPr>
                <w:b/>
                <w:i/>
              </w:rPr>
              <w:t>50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FE3BE2">
          <w:rPr>
            <w:b w:val="0"/>
            <w:bCs/>
            <w:noProof/>
            <w:webHidden/>
          </w:rPr>
          <w:t>33</w:t>
        </w:r>
        <w:r w:rsidRPr="006967AA">
          <w:rPr>
            <w:b w:val="0"/>
            <w:bCs/>
            <w:noProof/>
            <w:webHidden/>
          </w:rPr>
          <w:fldChar w:fldCharType="end"/>
        </w:r>
      </w:hyperlink>
    </w:p>
    <w:p w:rsidR="006967AA" w:rsidRPr="006967AA" w:rsidRDefault="00167934">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FE3BE2">
          <w:rPr>
            <w:b w:val="0"/>
            <w:bCs/>
            <w:noProof/>
            <w:webHidden/>
          </w:rPr>
          <w:t>34</w:t>
        </w:r>
        <w:r w:rsidR="0051627C" w:rsidRPr="006967AA">
          <w:rPr>
            <w:b w:val="0"/>
            <w:bCs/>
            <w:noProof/>
            <w:webHidden/>
          </w:rPr>
          <w:fldChar w:fldCharType="end"/>
        </w:r>
      </w:hyperlink>
    </w:p>
    <w:p w:rsidR="006967AA" w:rsidRPr="006967AA" w:rsidRDefault="00167934">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FE3BE2">
          <w:rPr>
            <w:b w:val="0"/>
            <w:bCs/>
            <w:noProof/>
            <w:webHidden/>
          </w:rPr>
          <w:t>36</w:t>
        </w:r>
        <w:r w:rsidR="0051627C" w:rsidRPr="006967AA">
          <w:rPr>
            <w:b w:val="0"/>
            <w:bCs/>
            <w:noProof/>
            <w:webHidden/>
          </w:rPr>
          <w:fldChar w:fldCharType="end"/>
        </w:r>
      </w:hyperlink>
    </w:p>
    <w:p w:rsidR="006967AA" w:rsidRPr="006967AA" w:rsidRDefault="00167934">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FE3BE2">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proofErr w:type="gramEnd"/>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AE113B"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AE113B"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CEC" w:rsidRDefault="00EE0CEC">
      <w:r>
        <w:separator/>
      </w:r>
    </w:p>
  </w:endnote>
  <w:endnote w:type="continuationSeparator" w:id="0">
    <w:p w:rsidR="00EE0CEC" w:rsidRDefault="00EE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9783771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B78D0">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942889159"/>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B78D0">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40683167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67934">
          <w:rPr>
            <w:rFonts w:asciiTheme="minorHAnsi" w:hAnsiTheme="minorHAnsi"/>
            <w:noProof/>
            <w:color w:val="7F7F7F" w:themeColor="text1" w:themeTint="80"/>
          </w:rPr>
          <w:t>42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785036271"/>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167934">
          <w:rPr>
            <w:rFonts w:asciiTheme="minorHAnsi" w:hAnsiTheme="minorHAnsi"/>
            <w:noProof/>
            <w:color w:val="7F7F7F" w:themeColor="text1" w:themeTint="80"/>
          </w:rPr>
          <w:t>39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4143681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B78D0">
          <w:rPr>
            <w:rFonts w:asciiTheme="minorHAnsi" w:hAnsiTheme="minorHAnsi"/>
            <w:noProof/>
            <w:color w:val="7F7F7F" w:themeColor="text1" w:themeTint="80"/>
          </w:rPr>
          <w:t>30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840779826"/>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0B78D0">
          <w:rPr>
            <w:rFonts w:asciiTheme="minorHAnsi" w:hAnsiTheme="minorHAnsi"/>
            <w:noProof/>
            <w:color w:val="7F7F7F" w:themeColor="text1" w:themeTint="80"/>
          </w:rPr>
          <w:t>35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CEC" w:rsidRDefault="00EE0CEC">
      <w:r>
        <w:separator/>
      </w:r>
    </w:p>
  </w:footnote>
  <w:footnote w:type="continuationSeparator" w:id="0">
    <w:p w:rsidR="00EE0CEC" w:rsidRDefault="00EE0CEC">
      <w:r>
        <w:continuationSeparator/>
      </w:r>
    </w:p>
  </w:footnote>
  <w:footnote w:id="1">
    <w:p w:rsidR="00EE0CEC" w:rsidRPr="00E25AC8" w:rsidRDefault="00EE0CEC">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EE0CEC" w:rsidRPr="00E25AC8" w:rsidRDefault="00EE0CEC"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EE0CEC" w:rsidRDefault="00EE0CEC"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EE0CEC" w:rsidRPr="00E25AC8" w:rsidRDefault="00EE0CEC"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EE0CEC" w:rsidRPr="00E25AC8" w:rsidRDefault="00EE0CEC"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EE0CEC" w:rsidRDefault="00EE0CEC"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EE0CEC" w:rsidRDefault="00EE0CEC" w:rsidP="003531F4">
      <w:pPr>
        <w:pStyle w:val="FootnoteText"/>
      </w:pPr>
      <w:r>
        <w:rPr>
          <w:rStyle w:val="FootnoteReference"/>
        </w:rPr>
        <w:footnoteRef/>
      </w:r>
      <w:r>
        <w:t xml:space="preserve"> This requirement also applies to contracts executed by the Bidder as JV member.</w:t>
      </w:r>
    </w:p>
  </w:footnote>
  <w:footnote w:id="8">
    <w:p w:rsidR="00EE0CEC" w:rsidRDefault="00EE0CEC"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EE0CEC" w:rsidRDefault="00EE0CEC"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EE0CEC" w:rsidDel="006A3E0C" w:rsidRDefault="00EE0CEC" w:rsidP="003531F4">
      <w:pPr>
        <w:pStyle w:val="FootnoteText"/>
      </w:pPr>
      <w:r>
        <w:rPr>
          <w:rStyle w:val="FootnoteReference"/>
        </w:rPr>
        <w:footnoteRef/>
      </w:r>
      <w:r>
        <w:t xml:space="preserve"> Substantial completion shall be based on 80% or more works completed under the contract.</w:t>
      </w:r>
    </w:p>
  </w:footnote>
  <w:footnote w:id="11">
    <w:p w:rsidR="00EE0CEC" w:rsidRDefault="00EE0CEC"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EE0CEC" w:rsidRDefault="00EE0CEC"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EE0CEC" w:rsidRDefault="00EE0CEC"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EE0CEC" w:rsidRDefault="00EE0CEC"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EE0CEC" w:rsidDel="008E2812" w:rsidRDefault="00EE0CEC"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EE0CEC" w:rsidRDefault="00EE0CEC"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EE0CEC" w:rsidRDefault="00EE0CEC">
      <w:pPr>
        <w:pStyle w:val="FootnoteText"/>
      </w:pPr>
      <w:r>
        <w:rPr>
          <w:rStyle w:val="FootnoteReference"/>
        </w:rPr>
        <w:footnoteRef/>
      </w:r>
      <w:r>
        <w:t xml:space="preserve"> </w:t>
      </w:r>
      <w:r>
        <w:tab/>
      </w:r>
      <w:proofErr w:type="gramStart"/>
      <w:r>
        <w:t>If applicable.</w:t>
      </w:r>
      <w:proofErr w:type="gramEnd"/>
    </w:p>
  </w:footnote>
  <w:footnote w:id="18">
    <w:p w:rsidR="00EE0CEC" w:rsidRDefault="00EE0CEC"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EE0CEC" w:rsidRDefault="00EE0CEC"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EE0CEC" w:rsidRDefault="00EE0CEC"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EE0CEC" w:rsidRDefault="00EE0CEC"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EE0CEC" w:rsidRDefault="00EE0CEC"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EE0CEC" w:rsidRDefault="00EE0CEC"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EE0CEC" w:rsidRDefault="00EE0CEC"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EE0CEC" w:rsidRPr="0026306C" w:rsidRDefault="00EE0CEC">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EE0CEC" w:rsidRPr="0026306C" w:rsidRDefault="00EE0CEC"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EE0CEC" w:rsidRPr="0026306C" w:rsidRDefault="00EE0CEC"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EE0CEC" w:rsidRPr="0026306C" w:rsidRDefault="00EE0CEC"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EE0CEC" w:rsidRPr="0026306C" w:rsidRDefault="00EE0CEC"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EE0CEC" w:rsidRPr="0026306C" w:rsidRDefault="00EE0CEC"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EE0CEC" w:rsidRPr="0026306C" w:rsidRDefault="00EE0CEC"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EE0CEC" w:rsidRPr="0026306C" w:rsidRDefault="00EE0CEC"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EE0CEC" w:rsidRPr="005F76C3" w:rsidRDefault="00EE0CEC"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EE0CEC" w:rsidRPr="0026306C" w:rsidRDefault="00EE0CEC">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EE0CEC" w:rsidRDefault="00EE0CEC"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EE0CEC" w:rsidRDefault="00EE0CEC"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EE0CEC" w:rsidRDefault="00EE0CEC"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EE0CEC" w:rsidRDefault="00EE0CEC"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EE0CEC" w:rsidRDefault="00EE0CEC"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EE0CEC" w:rsidRDefault="00EE0CEC"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EE0CEC" w:rsidRDefault="00EE0CEC"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EE0CEC" w:rsidRPr="00765DB8" w:rsidRDefault="00EE0CEC"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EE0CEC" w:rsidRPr="00765DB8" w:rsidRDefault="00EE0CEC"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42">
    <w:p w:rsidR="00EE0CEC" w:rsidRPr="00765DB8" w:rsidRDefault="00EE0CEC"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EE0CEC" w:rsidRPr="00BC09A2" w:rsidRDefault="00EE0CEC"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EE0CEC" w:rsidRPr="0080505F" w:rsidRDefault="00EE0CEC"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Default="00EE0CEC"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9471D9" w:rsidRDefault="00EE0CEC"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9471D9" w:rsidRDefault="00EE0CEC"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Default="00EE0CEC"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B669EB" w:rsidRDefault="00EE0CEC"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B669EB" w:rsidRDefault="00EE0CEC"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5841">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B78D0"/>
    <w:rsid w:val="000C3B0F"/>
    <w:rsid w:val="000C3DA4"/>
    <w:rsid w:val="000C49AF"/>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934"/>
    <w:rsid w:val="00167B83"/>
    <w:rsid w:val="001706DF"/>
    <w:rsid w:val="00175DB8"/>
    <w:rsid w:val="001826EC"/>
    <w:rsid w:val="00185794"/>
    <w:rsid w:val="00190047"/>
    <w:rsid w:val="0019324B"/>
    <w:rsid w:val="00193B2A"/>
    <w:rsid w:val="001956ED"/>
    <w:rsid w:val="001A418F"/>
    <w:rsid w:val="001A4369"/>
    <w:rsid w:val="001A4978"/>
    <w:rsid w:val="001B2EE2"/>
    <w:rsid w:val="001B3844"/>
    <w:rsid w:val="001B5586"/>
    <w:rsid w:val="001C10FA"/>
    <w:rsid w:val="001C66C8"/>
    <w:rsid w:val="001C7943"/>
    <w:rsid w:val="001D4CEA"/>
    <w:rsid w:val="001E223A"/>
    <w:rsid w:val="001E254C"/>
    <w:rsid w:val="001E4E88"/>
    <w:rsid w:val="001E7E44"/>
    <w:rsid w:val="001F1709"/>
    <w:rsid w:val="0020119D"/>
    <w:rsid w:val="00205154"/>
    <w:rsid w:val="00206881"/>
    <w:rsid w:val="00206F2C"/>
    <w:rsid w:val="0021299F"/>
    <w:rsid w:val="0021737E"/>
    <w:rsid w:val="00217957"/>
    <w:rsid w:val="0022012F"/>
    <w:rsid w:val="00220722"/>
    <w:rsid w:val="00221A05"/>
    <w:rsid w:val="00221AED"/>
    <w:rsid w:val="00237C02"/>
    <w:rsid w:val="00245258"/>
    <w:rsid w:val="0024765A"/>
    <w:rsid w:val="002477E8"/>
    <w:rsid w:val="0025005E"/>
    <w:rsid w:val="002509A0"/>
    <w:rsid w:val="0026306C"/>
    <w:rsid w:val="002631B9"/>
    <w:rsid w:val="0026735A"/>
    <w:rsid w:val="00272DE8"/>
    <w:rsid w:val="002732CA"/>
    <w:rsid w:val="00276916"/>
    <w:rsid w:val="00277338"/>
    <w:rsid w:val="00281155"/>
    <w:rsid w:val="002823F8"/>
    <w:rsid w:val="002835CE"/>
    <w:rsid w:val="00283744"/>
    <w:rsid w:val="00283A08"/>
    <w:rsid w:val="0028633C"/>
    <w:rsid w:val="002A34D0"/>
    <w:rsid w:val="002B090E"/>
    <w:rsid w:val="002B244E"/>
    <w:rsid w:val="002B3CE5"/>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D361E"/>
    <w:rsid w:val="004E5FE1"/>
    <w:rsid w:val="00501FC5"/>
    <w:rsid w:val="00502AF1"/>
    <w:rsid w:val="00503D38"/>
    <w:rsid w:val="005065DF"/>
    <w:rsid w:val="005068DD"/>
    <w:rsid w:val="00511F78"/>
    <w:rsid w:val="0051627C"/>
    <w:rsid w:val="00523C8C"/>
    <w:rsid w:val="00541534"/>
    <w:rsid w:val="005449BA"/>
    <w:rsid w:val="005458E2"/>
    <w:rsid w:val="0055247C"/>
    <w:rsid w:val="005656DE"/>
    <w:rsid w:val="00572474"/>
    <w:rsid w:val="00582863"/>
    <w:rsid w:val="0058552B"/>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5B6"/>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6593"/>
    <w:rsid w:val="00A374FA"/>
    <w:rsid w:val="00A37C6D"/>
    <w:rsid w:val="00A41AC1"/>
    <w:rsid w:val="00A41BA5"/>
    <w:rsid w:val="00A42DE7"/>
    <w:rsid w:val="00A43C56"/>
    <w:rsid w:val="00A44519"/>
    <w:rsid w:val="00A5036B"/>
    <w:rsid w:val="00A507F1"/>
    <w:rsid w:val="00A5770E"/>
    <w:rsid w:val="00A64ABE"/>
    <w:rsid w:val="00A665F3"/>
    <w:rsid w:val="00A673DB"/>
    <w:rsid w:val="00A74483"/>
    <w:rsid w:val="00A91A43"/>
    <w:rsid w:val="00AA10CD"/>
    <w:rsid w:val="00AA3EA1"/>
    <w:rsid w:val="00AA6F00"/>
    <w:rsid w:val="00AA7ABE"/>
    <w:rsid w:val="00AB3336"/>
    <w:rsid w:val="00AB4D20"/>
    <w:rsid w:val="00AC39E0"/>
    <w:rsid w:val="00AC6CF2"/>
    <w:rsid w:val="00AE113B"/>
    <w:rsid w:val="00AE141E"/>
    <w:rsid w:val="00AE3FF7"/>
    <w:rsid w:val="00AF4DDF"/>
    <w:rsid w:val="00B0061E"/>
    <w:rsid w:val="00B0527A"/>
    <w:rsid w:val="00B07ED2"/>
    <w:rsid w:val="00B135C1"/>
    <w:rsid w:val="00B210B7"/>
    <w:rsid w:val="00B25105"/>
    <w:rsid w:val="00B25AF9"/>
    <w:rsid w:val="00B264CB"/>
    <w:rsid w:val="00B41952"/>
    <w:rsid w:val="00B42F95"/>
    <w:rsid w:val="00B431DB"/>
    <w:rsid w:val="00B50534"/>
    <w:rsid w:val="00B51822"/>
    <w:rsid w:val="00B52D98"/>
    <w:rsid w:val="00B530A2"/>
    <w:rsid w:val="00B53626"/>
    <w:rsid w:val="00B669EB"/>
    <w:rsid w:val="00B77FDF"/>
    <w:rsid w:val="00B8768F"/>
    <w:rsid w:val="00B961D0"/>
    <w:rsid w:val="00B97C75"/>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06641"/>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17F4"/>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0CEC"/>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E3BE2"/>
    <w:rsid w:val="00FE6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worldbank.org/debarr."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9110E-8EDF-4BCD-8FC5-0EDD7898F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108</Pages>
  <Words>24544</Words>
  <Characters>136853</Characters>
  <Application>Microsoft Office Word</Application>
  <DocSecurity>0</DocSecurity>
  <Lines>1140</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161075</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7</cp:revision>
  <cp:lastPrinted>2013-08-16T10:18:00Z</cp:lastPrinted>
  <dcterms:created xsi:type="dcterms:W3CDTF">2015-06-02T06:34:00Z</dcterms:created>
  <dcterms:modified xsi:type="dcterms:W3CDTF">2015-06-10T10:11:00Z</dcterms:modified>
</cp:coreProperties>
</file>