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BF3B7D" w:rsidRDefault="00D33745" w:rsidP="00D33745">
      <w:pPr>
        <w:jc w:val="center"/>
        <w:rPr>
          <w:b/>
          <w:sz w:val="46"/>
          <w:szCs w:val="46"/>
        </w:rPr>
      </w:pPr>
      <w:r>
        <w:rPr>
          <w:b/>
          <w:sz w:val="52"/>
          <w:szCs w:val="52"/>
        </w:rPr>
        <w:t xml:space="preserve">Dredging of </w:t>
      </w:r>
      <w:proofErr w:type="spellStart"/>
      <w:r w:rsidR="00AA3EA1" w:rsidRPr="00AA3EA1">
        <w:rPr>
          <w:b/>
          <w:sz w:val="52"/>
          <w:szCs w:val="52"/>
        </w:rPr>
        <w:t>R.Vandhoo</w:t>
      </w:r>
      <w:proofErr w:type="spellEnd"/>
      <w:r>
        <w:rPr>
          <w:b/>
          <w:sz w:val="52"/>
          <w:szCs w:val="52"/>
        </w:rPr>
        <w:t xml:space="preserve"> </w:t>
      </w:r>
      <w:proofErr w:type="spellStart"/>
      <w:r>
        <w:rPr>
          <w:b/>
          <w:sz w:val="52"/>
          <w:szCs w:val="52"/>
        </w:rPr>
        <w:t>Harbour</w:t>
      </w:r>
      <w:proofErr w:type="spellEnd"/>
    </w:p>
    <w:p w:rsidR="00BF3B7D" w:rsidRDefault="00BF3B7D" w:rsidP="00D33745">
      <w:pPr>
        <w:tabs>
          <w:tab w:val="left" w:pos="720"/>
          <w:tab w:val="right" w:leader="dot" w:pos="8640"/>
        </w:tabs>
        <w:jc w:val="center"/>
        <w:rPr>
          <w:b/>
          <w:sz w:val="40"/>
          <w:szCs w:val="40"/>
        </w:rPr>
      </w:pPr>
      <w:r>
        <w:rPr>
          <w:b/>
          <w:sz w:val="40"/>
          <w:szCs w:val="40"/>
        </w:rPr>
        <w:t>IFB No.: 0</w:t>
      </w:r>
      <w:r w:rsidR="00D33745">
        <w:rPr>
          <w:b/>
          <w:sz w:val="40"/>
          <w:szCs w:val="40"/>
        </w:rPr>
        <w:t>35</w:t>
      </w:r>
      <w:r>
        <w:rPr>
          <w:b/>
          <w:sz w:val="40"/>
          <w:szCs w:val="40"/>
        </w:rPr>
        <w:t>/</w:t>
      </w:r>
      <w:r w:rsidR="00677438">
        <w:rPr>
          <w:b/>
          <w:sz w:val="40"/>
          <w:szCs w:val="40"/>
        </w:rPr>
        <w:t>4427-MAL</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lastRenderedPageBreak/>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9A0FEF" w:rsidRDefault="009A0FEF" w:rsidP="00BF3B7D">
      <w:pPr>
        <w:jc w:val="center"/>
        <w:rPr>
          <w:sz w:val="36"/>
          <w:szCs w:val="36"/>
        </w:rPr>
      </w:pPr>
    </w:p>
    <w:p w:rsidR="00BF3B7D" w:rsidRDefault="008A5C7A" w:rsidP="008A5C7A">
      <w:pPr>
        <w:jc w:val="center"/>
        <w:rPr>
          <w:b/>
          <w:sz w:val="36"/>
          <w:szCs w:val="36"/>
        </w:rPr>
      </w:pPr>
      <w:r>
        <w:rPr>
          <w:b/>
          <w:sz w:val="36"/>
          <w:szCs w:val="36"/>
        </w:rPr>
        <w:t>Maldives Environmental Management Project (MEMP)</w:t>
      </w:r>
      <w:r w:rsidR="00D33745">
        <w:rPr>
          <w:b/>
          <w:sz w:val="36"/>
          <w:szCs w:val="36"/>
        </w:rPr>
        <w:t xml:space="preserve"> – Additional Financing</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D33745">
      <w:pPr>
        <w:tabs>
          <w:tab w:val="left" w:pos="720"/>
          <w:tab w:val="right" w:leader="dot" w:pos="8640"/>
        </w:tabs>
        <w:jc w:val="center"/>
        <w:rPr>
          <w:b/>
          <w:sz w:val="32"/>
          <w:szCs w:val="32"/>
        </w:rPr>
      </w:pPr>
      <w:r>
        <w:rPr>
          <w:b/>
          <w:sz w:val="32"/>
          <w:szCs w:val="32"/>
        </w:rPr>
        <w:t xml:space="preserve">Issued on: </w:t>
      </w:r>
      <w:r w:rsidR="00D33745">
        <w:rPr>
          <w:b/>
          <w:sz w:val="32"/>
          <w:szCs w:val="32"/>
        </w:rPr>
        <w:t>September</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5C5A06">
          <w:rPr>
            <w:noProof/>
            <w:webHidden/>
          </w:rPr>
          <w:t>3</w:t>
        </w:r>
        <w:r>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5C5A06">
          <w:rPr>
            <w:webHidden/>
          </w:rPr>
          <w:t>27</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5C5A06">
          <w:rPr>
            <w:webHidden/>
          </w:rPr>
          <w:t>30</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5C5A06">
          <w:rPr>
            <w:webHidden/>
          </w:rPr>
          <w:t>41</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5C5A06">
          <w:rPr>
            <w:webHidden/>
          </w:rPr>
          <w:t>66</w:t>
        </w:r>
        <w:r w:rsidR="0051627C">
          <w:rPr>
            <w:webHidden/>
          </w:rPr>
          <w:fldChar w:fldCharType="end"/>
        </w:r>
      </w:hyperlink>
    </w:p>
    <w:p w:rsidR="001B5586" w:rsidRDefault="00EA6C12"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5C5A06">
          <w:rPr>
            <w:noProof/>
            <w:webHidden/>
          </w:rPr>
          <w:t>1</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5C5A06">
          <w:rPr>
            <w:webHidden/>
          </w:rPr>
          <w:t>1</w:t>
        </w:r>
        <w:r w:rsidR="0051627C">
          <w:rPr>
            <w:webHidden/>
          </w:rPr>
          <w:fldChar w:fldCharType="end"/>
        </w:r>
      </w:hyperlink>
    </w:p>
    <w:p w:rsidR="001B5586" w:rsidRDefault="00EA6C12"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5C5A06">
          <w:rPr>
            <w:noProof/>
            <w:webHidden/>
          </w:rPr>
          <w:t>3</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5C5A06">
          <w:rPr>
            <w:webHidden/>
          </w:rPr>
          <w:t>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5C5A06">
          <w:rPr>
            <w:webHidden/>
          </w:rPr>
          <w:t>29</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5C5A06">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5C5A06">
          <w:rPr>
            <w:noProof/>
            <w:webHidden/>
          </w:rPr>
          <w:t>6</w:t>
        </w:r>
        <w:r>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5C5A06">
          <w:rPr>
            <w:webHidden/>
          </w:rPr>
          <w:t>6</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5C5A06">
          <w:rPr>
            <w:webHidden/>
          </w:rPr>
          <w:t>7</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EA6C1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5C5A06">
          <w:rPr>
            <w:noProof/>
            <w:webHidden/>
          </w:rPr>
          <w:t>9</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5C5A06">
          <w:rPr>
            <w:webHidden/>
          </w:rPr>
          <w:t>9</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5C5A06">
          <w:rPr>
            <w:webHidden/>
          </w:rPr>
          <w:t>10</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EA6C1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5C5A06">
          <w:rPr>
            <w:noProof/>
            <w:webHidden/>
          </w:rPr>
          <w:t>11</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5C5A06">
          <w:rPr>
            <w:webHidden/>
          </w:rPr>
          <w:t>11</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5C5A06">
          <w:rPr>
            <w:webHidden/>
          </w:rPr>
          <w:t>12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5C5A06">
          <w:rPr>
            <w:webHidden/>
          </w:rPr>
          <w:t>13</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5C5A06">
          <w:rPr>
            <w:webHidden/>
          </w:rPr>
          <w:t>14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5C5A06">
          <w:rPr>
            <w:webHidden/>
          </w:rPr>
          <w:t>15</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EA6C1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5C5A06">
          <w:rPr>
            <w:noProof/>
            <w:webHidden/>
          </w:rPr>
          <w:t>17</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5C5A06">
          <w:rPr>
            <w:webHidden/>
          </w:rPr>
          <w:t>17</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5C5A06">
          <w:rPr>
            <w:webHidden/>
          </w:rPr>
          <w:t>18</w:t>
        </w:r>
        <w:r w:rsidR="0051627C">
          <w:rPr>
            <w:webHidden/>
          </w:rPr>
          <w:fldChar w:fldCharType="end"/>
        </w:r>
      </w:hyperlink>
    </w:p>
    <w:p w:rsidR="001B5586" w:rsidRDefault="00EA6C1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5C5A06">
          <w:rPr>
            <w:noProof/>
            <w:webHidden/>
          </w:rPr>
          <w:t>19</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5C5A06">
          <w:rPr>
            <w:webHidden/>
          </w:rPr>
          <w:t>19</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5C5A06">
          <w:rPr>
            <w:webHidden/>
          </w:rPr>
          <w:t>20</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5C5A06">
          <w:rPr>
            <w:webHidden/>
          </w:rPr>
          <w:t>21</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5C5A06">
          <w:rPr>
            <w:webHidden/>
          </w:rPr>
          <w:t>22</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5C5A06">
          <w:rPr>
            <w:webHidden/>
          </w:rPr>
          <w:t>23</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EA6C1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5C5A06">
          <w:rPr>
            <w:noProof/>
            <w:webHidden/>
          </w:rPr>
          <w:t>24</w:t>
        </w:r>
        <w:r w:rsidR="0051627C">
          <w:rPr>
            <w:noProof/>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5C5A06">
          <w:rPr>
            <w:webHidden/>
          </w:rPr>
          <w:t>24</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5C5A06">
          <w:rPr>
            <w:webHidden/>
          </w:rPr>
          <w:t>26</w:t>
        </w:r>
        <w:r w:rsidR="0051627C">
          <w:rPr>
            <w:webHidden/>
          </w:rPr>
          <w:fldChar w:fldCharType="end"/>
        </w:r>
      </w:hyperlink>
    </w:p>
    <w:p w:rsidR="001B5586" w:rsidRDefault="00EA6C12"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5C5A06">
          <w:rPr>
            <w:webHidden/>
          </w:rPr>
          <w:t>26</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w:t>
            </w:r>
            <w:proofErr w:type="spellStart"/>
            <w:r w:rsidRPr="00EC12FE">
              <w:rPr>
                <w:rStyle w:val="StyleHeader2-SubClausesBoldChar"/>
              </w:rPr>
              <w:t>Bid</w:t>
            </w:r>
            <w:proofErr w:type="spellEnd"/>
            <w:r w:rsidRPr="00EC12FE">
              <w:rPr>
                <w:rStyle w:val="StyleHeader2-SubClausesBoldChar"/>
              </w:rPr>
              <w:t xml:space="preserve"> Data </w:t>
            </w:r>
            <w:proofErr w:type="spellStart"/>
            <w:r w:rsidRPr="00EC12FE">
              <w:rPr>
                <w:rStyle w:val="StyleHeader2-SubClausesBoldChar"/>
              </w:rPr>
              <w:t>Sheet</w:t>
            </w:r>
            <w:proofErr w:type="spellEnd"/>
            <w:r w:rsidRPr="00EC12FE">
              <w:rPr>
                <w:rStyle w:val="StyleHeader2-SubClausesBoldChar"/>
              </w:rPr>
              <w:t xml:space="preserve">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w:t>
            </w:r>
            <w:proofErr w:type="gramStart"/>
            <w:r w:rsidRPr="00EC12FE">
              <w:rPr>
                <w:szCs w:val="24"/>
              </w:rPr>
              <w:t>day</w:t>
            </w:r>
            <w:proofErr w:type="gramEnd"/>
            <w:r w:rsidRPr="00EC12FE">
              <w:rPr>
                <w:szCs w:val="24"/>
              </w:rPr>
              <w:t>”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lastRenderedPageBreak/>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In further pursuance of this policy, Bidders shall permit and shall cause its agents (whether declared or not), sub-contractors, sub-consultants, service providers, or suppliers and any personnel 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proofErr w:type="gramStart"/>
            <w:r w:rsidRPr="00EC12FE">
              <w:t>participates</w:t>
            </w:r>
            <w:proofErr w:type="gramEnd"/>
            <w:r w:rsidRPr="00EC12FE">
              <w:t xml:space="preserve">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lastRenderedPageBreak/>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lastRenderedPageBreak/>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w:t>
            </w:r>
            <w:r w:rsidR="00F16907" w:rsidRPr="00EC12FE">
              <w:lastRenderedPageBreak/>
              <w:t xml:space="preserve">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he Bidder’s designated representative is invited to attend a pre-bid meeting. The purpose of the meeting 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proofErr w:type="gramStart"/>
            <w:r w:rsidRPr="00EC12FE">
              <w:rPr>
                <w:szCs w:val="24"/>
              </w:rPr>
              <w:t>a</w:t>
            </w:r>
            <w:r w:rsidR="007B586E" w:rsidRPr="00EC12FE">
              <w:rPr>
                <w:szCs w:val="24"/>
              </w:rPr>
              <w:t>ny</w:t>
            </w:r>
            <w:proofErr w:type="gramEnd"/>
            <w:r w:rsidR="007B586E" w:rsidRPr="00EC12FE">
              <w:rPr>
                <w:szCs w:val="24"/>
              </w:rPr>
              <w:t xml:space="preserve">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lastRenderedPageBreak/>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lastRenderedPageBreak/>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The currency(</w:t>
            </w:r>
            <w:proofErr w:type="spellStart"/>
            <w:r w:rsidRPr="00EC12FE">
              <w:rPr>
                <w:rFonts w:cs="Times New Roman"/>
              </w:rPr>
              <w:t>ies</w:t>
            </w:r>
            <w:proofErr w:type="spellEnd"/>
            <w:r w:rsidRPr="00EC12FE">
              <w:rPr>
                <w:rFonts w:cs="Times New Roman"/>
              </w:rPr>
              <w:t xml:space="preserve">) of the bid </w:t>
            </w:r>
            <w:r w:rsidR="009E7D71" w:rsidRPr="00EC12FE">
              <w:t>and the currency(</w:t>
            </w:r>
            <w:proofErr w:type="spellStart"/>
            <w:r w:rsidR="009E7D71" w:rsidRPr="00EC12FE">
              <w:t>ies</w:t>
            </w:r>
            <w:proofErr w:type="spellEnd"/>
            <w:r w:rsidR="009E7D71" w:rsidRPr="00EC12FE">
              <w:t xml:space="preserve">)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lastRenderedPageBreak/>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w:t>
            </w:r>
            <w:r w:rsidRPr="00EC12FE">
              <w:lastRenderedPageBreak/>
              <w:t xml:space="preserve">form and, in the case of a bid security, in the amount and currency </w:t>
            </w:r>
            <w:proofErr w:type="spellStart"/>
            <w:r w:rsidRPr="00EC12FE">
              <w:rPr>
                <w:rStyle w:val="StyleHeader2-SubClausesBoldChar"/>
              </w:rPr>
              <w:t>specified</w:t>
            </w:r>
            <w:proofErr w:type="spellEnd"/>
            <w:r w:rsidRPr="00EC12FE">
              <w:rPr>
                <w:rStyle w:val="StyleHeader2-SubClausesBoldChar"/>
              </w:rPr>
              <w:t xml:space="preserve"> in </w:t>
            </w:r>
            <w:proofErr w:type="spellStart"/>
            <w:r w:rsidRPr="00EC12FE">
              <w:rPr>
                <w:rStyle w:val="StyleHeader2-SubClausesBoldChar"/>
              </w:rPr>
              <w:t>the</w:t>
            </w:r>
            <w:proofErr w:type="spellEnd"/>
            <w:r w:rsidRPr="00EC12FE">
              <w:rPr>
                <w:rStyle w:val="StyleHeader2-SubClausesBoldChar"/>
              </w:rPr>
              <w:t xml:space="preserv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proofErr w:type="gramStart"/>
            <w:r w:rsidRPr="00EC12FE">
              <w:rPr>
                <w:bCs/>
                <w:szCs w:val="24"/>
              </w:rPr>
              <w:t>another</w:t>
            </w:r>
            <w:proofErr w:type="gramEnd"/>
            <w:r w:rsidRPr="00EC12FE">
              <w:rPr>
                <w:bCs/>
                <w:szCs w:val="24"/>
              </w:rPr>
              <w:t xml:space="preserve">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proofErr w:type="gramStart"/>
            <w:r w:rsidRPr="00EC12FE">
              <w:rPr>
                <w:rFonts w:cs="Times New Roman"/>
              </w:rPr>
              <w:t>fro</w:t>
            </w:r>
            <w:r w:rsidRPr="00EC12FE">
              <w:rPr>
                <w:rFonts w:cs="Times New Roman"/>
                <w:bCs/>
              </w:rPr>
              <w:t>m</w:t>
            </w:r>
            <w:proofErr w:type="gramEnd"/>
            <w:r w:rsidRPr="00EC12FE">
              <w:rPr>
                <w:rFonts w:cs="Times New Roman"/>
                <w:bCs/>
              </w:rPr>
              <w:t xml:space="preserve">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lastRenderedPageBreak/>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sign</w:t>
            </w:r>
            <w:proofErr w:type="gramEnd"/>
            <w:r w:rsidRPr="00EC12FE">
              <w:rPr>
                <w:rFonts w:ascii="Times New Roman" w:hAnsi="Times New Roman" w:cs="Times New Roman"/>
                <w:sz w:val="24"/>
                <w:szCs w:val="24"/>
              </w:rPr>
              <w:t xml:space="preserve">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proofErr w:type="gramStart"/>
            <w:r w:rsidRPr="00EC12FE">
              <w:rPr>
                <w:rFonts w:ascii="Times New Roman" w:hAnsi="Times New Roman" w:cs="Times New Roman"/>
                <w:sz w:val="24"/>
                <w:szCs w:val="24"/>
              </w:rPr>
              <w:t>furnish</w:t>
            </w:r>
            <w:proofErr w:type="gramEnd"/>
            <w:r w:rsidRPr="00EC12FE">
              <w:rPr>
                <w:rFonts w:ascii="Times New Roman" w:hAnsi="Times New Roman" w:cs="Times New Roman"/>
                <w:sz w:val="24"/>
                <w:szCs w:val="24"/>
              </w:rPr>
              <w:t xml:space="preserve">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 xml:space="preserve">In case the Bidder is a JV, the Bid shall be signed by an authorized representative of the JV on behalf of the JV, and so as to be legally </w:t>
            </w:r>
            <w:r w:rsidRPr="00EC12FE">
              <w:rPr>
                <w:rFonts w:cs="Times New Roman"/>
              </w:rPr>
              <w:lastRenderedPageBreak/>
              <w:t>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lastRenderedPageBreak/>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proofErr w:type="gramStart"/>
            <w:r w:rsidRPr="00EC12FE">
              <w:rPr>
                <w:szCs w:val="24"/>
              </w:rPr>
              <w:t>bear</w:t>
            </w:r>
            <w:proofErr w:type="gramEnd"/>
            <w:r w:rsidRPr="00EC12FE">
              <w:rPr>
                <w:szCs w:val="24"/>
              </w:rPr>
              <w:t xml:space="preserve">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lastRenderedPageBreak/>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r>
            <w:proofErr w:type="gramStart"/>
            <w:r w:rsidRPr="00EC12FE">
              <w:rPr>
                <w:szCs w:val="24"/>
              </w:rPr>
              <w:t>received</w:t>
            </w:r>
            <w:proofErr w:type="gramEnd"/>
            <w:r w:rsidRPr="00EC12FE">
              <w:rPr>
                <w:szCs w:val="24"/>
              </w:rPr>
              <w:t xml:space="preserve">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w:t>
            </w:r>
            <w:r w:rsidRPr="00EC12FE">
              <w:lastRenderedPageBreak/>
              <w:t xml:space="preserve">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affect</w:t>
            </w:r>
            <w:proofErr w:type="gramEnd"/>
            <w:r w:rsidRPr="00EC12FE">
              <w:rPr>
                <w:rFonts w:ascii="Times New Roman" w:hAnsi="Times New Roman" w:cs="Times New Roman"/>
                <w:sz w:val="24"/>
                <w:szCs w:val="24"/>
              </w:rPr>
              <w:t xml:space="preserve">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r>
            <w:proofErr w:type="gramStart"/>
            <w:r w:rsidRPr="00EC12FE">
              <w:rPr>
                <w:rFonts w:ascii="Times New Roman" w:hAnsi="Times New Roman" w:cs="Times New Roman"/>
                <w:sz w:val="24"/>
                <w:szCs w:val="24"/>
              </w:rPr>
              <w:t>limit</w:t>
            </w:r>
            <w:proofErr w:type="gramEnd"/>
            <w:r w:rsidRPr="00EC12FE">
              <w:rPr>
                <w:rFonts w:ascii="Times New Roman" w:hAnsi="Times New Roman" w:cs="Times New Roman"/>
                <w:sz w:val="24"/>
                <w:szCs w:val="24"/>
              </w:rPr>
              <w:t xml:space="preserve">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r>
            <w:proofErr w:type="gramStart"/>
            <w:r w:rsidRPr="00EC12FE">
              <w:rPr>
                <w:szCs w:val="24"/>
              </w:rPr>
              <w:t>if</w:t>
            </w:r>
            <w:proofErr w:type="gramEnd"/>
            <w:r w:rsidRPr="00EC12FE">
              <w:rPr>
                <w:szCs w:val="24"/>
              </w:rPr>
              <w:t xml:space="preserve">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lastRenderedPageBreak/>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proofErr w:type="spellStart"/>
            <w:r w:rsidR="00F9786A">
              <w:rPr>
                <w:szCs w:val="24"/>
              </w:rPr>
              <w:t>admeadurement</w:t>
            </w:r>
            <w:proofErr w:type="spellEnd"/>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r>
            <w:proofErr w:type="gramStart"/>
            <w:r w:rsidRPr="00EC12FE">
              <w:rPr>
                <w:szCs w:val="24"/>
              </w:rPr>
              <w:t>if</w:t>
            </w:r>
            <w:proofErr w:type="gramEnd"/>
            <w:r w:rsidRPr="00EC12FE">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For evaluation and comparison purposes, the currency(</w:t>
            </w:r>
            <w:proofErr w:type="spellStart"/>
            <w:r w:rsidRPr="00EC12FE">
              <w:t>ies</w:t>
            </w:r>
            <w:proofErr w:type="spellEnd"/>
            <w:r w:rsidRPr="00EC12FE">
              <w:t xml:space="preserve">)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lastRenderedPageBreak/>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w:t>
            </w:r>
            <w:r w:rsidRPr="00EC12FE">
              <w:rPr>
                <w:szCs w:val="24"/>
              </w:rPr>
              <w:lastRenderedPageBreak/>
              <w:t>for admeasurement contracts</w:t>
            </w:r>
            <w:r w:rsidR="00F9786A">
              <w:rPr>
                <w:szCs w:val="24"/>
              </w:rPr>
              <w:t>,</w:t>
            </w:r>
            <w:r w:rsidRPr="00EC12FE">
              <w:rPr>
                <w:szCs w:val="24"/>
              </w:rPr>
              <w:t xml:space="preserve"> but including </w:t>
            </w:r>
            <w:proofErr w:type="spellStart"/>
            <w:r w:rsidRPr="00EC12FE">
              <w:rPr>
                <w:szCs w:val="24"/>
              </w:rPr>
              <w:t>Daywork</w:t>
            </w:r>
            <w:proofErr w:type="spellEnd"/>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w:t>
            </w:r>
            <w:r w:rsidRPr="00EC12FE">
              <w:rPr>
                <w:rStyle w:val="StyleHeader2-SubClausesItalicChar"/>
                <w:rFonts w:cs="Times New Roman"/>
                <w:i w:val="0"/>
                <w:iCs w:val="0"/>
              </w:rPr>
              <w:lastRenderedPageBreak/>
              <w:t xml:space="preserve">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lastRenderedPageBreak/>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lastRenderedPageBreak/>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proofErr w:type="gramStart"/>
            <w:r w:rsidRPr="00EC12FE">
              <w:rPr>
                <w:rFonts w:cs="Times New Roman"/>
                <w:spacing w:val="-4"/>
              </w:rPr>
              <w:t>name</w:t>
            </w:r>
            <w:proofErr w:type="gramEnd"/>
            <w:r w:rsidRPr="00EC12FE">
              <w:rPr>
                <w:rFonts w:cs="Times New Roman"/>
                <w:spacing w:val="-4"/>
              </w:rPr>
              <w:t xml:space="preserv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304091">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304091">
              <w:rPr>
                <w:b/>
                <w:i/>
                <w:lang w:val="en-GB"/>
              </w:rPr>
              <w:t>288</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D33745">
            <w:pPr>
              <w:tabs>
                <w:tab w:val="right" w:pos="7272"/>
              </w:tabs>
              <w:spacing w:after="160"/>
            </w:pPr>
            <w:r w:rsidRPr="00EC12FE">
              <w:t xml:space="preserve">The name of the bidding process is: </w:t>
            </w:r>
            <w:r w:rsidR="00D33745">
              <w:rPr>
                <w:b/>
                <w:i/>
                <w:lang w:val="en-GB"/>
              </w:rPr>
              <w:t>Dredging of</w:t>
            </w:r>
            <w:r w:rsidR="0072781D" w:rsidRPr="0072781D">
              <w:rPr>
                <w:b/>
                <w:i/>
                <w:lang w:val="en-GB"/>
              </w:rPr>
              <w:t xml:space="preserve"> </w:t>
            </w:r>
            <w:proofErr w:type="spellStart"/>
            <w:r w:rsidR="0072781D" w:rsidRPr="0072781D">
              <w:rPr>
                <w:b/>
                <w:i/>
                <w:lang w:val="en-GB"/>
              </w:rPr>
              <w:t>R.Vandhoo</w:t>
            </w:r>
            <w:proofErr w:type="spellEnd"/>
            <w:r w:rsidR="00D33745">
              <w:rPr>
                <w:b/>
                <w:i/>
                <w:lang w:val="en-GB"/>
              </w:rPr>
              <w:t xml:space="preserve"> harbour</w:t>
            </w:r>
          </w:p>
          <w:p w:rsidR="00030555" w:rsidRDefault="007B586E" w:rsidP="00D33745">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D33745">
              <w:rPr>
                <w:b/>
                <w:i/>
                <w:lang w:val="en-GB"/>
              </w:rPr>
              <w:t>35</w:t>
            </w:r>
            <w:r w:rsidR="006B423C" w:rsidRPr="006B423C">
              <w:rPr>
                <w:b/>
                <w:i/>
                <w:lang w:val="en-GB"/>
              </w:rPr>
              <w:t>/</w:t>
            </w:r>
            <w:r w:rsidR="000C3B0F">
              <w:rPr>
                <w:b/>
                <w:i/>
                <w:lang w:val="en-GB"/>
              </w:rPr>
              <w:t>4427-MAL</w:t>
            </w:r>
          </w:p>
          <w:p w:rsidR="00016EBA" w:rsidRPr="006B423C" w:rsidRDefault="00016EBA" w:rsidP="00304091">
            <w:pPr>
              <w:tabs>
                <w:tab w:val="right" w:pos="7272"/>
              </w:tabs>
              <w:spacing w:after="160"/>
              <w:ind w:left="5040"/>
            </w:pPr>
            <w:r>
              <w:rPr>
                <w:b/>
                <w:i/>
                <w:lang w:val="en-GB"/>
              </w:rPr>
              <w:t>TEB/20</w:t>
            </w:r>
            <w:r w:rsidR="00A35560">
              <w:rPr>
                <w:b/>
                <w:i/>
                <w:lang w:val="en-GB"/>
              </w:rPr>
              <w:t>15</w:t>
            </w:r>
            <w:r>
              <w:rPr>
                <w:b/>
                <w:i/>
                <w:lang w:val="en-GB"/>
              </w:rPr>
              <w:t>/</w:t>
            </w:r>
            <w:r w:rsidR="00A35560">
              <w:rPr>
                <w:b/>
                <w:i/>
                <w:lang w:val="en-GB"/>
              </w:rPr>
              <w:t>W-</w:t>
            </w:r>
            <w:r w:rsidR="00304091">
              <w:rPr>
                <w:b/>
                <w:i/>
                <w:lang w:val="en-GB"/>
              </w:rPr>
              <w:t>142</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A35560">
            <w:pPr>
              <w:tabs>
                <w:tab w:val="right" w:pos="7254"/>
              </w:tabs>
              <w:spacing w:after="160"/>
            </w:pPr>
            <w:r w:rsidRPr="00EC12FE">
              <w:t xml:space="preserve">The name of the Project is: </w:t>
            </w:r>
            <w:r w:rsidR="000C3B0F">
              <w:rPr>
                <w:b/>
                <w:i/>
                <w:lang w:val="en-GB"/>
              </w:rPr>
              <w:t>Maldives Environmental Management Project (MEMP)</w:t>
            </w:r>
            <w:r w:rsidR="00D33745">
              <w:rPr>
                <w:b/>
                <w:i/>
                <w:lang w:val="en-GB"/>
              </w:rPr>
              <w:t xml:space="preserve"> – Additional Financing</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EE5FA0" w:rsidRDefault="006134A0" w:rsidP="00D33745">
            <w:pPr>
              <w:tabs>
                <w:tab w:val="right" w:pos="7254"/>
              </w:tabs>
              <w:spacing w:after="60"/>
              <w:ind w:left="720"/>
              <w:rPr>
                <w:b/>
                <w:i/>
              </w:rPr>
            </w:pPr>
            <w:r>
              <w:rPr>
                <w:b/>
                <w:i/>
              </w:rPr>
              <w:t>M</w:t>
            </w:r>
            <w:r w:rsidR="00D33745">
              <w:rPr>
                <w:b/>
                <w:i/>
              </w:rPr>
              <w:t>s</w:t>
            </w:r>
            <w:r w:rsidR="006B423C" w:rsidRPr="00EE5FA0">
              <w:rPr>
                <w:b/>
                <w:i/>
              </w:rPr>
              <w:t xml:space="preserve">. </w:t>
            </w:r>
            <w:r w:rsidR="00D33745">
              <w:rPr>
                <w:b/>
                <w:i/>
              </w:rPr>
              <w:t xml:space="preserve">Aminath </w:t>
            </w:r>
            <w:proofErr w:type="spellStart"/>
            <w:r w:rsidR="00D33745">
              <w:rPr>
                <w:b/>
                <w:i/>
              </w:rPr>
              <w:t>Naheen</w:t>
            </w:r>
            <w:proofErr w:type="spellEnd"/>
            <w:r w:rsidR="00D33745">
              <w:rPr>
                <w:b/>
                <w:i/>
              </w:rPr>
              <w:t xml:space="preserve"> Ahmed</w:t>
            </w:r>
          </w:p>
          <w:p w:rsidR="006B423C" w:rsidRPr="00EE5FA0" w:rsidRDefault="00D33745" w:rsidP="006134A0">
            <w:pPr>
              <w:tabs>
                <w:tab w:val="right" w:pos="7254"/>
              </w:tabs>
              <w:spacing w:after="60"/>
              <w:ind w:left="720"/>
              <w:rPr>
                <w:b/>
                <w:i/>
              </w:rPr>
            </w:pPr>
            <w:r>
              <w:rPr>
                <w:b/>
                <w:i/>
              </w:rPr>
              <w:t xml:space="preserve">Assistant </w:t>
            </w:r>
            <w:r w:rsidR="006B423C" w:rsidRPr="00EE5FA0">
              <w:rPr>
                <w:b/>
                <w:i/>
              </w:rPr>
              <w:t>Project Officer</w:t>
            </w:r>
          </w:p>
          <w:p w:rsidR="006B423C" w:rsidRDefault="006B423C" w:rsidP="006134A0">
            <w:pPr>
              <w:tabs>
                <w:tab w:val="right" w:pos="7254"/>
              </w:tabs>
              <w:spacing w:after="60"/>
              <w:ind w:left="720"/>
              <w:rPr>
                <w:b/>
                <w:i/>
              </w:rPr>
            </w:pPr>
            <w:r w:rsidRPr="00EE5FA0">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D33745">
            <w:pPr>
              <w:tabs>
                <w:tab w:val="right" w:pos="7254"/>
              </w:tabs>
              <w:spacing w:after="60"/>
              <w:ind w:left="720"/>
              <w:rPr>
                <w:b/>
                <w:i/>
              </w:rPr>
            </w:pPr>
            <w:r w:rsidRPr="00EE5FA0">
              <w:rPr>
                <w:b/>
                <w:i/>
              </w:rPr>
              <w:t>Tel: (960) 3349</w:t>
            </w:r>
            <w:r w:rsidR="00D33745">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rPr>
                <w:i/>
                <w:color w:val="0070C0"/>
                <w:u w:val="single"/>
              </w:rPr>
            </w:pPr>
            <w:r w:rsidRPr="00EE5FA0">
              <w:rPr>
                <w:b/>
                <w:i/>
              </w:rPr>
              <w:t>E-Mail:</w:t>
            </w:r>
            <w:r w:rsidRPr="00AF6143">
              <w:t xml:space="preserve"> </w:t>
            </w:r>
            <w:hyperlink r:id="rId18" w:history="1">
              <w:r w:rsidRPr="00AF6143">
                <w:rPr>
                  <w:i/>
                  <w:color w:val="0070C0"/>
                  <w:u w:val="single"/>
                </w:rPr>
                <w:t>tender@finance.gov.mv</w:t>
              </w:r>
            </w:hyperlink>
          </w:p>
          <w:p w:rsidR="0017382F" w:rsidRPr="0017382F" w:rsidRDefault="0017382F" w:rsidP="00EA6C12">
            <w:pPr>
              <w:tabs>
                <w:tab w:val="right" w:pos="7254"/>
              </w:tabs>
              <w:spacing w:after="60"/>
              <w:ind w:left="720"/>
              <w:rPr>
                <w:bCs/>
                <w:i/>
              </w:rPr>
            </w:pPr>
            <w:r>
              <w:rPr>
                <w:b/>
                <w:i/>
              </w:rPr>
              <w:t xml:space="preserve">             </w:t>
            </w:r>
            <w:hyperlink r:id="rId19" w:history="1">
              <w:r w:rsidR="00EA6C12" w:rsidRPr="00716D0A">
                <w:rPr>
                  <w:rStyle w:val="Hyperlink"/>
                  <w:bCs/>
                  <w:i/>
                </w:rPr>
                <w:t>aminath.naaheen@finance.gov.mv</w:t>
              </w:r>
            </w:hyperlink>
            <w:r>
              <w:rPr>
                <w:bCs/>
                <w:i/>
              </w:rPr>
              <w:t xml:space="preserve"> </w:t>
            </w:r>
          </w:p>
          <w:p w:rsidR="006B423C" w:rsidRDefault="006B423C" w:rsidP="006134A0">
            <w:pPr>
              <w:tabs>
                <w:tab w:val="right" w:pos="7254"/>
              </w:tabs>
            </w:pPr>
          </w:p>
          <w:p w:rsidR="007B586E" w:rsidRPr="00EC12FE" w:rsidRDefault="007B586E" w:rsidP="00A35560">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A35560">
              <w:rPr>
                <w:b/>
                <w:i/>
              </w:rPr>
              <w:t>7</w:t>
            </w:r>
            <w:r w:rsidR="006B423C">
              <w:rPr>
                <w:b/>
                <w:i/>
              </w:rPr>
              <w:t xml:space="preserve"> Days before the Bid Openi</w:t>
            </w:r>
            <w:r w:rsidR="0025005E">
              <w:rPr>
                <w:b/>
                <w:i/>
              </w:rPr>
              <w:t>ng</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20"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lastRenderedPageBreak/>
              <w:t>ITB 7.4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A Pre-Bid meeting </w:t>
            </w:r>
            <w:r w:rsidR="006B423C">
              <w:rPr>
                <w:b/>
                <w:i/>
                <w:lang w:val="en-GB"/>
              </w:rPr>
              <w:t>shall</w:t>
            </w:r>
            <w:r w:rsidRPr="00EC12FE">
              <w:t xml:space="preserve"> take place. Pre-Bid meeting will take place at the following date, time and place:</w:t>
            </w:r>
          </w:p>
          <w:p w:rsidR="00AA7ABE" w:rsidRPr="00EC12FE" w:rsidRDefault="00AA7ABE" w:rsidP="00365CED">
            <w:pPr>
              <w:tabs>
                <w:tab w:val="right" w:pos="7254"/>
              </w:tabs>
              <w:spacing w:after="120"/>
              <w:rPr>
                <w:i/>
              </w:rPr>
            </w:pPr>
            <w:r>
              <w:t>Date</w:t>
            </w:r>
            <w:r w:rsidRPr="00EC12FE">
              <w:t xml:space="preserve">: </w:t>
            </w:r>
            <w:r w:rsidR="00365CED">
              <w:rPr>
                <w:b/>
                <w:i/>
                <w:lang w:val="en-GB"/>
              </w:rPr>
              <w:t>September</w:t>
            </w:r>
            <w:r w:rsidR="00713CBD">
              <w:rPr>
                <w:b/>
                <w:i/>
                <w:lang w:val="en-GB"/>
              </w:rPr>
              <w:t xml:space="preserve"> 1</w:t>
            </w:r>
            <w:r w:rsidR="00365CED">
              <w:rPr>
                <w:b/>
                <w:i/>
                <w:lang w:val="en-GB"/>
              </w:rPr>
              <w:t>6</w:t>
            </w:r>
            <w:r>
              <w:rPr>
                <w:b/>
                <w:i/>
                <w:lang w:val="en-GB"/>
              </w:rPr>
              <w:t>, 201</w:t>
            </w:r>
            <w:r w:rsidR="00A35560">
              <w:rPr>
                <w:b/>
                <w:i/>
                <w:lang w:val="en-GB"/>
              </w:rPr>
              <w:t>5</w:t>
            </w:r>
          </w:p>
          <w:p w:rsidR="00AA7ABE" w:rsidRPr="00EC12FE" w:rsidRDefault="00AA7ABE" w:rsidP="00365CED">
            <w:pPr>
              <w:tabs>
                <w:tab w:val="right" w:pos="7254"/>
              </w:tabs>
              <w:spacing w:after="120"/>
              <w:rPr>
                <w:i/>
              </w:rPr>
            </w:pPr>
            <w:r w:rsidRPr="00EC12FE">
              <w:t xml:space="preserve">Time: </w:t>
            </w:r>
            <w:r w:rsidRPr="00AA7ABE">
              <w:rPr>
                <w:b/>
                <w:i/>
                <w:lang w:val="en-GB"/>
              </w:rPr>
              <w:t>1</w:t>
            </w:r>
            <w:r w:rsidR="00365CED">
              <w:rPr>
                <w:b/>
                <w:i/>
                <w:lang w:val="en-GB"/>
              </w:rPr>
              <w:t>3</w:t>
            </w:r>
            <w:r w:rsidRPr="00AA7ABE">
              <w:rPr>
                <w:b/>
                <w:i/>
                <w:lang w:val="en-GB"/>
              </w:rPr>
              <w:t>00 Hrs</w:t>
            </w:r>
          </w:p>
          <w:p w:rsidR="007B586E" w:rsidRPr="009A305D" w:rsidRDefault="007B586E" w:rsidP="009A305D">
            <w:pPr>
              <w:tabs>
                <w:tab w:val="right" w:pos="7254"/>
              </w:tabs>
              <w:spacing w:after="120"/>
              <w:rPr>
                <w:i/>
              </w:rPr>
            </w:pPr>
            <w:r w:rsidRPr="00EC12FE">
              <w:t xml:space="preserve">Place: </w:t>
            </w:r>
            <w:r w:rsidR="00AA7ABE" w:rsidRPr="00AA7ABE">
              <w:rPr>
                <w:b/>
                <w:i/>
                <w:lang w:val="en-GB"/>
              </w:rPr>
              <w:t>Tender Evaluation Section / Ministry of Finance and Treasury</w:t>
            </w:r>
          </w:p>
        </w:tc>
      </w:tr>
    </w:tbl>
    <w:p w:rsidR="009A305D" w:rsidRDefault="009A305D" w:rsidP="006134A0">
      <w:pPr>
        <w:pStyle w:val="Caption"/>
        <w:spacing w:before="0"/>
        <w:rPr>
          <w:rFonts w:ascii="Times New Roman" w:hAnsi="Times New Roman" w:cs="Times New Roman"/>
        </w:rPr>
      </w:pPr>
    </w:p>
    <w:p w:rsidR="009A305D" w:rsidRDefault="009A305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The Bidder shall submit with its bid the following additional documents:</w:t>
            </w:r>
            <w:r w:rsidRPr="00EC12FE">
              <w:rPr>
                <w:b/>
              </w:rPr>
              <w:t xml:space="preserve"> </w:t>
            </w:r>
            <w:r w:rsidR="000026E5">
              <w:rPr>
                <w:b/>
                <w:i/>
              </w:rPr>
              <w:t>None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365CE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365CED">
              <w:rPr>
                <w:b/>
                <w:i/>
                <w:iCs/>
              </w:rPr>
              <w:t>2</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pPr>
            <w:r w:rsidRPr="00EC12FE">
              <w:t xml:space="preserve">In addition to the original of the bid, the number of copies is: </w:t>
            </w:r>
            <w:r w:rsidR="00F16E44">
              <w:rPr>
                <w:b/>
                <w:i/>
                <w:lang w:val="en-GB"/>
              </w:rPr>
              <w:t>Two</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lastRenderedPageBreak/>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 xml:space="preserve">hmed </w:t>
            </w:r>
            <w:proofErr w:type="spellStart"/>
            <w:r w:rsidR="00EE5FA0" w:rsidRPr="00EE5FA0">
              <w:rPr>
                <w:b/>
                <w:i/>
              </w:rPr>
              <w:t>Mujthaba</w:t>
            </w:r>
            <w:proofErr w:type="spellEnd"/>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t>Republic of Maldives</w:t>
            </w:r>
          </w:p>
          <w:p w:rsidR="000026E5" w:rsidRPr="00EE5FA0" w:rsidRDefault="000026E5" w:rsidP="00365CED">
            <w:pPr>
              <w:tabs>
                <w:tab w:val="right" w:pos="7254"/>
              </w:tabs>
              <w:spacing w:after="60"/>
              <w:ind w:left="720"/>
              <w:rPr>
                <w:b/>
                <w:i/>
              </w:rPr>
            </w:pPr>
            <w:r w:rsidRPr="00EE5FA0">
              <w:rPr>
                <w:b/>
                <w:i/>
              </w:rPr>
              <w:t>Tel: (960) 3349</w:t>
            </w:r>
            <w:r w:rsidR="00365CE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1"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365CED">
            <w:pPr>
              <w:tabs>
                <w:tab w:val="right" w:pos="7254"/>
              </w:tabs>
              <w:spacing w:after="120"/>
              <w:rPr>
                <w:i/>
              </w:rPr>
            </w:pPr>
            <w:r>
              <w:t>Date</w:t>
            </w:r>
            <w:r w:rsidRPr="00EC12FE">
              <w:t xml:space="preserve">: </w:t>
            </w:r>
            <w:r w:rsidR="00365CED" w:rsidRPr="00EA6C12">
              <w:rPr>
                <w:b/>
                <w:i/>
                <w:color w:val="FF0000"/>
                <w:lang w:val="en-GB"/>
              </w:rPr>
              <w:t>October</w:t>
            </w:r>
            <w:r w:rsidR="00713CBD" w:rsidRPr="00EA6C12">
              <w:rPr>
                <w:b/>
                <w:i/>
                <w:color w:val="FF0000"/>
                <w:lang w:val="en-GB"/>
              </w:rPr>
              <w:t xml:space="preserve"> </w:t>
            </w:r>
            <w:r w:rsidR="00365CED" w:rsidRPr="00EA6C12">
              <w:rPr>
                <w:b/>
                <w:i/>
                <w:color w:val="FF0000"/>
                <w:lang w:val="en-GB"/>
              </w:rPr>
              <w:t>01</w:t>
            </w:r>
            <w:r w:rsidRPr="00EA6C12">
              <w:rPr>
                <w:b/>
                <w:i/>
                <w:color w:val="FF0000"/>
                <w:lang w:val="en-GB"/>
              </w:rPr>
              <w:t>, 201</w:t>
            </w:r>
            <w:r w:rsidR="0073679F" w:rsidRPr="00EA6C12">
              <w:rPr>
                <w:b/>
                <w:i/>
                <w:color w:val="FF0000"/>
                <w:lang w:val="en-GB"/>
              </w:rPr>
              <w:t>5</w:t>
            </w:r>
          </w:p>
          <w:p w:rsidR="00B530A2" w:rsidRPr="00B530A2" w:rsidRDefault="00B530A2" w:rsidP="00365CED">
            <w:pPr>
              <w:tabs>
                <w:tab w:val="right" w:pos="7254"/>
              </w:tabs>
              <w:spacing w:after="120"/>
              <w:rPr>
                <w:i/>
              </w:rPr>
            </w:pPr>
            <w:r w:rsidRPr="00EC12FE">
              <w:t xml:space="preserve">Time: </w:t>
            </w:r>
            <w:r w:rsidRPr="00EA6C12">
              <w:rPr>
                <w:b/>
                <w:i/>
                <w:color w:val="FF0000"/>
                <w:lang w:val="en-GB"/>
              </w:rPr>
              <w:t>1</w:t>
            </w:r>
            <w:r w:rsidR="00365CED" w:rsidRPr="00EA6C12">
              <w:rPr>
                <w:b/>
                <w:i/>
                <w:color w:val="FF0000"/>
                <w:lang w:val="en-GB"/>
              </w:rPr>
              <w:t>0</w:t>
            </w:r>
            <w:r w:rsidRPr="00EA6C12">
              <w:rPr>
                <w:b/>
                <w:i/>
                <w:color w:val="FF0000"/>
                <w:lang w:val="en-GB"/>
              </w:rPr>
              <w:t>00 Hrs</w:t>
            </w:r>
            <w:bookmarkStart w:id="366" w:name="_GoBack"/>
            <w:bookmarkEnd w:id="366"/>
          </w:p>
          <w:p w:rsidR="007B586E" w:rsidRPr="00EC12FE" w:rsidRDefault="007B586E" w:rsidP="006134A0">
            <w:pPr>
              <w:tabs>
                <w:tab w:val="right" w:pos="7254"/>
              </w:tabs>
            </w:pPr>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proofErr w:type="spellStart"/>
            <w:r w:rsidRPr="00EE5FA0">
              <w:rPr>
                <w:b/>
                <w:i/>
              </w:rPr>
              <w:t>Ameenee</w:t>
            </w:r>
            <w:proofErr w:type="spellEnd"/>
            <w:r w:rsidRPr="00EE5FA0">
              <w:rPr>
                <w:b/>
                <w:i/>
              </w:rPr>
              <w:t xml:space="preserve"> </w:t>
            </w:r>
            <w:proofErr w:type="spellStart"/>
            <w:r w:rsidRPr="00EE5FA0">
              <w:rPr>
                <w:b/>
                <w:i/>
              </w:rPr>
              <w:t>Magu</w:t>
            </w:r>
            <w:proofErr w:type="spellEnd"/>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9A305D">
        <w:trPr>
          <w:trHeight w:val="498"/>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7E7B4D">
        <w:trPr>
          <w:trHeight w:val="86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tabs>
                <w:tab w:val="right" w:pos="7254"/>
              </w:tabs>
              <w:spacing w:after="120"/>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lastRenderedPageBreak/>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w:t>
            </w:r>
            <w:proofErr w:type="spellStart"/>
            <w:r w:rsidRPr="00EC12FE">
              <w:rPr>
                <w:spacing w:val="-4"/>
              </w:rPr>
              <w:t>ies</w:t>
            </w:r>
            <w:proofErr w:type="spellEnd"/>
            <w:r w:rsidRPr="00EC12FE">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365CED">
            <w:pPr>
              <w:tabs>
                <w:tab w:val="right" w:pos="7254"/>
              </w:tabs>
              <w:spacing w:after="120"/>
              <w:rPr>
                <w:bCs/>
              </w:rPr>
            </w:pPr>
            <w:r w:rsidRPr="00EC12FE">
              <w:rPr>
                <w:bCs/>
              </w:rPr>
              <w:t>The Adjudicator proposed by the Employer is</w:t>
            </w:r>
            <w:r w:rsidRPr="00EC12FE">
              <w:rPr>
                <w:b/>
                <w:bCs/>
                <w:i/>
              </w:rPr>
              <w:t xml:space="preserve">: </w:t>
            </w:r>
            <w:r w:rsidR="00365CED">
              <w:rPr>
                <w:b/>
                <w:bCs/>
                <w:i/>
              </w:rPr>
              <w:t>Ministry of Finance and Treasury</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lastRenderedPageBreak/>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3531F4">
      <w:pPr>
        <w:pStyle w:val="TOC1"/>
        <w:tabs>
          <w:tab w:val="left" w:pos="720"/>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5C5A06">
          <w:rPr>
            <w:noProof/>
            <w:webHidden/>
          </w:rPr>
          <w:t>32</w:t>
        </w:r>
        <w:r>
          <w:rPr>
            <w:noProof/>
            <w:webHidden/>
          </w:rPr>
          <w:fldChar w:fldCharType="end"/>
        </w:r>
      </w:hyperlink>
    </w:p>
    <w:p w:rsidR="003531F4" w:rsidRDefault="00EA6C12"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5C5A06">
          <w:rPr>
            <w:noProof/>
            <w:webHidden/>
          </w:rPr>
          <w:t>32</w:t>
        </w:r>
        <w:r w:rsidR="0051627C">
          <w:rPr>
            <w:noProof/>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5C5A06">
          <w:rPr>
            <w:webHidden/>
          </w:rPr>
          <w:t>32</w:t>
        </w:r>
        <w:r w:rsidR="0051627C">
          <w:rPr>
            <w:webHidden/>
          </w:rPr>
          <w:fldChar w:fldCharType="end"/>
        </w:r>
      </w:hyperlink>
    </w:p>
    <w:p w:rsidR="003531F4" w:rsidRDefault="00EA6C12" w:rsidP="003531F4">
      <w:pPr>
        <w:pStyle w:val="TOC1"/>
        <w:tabs>
          <w:tab w:val="left" w:pos="720"/>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5C5A06">
          <w:rPr>
            <w:noProof/>
            <w:webHidden/>
          </w:rPr>
          <w:t>33</w:t>
        </w:r>
        <w:r w:rsidR="0051627C">
          <w:rPr>
            <w:noProof/>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5C5A06">
          <w:rPr>
            <w:webHidden/>
          </w:rPr>
          <w:t>33</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5C5A06">
          <w:rPr>
            <w:webHidden/>
          </w:rPr>
          <w:t>34</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5C5A06">
          <w:rPr>
            <w:webHidden/>
          </w:rPr>
          <w:t>36</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5C5A06">
          <w:rPr>
            <w:webHidden/>
          </w:rPr>
          <w:t>38</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5C5A06">
          <w:rPr>
            <w:webHidden/>
          </w:rPr>
          <w:t>40</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5C5A06">
          <w:rPr>
            <w:webHidden/>
          </w:rPr>
          <w:t>40</w:t>
        </w:r>
        <w:r w:rsidR="0051627C">
          <w:rPr>
            <w:webHidden/>
          </w:rPr>
          <w:fldChar w:fldCharType="end"/>
        </w:r>
      </w:hyperlink>
    </w:p>
    <w:p w:rsidR="007B586E" w:rsidRPr="00EC12FE" w:rsidRDefault="0051627C">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lastRenderedPageBreak/>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2"/>
          <w:headerReference w:type="default" r:id="rId23"/>
          <w:footerReference w:type="even" r:id="rId24"/>
          <w:footerReference w:type="default" r:id="rId25"/>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10316B">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w:t>
            </w:r>
            <w:r w:rsidRPr="00EC12FE">
              <w:rPr>
                <w:rFonts w:ascii="Arial" w:hAnsi="Arial" w:cs="Arial"/>
                <w:sz w:val="20"/>
                <w:szCs w:val="20"/>
              </w:rPr>
              <w:lastRenderedPageBreak/>
              <w:t xml:space="preserve">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 xml:space="preserve">Must meet </w:t>
            </w:r>
            <w:r w:rsidRPr="00EC12FE">
              <w:rPr>
                <w:rFonts w:ascii="Arial" w:hAnsi="Arial" w:cs="Arial"/>
                <w:sz w:val="20"/>
                <w:szCs w:val="20"/>
              </w:rPr>
              <w:lastRenderedPageBreak/>
              <w:t>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10316B">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No consistent history of court/arbitral award decisions 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10316B">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6D68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w:t>
            </w:r>
            <w:proofErr w:type="spellStart"/>
            <w:r w:rsidRPr="002B244E">
              <w:rPr>
                <w:rFonts w:ascii="Arial" w:hAnsi="Arial" w:cs="Arial"/>
                <w:sz w:val="19"/>
                <w:szCs w:val="19"/>
              </w:rPr>
              <w:t>i</w:t>
            </w:r>
            <w:proofErr w:type="spellEnd"/>
            <w:r w:rsidRPr="002B244E">
              <w:rPr>
                <w:rFonts w:ascii="Arial" w:hAnsi="Arial" w:cs="Arial"/>
                <w:sz w:val="19"/>
                <w:szCs w:val="19"/>
              </w:rPr>
              <w:t xml:space="preserve">)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6D68E5">
              <w:rPr>
                <w:rFonts w:ascii="Arial" w:hAnsi="Arial" w:cs="Arial"/>
                <w:b/>
                <w:i/>
                <w:sz w:val="19"/>
                <w:szCs w:val="19"/>
              </w:rPr>
              <w:t>5</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Average Annual Construction Turnover</w:t>
            </w:r>
          </w:p>
        </w:tc>
        <w:tc>
          <w:tcPr>
            <w:tcW w:w="1183" w:type="pct"/>
            <w:gridSpan w:val="2"/>
          </w:tcPr>
          <w:p w:rsidR="003531F4" w:rsidRPr="002B244E" w:rsidRDefault="003531F4" w:rsidP="006D68E5">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Minimum average annual construction turnover of </w:t>
            </w:r>
            <w:r w:rsidRPr="002B244E">
              <w:rPr>
                <w:rFonts w:ascii="Arial" w:hAnsi="Arial" w:cs="Arial"/>
                <w:b/>
                <w:i/>
                <w:sz w:val="19"/>
                <w:szCs w:val="19"/>
              </w:rPr>
              <w:t xml:space="preserve">MVR </w:t>
            </w:r>
            <w:r w:rsidR="006D68E5">
              <w:rPr>
                <w:rFonts w:ascii="Arial" w:hAnsi="Arial" w:cs="Arial"/>
                <w:b/>
                <w:i/>
                <w:sz w:val="19"/>
                <w:szCs w:val="19"/>
              </w:rPr>
              <w:t>2</w:t>
            </w:r>
            <w:r w:rsidRPr="002B244E">
              <w:rPr>
                <w:rFonts w:ascii="Arial" w:hAnsi="Arial" w:cs="Arial"/>
                <w:b/>
                <w:i/>
                <w:sz w:val="19"/>
                <w:szCs w:val="19"/>
              </w:rPr>
              <w:t>,</w:t>
            </w:r>
            <w:r w:rsidR="00DC79E8">
              <w:rPr>
                <w:rFonts w:ascii="Arial" w:hAnsi="Arial" w:cs="Arial"/>
                <w:b/>
                <w:i/>
                <w:sz w:val="19"/>
                <w:szCs w:val="19"/>
              </w:rPr>
              <w:t>0</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D68E5">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w:t>
            </w:r>
            <w:proofErr w:type="spellStart"/>
            <w:r w:rsidRPr="00EC12FE">
              <w:rPr>
                <w:rFonts w:ascii="Arial" w:hAnsi="Arial" w:cs="Arial"/>
                <w:sz w:val="20"/>
                <w:szCs w:val="20"/>
              </w:rPr>
              <w:t>i</w:t>
            </w:r>
            <w:proofErr w:type="spellEnd"/>
            <w:r w:rsidRPr="00EC12FE">
              <w:rPr>
                <w:rFonts w:ascii="Arial" w:hAnsi="Arial" w:cs="Arial"/>
                <w:sz w:val="20"/>
                <w:szCs w:val="20"/>
              </w:rPr>
              <w:t>)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xml:space="preserve">, management </w:t>
            </w:r>
            <w:r w:rsidRPr="00EC12FE">
              <w:rPr>
                <w:rFonts w:ascii="Arial" w:hAnsi="Arial" w:cs="Arial"/>
                <w:sz w:val="20"/>
                <w:szCs w:val="20"/>
              </w:rPr>
              <w:lastRenderedPageBreak/>
              <w:t>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w:t>
            </w:r>
            <w:proofErr w:type="spellStart"/>
            <w:r w:rsidRPr="00EC12FE">
              <w:rPr>
                <w:rFonts w:ascii="Arial" w:hAnsi="Arial" w:cs="Arial"/>
                <w:sz w:val="20"/>
                <w:szCs w:val="20"/>
              </w:rPr>
              <w:t>i</w:t>
            </w:r>
            <w:proofErr w:type="spellEnd"/>
            <w:r w:rsidRPr="00EC12FE">
              <w:rPr>
                <w:rFonts w:ascii="Arial" w:hAnsi="Arial" w:cs="Arial"/>
                <w:sz w:val="20"/>
                <w:szCs w:val="20"/>
              </w:rPr>
              <w:t xml:space="preserve">)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6D68E5">
              <w:rPr>
                <w:rFonts w:ascii="Arial" w:hAnsi="Arial" w:cs="Arial"/>
                <w:b/>
                <w:i/>
                <w:sz w:val="20"/>
                <w:szCs w:val="20"/>
              </w:rPr>
              <w:t>1</w:t>
            </w:r>
            <w:r w:rsidRPr="003D623B">
              <w:rPr>
                <w:rFonts w:ascii="Arial" w:hAnsi="Arial" w:cs="Arial"/>
                <w:b/>
                <w:i/>
                <w:sz w:val="20"/>
                <w:szCs w:val="20"/>
              </w:rPr>
              <w:t>,</w:t>
            </w:r>
            <w:r w:rsidR="006D68E5">
              <w:rPr>
                <w:rFonts w:ascii="Arial" w:hAnsi="Arial" w:cs="Arial"/>
                <w:b/>
                <w:i/>
                <w:sz w:val="20"/>
                <w:szCs w:val="20"/>
              </w:rPr>
              <w:t>0</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lastRenderedPageBreak/>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713CBD">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proofErr w:type="spellStart"/>
            <w:r w:rsidR="00713CBD">
              <w:rPr>
                <w:rFonts w:ascii="Arial" w:hAnsi="Arial" w:cs="Arial"/>
                <w:i/>
                <w:sz w:val="20"/>
                <w:szCs w:val="20"/>
              </w:rPr>
              <w:t>Harbour</w:t>
            </w:r>
            <w:proofErr w:type="spellEnd"/>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6"/>
          <w:headerReference w:type="default" r:id="rId27"/>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8E495D" w:rsidP="008E495D">
            <w:r>
              <w:t>Engineer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E65194" w:rsidP="008E495D">
            <w:r>
              <w:t>Surveyor</w:t>
            </w:r>
          </w:p>
        </w:tc>
        <w:tc>
          <w:tcPr>
            <w:tcW w:w="1574"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2128" w:type="dxa"/>
            <w:vAlign w:val="center"/>
          </w:tcPr>
          <w:p w:rsidR="008E495D" w:rsidRPr="00593BDC" w:rsidRDefault="006D68E5"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B25AF9" w:rsidP="00AA3EA1">
            <w:pPr>
              <w:rPr>
                <w:rFonts w:cs="MV Boli"/>
                <w:lang w:bidi="dv-MV"/>
              </w:rPr>
            </w:pPr>
          </w:p>
        </w:tc>
        <w:tc>
          <w:tcPr>
            <w:tcW w:w="1574"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c>
          <w:tcPr>
            <w:tcW w:w="2128" w:type="dxa"/>
            <w:vAlign w:val="center"/>
          </w:tcPr>
          <w:p w:rsidR="00B25AF9" w:rsidRPr="00B25AF9" w:rsidRDefault="00B25AF9" w:rsidP="00AA3EA1">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E65194" w:rsidP="008E495D">
            <w:pPr>
              <w:jc w:val="both"/>
            </w:pPr>
            <w:r>
              <w:t>Truck</w:t>
            </w:r>
          </w:p>
        </w:tc>
        <w:tc>
          <w:tcPr>
            <w:tcW w:w="2340" w:type="dxa"/>
            <w:vAlign w:val="center"/>
          </w:tcPr>
          <w:p w:rsidR="008E495D" w:rsidRPr="00593BDC" w:rsidRDefault="00E6519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lastRenderedPageBreak/>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8"/>
          <w:headerReference w:type="default" r:id="rId29"/>
          <w:headerReference w:type="first" r:id="rId30"/>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DC79E8">
          <w:rPr>
            <w:noProof/>
            <w:webHidden/>
          </w:rPr>
          <w:t>42</w:t>
        </w:r>
        <w:r>
          <w:rPr>
            <w:noProof/>
            <w:webHidden/>
          </w:rPr>
          <w:fldChar w:fldCharType="end"/>
        </w:r>
      </w:hyperlink>
    </w:p>
    <w:p w:rsidR="003531F4" w:rsidRDefault="00EA6C12"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DC79E8">
          <w:rPr>
            <w:noProof/>
            <w:webHidden/>
          </w:rPr>
          <w:t>45</w:t>
        </w:r>
        <w:r w:rsidR="0051627C">
          <w:rPr>
            <w:noProof/>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DC79E8">
          <w:rPr>
            <w:webHidden/>
          </w:rPr>
          <w:t>45</w:t>
        </w:r>
        <w:r w:rsidR="0051627C">
          <w:rPr>
            <w:webHidden/>
          </w:rPr>
          <w:fldChar w:fldCharType="end"/>
        </w:r>
      </w:hyperlink>
    </w:p>
    <w:p w:rsidR="003531F4" w:rsidRDefault="00EA6C12"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DC79E8">
          <w:rPr>
            <w:noProof/>
            <w:webHidden/>
          </w:rPr>
          <w:t>46</w:t>
        </w:r>
        <w:r w:rsidR="0051627C">
          <w:rPr>
            <w:noProof/>
            <w:webHidden/>
          </w:rPr>
          <w:fldChar w:fldCharType="end"/>
        </w:r>
      </w:hyperlink>
    </w:p>
    <w:p w:rsidR="003531F4" w:rsidRDefault="00EA6C12"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DC79E8">
          <w:rPr>
            <w:noProof/>
            <w:webHidden/>
          </w:rPr>
          <w:t>48</w:t>
        </w:r>
        <w:r w:rsidR="0051627C">
          <w:rPr>
            <w:noProof/>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DC79E8">
          <w:rPr>
            <w:webHidden/>
          </w:rPr>
          <w:t>48</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DC79E8">
          <w:rPr>
            <w:webHidden/>
          </w:rPr>
          <w:t>49</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DC79E8">
          <w:rPr>
            <w:webHidden/>
          </w:rPr>
          <w:t>51</w:t>
        </w:r>
        <w:r w:rsidR="0051627C">
          <w:rPr>
            <w:webHidden/>
          </w:rPr>
          <w:fldChar w:fldCharType="end"/>
        </w:r>
      </w:hyperlink>
    </w:p>
    <w:p w:rsidR="003531F4" w:rsidRDefault="00EA6C12"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DC79E8">
          <w:rPr>
            <w:noProof/>
            <w:webHidden/>
          </w:rPr>
          <w:t>52</w:t>
        </w:r>
        <w:r w:rsidR="0051627C">
          <w:rPr>
            <w:noProof/>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DC79E8">
          <w:rPr>
            <w:webHidden/>
          </w:rPr>
          <w:t>53</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DC79E8">
          <w:rPr>
            <w:webHidden/>
          </w:rPr>
          <w:t>54</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DC79E8">
          <w:rPr>
            <w:webHidden/>
          </w:rPr>
          <w:t>55</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DC79E8">
          <w:rPr>
            <w:webHidden/>
          </w:rPr>
          <w:t>56</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DC79E8">
          <w:rPr>
            <w:webHidden/>
          </w:rPr>
          <w:t>57</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DC79E8">
          <w:rPr>
            <w:webHidden/>
          </w:rPr>
          <w:t>59</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DC79E8">
          <w:rPr>
            <w:webHidden/>
          </w:rPr>
          <w:t>60</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DC79E8">
          <w:rPr>
            <w:webHidden/>
          </w:rPr>
          <w:t>61</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DC79E8">
          <w:rPr>
            <w:webHidden/>
          </w:rPr>
          <w:t>62</w:t>
        </w:r>
        <w:r w:rsidR="0051627C">
          <w:rPr>
            <w:webHidden/>
          </w:rPr>
          <w:fldChar w:fldCharType="end"/>
        </w:r>
      </w:hyperlink>
    </w:p>
    <w:p w:rsidR="003531F4" w:rsidRDefault="00EA6C12">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DC79E8">
          <w:rPr>
            <w:webHidden/>
          </w:rPr>
          <w:t>64</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6D68E5">
      <w:pPr>
        <w:tabs>
          <w:tab w:val="right" w:pos="9000"/>
        </w:tabs>
      </w:pPr>
      <w:r>
        <w:t>N</w:t>
      </w:r>
      <w:r w:rsidR="00372302" w:rsidRPr="00EC12FE">
        <w:t xml:space="preserve">CB No.: </w:t>
      </w:r>
      <w:r w:rsidRPr="00A071DB">
        <w:rPr>
          <w:b/>
          <w:u w:val="single"/>
        </w:rPr>
        <w:t>IFB No.: 0</w:t>
      </w:r>
      <w:r w:rsidR="006D68E5">
        <w:rPr>
          <w:b/>
          <w:u w:val="single"/>
        </w:rPr>
        <w:t>35</w:t>
      </w:r>
      <w:r w:rsidRPr="00A071DB">
        <w:rPr>
          <w:b/>
          <w:u w:val="single"/>
        </w:rPr>
        <w:t>/</w:t>
      </w:r>
      <w:r w:rsidR="00922991">
        <w:rPr>
          <w:b/>
          <w:u w:val="single"/>
        </w:rPr>
        <w:t>4427-MAL</w:t>
      </w:r>
    </w:p>
    <w:p w:rsidR="00372302" w:rsidRPr="00EC12FE" w:rsidRDefault="00372302" w:rsidP="006D68E5">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6D68E5">
        <w:rPr>
          <w:b/>
          <w:i/>
        </w:rPr>
        <w:t>288</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6D68E5">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6D68E5">
        <w:rPr>
          <w:b/>
          <w:bCs/>
          <w:u w:val="single"/>
        </w:rPr>
        <w:t xml:space="preserve">Dredging of </w:t>
      </w:r>
      <w:proofErr w:type="spellStart"/>
      <w:r w:rsidR="00922991" w:rsidRPr="00713CBD">
        <w:rPr>
          <w:b/>
          <w:bCs/>
          <w:u w:val="single"/>
        </w:rPr>
        <w:t>R</w:t>
      </w:r>
      <w:r w:rsidR="00245258" w:rsidRPr="00713CBD">
        <w:rPr>
          <w:b/>
          <w:bCs/>
          <w:u w:val="single"/>
        </w:rPr>
        <w:t>.</w:t>
      </w:r>
      <w:r w:rsidR="00922991" w:rsidRPr="00713CBD">
        <w:rPr>
          <w:b/>
          <w:bCs/>
          <w:u w:val="single"/>
        </w:rPr>
        <w:t>Vandhoo</w:t>
      </w:r>
      <w:proofErr w:type="spellEnd"/>
      <w:r w:rsidR="006D68E5">
        <w:rPr>
          <w:b/>
          <w:bCs/>
          <w:u w:val="single"/>
        </w:rPr>
        <w:t xml:space="preserve"> </w:t>
      </w:r>
      <w:proofErr w:type="spellStart"/>
      <w:r w:rsidR="006D68E5">
        <w:rPr>
          <w:b/>
          <w:bCs/>
          <w:u w:val="single"/>
        </w:rPr>
        <w:t>Harbour</w:t>
      </w:r>
      <w:proofErr w:type="spellEnd"/>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proofErr w:type="gramStart"/>
      <w:r w:rsidRPr="00A44519">
        <w:rPr>
          <w:i/>
        </w:rPr>
        <w:t>_</w:t>
      </w:r>
      <w:r w:rsidRPr="00A44519">
        <w:rPr>
          <w:b/>
          <w:i/>
        </w:rPr>
        <w:t>[</w:t>
      </w:r>
      <w:proofErr w:type="gramEnd"/>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6D68E5">
      <w:pPr>
        <w:pStyle w:val="NormalWeb"/>
        <w:rPr>
          <w:sz w:val="24"/>
        </w:rPr>
      </w:pPr>
      <w:r w:rsidRPr="00EC12FE">
        <w:rPr>
          <w:rFonts w:ascii="Times New Roman" w:hAnsi="Times New Roman"/>
          <w:b/>
          <w:sz w:val="24"/>
        </w:rPr>
        <w:t xml:space="preserve">Beneficiary: </w:t>
      </w:r>
      <w:r w:rsidR="006D68E5">
        <w:rPr>
          <w:rFonts w:ascii="Times New Roman" w:hAnsi="Times New Roman"/>
          <w:sz w:val="24"/>
        </w:rPr>
        <w:t>Ministry of Finance and Treasury</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proofErr w:type="gramStart"/>
      <w:r w:rsidRPr="00EC12FE">
        <w:rPr>
          <w:rFonts w:ascii="Times New Roman" w:hAnsi="Times New Roman"/>
          <w:sz w:val="24"/>
        </w:rPr>
        <w:t>_</w:t>
      </w:r>
      <w:r w:rsidRPr="00EC12FE">
        <w:rPr>
          <w:rFonts w:ascii="Times New Roman" w:hAnsi="Times New Roman"/>
          <w:i/>
          <w:sz w:val="24"/>
        </w:rPr>
        <w:t>[</w:t>
      </w:r>
      <w:proofErr w:type="gramEnd"/>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number</w:t>
      </w:r>
      <w:r w:rsidRPr="00EC12FE">
        <w:rPr>
          <w:rFonts w:ascii="Times New Roman" w:hAnsi="Times New Roman"/>
          <w:sz w:val="24"/>
        </w:rPr>
        <w:t>] (“</w:t>
      </w:r>
      <w:proofErr w:type="gramStart"/>
      <w:r w:rsidRPr="00EC12FE">
        <w:rPr>
          <w:rFonts w:ascii="Times New Roman" w:hAnsi="Times New Roman"/>
          <w:sz w:val="24"/>
        </w:rPr>
        <w:t>the</w:t>
      </w:r>
      <w:proofErr w:type="gramEnd"/>
      <w:r w:rsidRPr="00EC12FE">
        <w:rPr>
          <w:rFonts w:ascii="Times New Roman" w:hAnsi="Times New Roman"/>
          <w:sz w:val="24"/>
        </w:rPr>
        <w:t xml:space="preserv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proofErr w:type="gramStart"/>
      <w:r w:rsidRPr="00EC12FE">
        <w:rPr>
          <w:rFonts w:ascii="Times New Roman" w:hAnsi="Times New Roman"/>
          <w:sz w:val="24"/>
        </w:rPr>
        <w:t>we ,</w:t>
      </w:r>
      <w:proofErr w:type="gramEnd"/>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r>
      <w:proofErr w:type="gramStart"/>
      <w:r w:rsidRPr="00EC12FE">
        <w:rPr>
          <w:rFonts w:ascii="Times New Roman" w:hAnsi="Times New Roman"/>
          <w:sz w:val="24"/>
        </w:rPr>
        <w:t>having</w:t>
      </w:r>
      <w:proofErr w:type="gramEnd"/>
      <w:r w:rsidRPr="00EC12FE">
        <w:rPr>
          <w:rFonts w:ascii="Times New Roman" w:hAnsi="Times New Roman"/>
          <w:sz w:val="24"/>
        </w:rPr>
        <w:t xml:space="preserve">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w:t>
      </w:r>
      <w:proofErr w:type="gramStart"/>
      <w:r w:rsidRPr="00EC12FE">
        <w:rPr>
          <w:rFonts w:ascii="Times New Roman" w:hAnsi="Times New Roman"/>
          <w:i/>
        </w:rPr>
        <w:t>signature(s)</w:t>
      </w:r>
      <w:proofErr w:type="gramEnd"/>
      <w:r w:rsidRPr="00EC12FE">
        <w:rPr>
          <w:rFonts w:ascii="Times New Roman" w:hAnsi="Times New Roman"/>
          <w:i/>
        </w:rPr>
        <w:t>]</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proofErr w:type="gramStart"/>
      <w:r w:rsidRPr="00EC12FE">
        <w:t>to</w:t>
      </w:r>
      <w:proofErr w:type="gramEnd"/>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1620" w:type="dxa"/>
            <w:tcBorders>
              <w:top w:val="single" w:sz="6" w:space="0" w:color="auto"/>
            </w:tcBorders>
          </w:tcPr>
          <w:p w:rsidR="007B586E" w:rsidRPr="00EC12FE" w:rsidRDefault="00283744">
            <w:pP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w:t>
            </w:r>
            <w:proofErr w:type="spellStart"/>
            <w:r w:rsidR="007B586E" w:rsidRPr="00EC12FE">
              <w:rPr>
                <w:rStyle w:val="Table"/>
                <w:rFonts w:ascii="Times New Roman" w:hAnsi="Times New Roman"/>
                <w:spacing w:val="-2"/>
                <w:sz w:val="24"/>
              </w:rPr>
              <w:t>tel</w:t>
            </w:r>
            <w:proofErr w:type="spellEnd"/>
            <w:r w:rsidR="007B586E" w:rsidRPr="00EC12FE">
              <w:rPr>
                <w:rStyle w:val="Table"/>
                <w:rFonts w:ascii="Times New Roman" w:hAnsi="Times New Roman"/>
                <w:spacing w:val="-2"/>
                <w:sz w:val="24"/>
              </w:rPr>
              <w:t>/fax</w:t>
            </w:r>
          </w:p>
        </w:tc>
        <w:tc>
          <w:tcPr>
            <w:tcW w:w="1800" w:type="dxa"/>
            <w:tcBorders>
              <w:top w:val="single" w:sz="6" w:space="0" w:color="auto"/>
              <w:lef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rsidP="00A64ABE">
            <w:pP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1620" w:type="dxa"/>
            <w:tcBorders>
              <w:top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trPr>
          <w:cantSplit/>
        </w:trPr>
        <w:tc>
          <w:tcPr>
            <w:tcW w:w="18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1620" w:type="dxa"/>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80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requirements on works currently in 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2"/>
        <w:gridCol w:w="1077"/>
        <w:gridCol w:w="2017"/>
        <w:gridCol w:w="1936"/>
        <w:gridCol w:w="2439"/>
      </w:tblGrid>
      <w:tr w:rsidR="000B3397" w:rsidRPr="00EC12FE" w:rsidTr="00AE3FF7">
        <w:tc>
          <w:tcPr>
            <w:tcW w:w="2712" w:type="dxa"/>
            <w:gridSpan w:val="2"/>
          </w:tcPr>
          <w:p w:rsidR="000B3397" w:rsidRPr="00EC12FE" w:rsidRDefault="000B3397" w:rsidP="00AE3FF7">
            <w:pPr>
              <w:spacing w:before="40" w:after="120"/>
              <w:jc w:val="center"/>
              <w:rPr>
                <w:b/>
                <w:bCs/>
                <w:spacing w:val="-2"/>
              </w:rPr>
            </w:pPr>
          </w:p>
        </w:tc>
        <w:tc>
          <w:tcPr>
            <w:tcW w:w="6864" w:type="dxa"/>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BB01BC">
        <w:tc>
          <w:tcPr>
            <w:tcW w:w="1558" w:type="dxa"/>
            <w:vAlign w:val="center"/>
          </w:tcPr>
          <w:p w:rsidR="000B3397" w:rsidRPr="00EC12FE" w:rsidRDefault="000B3397" w:rsidP="00BB01BC">
            <w:pPr>
              <w:spacing w:before="40" w:after="120"/>
              <w:jc w:val="center"/>
            </w:pPr>
            <w:r w:rsidRPr="00EC12FE">
              <w:rPr>
                <w:b/>
                <w:bCs/>
                <w:spacing w:val="-2"/>
              </w:rPr>
              <w:t>Year</w:t>
            </w:r>
          </w:p>
        </w:tc>
        <w:tc>
          <w:tcPr>
            <w:tcW w:w="3368" w:type="dxa"/>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2042" w:type="dxa"/>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2608" w:type="dxa"/>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AE3FF7">
        <w:tc>
          <w:tcPr>
            <w:tcW w:w="1558" w:type="dxa"/>
          </w:tcPr>
          <w:p w:rsidR="000B3397" w:rsidRPr="00EC12FE" w:rsidRDefault="000B3397" w:rsidP="00AE3FF7">
            <w:pPr>
              <w:spacing w:before="40" w:after="120"/>
            </w:pPr>
            <w:r w:rsidRPr="00EC12FE">
              <w:rPr>
                <w:bCs/>
                <w:i/>
                <w:iCs/>
                <w:spacing w:val="-5"/>
              </w:rPr>
              <w:t>[indicate year]</w:t>
            </w:r>
          </w:p>
        </w:tc>
        <w:tc>
          <w:tcPr>
            <w:tcW w:w="3368" w:type="dxa"/>
            <w:gridSpan w:val="2"/>
          </w:tcPr>
          <w:p w:rsidR="000B3397" w:rsidRPr="00EC12FE" w:rsidRDefault="000B3397" w:rsidP="00AE3FF7">
            <w:pPr>
              <w:spacing w:before="40" w:after="120"/>
            </w:pPr>
            <w:r w:rsidRPr="00EC12FE">
              <w:rPr>
                <w:bCs/>
                <w:i/>
                <w:iCs/>
              </w:rPr>
              <w:t>[insert amount and indicate currency]</w:t>
            </w:r>
          </w:p>
        </w:tc>
        <w:tc>
          <w:tcPr>
            <w:tcW w:w="2042" w:type="dxa"/>
          </w:tcPr>
          <w:p w:rsidR="000B3397" w:rsidRPr="00EC12FE" w:rsidRDefault="000B3397" w:rsidP="00AE3FF7">
            <w:pPr>
              <w:spacing w:before="40" w:after="120"/>
              <w:rPr>
                <w:bCs/>
                <w:i/>
                <w:iCs/>
              </w:rPr>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rPr>
                <w:b/>
                <w:bCs/>
                <w:spacing w:val="-2"/>
              </w:rPr>
            </w:pP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r w:rsidR="000B3397" w:rsidRPr="00EC12FE" w:rsidTr="00AE3FF7">
        <w:tc>
          <w:tcPr>
            <w:tcW w:w="1558" w:type="dxa"/>
          </w:tcPr>
          <w:p w:rsidR="000B3397" w:rsidRPr="00EC12FE" w:rsidRDefault="000B3397" w:rsidP="00AE3FF7">
            <w:pPr>
              <w:spacing w:before="40" w:after="120"/>
            </w:pPr>
            <w:r w:rsidRPr="00EC12FE">
              <w:rPr>
                <w:bCs/>
                <w:spacing w:val="-2"/>
              </w:rPr>
              <w:t>Average Annual Construction Turnover *</w:t>
            </w:r>
          </w:p>
        </w:tc>
        <w:tc>
          <w:tcPr>
            <w:tcW w:w="3368" w:type="dxa"/>
            <w:gridSpan w:val="2"/>
          </w:tcPr>
          <w:p w:rsidR="000B3397" w:rsidRPr="00EC12FE" w:rsidRDefault="000B3397" w:rsidP="00AE3FF7">
            <w:pPr>
              <w:spacing w:before="40" w:after="120"/>
            </w:pPr>
          </w:p>
        </w:tc>
        <w:tc>
          <w:tcPr>
            <w:tcW w:w="2042" w:type="dxa"/>
          </w:tcPr>
          <w:p w:rsidR="000B3397" w:rsidRPr="00EC12FE" w:rsidRDefault="000B3397" w:rsidP="00AE3FF7">
            <w:pPr>
              <w:spacing w:before="40" w:after="120"/>
            </w:pPr>
          </w:p>
        </w:tc>
        <w:tc>
          <w:tcPr>
            <w:tcW w:w="2608" w:type="dxa"/>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AE3FF7">
            <w:pPr>
              <w:rPr>
                <w:bCs/>
              </w:rPr>
            </w:pPr>
            <w:r w:rsidRPr="00EC12FE">
              <w:rPr>
                <w:bCs/>
                <w:spacing w:val="-2"/>
              </w:rPr>
              <w:t xml:space="preserve">Address: </w:t>
            </w:r>
            <w:r w:rsidRPr="00EC12FE">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AE3FF7">
            <w:pPr>
              <w:jc w:val="center"/>
              <w:rPr>
                <w:bCs/>
              </w:rPr>
            </w:pPr>
            <w:r w:rsidRPr="00EC12FE">
              <w:rPr>
                <w:bCs/>
                <w:spacing w:val="-2"/>
              </w:rPr>
              <w:t xml:space="preserve">Address: </w:t>
            </w:r>
            <w:r w:rsidRPr="00EC12FE">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bCs/>
                <w:spacing w:val="-4"/>
              </w:rPr>
            </w:pPr>
            <w:r w:rsidRPr="00EC12FE">
              <w:rPr>
                <w:bCs/>
                <w:spacing w:val="-4"/>
              </w:rPr>
              <w:t xml:space="preserve">Prime Contractor </w:t>
            </w: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right="374"/>
              <w:jc w:val="center"/>
              <w:rPr>
                <w:rFonts w:ascii="MS Mincho" w:eastAsia="MS Mincho" w:hAnsi="MS Mincho" w:cs="MS Mincho"/>
                <w:spacing w:val="-2"/>
              </w:rPr>
            </w:pPr>
            <w:r w:rsidRPr="00EC12FE">
              <w:rPr>
                <w:bCs/>
                <w:spacing w:val="-4"/>
              </w:rPr>
              <w:t xml:space="preserve">Member in </w:t>
            </w:r>
            <w:r w:rsidRPr="00EC12FE">
              <w:rPr>
                <w:bCs/>
                <w:spacing w:val="-4"/>
              </w:rPr>
              <w:br/>
              <w:t>JV</w:t>
            </w:r>
            <w:r w:rsidRPr="00EC12FE">
              <w:rPr>
                <w:rFonts w:ascii="MS Mincho" w:eastAsia="MS Mincho" w:hAnsi="MS Mincho" w:cs="MS Mincho"/>
                <w:spacing w:val="-2"/>
              </w:rPr>
              <w:t xml:space="preserve"> </w:t>
            </w:r>
          </w:p>
          <w:p w:rsidR="000B3397" w:rsidRPr="00EC12FE" w:rsidRDefault="000B3397" w:rsidP="00AE3FF7">
            <w:pPr>
              <w:ind w:right="374"/>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Management Contractor</w:t>
            </w:r>
          </w:p>
          <w:p w:rsidR="000B3397" w:rsidRPr="00EC12FE" w:rsidRDefault="000B3397" w:rsidP="00AE3FF7">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AE3FF7">
            <w:pPr>
              <w:spacing w:before="144"/>
              <w:ind w:left="61"/>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8E495D">
            <w:pPr>
              <w:ind w:right="374"/>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8E495D">
            <w:pPr>
              <w:ind w:right="374"/>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AE3FF7">
            <w:pPr>
              <w:ind w:left="47" w:right="101"/>
              <w:rPr>
                <w:bCs/>
                <w:i/>
                <w:iCs/>
                <w:spacing w:val="2"/>
              </w:rPr>
            </w:pPr>
            <w:r>
              <w:rPr>
                <w:bCs/>
                <w:spacing w:val="-2"/>
              </w:rPr>
              <w:t>MVR</w:t>
            </w:r>
            <w:r w:rsidR="000B3397" w:rsidRPr="00EC12FE">
              <w:rPr>
                <w:bCs/>
                <w:spacing w:val="-2"/>
              </w:rPr>
              <w:t xml:space="preserve"> </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1"/>
          <w:headerReference w:type="default" r:id="rId32"/>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3"/>
          <w:headerReference w:type="default" r:id="rId34"/>
          <w:footerReference w:type="even" r:id="rId35"/>
          <w:footerReference w:type="default" r:id="rId36"/>
          <w:headerReference w:type="first" r:id="rId37"/>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001A418F" w:rsidRPr="00EC12FE">
        <w:rPr>
          <w:sz w:val="23"/>
          <w:szCs w:val="23"/>
        </w:rPr>
        <w:t>defines</w:t>
      </w:r>
      <w:proofErr w:type="gramEnd"/>
      <w:r w:rsidR="001A418F" w:rsidRPr="00EC12FE">
        <w:rPr>
          <w:sz w:val="23"/>
          <w:szCs w:val="23"/>
        </w:rPr>
        <w:t xml:space="preserve">,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proofErr w:type="gramStart"/>
      <w:r w:rsidRPr="00EC12FE">
        <w:rPr>
          <w:sz w:val="23"/>
          <w:szCs w:val="23"/>
        </w:rPr>
        <w:t>obstructive</w:t>
      </w:r>
      <w:proofErr w:type="gramEnd"/>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8"/>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D741EE">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40"/>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5C5A06">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5C5A06">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5C5A06">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5C5A06">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5C5A06">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5C5A06">
        <w:t>12</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5C5A06">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5C5A06">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5C5A06">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5C5A06">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5C5A06">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5C5A06">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5C5A06">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5C5A06">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5C5A06">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5C5A06">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5C5A06">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5C5A06">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5C5A06">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5C5A06">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5C5A06">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5C5A06">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5C5A06">
        <w:t>24</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5C5A06">
        <w:rPr>
          <w:noProof/>
        </w:rPr>
        <w:t>24</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5C5A06">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5C5A06">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5C5A06">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5C5A06">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proofErr w:type="spellStart"/>
            <w:r w:rsidRPr="00EC12FE">
              <w:t>Dayworks</w:t>
            </w:r>
            <w:proofErr w:type="spellEnd"/>
            <w:r w:rsidRPr="00EC12FE">
              <w:t xml:space="preserve">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proofErr w:type="gramStart"/>
            <w:r w:rsidRPr="00EC12FE">
              <w:t>negligence</w:t>
            </w:r>
            <w:proofErr w:type="gramEnd"/>
            <w:r w:rsidRPr="00EC12FE">
              <w:t xml:space="preserv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proofErr w:type="gramStart"/>
            <w:r w:rsidRPr="00EC12FE">
              <w:t>the</w:t>
            </w:r>
            <w:proofErr w:type="gramEnd"/>
            <w:r w:rsidRPr="00EC12FE">
              <w:t xml:space="preserv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proofErr w:type="gramStart"/>
            <w:r w:rsidRPr="00EC12FE">
              <w:t>personal</w:t>
            </w:r>
            <w:proofErr w:type="gramEnd"/>
            <w:r w:rsidRPr="00EC12FE">
              <w:t xml:space="preserve">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w:t>
            </w:r>
            <w:proofErr w:type="spellStart"/>
            <w:r w:rsidRPr="00EC12FE">
              <w:t>effect</w:t>
            </w:r>
            <w:proofErr w:type="spellEnd"/>
            <w:r w:rsidRPr="00EC12FE">
              <w:t xml:space="preserve">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w:t>
            </w:r>
            <w:proofErr w:type="spellStart"/>
            <w:r w:rsidRPr="00EC12FE">
              <w:rPr>
                <w:b/>
              </w:rPr>
              <w:t>B</w:t>
            </w:r>
            <w:r w:rsidRPr="00EC12FE">
              <w:rPr>
                <w:b/>
                <w:vertAlign w:val="subscript"/>
              </w:rPr>
              <w:t>c</w:t>
            </w:r>
            <w:proofErr w:type="spellEnd"/>
            <w:r w:rsidRPr="00EC12FE">
              <w:rPr>
                <w:b/>
              </w:rPr>
              <w:t xml:space="preserve">  </w:t>
            </w:r>
            <w:proofErr w:type="spellStart"/>
            <w:r w:rsidRPr="00EC12FE">
              <w:rPr>
                <w:b/>
              </w:rPr>
              <w:t>Imc</w:t>
            </w:r>
            <w:proofErr w:type="spellEnd"/>
            <w:r w:rsidRPr="00EC12FE">
              <w:rPr>
                <w:b/>
              </w:rPr>
              <w:t>/</w:t>
            </w:r>
            <w:proofErr w:type="spellStart"/>
            <w:r w:rsidRPr="00EC12FE">
              <w:rPr>
                <w:b/>
              </w:rPr>
              <w:t>Ioc</w:t>
            </w:r>
            <w:proofErr w:type="spellEnd"/>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w:t>
            </w:r>
            <w:proofErr w:type="spellStart"/>
            <w:r w:rsidRPr="00EC12FE">
              <w:t>B</w:t>
            </w:r>
            <w:r w:rsidRPr="00EC12FE">
              <w:rPr>
                <w:vertAlign w:val="subscript"/>
              </w:rPr>
              <w:t>c</w:t>
            </w:r>
            <w:proofErr w:type="spellEnd"/>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proofErr w:type="spellStart"/>
            <w:r w:rsidRPr="00EC12FE">
              <w:rPr>
                <w:spacing w:val="-4"/>
              </w:rPr>
              <w:t>Imc</w:t>
            </w:r>
            <w:proofErr w:type="spellEnd"/>
            <w:r w:rsidRPr="00EC12FE">
              <w:rPr>
                <w:spacing w:val="-4"/>
              </w:rPr>
              <w:t xml:space="preserve"> is the index prevailing at the end of the month being invoiced and </w:t>
            </w:r>
            <w:proofErr w:type="spellStart"/>
            <w:r w:rsidRPr="00EC12FE">
              <w:rPr>
                <w:spacing w:val="-4"/>
              </w:rPr>
              <w:t>Ioc</w:t>
            </w:r>
            <w:proofErr w:type="spellEnd"/>
            <w:r w:rsidRPr="00EC12FE">
              <w:rPr>
                <w:spacing w:val="-4"/>
              </w:rPr>
              <w:t xml:space="preserve">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proofErr w:type="spellStart"/>
            <w:r w:rsidRPr="00EC12FE">
              <w:t>Dayworks</w:t>
            </w:r>
            <w:bookmarkEnd w:id="547"/>
            <w:proofErr w:type="spellEnd"/>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applicable, the </w:t>
            </w:r>
            <w:proofErr w:type="spellStart"/>
            <w:r w:rsidRPr="00EC12FE">
              <w:t>Dayworks</w:t>
            </w:r>
            <w:proofErr w:type="spellEnd"/>
            <w:r w:rsidRPr="00EC12FE">
              <w:t xml:space="preserve">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work to be paid for as </w:t>
            </w:r>
            <w:proofErr w:type="spellStart"/>
            <w:r w:rsidRPr="00EC12FE">
              <w:t>Dayworks</w:t>
            </w:r>
            <w:proofErr w:type="spellEnd"/>
            <w:r w:rsidRPr="00EC12FE">
              <w:t xml:space="preserve">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for </w:t>
            </w:r>
            <w:proofErr w:type="spellStart"/>
            <w:r w:rsidRPr="00EC12FE">
              <w:t>Dayworks</w:t>
            </w:r>
            <w:proofErr w:type="spellEnd"/>
            <w:r w:rsidRPr="00EC12FE">
              <w:t xml:space="preserve"> subject to obtaining signed </w:t>
            </w:r>
            <w:proofErr w:type="spellStart"/>
            <w:r w:rsidRPr="00EC12FE">
              <w:t>Dayworks</w:t>
            </w:r>
            <w:proofErr w:type="spellEnd"/>
            <w:r w:rsidRPr="00EC12FE">
              <w:t xml:space="preserve">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proofErr w:type="gramStart"/>
            <w:r w:rsidRPr="00EC12FE">
              <w:t>if</w:t>
            </w:r>
            <w:proofErr w:type="gramEnd"/>
            <w:r w:rsidRPr="00EC12FE">
              <w:t xml:space="preserve">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r>
      <w:proofErr w:type="gramStart"/>
      <w:r w:rsidRPr="00EC12FE">
        <w:rPr>
          <w:sz w:val="23"/>
          <w:szCs w:val="23"/>
        </w:rPr>
        <w:t>defines</w:t>
      </w:r>
      <w:proofErr w:type="gramEnd"/>
      <w:r w:rsidRPr="00EC12FE">
        <w:rPr>
          <w:sz w:val="23"/>
          <w:szCs w:val="23"/>
        </w:rPr>
        <w:t xml:space="preserve">,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w:t>
      </w:r>
      <w:proofErr w:type="gramStart"/>
      <w:r w:rsidRPr="00EC12FE">
        <w:rPr>
          <w:sz w:val="23"/>
          <w:szCs w:val="23"/>
        </w:rPr>
        <w:t>corrupt</w:t>
      </w:r>
      <w:proofErr w:type="gramEnd"/>
      <w:r w:rsidRPr="00EC12FE">
        <w:rPr>
          <w:sz w:val="23"/>
          <w:szCs w:val="23"/>
        </w:rPr>
        <w:t xml:space="preserve">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w:t>
      </w:r>
      <w:proofErr w:type="gramStart"/>
      <w:r w:rsidRPr="00EC12FE">
        <w:rPr>
          <w:sz w:val="23"/>
          <w:szCs w:val="23"/>
        </w:rPr>
        <w:t>collusive</w:t>
      </w:r>
      <w:proofErr w:type="gramEnd"/>
      <w:r w:rsidRPr="00EC12FE">
        <w:rPr>
          <w:sz w:val="23"/>
          <w:szCs w:val="23"/>
        </w:rPr>
        <w:t xml:space="preser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proofErr w:type="gramStart"/>
      <w:r w:rsidRPr="00EC12FE">
        <w:rPr>
          <w:sz w:val="23"/>
          <w:szCs w:val="23"/>
        </w:rPr>
        <w:t>coercive</w:t>
      </w:r>
      <w:proofErr w:type="gramEnd"/>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proofErr w:type="gramStart"/>
      <w:r w:rsidRPr="00EC12FE">
        <w:rPr>
          <w:sz w:val="23"/>
          <w:szCs w:val="23"/>
        </w:rPr>
        <w:t>obstructive</w:t>
      </w:r>
      <w:proofErr w:type="gramEnd"/>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w:t>
      </w:r>
      <w:proofErr w:type="gramStart"/>
      <w:r w:rsidRPr="00EC12FE">
        <w:rPr>
          <w:bCs/>
          <w:color w:val="000000"/>
        </w:rPr>
        <w:t>bb</w:t>
      </w:r>
      <w:proofErr w:type="gramEnd"/>
      <w:r w:rsidRPr="00EC12FE">
        <w:rPr>
          <w:bCs/>
          <w:color w:val="000000"/>
        </w:rPr>
        <w:t>)</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 xml:space="preserve">will declare </w:t>
      </w:r>
      <w:proofErr w:type="spellStart"/>
      <w:r w:rsidRPr="00EC12FE">
        <w:t>misprocurement</w:t>
      </w:r>
      <w:proofErr w:type="spellEnd"/>
      <w:r w:rsidRPr="00EC12FE">
        <w:t xml:space="preserve">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1"/>
          <w:headerReference w:type="default" r:id="rId42"/>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E65194">
            <w:pPr>
              <w:ind w:right="2"/>
              <w:rPr>
                <w:b/>
                <w:i/>
              </w:rPr>
            </w:pPr>
            <w:r w:rsidRPr="00EC12FE">
              <w:t xml:space="preserve"> </w:t>
            </w:r>
            <w:r w:rsidR="00502AF1">
              <w:tab/>
            </w:r>
            <w:r w:rsidR="00E65194">
              <w:rPr>
                <w:b/>
                <w:i/>
              </w:rPr>
              <w:t>150</w:t>
            </w:r>
            <w:r w:rsidR="0069301A">
              <w:rPr>
                <w:b/>
                <w:i/>
              </w:rPr>
              <w:t xml:space="preserve"> </w:t>
            </w:r>
            <w:r w:rsidR="0069301A" w:rsidRPr="002F1141">
              <w:rPr>
                <w:b/>
                <w:i/>
              </w:rPr>
              <w:t>Days</w:t>
            </w:r>
            <w:r w:rsidR="0069301A" w:rsidRPr="0069301A">
              <w:rPr>
                <w:b/>
                <w:i/>
              </w:rPr>
              <w:t xml:space="preserve"> from the </w:t>
            </w:r>
            <w:r w:rsidR="003D6122">
              <w:rPr>
                <w:b/>
                <w:i/>
              </w:rPr>
              <w:t>start date (GCC 1.1 (</w:t>
            </w:r>
            <w:proofErr w:type="spellStart"/>
            <w:r w:rsidR="003D6122">
              <w:rPr>
                <w:b/>
                <w:i/>
              </w:rPr>
              <w:t>dd</w:t>
            </w:r>
            <w:proofErr w:type="spellEnd"/>
            <w:r w:rsidR="003D6122">
              <w:rPr>
                <w:b/>
                <w:i/>
              </w:rPr>
              <w:t>))</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01FC5">
            <w:pPr>
              <w:tabs>
                <w:tab w:val="left" w:pos="556"/>
              </w:tabs>
              <w:spacing w:after="200"/>
              <w:ind w:right="2"/>
            </w:pPr>
            <w:r w:rsidRPr="00EC12FE">
              <w:t xml:space="preserve">The Project Manager is </w:t>
            </w:r>
            <w:r w:rsidR="00493E1B" w:rsidRPr="00493E1B">
              <w:rPr>
                <w:b/>
                <w:i/>
              </w:rPr>
              <w:t xml:space="preserve">Project Manager, </w:t>
            </w:r>
            <w:r w:rsidR="00501FC5">
              <w:rPr>
                <w:b/>
                <w:i/>
              </w:rPr>
              <w:t xml:space="preserve">Maldives </w:t>
            </w:r>
            <w:r w:rsidR="00701924">
              <w:rPr>
                <w:b/>
                <w:i/>
              </w:rPr>
              <w:t>Environmental Management Project (MEMP)</w:t>
            </w:r>
            <w:r w:rsidR="00C576A1">
              <w:rPr>
                <w:b/>
                <w:i/>
              </w:rPr>
              <w:t xml:space="preserve"> – Additional Financing</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 xml:space="preserve">R. </w:t>
            </w:r>
            <w:proofErr w:type="spellStart"/>
            <w:r w:rsidR="00701924">
              <w:rPr>
                <w:b/>
                <w:i/>
              </w:rPr>
              <w:t>Vandhoo</w:t>
            </w:r>
            <w:proofErr w:type="spellEnd"/>
            <w:r w:rsidR="0070192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dd</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w:t>
            </w:r>
            <w:proofErr w:type="spellStart"/>
            <w:r w:rsidRPr="00EC12FE">
              <w:rPr>
                <w:b/>
              </w:rPr>
              <w:t>hh</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576A1">
            <w:pPr>
              <w:spacing w:after="200"/>
              <w:ind w:right="2"/>
            </w:pPr>
            <w:r w:rsidRPr="00EC12FE">
              <w:t xml:space="preserve">The Works consist of </w:t>
            </w:r>
            <w:r w:rsidR="00C576A1">
              <w:rPr>
                <w:b/>
                <w:i/>
              </w:rPr>
              <w:t>Dredging of</w:t>
            </w:r>
            <w:r w:rsidR="00E65194" w:rsidRPr="00E65194">
              <w:rPr>
                <w:b/>
                <w:i/>
              </w:rPr>
              <w:t xml:space="preserve"> </w:t>
            </w:r>
            <w:proofErr w:type="spellStart"/>
            <w:r w:rsidR="00E65194" w:rsidRPr="00E65194">
              <w:rPr>
                <w:b/>
                <w:i/>
              </w:rPr>
              <w:t>R.Vandhoo</w:t>
            </w:r>
            <w:proofErr w:type="spellEnd"/>
            <w:r w:rsidR="00C576A1">
              <w:rPr>
                <w:b/>
                <w:i/>
              </w:rPr>
              <w:t xml:space="preserve"> </w:t>
            </w:r>
            <w:proofErr w:type="spellStart"/>
            <w:r w:rsidR="00C576A1">
              <w:rPr>
                <w:b/>
                <w:i/>
              </w:rPr>
              <w:t>Harbour</w:t>
            </w:r>
            <w:proofErr w:type="spellEnd"/>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w:t>
            </w:r>
            <w:proofErr w:type="spellStart"/>
            <w:r w:rsidRPr="00EC12FE">
              <w:rPr>
                <w:b/>
              </w:rPr>
              <w:t>i</w:t>
            </w:r>
            <w:proofErr w:type="spellEnd"/>
            <w:r w:rsidRPr="00EC12FE">
              <w:rPr>
                <w:b/>
              </w:rPr>
              <w:t>)</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proofErr w:type="gramStart"/>
            <w:r w:rsidRPr="00B864AE">
              <w:t>of</w:t>
            </w:r>
            <w:proofErr w:type="gramEnd"/>
            <w:r w:rsidRPr="00B864AE">
              <w:t xml:space="preserve">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65194">
            <w:pPr>
              <w:spacing w:after="200"/>
              <w:ind w:right="92"/>
            </w:pPr>
            <w:r w:rsidRPr="00EC12FE">
              <w:t xml:space="preserve">The Contractor shall submit for approval a Program for the Works within </w:t>
            </w:r>
            <w:r w:rsidR="00A04A09">
              <w:rPr>
                <w:b/>
                <w:i/>
                <w:noProof/>
              </w:rPr>
              <mc:AlternateContent>
                <mc:Choice Requires="wps">
                  <w:drawing>
                    <wp:anchor distT="0" distB="0" distL="114300" distR="114300" simplePos="0" relativeHeight="251655680" behindDoc="1" locked="0" layoutInCell="0" allowOverlap="1">
                      <wp:simplePos x="0" y="0"/>
                      <wp:positionH relativeFrom="margin">
                        <wp:posOffset>4198620</wp:posOffset>
                      </wp:positionH>
                      <wp:positionV relativeFrom="page">
                        <wp:posOffset>914400</wp:posOffset>
                      </wp:positionV>
                      <wp:extent cx="1289050" cy="6350"/>
                      <wp:effectExtent l="0" t="0" r="0" b="3175"/>
                      <wp:wrapNone/>
                      <wp:docPr id="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40BC2" id="Rectangle 157" o:spid="_x0000_s1026" style="position:absolute;margin-left:330.6pt;margin-top:1in;width:101.5pt;height:.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" o:allowincell="f" fillcolor="black" stroked="f" strokeweight="0">
                      <w10:wrap anchorx="margin" anchory="page"/>
                    </v:rect>
                  </w:pict>
                </mc:Fallback>
              </mc:AlternateContent>
            </w:r>
            <w:r w:rsidR="00E65194">
              <w:rPr>
                <w:b/>
                <w:i/>
              </w:rPr>
              <w:t>7</w:t>
            </w:r>
            <w:r w:rsidRPr="00C766AE">
              <w:rPr>
                <w:b/>
                <w:i/>
              </w:rPr>
              <w:t xml:space="preserve"> days</w:t>
            </w:r>
            <w:r w:rsidRPr="00EC12FE">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F1141">
            <w:pPr>
              <w:spacing w:after="200"/>
              <w:ind w:right="2"/>
            </w:pPr>
            <w:r w:rsidRPr="00EC12FE">
              <w:t xml:space="preserve">The currency of the </w:t>
            </w:r>
            <w:r w:rsidR="00283744" w:rsidRPr="00EC12FE">
              <w:t>Employer</w:t>
            </w:r>
            <w:r w:rsidRPr="00EC12FE">
              <w:t xml:space="preserve">’s country is: </w:t>
            </w:r>
            <w:r w:rsidR="00A04A09">
              <w:rPr>
                <w:b/>
                <w:noProof/>
              </w:rPr>
              <mc:AlternateContent>
                <mc:Choice Requires="wps">
                  <w:drawing>
                    <wp:anchor distT="0" distB="0" distL="114300" distR="114300" simplePos="0" relativeHeight="251657728" behindDoc="1" locked="0" layoutInCell="0" allowOverlap="1">
                      <wp:simplePos x="0" y="0"/>
                      <wp:positionH relativeFrom="margin">
                        <wp:posOffset>2846705</wp:posOffset>
                      </wp:positionH>
                      <wp:positionV relativeFrom="page">
                        <wp:posOffset>914400</wp:posOffset>
                      </wp:positionV>
                      <wp:extent cx="2642870" cy="6350"/>
                      <wp:effectExtent l="0" t="0" r="0" b="3175"/>
                      <wp:wrapNone/>
                      <wp:docPr id="6"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287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2039F" id="Rectangle 159" o:spid="_x0000_s1026" style="position:absolute;margin-left:224.15pt;margin-top:1in;width:208.1pt;height:.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" o:allowincell="f" fillcolor="black" stroked="f" strokeweight="0">
                      <w10:wrap anchorx="margin" anchory="page"/>
                    </v:rect>
                  </w:pict>
                </mc:Fallback>
              </mc:AlternateContent>
            </w:r>
            <w:r w:rsidR="002F1141" w:rsidRPr="002F1141">
              <w:rPr>
                <w:b/>
                <w:i/>
              </w:rPr>
              <w:t>Maldivian Rufiyaa (MVR)</w:t>
            </w:r>
            <w:r w:rsidRPr="002F1141">
              <w:rPr>
                <w:b/>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A04A09" w:rsidP="00502AF1">
            <w:pPr>
              <w:spacing w:after="200"/>
              <w:ind w:right="2"/>
            </w:pPr>
            <w:r>
              <w:rPr>
                <w:noProof/>
              </w:rPr>
              <mc:AlternateContent>
                <mc:Choice Requires="wps">
                  <w:drawing>
                    <wp:anchor distT="0" distB="0" distL="114300" distR="114300" simplePos="0" relativeHeight="251658752" behindDoc="1" locked="0" layoutInCell="0" allowOverlap="1">
                      <wp:simplePos x="0" y="0"/>
                      <wp:positionH relativeFrom="margin">
                        <wp:posOffset>1261110</wp:posOffset>
                      </wp:positionH>
                      <wp:positionV relativeFrom="page">
                        <wp:posOffset>914400</wp:posOffset>
                      </wp:positionV>
                      <wp:extent cx="4224655" cy="6350"/>
                      <wp:effectExtent l="3810" t="0" r="635" b="3175"/>
                      <wp:wrapNone/>
                      <wp:docPr id="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357E" id="Rectangle 162" o:spid="_x0000_s1026" style="position:absolute;margin-left:99.3pt;margin-top:1in;width:332.65pt;height:.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BRdQIAAPg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B5ssFF1AgAA+AQAAA4AAAAAAAAA&#10;AAAAAAAALgIAAGRycy9lMm9Eb2MueG1sUEsBAi0AFAAGAAgAAAAhAGmY/dfbAAAACwEAAA8AAAAA&#10;AAAAAAAAAAAAzwQAAGRycy9kb3ducmV2LnhtbFBLBQYAAAAABAAEAPMAAADXBQAAAAA=&#10;" o:allowincell="f" fillcolor="black" stroked="f" strokeweight="0">
                      <w10:wrap anchorx="margin" anchory="page"/>
                    </v:rect>
                  </w:pict>
                </mc:Fallback>
              </mc:AlternateContent>
            </w:r>
            <w:r w:rsidR="007B586E" w:rsidRPr="00EC12FE">
              <w:t xml:space="preserve">The proportion of payments retained is: </w:t>
            </w:r>
            <w:r w:rsidR="00502AF1" w:rsidRPr="00502AF1">
              <w:rPr>
                <w:b/>
                <w:i/>
              </w:rPr>
              <w:t>Five (</w:t>
            </w:r>
            <w:r w:rsidR="00502AF1">
              <w:rPr>
                <w:b/>
                <w:i/>
              </w:rPr>
              <w:t>05)</w:t>
            </w:r>
            <w:r w:rsidR="002F1141" w:rsidRPr="002F1141">
              <w:rPr>
                <w:b/>
                <w:i/>
              </w:rPr>
              <w:t xml:space="preserve">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325478" w:rsidRDefault="007B586E" w:rsidP="009D5D9F">
            <w:pPr>
              <w:spacing w:after="200"/>
              <w:ind w:right="2"/>
            </w:pPr>
            <w:r w:rsidRPr="00EC12FE">
              <w:t>The liquidated damages for the whole of the Works are</w:t>
            </w:r>
            <w:r w:rsidR="00493E1B">
              <w:t xml:space="preserve"> </w:t>
            </w:r>
            <w:r w:rsidR="00493E1B" w:rsidRPr="00493E1B">
              <w:rPr>
                <w:b/>
                <w:i/>
              </w:rPr>
              <w:t xml:space="preserve">Point </w:t>
            </w:r>
            <w:r w:rsidR="009D5D9F">
              <w:rPr>
                <w:b/>
                <w:i/>
              </w:rPr>
              <w:t>One</w:t>
            </w:r>
            <w:r w:rsidR="00493E1B" w:rsidRPr="00493E1B">
              <w:rPr>
                <w:b/>
                <w:i/>
              </w:rPr>
              <w:t xml:space="preserve"> </w:t>
            </w:r>
            <w:r w:rsidR="00A04A09">
              <w:rPr>
                <w:b/>
                <w:i/>
                <w:noProof/>
              </w:rPr>
              <mc:AlternateContent>
                <mc:Choice Requires="wps">
                  <w:drawing>
                    <wp:anchor distT="0" distB="0" distL="114300" distR="114300" simplePos="0" relativeHeight="251659776" behindDoc="1" locked="0" layoutInCell="0" allowOverlap="1">
                      <wp:simplePos x="0" y="0"/>
                      <wp:positionH relativeFrom="margin">
                        <wp:posOffset>3395345</wp:posOffset>
                      </wp:positionH>
                      <wp:positionV relativeFrom="page">
                        <wp:posOffset>914400</wp:posOffset>
                      </wp:positionV>
                      <wp:extent cx="2094230" cy="6350"/>
                      <wp:effectExtent l="4445" t="0" r="0" b="3175"/>
                      <wp:wrapNone/>
                      <wp:docPr id="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E5C879" id="Rectangle 163" o:spid="_x0000_s1026" style="position:absolute;margin-left:267.35pt;margin-top:1in;width:164.9pt;height:.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tdgLHdQIAAPgEAAAOAAAAAAAA&#10;AAAAAAAAAC4CAABkcnMvZTJvRG9jLnhtbFBLAQItABQABgAIAAAAIQAyZfvP3AAAAAsBAAAPAAAA&#10;AAAAAAAAAAAAAM8EAABkcnMvZG93bnJldi54bWxQSwUGAAAAAAQABADzAAAA2AUAAAAA&#10;" o:allowincell="f" fillcolor="black" stroked="f" strokeweight="0">
                      <w10:wrap anchorx="margin" anchory="page"/>
                    </v:rect>
                  </w:pict>
                </mc:Fallback>
              </mc:AlternateContent>
            </w:r>
            <w:r w:rsidR="00493E1B" w:rsidRPr="00493E1B">
              <w:rPr>
                <w:b/>
                <w:i/>
              </w:rPr>
              <w:t>(0.</w:t>
            </w:r>
            <w:r w:rsidR="009D5D9F">
              <w:rPr>
                <w:b/>
                <w:i/>
              </w:rPr>
              <w:t>1</w:t>
            </w:r>
            <w:r w:rsidR="00493E1B" w:rsidRPr="00493E1B">
              <w:rPr>
                <w:b/>
                <w:i/>
              </w:rPr>
              <w:t>) percent</w:t>
            </w:r>
            <w:r w:rsidR="00493E1B">
              <w:rPr>
                <w:i/>
              </w:rPr>
              <w:t xml:space="preserve"> </w:t>
            </w:r>
            <w:r w:rsidR="00493E1B" w:rsidRPr="00EC12FE">
              <w:t>per</w:t>
            </w:r>
            <w:r w:rsidRPr="00EC12FE">
              <w:t xml:space="preserve"> day. </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B0527A">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7B586E" w:rsidP="00C766AE">
            <w:pPr>
              <w:spacing w:after="200"/>
              <w:ind w:right="2"/>
            </w:pPr>
            <w:r w:rsidRPr="00EC12FE">
              <w:t xml:space="preserve">The date by which “as built” drawings are required is </w:t>
            </w:r>
            <w:r w:rsidR="00A04A09">
              <w:rPr>
                <w:b/>
                <w:i/>
                <w:noProof/>
              </w:rPr>
              <mc:AlternateContent>
                <mc:Choice Requires="wps">
                  <w:drawing>
                    <wp:anchor distT="0" distB="0" distL="114300" distR="114300" simplePos="0" relativeHeight="251660800"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5EB13" id="Rectangle 164" o:spid="_x0000_s1026" style="position:absolute;margin-left:215.9pt;margin-top:1in;width:3in;height:.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K1yLM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C766AE">
            <w:pPr>
              <w:spacing w:after="200"/>
              <w:ind w:right="2"/>
            </w:pPr>
            <w:r w:rsidRPr="00EC12FE">
              <w:t xml:space="preserve">The amount to be withheld for failing to produce “as built” drawings and/or operating and maintenance manuals by the date required in GCC 58.1 is </w:t>
            </w:r>
            <w:r w:rsidR="00A04A09">
              <w:rPr>
                <w:b/>
                <w:i/>
                <w:noProof/>
              </w:rPr>
              <mc:AlternateContent>
                <mc:Choice Requires="wps">
                  <w:drawing>
                    <wp:anchor distT="0" distB="0" distL="114300" distR="114300" simplePos="0" relativeHeight="251661824" behindDoc="1" locked="0" layoutInCell="0" allowOverlap="1">
                      <wp:simplePos x="0" y="0"/>
                      <wp:positionH relativeFrom="margin">
                        <wp:posOffset>2741930</wp:posOffset>
                      </wp:positionH>
                      <wp:positionV relativeFrom="page">
                        <wp:posOffset>914400</wp:posOffset>
                      </wp:positionV>
                      <wp:extent cx="2743200" cy="6350"/>
                      <wp:effectExtent l="0" t="0" r="1270" b="3175"/>
                      <wp:wrapNone/>
                      <wp:docPr id="2"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A2571" id="Rectangle 166" o:spid="_x0000_s1026" style="position:absolute;margin-left:215.9pt;margin-top:1in;width:3in;height:.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BJ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BRJBJdQIAAPgEAAAOAAAAAAAA&#10;AAAAAAAAAC4CAABkcnMvZTJvRG9jLnhtbFBLAQItABQABgAIAAAAIQAPlkdD3AAAAAsBAAAPAAAA&#10;AAAAAAAAAAAAAM8EAABkcnMvZG93bnJldi54bWxQSwUGAAAAAAQABADzAAAA2AUAAAAA&#10;" o:allowincell="f" fillcolor="black" stroked="f" strokeweight="0">
                      <w10:wrap anchorx="margin" anchory="page"/>
                    </v:rect>
                  </w:pict>
                </mc:Fallback>
              </mc:AlternateContent>
            </w:r>
            <w:r w:rsidR="00C766AE" w:rsidRPr="00C766AE">
              <w:rPr>
                <w:b/>
                <w:i/>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3"/>
          <w:headerReference w:type="default" r:id="rId44"/>
          <w:headerReference w:type="first" r:id="rId45"/>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5C5A06">
          <w:rPr>
            <w:b w:val="0"/>
            <w:bCs/>
            <w:noProof/>
            <w:webHidden/>
          </w:rPr>
          <w:t>33</w:t>
        </w:r>
        <w:r w:rsidRPr="006967AA">
          <w:rPr>
            <w:b w:val="0"/>
            <w:bCs/>
            <w:noProof/>
            <w:webHidden/>
          </w:rPr>
          <w:fldChar w:fldCharType="end"/>
        </w:r>
      </w:hyperlink>
    </w:p>
    <w:p w:rsidR="006967AA" w:rsidRPr="006967AA" w:rsidRDefault="00EA6C12">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5C5A06">
          <w:rPr>
            <w:b w:val="0"/>
            <w:bCs/>
            <w:noProof/>
            <w:webHidden/>
          </w:rPr>
          <w:t>34</w:t>
        </w:r>
        <w:r w:rsidR="0051627C" w:rsidRPr="006967AA">
          <w:rPr>
            <w:b w:val="0"/>
            <w:bCs/>
            <w:noProof/>
            <w:webHidden/>
          </w:rPr>
          <w:fldChar w:fldCharType="end"/>
        </w:r>
      </w:hyperlink>
    </w:p>
    <w:p w:rsidR="006967AA" w:rsidRPr="006967AA" w:rsidRDefault="00EA6C12">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5C5A06">
          <w:rPr>
            <w:b w:val="0"/>
            <w:bCs/>
            <w:noProof/>
            <w:webHidden/>
          </w:rPr>
          <w:t>36</w:t>
        </w:r>
        <w:r w:rsidR="0051627C" w:rsidRPr="006967AA">
          <w:rPr>
            <w:b w:val="0"/>
            <w:bCs/>
            <w:noProof/>
            <w:webHidden/>
          </w:rPr>
          <w:fldChar w:fldCharType="end"/>
        </w:r>
      </w:hyperlink>
    </w:p>
    <w:p w:rsidR="006967AA" w:rsidRPr="006967AA" w:rsidRDefault="00EA6C12">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5C5A06">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proofErr w:type="gramStart"/>
      <w:r w:rsidRPr="00EC12FE">
        <w:rPr>
          <w:rFonts w:ascii="Times New Roman" w:hAnsi="Times New Roman" w:cs="Times New Roman"/>
          <w:b/>
          <w:i/>
          <w:szCs w:val="20"/>
        </w:rPr>
        <w:t>[ on</w:t>
      </w:r>
      <w:proofErr w:type="gramEnd"/>
      <w:r w:rsidRPr="00EC12FE">
        <w:rPr>
          <w:rFonts w:ascii="Times New Roman" w:hAnsi="Times New Roman" w:cs="Times New Roman"/>
          <w:b/>
          <w:i/>
          <w:szCs w:val="20"/>
        </w:rPr>
        <w:t xml:space="preserve">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proofErr w:type="gramStart"/>
      <w:r w:rsidRPr="00EC12FE">
        <w:rPr>
          <w:rFonts w:ascii="Times New Roman" w:hAnsi="Times New Roman" w:cs="Times New Roman"/>
          <w:b/>
          <w:bCs/>
          <w:i/>
          <w:szCs w:val="20"/>
        </w:rPr>
        <w:t>date</w:t>
      </w:r>
      <w:proofErr w:type="gramEnd"/>
      <w:r w:rsidRPr="00EC12FE">
        <w:rPr>
          <w:rFonts w:ascii="Times New Roman" w:hAnsi="Times New Roman" w:cs="Times New Roman"/>
          <w:b/>
          <w:bCs/>
          <w:i/>
          <w:szCs w:val="20"/>
        </w:rPr>
        <w:t>]</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proofErr w:type="gramStart"/>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w:t>
      </w:r>
      <w:proofErr w:type="gramEnd"/>
      <w:r w:rsidRPr="00EC12FE">
        <w:rPr>
          <w:rFonts w:ascii="Times New Roman" w:hAnsi="Times New Roman" w:cs="Times New Roman"/>
          <w:b/>
          <w:bCs/>
          <w:i/>
          <w:szCs w:val="20"/>
        </w:rPr>
        <w:t xml:space="preserv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proofErr w:type="gramStart"/>
      <w:r w:rsidRPr="00EC12FE">
        <w:rPr>
          <w:rFonts w:ascii="Times New Roman" w:hAnsi="Times New Roman" w:cs="Times New Roman"/>
          <w:iCs/>
          <w:sz w:val="24"/>
        </w:rPr>
        <w:t>:</w:t>
      </w:r>
      <w:r w:rsidRPr="00EC12FE">
        <w:rPr>
          <w:rFonts w:ascii="Times New Roman" w:hAnsi="Times New Roman" w:cs="Times New Roman"/>
          <w:iCs/>
          <w:sz w:val="24"/>
        </w:rPr>
        <w:tab/>
        <w:t>. . . . . . . . . .</w:t>
      </w:r>
      <w:proofErr w:type="gramEnd"/>
      <w:r w:rsidRPr="00EC12FE">
        <w:rPr>
          <w:rFonts w:ascii="Times New Roman" w:hAnsi="Times New Roman" w:cs="Times New Roman"/>
          <w:iCs/>
          <w:sz w:val="24"/>
        </w:rPr>
        <w:t xml:space="preserve">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w:t>
      </w:r>
      <w:proofErr w:type="gramStart"/>
      <w:r w:rsidRPr="00EC12FE">
        <w:rPr>
          <w:rFonts w:ascii="Times New Roman" w:hAnsi="Times New Roman" w:cs="Times New Roman"/>
          <w:b/>
          <w:bCs/>
          <w:i/>
          <w:szCs w:val="20"/>
        </w:rPr>
        <w:t>insert</w:t>
      </w:r>
      <w:proofErr w:type="gramEnd"/>
      <w:r w:rsidRPr="00EC12FE">
        <w:rPr>
          <w:rFonts w:ascii="Times New Roman" w:hAnsi="Times New Roman" w:cs="Times New Roman"/>
          <w:b/>
          <w:bCs/>
          <w:i/>
          <w:szCs w:val="20"/>
        </w:rPr>
        <w:t xml:space="preserve"> date] . .</w:t>
      </w:r>
      <w:r w:rsidRPr="00EC12FE">
        <w:rPr>
          <w:rFonts w:ascii="Times New Roman" w:hAnsi="Times New Roman" w:cs="Times New Roman"/>
          <w:iCs/>
          <w:sz w:val="24"/>
        </w:rPr>
        <w:t xml:space="preserve"> . .  </w:t>
      </w:r>
      <w:proofErr w:type="gramStart"/>
      <w:r w:rsidRPr="00EC12FE">
        <w:rPr>
          <w:rFonts w:ascii="Times New Roman" w:hAnsi="Times New Roman" w:cs="Times New Roman"/>
          <w:iCs/>
          <w:sz w:val="24"/>
        </w:rPr>
        <w:t>for</w:t>
      </w:r>
      <w:proofErr w:type="gramEnd"/>
      <w:r w:rsidRPr="00EC12FE">
        <w:rPr>
          <w:rFonts w:ascii="Times New Roman" w:hAnsi="Times New Roman" w:cs="Times New Roman"/>
          <w:iCs/>
          <w:sz w:val="24"/>
        </w:rPr>
        <w:t xml:space="preserve">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proofErr w:type="gramStart"/>
      <w:r w:rsidRPr="00EC12FE">
        <w:rPr>
          <w:rFonts w:ascii="Times New Roman" w:hAnsi="Times New Roman" w:cs="Times New Roman"/>
          <w:b/>
          <w:bCs/>
          <w:i/>
          <w:szCs w:val="20"/>
        </w:rPr>
        <w:t>.[</w:t>
      </w:r>
      <w:proofErr w:type="gramEnd"/>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w:t>
      </w:r>
      <w:proofErr w:type="gramStart"/>
      <w:r w:rsidRPr="00EC12FE">
        <w:rPr>
          <w:rFonts w:ascii="Times New Roman" w:hAnsi="Times New Roman" w:cs="Times New Roman"/>
          <w:iCs/>
          <w:sz w:val="24"/>
        </w:rPr>
        <w:t>_</w:t>
      </w:r>
      <w:r w:rsidRPr="00EC12FE">
        <w:rPr>
          <w:rFonts w:ascii="Times New Roman" w:hAnsi="Times New Roman" w:cs="Times New Roman"/>
          <w:b/>
          <w:i/>
          <w:iCs/>
          <w:szCs w:val="20"/>
        </w:rPr>
        <w:t>[</w:t>
      </w:r>
      <w:proofErr w:type="gramEnd"/>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w:t>
      </w:r>
      <w:proofErr w:type="gramStart"/>
      <w:r w:rsidRPr="00EC12FE">
        <w:rPr>
          <w:rFonts w:ascii="Times New Roman" w:hAnsi="Times New Roman" w:cs="Times New Roman"/>
          <w:b/>
          <w:i/>
          <w:iCs/>
          <w:sz w:val="24"/>
        </w:rPr>
        <w:t>or</w:t>
      </w:r>
      <w:proofErr w:type="gramEnd"/>
      <w:r w:rsidRPr="00EC12FE">
        <w:rPr>
          <w:rFonts w:ascii="Times New Roman" w:hAnsi="Times New Roman" w:cs="Times New Roman"/>
          <w:b/>
          <w:i/>
          <w:iCs/>
          <w:sz w:val="24"/>
        </w:rPr>
        <w: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w:t>
      </w:r>
      <w:proofErr w:type="gramStart"/>
      <w:r w:rsidRPr="00EC12FE">
        <w:rPr>
          <w:rFonts w:ascii="Times New Roman" w:hAnsi="Times New Roman" w:cs="Times New Roman"/>
          <w:sz w:val="24"/>
        </w:rPr>
        <w:t>.day</w:t>
      </w:r>
      <w:proofErr w:type="gramEnd"/>
      <w:r w:rsidRPr="00EC12FE">
        <w:rPr>
          <w:rFonts w:ascii="Times New Roman" w:hAnsi="Times New Roman" w:cs="Times New Roman"/>
          <w:sz w:val="24"/>
        </w:rPr>
        <w:t xml:space="preserve">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 . . . (</w:t>
      </w:r>
      <w:proofErr w:type="gramStart"/>
      <w:r w:rsidRPr="00EC12FE">
        <w:rPr>
          <w:rFonts w:ascii="Times New Roman" w:hAnsi="Times New Roman" w:cs="Times New Roman"/>
          <w:sz w:val="24"/>
        </w:rPr>
        <w:t>hereinafter</w:t>
      </w:r>
      <w:proofErr w:type="gramEnd"/>
      <w:r w:rsidRPr="00EC12FE">
        <w:rPr>
          <w:rFonts w:ascii="Times New Roman" w:hAnsi="Times New Roman" w:cs="Times New Roman"/>
          <w:sz w:val="24"/>
        </w:rPr>
        <w:t xml:space="preserve">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proofErr w:type="gramStart"/>
      <w:r w:rsidRPr="00EC12FE">
        <w:rPr>
          <w:rFonts w:ascii="Times New Roman" w:hAnsi="Times New Roman" w:cs="Times New Roman"/>
          <w:b/>
          <w:bCs/>
          <w:i/>
          <w:szCs w:val="20"/>
        </w:rPr>
        <w:t>]</w:t>
      </w:r>
      <w:r w:rsidRPr="00EC12FE">
        <w:rPr>
          <w:rFonts w:ascii="Times New Roman" w:hAnsi="Times New Roman" w:cs="Times New Roman"/>
          <w:i/>
          <w:szCs w:val="20"/>
        </w:rPr>
        <w:t>.</w:t>
      </w:r>
      <w:proofErr w:type="gramEnd"/>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proofErr w:type="gramStart"/>
      <w:r w:rsidRPr="00EC12FE">
        <w:rPr>
          <w:rFonts w:ascii="Times New Roman" w:hAnsi="Times New Roman" w:cs="Times New Roman"/>
          <w:sz w:val="20"/>
          <w:szCs w:val="20"/>
        </w:rPr>
        <w:t>]</w:t>
      </w:r>
      <w:r w:rsidRPr="00EC12FE">
        <w:rPr>
          <w:rFonts w:ascii="Times New Roman" w:hAnsi="Times New Roman" w:cs="Times New Roman"/>
          <w:b w:val="0"/>
          <w:bCs w:val="0"/>
          <w:i w:val="0"/>
          <w:iCs w:val="0"/>
          <w:sz w:val="20"/>
          <w:szCs w:val="20"/>
        </w:rPr>
        <w:t>.</w:t>
      </w:r>
      <w:proofErr w:type="gramEnd"/>
      <w:r w:rsidRPr="00EC12FE">
        <w:rPr>
          <w:rFonts w:ascii="Times New Roman" w:hAnsi="Times New Roman" w:cs="Times New Roman"/>
          <w:b w:val="0"/>
          <w:bCs w:val="0"/>
          <w:i w:val="0"/>
          <w:iCs w:val="0"/>
          <w:sz w:val="20"/>
          <w:szCs w:val="20"/>
        </w:rPr>
        <w:t xml:space="preserve">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w:t>
      </w:r>
      <w:proofErr w:type="gramStart"/>
      <w:r w:rsidRPr="005656DE">
        <w:rPr>
          <w:rFonts w:ascii="Times New Roman" w:hAnsi="Times New Roman"/>
          <w:i/>
          <w:szCs w:val="20"/>
        </w:rPr>
        <w:t>insert</w:t>
      </w:r>
      <w:proofErr w:type="gramEnd"/>
      <w:r w:rsidRPr="005656DE">
        <w:rPr>
          <w:rFonts w:ascii="Times New Roman" w:hAnsi="Times New Roman"/>
          <w:i/>
          <w:szCs w:val="20"/>
        </w:rPr>
        <w:t xml:space="preserve">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This guarantee shall expire, no later than the …. Day of ……, 2</w:t>
      </w:r>
      <w:proofErr w:type="gramStart"/>
      <w:r w:rsidRPr="005656DE">
        <w:rPr>
          <w:rFonts w:ascii="Times New Roman" w:hAnsi="Times New Roman"/>
          <w:szCs w:val="20"/>
        </w:rPr>
        <w:t xml:space="preserve">… </w:t>
      </w:r>
      <w:proofErr w:type="gramEnd"/>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pPr>
        <w:pStyle w:val="S9Header1"/>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w:t>
      </w:r>
      <w:proofErr w:type="gramStart"/>
      <w:r w:rsidRPr="00EC12FE">
        <w:rPr>
          <w:rFonts w:ascii="Times New Roman" w:hAnsi="Times New Roman"/>
          <w:i/>
          <w:sz w:val="24"/>
        </w:rPr>
        <w:t>insert</w:t>
      </w:r>
      <w:proofErr w:type="gramEnd"/>
      <w:r w:rsidRPr="00EC12FE">
        <w:rPr>
          <w:rFonts w:ascii="Times New Roman" w:hAnsi="Times New Roman"/>
          <w:i/>
          <w:sz w:val="24"/>
        </w:rPr>
        <w:t xml:space="preserve">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w:t>
      </w:r>
      <w:proofErr w:type="gramStart"/>
      <w:r w:rsidRPr="00EC12FE">
        <w:rPr>
          <w:szCs w:val="24"/>
        </w:rPr>
        <w:t>has</w:t>
      </w:r>
      <w:proofErr w:type="gramEnd"/>
      <w:r w:rsidRPr="00EC12FE">
        <w:rPr>
          <w:szCs w:val="24"/>
        </w:rPr>
        <w:t xml:space="preserve">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A04A09"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A04A09"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6"/>
      <w:headerReference w:type="default" r:id="rId47"/>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4E4" w:rsidRDefault="008244E4">
      <w:r>
        <w:separator/>
      </w:r>
    </w:p>
  </w:endnote>
  <w:endnote w:type="continuationSeparator" w:id="0">
    <w:p w:rsidR="008244E4" w:rsidRDefault="00824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8244E4" w:rsidRPr="00676D0C" w:rsidRDefault="008244E4" w:rsidP="00102F60">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291019645"/>
      <w:docPartObj>
        <w:docPartGallery w:val="Page Numbers (Bottom of Page)"/>
        <w:docPartUnique/>
      </w:docPartObj>
    </w:sdtPr>
    <w:sdtEndPr/>
    <w:sdtContent>
      <w:p w:rsidR="008244E4" w:rsidRPr="00676D0C" w:rsidRDefault="008244E4" w:rsidP="00102F60">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16523289"/>
      <w:docPartObj>
        <w:docPartGallery w:val="Page Numbers (Bottom of Page)"/>
        <w:docPartUnique/>
      </w:docPartObj>
    </w:sdtPr>
    <w:sdtEndPr/>
    <w:sdtContent>
      <w:p w:rsidR="008244E4" w:rsidRPr="00676D0C" w:rsidRDefault="008244E4" w:rsidP="00EE0B9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64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2048948314"/>
      <w:docPartObj>
        <w:docPartGallery w:val="Page Numbers (Bottom of Page)"/>
        <w:docPartUnique/>
      </w:docPartObj>
    </w:sdtPr>
    <w:sdtEndPr/>
    <w:sdtContent>
      <w:p w:rsidR="008244E4" w:rsidRPr="00676D0C" w:rsidRDefault="008244E4" w:rsidP="00EE0B9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63</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513529612"/>
      <w:docPartObj>
        <w:docPartGallery w:val="Page Numbers (Bottom of Page)"/>
        <w:docPartUnique/>
      </w:docPartObj>
    </w:sdtPr>
    <w:sdtEndPr/>
    <w:sdtContent>
      <w:p w:rsidR="008244E4" w:rsidRPr="00676D0C" w:rsidRDefault="008244E4" w:rsidP="00EE0B9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36</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84205415"/>
      <w:docPartObj>
        <w:docPartGallery w:val="Page Numbers (Bottom of Page)"/>
        <w:docPartUnique/>
      </w:docPartObj>
    </w:sdtPr>
    <w:sdtEndPr/>
    <w:sdtContent>
      <w:p w:rsidR="008244E4" w:rsidRPr="00676D0C" w:rsidRDefault="008244E4" w:rsidP="00EE0B9B">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035</w:t>
        </w:r>
        <w:r w:rsidRPr="00676D0C">
          <w:rPr>
            <w:rFonts w:asciiTheme="minorHAnsi" w:hAnsiTheme="minorHAnsi"/>
            <w:color w:val="7F7F7F" w:themeColor="text1" w:themeTint="80"/>
          </w:rPr>
          <w:t xml:space="preserve">/4427-MAL | </w:t>
        </w:r>
        <w:r>
          <w:rPr>
            <w:rFonts w:asciiTheme="minorHAnsi" w:hAnsiTheme="minorHAnsi"/>
            <w:color w:val="7F7F7F" w:themeColor="text1" w:themeTint="80"/>
          </w:rPr>
          <w:t xml:space="preserve">Dredging of </w:t>
        </w:r>
        <w:proofErr w:type="spellStart"/>
        <w:r w:rsidRPr="00977F7A">
          <w:rPr>
            <w:rFonts w:asciiTheme="minorHAnsi" w:hAnsiTheme="minorHAnsi"/>
            <w:color w:val="7F7F7F" w:themeColor="text1" w:themeTint="80"/>
          </w:rPr>
          <w:t>R.Vandhoo</w:t>
        </w:r>
        <w:proofErr w:type="spellEnd"/>
        <w:r>
          <w:rPr>
            <w:rFonts w:asciiTheme="minorHAnsi" w:hAnsiTheme="minorHAnsi"/>
            <w:color w:val="7F7F7F" w:themeColor="text1" w:themeTint="80"/>
          </w:rPr>
          <w:t xml:space="preserve"> </w:t>
        </w:r>
        <w:proofErr w:type="spellStart"/>
        <w:r>
          <w:rPr>
            <w:rFonts w:asciiTheme="minorHAnsi" w:hAnsiTheme="minorHAnsi"/>
            <w:color w:val="7F7F7F" w:themeColor="text1" w:themeTint="80"/>
          </w:rPr>
          <w:t>Harbour</w:t>
        </w:r>
        <w:proofErr w:type="spellEnd"/>
        <w:r>
          <w:rPr>
            <w:rFonts w:asciiTheme="minorHAnsi" w:hAnsiTheme="minorHAnsi"/>
            <w:color w:val="7F7F7F" w:themeColor="text1" w:themeTint="80"/>
          </w:rPr>
          <w:t xml:space="preserve">                                                                  </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EA6C12">
          <w:rPr>
            <w:rFonts w:asciiTheme="minorHAnsi" w:hAnsiTheme="minorHAnsi"/>
            <w:noProof/>
            <w:color w:val="7F7F7F" w:themeColor="text1" w:themeTint="80"/>
          </w:rPr>
          <w:t>35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4E4" w:rsidRDefault="008244E4">
      <w:r>
        <w:separator/>
      </w:r>
    </w:p>
  </w:footnote>
  <w:footnote w:type="continuationSeparator" w:id="0">
    <w:p w:rsidR="008244E4" w:rsidRDefault="008244E4">
      <w:r>
        <w:continuationSeparator/>
      </w:r>
    </w:p>
  </w:footnote>
  <w:footnote w:id="1">
    <w:p w:rsidR="008244E4" w:rsidRPr="00E25AC8" w:rsidRDefault="008244E4">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8244E4" w:rsidRPr="00E25AC8" w:rsidRDefault="008244E4"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8244E4" w:rsidRDefault="008244E4"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8244E4" w:rsidRPr="00E25AC8" w:rsidRDefault="008244E4"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8244E4" w:rsidRPr="00E25AC8" w:rsidRDefault="008244E4" w:rsidP="006542E1">
      <w:pPr>
        <w:pStyle w:val="FootnoteText"/>
      </w:pPr>
      <w:r w:rsidRPr="00E25AC8">
        <w:rPr>
          <w:rStyle w:val="FootnoteReference"/>
        </w:rPr>
        <w:footnoteRef/>
      </w:r>
      <w:r w:rsidRPr="00E25AC8">
        <w:t xml:space="preserve"> </w:t>
      </w:r>
      <w:r w:rsidRPr="00E25AC8">
        <w:tab/>
      </w:r>
      <w:proofErr w:type="spellStart"/>
      <w:r w:rsidRPr="00E25AC8">
        <w:t>Daywork</w:t>
      </w:r>
      <w:proofErr w:type="spellEnd"/>
      <w:r w:rsidRPr="00E25AC8">
        <w:t xml:space="preserve"> is work carried out following instructions of the Project Manager and paid for on the basis of time spent by workers, and the use of materials and the Contractor’s equipment, at the rates quoted in the Bid.  For </w:t>
      </w:r>
      <w:proofErr w:type="spellStart"/>
      <w:r w:rsidRPr="00E25AC8">
        <w:t>Daywork</w:t>
      </w:r>
      <w:proofErr w:type="spellEnd"/>
      <w:r w:rsidRPr="00E25AC8">
        <w:t xml:space="preserve"> to be priced competitively for Bid evaluation purposes, the Employer must list tentative quantities for individual items to be </w:t>
      </w:r>
      <w:proofErr w:type="spellStart"/>
      <w:r w:rsidRPr="00E25AC8">
        <w:t>costed</w:t>
      </w:r>
      <w:proofErr w:type="spellEnd"/>
      <w:r w:rsidRPr="00E25AC8">
        <w:t xml:space="preserve"> against </w:t>
      </w:r>
      <w:proofErr w:type="spellStart"/>
      <w:r w:rsidRPr="00E25AC8">
        <w:t>Daywork</w:t>
      </w:r>
      <w:proofErr w:type="spellEnd"/>
      <w:r w:rsidRPr="00E25AC8">
        <w:t xml:space="preserve"> (e.g., a specific number of tractor driver staff-days, or a specific tonnage of Portland cement), to be multiplied by the bidders’ quoted rates and included in the total Bid price.</w:t>
      </w:r>
    </w:p>
  </w:footnote>
  <w:footnote w:id="6">
    <w:p w:rsidR="008244E4" w:rsidRDefault="008244E4"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8244E4" w:rsidRDefault="008244E4" w:rsidP="003531F4">
      <w:pPr>
        <w:pStyle w:val="FootnoteText"/>
      </w:pPr>
      <w:r>
        <w:rPr>
          <w:rStyle w:val="FootnoteReference"/>
        </w:rPr>
        <w:footnoteRef/>
      </w:r>
      <w:r>
        <w:t xml:space="preserve"> This requirement also applies to contracts executed by the Bidder as JV member.</w:t>
      </w:r>
    </w:p>
  </w:footnote>
  <w:footnote w:id="8">
    <w:p w:rsidR="008244E4" w:rsidRDefault="008244E4"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8244E4" w:rsidRDefault="008244E4"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8244E4" w:rsidDel="006A3E0C" w:rsidRDefault="008244E4" w:rsidP="003531F4">
      <w:pPr>
        <w:pStyle w:val="FootnoteText"/>
      </w:pPr>
      <w:r>
        <w:rPr>
          <w:rStyle w:val="FootnoteReference"/>
        </w:rPr>
        <w:footnoteRef/>
      </w:r>
      <w:r>
        <w:t xml:space="preserve"> Substantial completion shall be based on 80% or more works completed under the contract.</w:t>
      </w:r>
    </w:p>
  </w:footnote>
  <w:footnote w:id="11">
    <w:p w:rsidR="008244E4" w:rsidRDefault="008244E4"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8244E4" w:rsidRDefault="008244E4"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8244E4" w:rsidRDefault="008244E4"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8244E4" w:rsidRDefault="008244E4"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8244E4" w:rsidDel="008E2812" w:rsidRDefault="008244E4"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8244E4" w:rsidRDefault="008244E4"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8244E4" w:rsidRDefault="008244E4">
      <w:pPr>
        <w:pStyle w:val="FootnoteText"/>
      </w:pPr>
      <w:r>
        <w:rPr>
          <w:rStyle w:val="FootnoteReference"/>
        </w:rPr>
        <w:footnoteRef/>
      </w:r>
      <w:r>
        <w:t xml:space="preserve"> </w:t>
      </w:r>
      <w:r>
        <w:tab/>
        <w:t>If applicable.</w:t>
      </w:r>
    </w:p>
  </w:footnote>
  <w:footnote w:id="18">
    <w:p w:rsidR="008244E4" w:rsidRDefault="008244E4"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8244E4" w:rsidRDefault="008244E4"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8244E4" w:rsidRDefault="008244E4"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8244E4" w:rsidRDefault="008244E4"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8244E4" w:rsidRDefault="008244E4"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8244E4" w:rsidRDefault="008244E4"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8244E4" w:rsidRDefault="008244E4"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8244E4" w:rsidRPr="0026306C" w:rsidRDefault="008244E4">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8244E4" w:rsidRPr="0026306C" w:rsidRDefault="008244E4"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8244E4" w:rsidRPr="0026306C" w:rsidRDefault="008244E4"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8244E4" w:rsidRPr="0026306C" w:rsidRDefault="008244E4"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8244E4" w:rsidRPr="0026306C" w:rsidRDefault="008244E4"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8244E4" w:rsidRPr="0026306C" w:rsidRDefault="008244E4"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8244E4" w:rsidRPr="0026306C" w:rsidRDefault="008244E4"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8244E4" w:rsidRPr="0026306C" w:rsidRDefault="008244E4"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8244E4" w:rsidRPr="005F76C3" w:rsidRDefault="008244E4"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8244E4" w:rsidRPr="0026306C" w:rsidRDefault="008244E4">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w:t>
      </w:r>
      <w:proofErr w:type="spellStart"/>
      <w:proofErr w:type="gramStart"/>
      <w:r w:rsidRPr="0026306C">
        <w:t>B</w:t>
      </w:r>
      <w:r w:rsidRPr="0026306C">
        <w:rPr>
          <w:vertAlign w:val="subscript"/>
        </w:rPr>
        <w:t>c</w:t>
      </w:r>
      <w:proofErr w:type="spellEnd"/>
      <w:proofErr w:type="gramEnd"/>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8244E4" w:rsidRDefault="008244E4"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8244E4" w:rsidRDefault="008244E4"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8244E4" w:rsidRDefault="008244E4"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8244E4" w:rsidRDefault="008244E4"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8244E4" w:rsidRDefault="008244E4"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8244E4" w:rsidRDefault="008244E4"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8244E4" w:rsidRDefault="008244E4"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8244E4" w:rsidRPr="00765DB8" w:rsidRDefault="008244E4"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8244E4" w:rsidRPr="00765DB8" w:rsidRDefault="008244E4"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w:t>
      </w:r>
      <w:proofErr w:type="spellStart"/>
      <w:r w:rsidRPr="00765DB8">
        <w:rPr>
          <w:i/>
        </w:rPr>
        <w:t>cies</w:t>
      </w:r>
      <w:proofErr w:type="spellEnd"/>
      <w:r w:rsidRPr="00765DB8">
        <w:rPr>
          <w:i/>
        </w:rPr>
        <w:t>) of the Contract or a freely convertible currency acceptable to the Beneficiary.</w:t>
      </w:r>
    </w:p>
  </w:footnote>
  <w:footnote w:id="42">
    <w:p w:rsidR="008244E4" w:rsidRPr="00765DB8" w:rsidRDefault="008244E4"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765DB8">
        <w:rPr>
          <w:i/>
          <w:iCs/>
        </w:rPr>
        <w:t>][</w:t>
      </w:r>
      <w:proofErr w:type="gramEnd"/>
      <w:r w:rsidRPr="00765DB8">
        <w:rPr>
          <w:i/>
          <w:iCs/>
        </w:rPr>
        <w:t>one year], in response to the Beneficiary’s written request for such extension, such request to be presented to the Guarantor before the expiry of the guarantee.”</w:t>
      </w:r>
    </w:p>
  </w:footnote>
  <w:footnote w:id="43">
    <w:p w:rsidR="008244E4" w:rsidRPr="00BC09A2" w:rsidRDefault="008244E4"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44">
    <w:p w:rsidR="008244E4" w:rsidRPr="0080505F" w:rsidRDefault="008244E4" w:rsidP="00EC5546">
      <w:pPr>
        <w:pStyle w:val="FootnoteText"/>
      </w:pPr>
      <w:r w:rsidRPr="0080505F">
        <w:rPr>
          <w:rStyle w:val="FootnoteReference"/>
        </w:rPr>
        <w:t>2</w:t>
      </w:r>
      <w:r w:rsidRPr="0080505F">
        <w:t xml:space="preserve"> </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Default="008244E4"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9471D9" w:rsidRDefault="008244E4"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9471D9" w:rsidRDefault="008244E4"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Default="008244E4"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B669EB" w:rsidRDefault="008244E4"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B669EB" w:rsidRDefault="008244E4"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3D6FE5" w:rsidRDefault="008244E4"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3D6FE5" w:rsidRDefault="008244E4"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3D6FE5" w:rsidRDefault="008244E4"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4E4" w:rsidRPr="00C9100A" w:rsidRDefault="008244E4"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969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29B5"/>
    <w:rsid w:val="000C3B0F"/>
    <w:rsid w:val="000C3DA4"/>
    <w:rsid w:val="000D1FA2"/>
    <w:rsid w:val="000D39AF"/>
    <w:rsid w:val="000E213A"/>
    <w:rsid w:val="000E49F6"/>
    <w:rsid w:val="000E539E"/>
    <w:rsid w:val="000E6189"/>
    <w:rsid w:val="000E7B73"/>
    <w:rsid w:val="000F6F74"/>
    <w:rsid w:val="00102F60"/>
    <w:rsid w:val="0010316B"/>
    <w:rsid w:val="0011190A"/>
    <w:rsid w:val="00114585"/>
    <w:rsid w:val="0012497D"/>
    <w:rsid w:val="0012709F"/>
    <w:rsid w:val="0013121C"/>
    <w:rsid w:val="001347F5"/>
    <w:rsid w:val="0014582A"/>
    <w:rsid w:val="00147FE7"/>
    <w:rsid w:val="00152955"/>
    <w:rsid w:val="001647A4"/>
    <w:rsid w:val="00165DD8"/>
    <w:rsid w:val="00167B83"/>
    <w:rsid w:val="001706DF"/>
    <w:rsid w:val="0017382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33C"/>
    <w:rsid w:val="002A34D0"/>
    <w:rsid w:val="002B090E"/>
    <w:rsid w:val="002B244E"/>
    <w:rsid w:val="002B718B"/>
    <w:rsid w:val="002D4DA6"/>
    <w:rsid w:val="002D6925"/>
    <w:rsid w:val="002D7084"/>
    <w:rsid w:val="002D7F1F"/>
    <w:rsid w:val="002F1141"/>
    <w:rsid w:val="00301412"/>
    <w:rsid w:val="0030377F"/>
    <w:rsid w:val="00303DF7"/>
    <w:rsid w:val="00304091"/>
    <w:rsid w:val="003066E5"/>
    <w:rsid w:val="00306DBF"/>
    <w:rsid w:val="0032278E"/>
    <w:rsid w:val="00325307"/>
    <w:rsid w:val="00325478"/>
    <w:rsid w:val="00325A5B"/>
    <w:rsid w:val="00341064"/>
    <w:rsid w:val="0034465E"/>
    <w:rsid w:val="003509D5"/>
    <w:rsid w:val="003531F4"/>
    <w:rsid w:val="00363286"/>
    <w:rsid w:val="00363A2E"/>
    <w:rsid w:val="00365CED"/>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92549"/>
    <w:rsid w:val="00593BDC"/>
    <w:rsid w:val="00594414"/>
    <w:rsid w:val="005965A9"/>
    <w:rsid w:val="00597B62"/>
    <w:rsid w:val="00597CAB"/>
    <w:rsid w:val="005A2214"/>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6134A0"/>
    <w:rsid w:val="006211FC"/>
    <w:rsid w:val="00636D0B"/>
    <w:rsid w:val="006542E1"/>
    <w:rsid w:val="0066007D"/>
    <w:rsid w:val="00660280"/>
    <w:rsid w:val="00665BE1"/>
    <w:rsid w:val="00666C18"/>
    <w:rsid w:val="00667D09"/>
    <w:rsid w:val="00672226"/>
    <w:rsid w:val="00676D0C"/>
    <w:rsid w:val="00677438"/>
    <w:rsid w:val="00685604"/>
    <w:rsid w:val="0069301A"/>
    <w:rsid w:val="006967AA"/>
    <w:rsid w:val="006A065C"/>
    <w:rsid w:val="006A44DE"/>
    <w:rsid w:val="006A51FA"/>
    <w:rsid w:val="006A53AC"/>
    <w:rsid w:val="006B423C"/>
    <w:rsid w:val="006D68E5"/>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244E4"/>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4A09"/>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C56"/>
    <w:rsid w:val="00A44519"/>
    <w:rsid w:val="00A5036B"/>
    <w:rsid w:val="00A507F1"/>
    <w:rsid w:val="00A64ABE"/>
    <w:rsid w:val="00A665F3"/>
    <w:rsid w:val="00A673DB"/>
    <w:rsid w:val="00A74483"/>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76A1"/>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4CD6"/>
    <w:rsid w:val="00CD4CC4"/>
    <w:rsid w:val="00CE4942"/>
    <w:rsid w:val="00CF688D"/>
    <w:rsid w:val="00CF7582"/>
    <w:rsid w:val="00CF7AE6"/>
    <w:rsid w:val="00D16F74"/>
    <w:rsid w:val="00D17296"/>
    <w:rsid w:val="00D22BF6"/>
    <w:rsid w:val="00D2626B"/>
    <w:rsid w:val="00D33745"/>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5814"/>
    <w:rsid w:val="00EA6C12"/>
    <w:rsid w:val="00EB5341"/>
    <w:rsid w:val="00EC12FE"/>
    <w:rsid w:val="00EC5546"/>
    <w:rsid w:val="00ED0A32"/>
    <w:rsid w:val="00EE0B9B"/>
    <w:rsid w:val="00EE5FA0"/>
    <w:rsid w:val="00EE7B1C"/>
    <w:rsid w:val="00EF3F55"/>
    <w:rsid w:val="00EF60EB"/>
    <w:rsid w:val="00EF61C0"/>
    <w:rsid w:val="00EF7544"/>
    <w:rsid w:val="00F029E8"/>
    <w:rsid w:val="00F03CA3"/>
    <w:rsid w:val="00F0665C"/>
    <w:rsid w:val="00F16907"/>
    <w:rsid w:val="00F16E44"/>
    <w:rsid w:val="00F224E8"/>
    <w:rsid w:val="00F3230C"/>
    <w:rsid w:val="00F3418A"/>
    <w:rsid w:val="00F46510"/>
    <w:rsid w:val="00F46B0A"/>
    <w:rsid w:val="00F46CC6"/>
    <w:rsid w:val="00F546D5"/>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9.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header" Target="header2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footer" Target="footer4.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finance.gov.mv" TargetMode="External"/><Relationship Id="rId29" Type="http://schemas.openxmlformats.org/officeDocument/2006/relationships/header" Target="header12.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aminath.naaheen@finance.gov.mv" TargetMode="External"/><Relationship Id="rId31" Type="http://schemas.openxmlformats.org/officeDocument/2006/relationships/header" Target="header14.xml"/><Relationship Id="rId44" Type="http://schemas.openxmlformats.org/officeDocument/2006/relationships/header" Target="head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footer" Target="footer5.xml"/><Relationship Id="rId43" Type="http://schemas.openxmlformats.org/officeDocument/2006/relationships/header" Target="header24.xml"/><Relationship Id="rId48" Type="http://schemas.openxmlformats.org/officeDocument/2006/relationships/fontTable" Target="fontTable.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A44B6-B1A3-4A29-9AC5-B6169E084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108</Pages>
  <Words>24521</Words>
  <Characters>136846</Characters>
  <Application>Microsoft Office Word</Application>
  <DocSecurity>0</DocSecurity>
  <Lines>1140</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161045</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3</cp:revision>
  <cp:lastPrinted>2013-08-16T10:18:00Z</cp:lastPrinted>
  <dcterms:created xsi:type="dcterms:W3CDTF">2015-09-09T10:15:00Z</dcterms:created>
  <dcterms:modified xsi:type="dcterms:W3CDTF">2015-09-09T10:25:00Z</dcterms:modified>
</cp:coreProperties>
</file>