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AA3EA1" w:rsidP="00AA3EA1">
      <w:pPr>
        <w:jc w:val="center"/>
        <w:rPr>
          <w:b/>
          <w:sz w:val="46"/>
          <w:szCs w:val="46"/>
        </w:rPr>
      </w:pPr>
      <w:r w:rsidRPr="00AA3EA1">
        <w:rPr>
          <w:b/>
          <w:sz w:val="52"/>
          <w:szCs w:val="52"/>
        </w:rPr>
        <w:t>Upgrading of Harbour Seawall in R.Vandhoo</w:t>
      </w:r>
      <w:r w:rsidR="008E3515">
        <w:rPr>
          <w:b/>
          <w:sz w:val="52"/>
          <w:szCs w:val="52"/>
        </w:rPr>
        <w:t xml:space="preserve"> - Retender</w:t>
      </w:r>
    </w:p>
    <w:p w:rsidR="00BF3B7D" w:rsidRDefault="00BF3B7D" w:rsidP="00AA3EA1">
      <w:pPr>
        <w:tabs>
          <w:tab w:val="left" w:pos="720"/>
          <w:tab w:val="right" w:leader="dot" w:pos="8640"/>
        </w:tabs>
        <w:jc w:val="center"/>
        <w:rPr>
          <w:b/>
          <w:sz w:val="40"/>
          <w:szCs w:val="40"/>
        </w:rPr>
      </w:pPr>
      <w:r>
        <w:rPr>
          <w:b/>
          <w:sz w:val="40"/>
          <w:szCs w:val="40"/>
        </w:rPr>
        <w:t>IFB No.: 0</w:t>
      </w:r>
      <w:r w:rsidR="00AA3EA1">
        <w:rPr>
          <w:b/>
          <w:sz w:val="40"/>
          <w:szCs w:val="40"/>
        </w:rPr>
        <w:t>19</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FC0981" w:rsidRDefault="00501FC5" w:rsidP="00FC0981">
      <w:pPr>
        <w:tabs>
          <w:tab w:val="left" w:pos="720"/>
          <w:tab w:val="right" w:leader="dot" w:pos="8640"/>
        </w:tabs>
        <w:jc w:val="center"/>
        <w:rPr>
          <w:b/>
          <w:sz w:val="32"/>
          <w:szCs w:val="32"/>
        </w:rPr>
      </w:pPr>
      <w:r w:rsidRPr="00501FC5">
        <w:rPr>
          <w:b/>
          <w:sz w:val="32"/>
          <w:szCs w:val="32"/>
        </w:rPr>
        <w:t>IDA Credit No.: 4427-MAL</w:t>
      </w:r>
    </w:p>
    <w:p w:rsidR="00BF3B7D" w:rsidRDefault="00BF3B7D" w:rsidP="008E3515">
      <w:pPr>
        <w:tabs>
          <w:tab w:val="left" w:pos="720"/>
          <w:tab w:val="right" w:leader="dot" w:pos="8640"/>
        </w:tabs>
        <w:jc w:val="center"/>
        <w:rPr>
          <w:b/>
          <w:sz w:val="32"/>
          <w:szCs w:val="32"/>
        </w:rPr>
      </w:pPr>
      <w:r>
        <w:rPr>
          <w:b/>
          <w:sz w:val="32"/>
          <w:szCs w:val="32"/>
        </w:rPr>
        <w:t xml:space="preserve">Issued on: </w:t>
      </w:r>
      <w:r w:rsidR="008E3515">
        <w:rPr>
          <w:b/>
          <w:sz w:val="32"/>
          <w:szCs w:val="32"/>
        </w:rPr>
        <w:t>April</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3C7CF9">
          <w:rPr>
            <w:noProof/>
            <w:webHidden/>
          </w:rPr>
          <w:t>3</w:t>
        </w:r>
        <w:r>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3C7CF9">
          <w:rPr>
            <w:webHidden/>
          </w:rPr>
          <w:t>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3C7CF9">
          <w:rPr>
            <w:webHidden/>
          </w:rPr>
          <w:t>27</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3C7CF9">
          <w:rPr>
            <w:webHidden/>
          </w:rPr>
          <w:t>30</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3C7CF9">
          <w:rPr>
            <w:webHidden/>
          </w:rPr>
          <w:t>41</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3C7CF9">
          <w:rPr>
            <w:webHidden/>
          </w:rPr>
          <w:t>66</w:t>
        </w:r>
        <w:r w:rsidR="0051627C">
          <w:rPr>
            <w:webHidden/>
          </w:rPr>
          <w:fldChar w:fldCharType="end"/>
        </w:r>
      </w:hyperlink>
    </w:p>
    <w:p w:rsidR="001B5586" w:rsidRDefault="00EC045A"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3C7CF9">
          <w:rPr>
            <w:noProof/>
            <w:webHidden/>
          </w:rPr>
          <w:t>1</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3C7CF9">
          <w:rPr>
            <w:webHidden/>
          </w:rPr>
          <w:t>1</w:t>
        </w:r>
        <w:r w:rsidR="0051627C">
          <w:rPr>
            <w:webHidden/>
          </w:rPr>
          <w:fldChar w:fldCharType="end"/>
        </w:r>
      </w:hyperlink>
    </w:p>
    <w:p w:rsidR="001B5586" w:rsidRDefault="00EC045A"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3C7CF9">
          <w:rPr>
            <w:noProof/>
            <w:webHidden/>
          </w:rPr>
          <w:t>3</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3C7CF9">
          <w:rPr>
            <w:webHidden/>
          </w:rPr>
          <w:t>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3C7CF9">
          <w:rPr>
            <w:webHidden/>
          </w:rPr>
          <w:t>29</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3C7CF9">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3C7CF9">
          <w:rPr>
            <w:noProof/>
            <w:webHidden/>
          </w:rPr>
          <w:t>6</w:t>
        </w:r>
        <w:r>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3C7CF9">
          <w:rPr>
            <w:webHidden/>
          </w:rPr>
          <w:t>6</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3C7CF9">
          <w:rPr>
            <w:webHidden/>
          </w:rPr>
          <w:t>6</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3C7CF9">
          <w:rPr>
            <w:webHidden/>
          </w:rPr>
          <w:t>6</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3C7CF9">
          <w:rPr>
            <w:webHidden/>
          </w:rPr>
          <w:t>7</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3C7CF9">
          <w:rPr>
            <w:webHidden/>
          </w:rPr>
          <w:t>9</w:t>
        </w:r>
        <w:r w:rsidR="0051627C">
          <w:rPr>
            <w:webHidden/>
          </w:rPr>
          <w:fldChar w:fldCharType="end"/>
        </w:r>
      </w:hyperlink>
    </w:p>
    <w:p w:rsidR="001B5586" w:rsidRDefault="00EC045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3C7CF9">
          <w:rPr>
            <w:noProof/>
            <w:webHidden/>
          </w:rPr>
          <w:t>9</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3C7CF9">
          <w:rPr>
            <w:webHidden/>
          </w:rPr>
          <w:t>9</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3C7CF9">
          <w:rPr>
            <w:webHidden/>
          </w:rPr>
          <w:t>10</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3C7CF9">
          <w:rPr>
            <w:webHidden/>
          </w:rPr>
          <w:t>11</w:t>
        </w:r>
        <w:r w:rsidR="0051627C">
          <w:rPr>
            <w:webHidden/>
          </w:rPr>
          <w:fldChar w:fldCharType="end"/>
        </w:r>
      </w:hyperlink>
    </w:p>
    <w:p w:rsidR="001B5586" w:rsidRDefault="00EC045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3C7CF9">
          <w:rPr>
            <w:noProof/>
            <w:webHidden/>
          </w:rPr>
          <w:t>11</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3C7CF9">
          <w:rPr>
            <w:webHidden/>
          </w:rPr>
          <w:t>11</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3C7CF9">
          <w:rPr>
            <w:webHidden/>
          </w:rPr>
          <w:t>11</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3C7CF9">
          <w:rPr>
            <w:webHidden/>
          </w:rPr>
          <w:t>12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3C7CF9">
          <w:rPr>
            <w:webHidden/>
          </w:rPr>
          <w:t>12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3C7CF9">
          <w:rPr>
            <w:webHidden/>
          </w:rPr>
          <w:t>12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3C7CF9">
          <w:rPr>
            <w:webHidden/>
          </w:rPr>
          <w:t>13</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3C7CF9">
          <w:rPr>
            <w:webHidden/>
          </w:rPr>
          <w:t>14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3C7CF9">
          <w:rPr>
            <w:webHidden/>
          </w:rPr>
          <w:t>15</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3C7CF9">
          <w:rPr>
            <w:webHidden/>
          </w:rPr>
          <w:t>17</w:t>
        </w:r>
        <w:r w:rsidR="0051627C">
          <w:rPr>
            <w:webHidden/>
          </w:rPr>
          <w:fldChar w:fldCharType="end"/>
        </w:r>
      </w:hyperlink>
    </w:p>
    <w:p w:rsidR="001B5586" w:rsidRDefault="00EC045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3C7CF9">
          <w:rPr>
            <w:noProof/>
            <w:webHidden/>
          </w:rPr>
          <w:t>17</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3C7CF9">
          <w:rPr>
            <w:webHidden/>
          </w:rPr>
          <w:t>17</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3C7CF9">
          <w:rPr>
            <w:webHidden/>
          </w:rPr>
          <w:t>18</w:t>
        </w:r>
        <w:r w:rsidR="0051627C">
          <w:rPr>
            <w:webHidden/>
          </w:rPr>
          <w:fldChar w:fldCharType="end"/>
        </w:r>
      </w:hyperlink>
    </w:p>
    <w:p w:rsidR="001B5586" w:rsidRDefault="00EC045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3C7CF9">
          <w:rPr>
            <w:noProof/>
            <w:webHidden/>
          </w:rPr>
          <w:t>19</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3C7CF9">
          <w:rPr>
            <w:webHidden/>
          </w:rPr>
          <w:t>19</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3C7CF9">
          <w:rPr>
            <w:webHidden/>
          </w:rPr>
          <w:t>20</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3C7CF9">
          <w:rPr>
            <w:webHidden/>
          </w:rPr>
          <w:t>20</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3C7CF9">
          <w:rPr>
            <w:webHidden/>
          </w:rPr>
          <w:t>20</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3C7CF9">
          <w:rPr>
            <w:webHidden/>
          </w:rPr>
          <w:t>21</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3C7CF9">
          <w:rPr>
            <w:webHidden/>
          </w:rPr>
          <w:t>21</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3C7CF9">
          <w:rPr>
            <w:webHidden/>
          </w:rPr>
          <w:t>22</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3C7CF9">
          <w:rPr>
            <w:webHidden/>
          </w:rPr>
          <w:t>23</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3C7CF9">
          <w:rPr>
            <w:webHidden/>
          </w:rPr>
          <w:t>23</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3C7CF9">
          <w:rPr>
            <w:webHidden/>
          </w:rPr>
          <w:t>24</w:t>
        </w:r>
        <w:r w:rsidR="0051627C">
          <w:rPr>
            <w:webHidden/>
          </w:rPr>
          <w:fldChar w:fldCharType="end"/>
        </w:r>
      </w:hyperlink>
    </w:p>
    <w:p w:rsidR="001B5586" w:rsidRDefault="00EC045A"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3C7CF9">
          <w:rPr>
            <w:noProof/>
            <w:webHidden/>
          </w:rPr>
          <w:t>24</w:t>
        </w:r>
        <w:r w:rsidR="0051627C">
          <w:rPr>
            <w:noProof/>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3C7CF9">
          <w:rPr>
            <w:webHidden/>
          </w:rPr>
          <w:t>24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3C7CF9">
          <w:rPr>
            <w:webHidden/>
          </w:rPr>
          <w:t>24</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3C7CF9">
          <w:rPr>
            <w:webHidden/>
          </w:rPr>
          <w:t>26</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3C7CF9">
          <w:rPr>
            <w:webHidden/>
          </w:rPr>
          <w:t>26</w:t>
        </w:r>
        <w:r w:rsidR="0051627C">
          <w:rPr>
            <w:webHidden/>
          </w:rPr>
          <w:fldChar w:fldCharType="end"/>
        </w:r>
      </w:hyperlink>
    </w:p>
    <w:p w:rsidR="001B5586" w:rsidRDefault="00EC045A"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3C7CF9">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r w:rsidRPr="00EC12FE">
              <w:rPr>
                <w:rStyle w:val="StyleHeader2-SubClausesBoldChar"/>
              </w:rPr>
              <w:t>specified in the Bid Data Sheet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r w:rsidRPr="00EC12FE">
              <w:t>participates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r w:rsidRPr="00EC12FE">
              <w:rPr>
                <w:szCs w:val="24"/>
              </w:rPr>
              <w:t>a</w:t>
            </w:r>
            <w:r w:rsidR="007B586E" w:rsidRPr="00EC12FE">
              <w:rPr>
                <w:szCs w:val="24"/>
              </w:rPr>
              <w:t xml:space="preserve">ny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 xml:space="preserve">The currency(ies) of the bid </w:t>
            </w:r>
            <w:r w:rsidR="009E7D71" w:rsidRPr="00EC12FE">
              <w:t xml:space="preserve">and the currency(ies)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EC12FE">
              <w:rPr>
                <w:rStyle w:val="StyleHeader2-SubClausesBoldChar"/>
              </w:rPr>
              <w:t>specified in the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r w:rsidRPr="00EC12FE">
              <w:rPr>
                <w:bCs/>
                <w:szCs w:val="24"/>
              </w:rPr>
              <w:t xml:space="preserve">another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r w:rsidRPr="00EC12FE">
              <w:rPr>
                <w:rFonts w:cs="Times New Roman"/>
              </w:rPr>
              <w:t>fro</w:t>
            </w:r>
            <w:r w:rsidRPr="00EC12FE">
              <w:rPr>
                <w:rFonts w:cs="Times New Roman"/>
                <w:bCs/>
              </w:rPr>
              <w:t>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t>bear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t xml:space="preserve">received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F9786A">
              <w:rPr>
                <w:szCs w:val="24"/>
              </w:rPr>
              <w:t>admeadurement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 xml:space="preserve">For evaluation and comparison purposes, the currency(ies)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for admeasurement contracts</w:t>
            </w:r>
            <w:r w:rsidR="00F9786A">
              <w:rPr>
                <w:szCs w:val="24"/>
              </w:rPr>
              <w:t>,</w:t>
            </w:r>
            <w:r w:rsidRPr="00EC12FE">
              <w:rPr>
                <w:szCs w:val="24"/>
              </w:rPr>
              <w:t xml:space="preserve"> but including Daywork</w:t>
            </w:r>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Pr="00EC12FE">
              <w:rPr>
                <w:rFonts w:cs="Times New Roman"/>
                <w:spacing w:val="-4"/>
              </w:rPr>
              <w:t>name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8E3515">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8E3515">
              <w:rPr>
                <w:b/>
                <w:i/>
                <w:lang w:val="en-GB"/>
              </w:rPr>
              <w:t>79</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A35560">
            <w:pPr>
              <w:tabs>
                <w:tab w:val="right" w:pos="7272"/>
              </w:tabs>
              <w:spacing w:after="160"/>
            </w:pPr>
            <w:r w:rsidRPr="00EC12FE">
              <w:t xml:space="preserve">The name of the bidding process is: </w:t>
            </w:r>
            <w:r w:rsidR="0072781D" w:rsidRPr="0072781D">
              <w:rPr>
                <w:b/>
                <w:i/>
                <w:lang w:val="en-GB"/>
              </w:rPr>
              <w:t>Upgrading of Harbour Seawall in R.Vandhoo</w:t>
            </w:r>
            <w:r w:rsidR="008E3515">
              <w:rPr>
                <w:b/>
                <w:i/>
                <w:lang w:val="en-GB"/>
              </w:rPr>
              <w:t xml:space="preserve"> - Retender</w:t>
            </w:r>
          </w:p>
          <w:p w:rsidR="00030555" w:rsidRDefault="007B586E" w:rsidP="0072781D">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72781D">
              <w:rPr>
                <w:b/>
                <w:i/>
                <w:lang w:val="en-GB"/>
              </w:rPr>
              <w:t>19</w:t>
            </w:r>
            <w:r w:rsidR="006B423C" w:rsidRPr="006B423C">
              <w:rPr>
                <w:b/>
                <w:i/>
                <w:lang w:val="en-GB"/>
              </w:rPr>
              <w:t>/</w:t>
            </w:r>
            <w:r w:rsidR="000C3B0F">
              <w:rPr>
                <w:b/>
                <w:i/>
                <w:lang w:val="en-GB"/>
              </w:rPr>
              <w:t>4427-MAL</w:t>
            </w:r>
          </w:p>
          <w:p w:rsidR="00016EBA" w:rsidRPr="006B423C" w:rsidRDefault="00016EBA" w:rsidP="00FA419D">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FA419D">
              <w:rPr>
                <w:b/>
                <w:i/>
                <w:lang w:val="en-GB"/>
              </w:rPr>
              <w:t>06</w:t>
            </w:r>
            <w:r w:rsidR="008E3515">
              <w:rPr>
                <w:b/>
                <w:i/>
                <w:lang w:val="en-GB"/>
              </w:rPr>
              <w:t>-R01</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EE5FA0" w:rsidRDefault="006134A0" w:rsidP="00FA419D">
            <w:pPr>
              <w:tabs>
                <w:tab w:val="right" w:pos="7254"/>
              </w:tabs>
              <w:spacing w:after="60"/>
              <w:ind w:left="720"/>
              <w:rPr>
                <w:b/>
                <w:i/>
              </w:rPr>
            </w:pPr>
            <w:r>
              <w:rPr>
                <w:b/>
                <w:i/>
              </w:rPr>
              <w:t>M</w:t>
            </w:r>
            <w:r w:rsidR="00A35560">
              <w:rPr>
                <w:b/>
                <w:i/>
              </w:rPr>
              <w:t>r</w:t>
            </w:r>
            <w:r w:rsidR="006B423C" w:rsidRPr="00EE5FA0">
              <w:rPr>
                <w:b/>
                <w:i/>
              </w:rPr>
              <w:t xml:space="preserve">. </w:t>
            </w:r>
            <w:r w:rsidR="00FA419D">
              <w:rPr>
                <w:b/>
                <w:i/>
              </w:rPr>
              <w:t>Hussain Hameem</w:t>
            </w:r>
          </w:p>
          <w:p w:rsidR="006B423C" w:rsidRPr="00EE5FA0" w:rsidRDefault="00FA419D" w:rsidP="006134A0">
            <w:pPr>
              <w:tabs>
                <w:tab w:val="right" w:pos="7254"/>
              </w:tabs>
              <w:spacing w:after="60"/>
              <w:ind w:left="720"/>
              <w:rPr>
                <w:b/>
                <w:i/>
              </w:rPr>
            </w:pPr>
            <w:r>
              <w:rPr>
                <w:b/>
                <w:i/>
              </w:rPr>
              <w:t xml:space="preserve">Senior </w:t>
            </w:r>
            <w:r w:rsidR="006B423C" w:rsidRPr="00EE5FA0">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r w:rsidRPr="00EE5FA0">
              <w:rPr>
                <w:b/>
                <w:i/>
              </w:rPr>
              <w:t>Ameenee Magu</w:t>
            </w:r>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713CBD">
            <w:pPr>
              <w:tabs>
                <w:tab w:val="right" w:pos="7254"/>
              </w:tabs>
              <w:spacing w:after="60"/>
              <w:ind w:left="720"/>
              <w:rPr>
                <w:b/>
                <w:i/>
              </w:rPr>
            </w:pPr>
            <w:r w:rsidRPr="00EE5FA0">
              <w:rPr>
                <w:b/>
                <w:i/>
              </w:rPr>
              <w:t>Tel: (960) 3349</w:t>
            </w:r>
            <w:r w:rsidR="00713CBD">
              <w:rPr>
                <w:b/>
                <w:i/>
              </w:rPr>
              <w:t>203</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EC045A">
            <w:pPr>
              <w:tabs>
                <w:tab w:val="right" w:pos="7254"/>
              </w:tabs>
              <w:spacing w:after="60"/>
              <w:ind w:left="720"/>
              <w:rPr>
                <w:i/>
                <w:color w:val="0070C0"/>
                <w:u w:val="single"/>
              </w:rPr>
            </w:pPr>
            <w:r w:rsidRPr="00EE5FA0">
              <w:rPr>
                <w:b/>
                <w:i/>
              </w:rPr>
              <w:t>E-Mail:</w:t>
            </w:r>
            <w:r w:rsidRPr="00AF6143">
              <w:t xml:space="preserve"> </w:t>
            </w:r>
            <w:hyperlink r:id="rId18" w:history="1">
              <w:r w:rsidR="00EC045A" w:rsidRPr="00EC045A">
                <w:rPr>
                  <w:i/>
                  <w:color w:val="0070C0"/>
                  <w:u w:val="single"/>
                </w:rPr>
                <w:t>hussain.hameem@finance.gov.mv</w:t>
              </w:r>
            </w:hyperlink>
          </w:p>
          <w:p w:rsidR="00EC045A" w:rsidRDefault="00EC045A" w:rsidP="00EC045A">
            <w:pPr>
              <w:tabs>
                <w:tab w:val="right" w:pos="7254"/>
              </w:tabs>
              <w:spacing w:after="60"/>
              <w:ind w:left="720"/>
            </w:pPr>
            <w:r>
              <w:rPr>
                <w:b/>
                <w:i/>
              </w:rPr>
              <w:t>Copy to</w:t>
            </w:r>
            <w:r w:rsidRPr="00EE5FA0">
              <w:rPr>
                <w:b/>
                <w:i/>
              </w:rPr>
              <w:t>:</w:t>
            </w:r>
            <w:r w:rsidRPr="00AF6143">
              <w:t xml:space="preserve"> </w:t>
            </w:r>
            <w:hyperlink r:id="rId19"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8E3515">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8E3515">
              <w:rPr>
                <w:b/>
                <w:i/>
              </w:rPr>
              <w:t>15</w:t>
            </w:r>
            <w:r w:rsidR="008E3515" w:rsidRPr="008E3515">
              <w:rPr>
                <w:b/>
                <w:i/>
                <w:vertAlign w:val="superscript"/>
              </w:rPr>
              <w:t>th</w:t>
            </w:r>
            <w:r w:rsidR="008E3515">
              <w:rPr>
                <w:b/>
                <w:i/>
              </w:rPr>
              <w:t xml:space="preserve"> April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9A305D" w:rsidRDefault="007B586E" w:rsidP="008E3515">
            <w:pPr>
              <w:tabs>
                <w:tab w:val="right" w:pos="7254"/>
              </w:tabs>
              <w:spacing w:after="160"/>
              <w:rPr>
                <w:i/>
              </w:rPr>
            </w:pPr>
            <w:r w:rsidRPr="00EC12FE">
              <w:t xml:space="preserve">A Pre-Bid meeting </w:t>
            </w:r>
            <w:r w:rsidR="006B423C">
              <w:rPr>
                <w:b/>
                <w:i/>
                <w:lang w:val="en-GB"/>
              </w:rPr>
              <w:t>shall</w:t>
            </w:r>
            <w:r w:rsidR="008E3515">
              <w:rPr>
                <w:b/>
                <w:i/>
                <w:lang w:val="en-GB"/>
              </w:rPr>
              <w:t xml:space="preserve"> not</w:t>
            </w:r>
            <w:r w:rsidRPr="00EC12FE">
              <w:t xml:space="preserve"> take place.</w:t>
            </w:r>
          </w:p>
        </w:tc>
      </w:tr>
    </w:tbl>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E3515">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(No Due Report) of no due payment to the Government of Maldives, obtained from Maldives Inland Revenue Authority. This document shall be dated no earlier than 5 (Five)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13CBD">
              <w:rPr>
                <w:b/>
                <w:i/>
                <w:iCs/>
              </w:rPr>
              <w:t>7</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hmed Mujthaba</w:t>
            </w:r>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r w:rsidRPr="00EE5FA0">
              <w:rPr>
                <w:b/>
                <w:i/>
              </w:rPr>
              <w:t>Ameenee Magu</w:t>
            </w:r>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713CBD">
            <w:pPr>
              <w:tabs>
                <w:tab w:val="right" w:pos="7254"/>
              </w:tabs>
              <w:spacing w:after="60"/>
              <w:ind w:left="720"/>
              <w:rPr>
                <w:b/>
                <w:i/>
              </w:rPr>
            </w:pPr>
            <w:r w:rsidRPr="00EE5FA0">
              <w:rPr>
                <w:b/>
                <w:i/>
              </w:rPr>
              <w:t>Tel: (960) 3349</w:t>
            </w:r>
            <w:r w:rsidR="00713CBD">
              <w:rPr>
                <w:b/>
                <w:i/>
              </w:rPr>
              <w:t>203</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8E3515">
            <w:pPr>
              <w:tabs>
                <w:tab w:val="right" w:pos="7254"/>
              </w:tabs>
              <w:spacing w:after="120"/>
              <w:rPr>
                <w:i/>
              </w:rPr>
            </w:pPr>
            <w:r>
              <w:t>Date</w:t>
            </w:r>
            <w:r w:rsidRPr="00EC12FE">
              <w:t xml:space="preserve">: </w:t>
            </w:r>
            <w:r w:rsidR="008E3515">
              <w:rPr>
                <w:b/>
                <w:i/>
                <w:lang w:val="en-GB"/>
              </w:rPr>
              <w:t>April 23</w:t>
            </w:r>
            <w:r>
              <w:rPr>
                <w:b/>
                <w:i/>
                <w:lang w:val="en-GB"/>
              </w:rPr>
              <w:t>, 201</w:t>
            </w:r>
            <w:r w:rsidR="0073679F">
              <w:rPr>
                <w:b/>
                <w:i/>
                <w:lang w:val="en-GB"/>
              </w:rPr>
              <w:t>5</w:t>
            </w:r>
          </w:p>
          <w:p w:rsidR="00B530A2" w:rsidRPr="00B530A2" w:rsidRDefault="00B530A2" w:rsidP="008E3515">
            <w:pPr>
              <w:tabs>
                <w:tab w:val="right" w:pos="7254"/>
              </w:tabs>
              <w:spacing w:after="120"/>
              <w:rPr>
                <w:i/>
              </w:rPr>
            </w:pPr>
            <w:r w:rsidRPr="00EC12FE">
              <w:t xml:space="preserve">Time: </w:t>
            </w:r>
            <w:r w:rsidRPr="00AA7ABE">
              <w:rPr>
                <w:b/>
                <w:i/>
                <w:lang w:val="en-GB"/>
              </w:rPr>
              <w:t>1</w:t>
            </w:r>
            <w:r w:rsidR="008E3515">
              <w:rPr>
                <w:b/>
                <w:i/>
                <w:lang w:val="en-GB"/>
              </w:rPr>
              <w:t>1</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r w:rsidRPr="00EE5FA0">
              <w:rPr>
                <w:b/>
                <w:i/>
              </w:rPr>
              <w:t>Ameenee Magu</w:t>
            </w:r>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EC045A">
            <w:pPr>
              <w:tabs>
                <w:tab w:val="right" w:pos="7254"/>
              </w:tabs>
              <w:spacing w:after="120"/>
              <w:rPr>
                <w:bCs/>
              </w:rPr>
            </w:pPr>
            <w:r w:rsidRPr="00EC12FE">
              <w:rPr>
                <w:bCs/>
              </w:rPr>
              <w:t>The Adjudicator proposed by the Employer is</w:t>
            </w:r>
            <w:r w:rsidRPr="00EC12FE">
              <w:rPr>
                <w:b/>
                <w:bCs/>
                <w:i/>
              </w:rPr>
              <w:t xml:space="preserve">: </w:t>
            </w:r>
            <w:r w:rsidR="00EC045A">
              <w:rPr>
                <w:b/>
                <w:bCs/>
                <w:i/>
              </w:rPr>
              <w:t>Ministry of Finance and Treasury</w:t>
            </w:r>
            <w:bookmarkStart w:id="366" w:name="_GoBack"/>
            <w:bookmarkEnd w:id="366"/>
            <w:r w:rsidRPr="00EC12FE">
              <w:rPr>
                <w:bCs/>
              </w:rPr>
              <w:t>.</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3C7CF9">
          <w:rPr>
            <w:noProof/>
            <w:webHidden/>
          </w:rPr>
          <w:t>32</w:t>
        </w:r>
        <w:r>
          <w:rPr>
            <w:noProof/>
            <w:webHidden/>
          </w:rPr>
          <w:fldChar w:fldCharType="end"/>
        </w:r>
      </w:hyperlink>
    </w:p>
    <w:p w:rsidR="003531F4" w:rsidRDefault="00EC045A"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3C7CF9">
          <w:rPr>
            <w:noProof/>
            <w:webHidden/>
          </w:rPr>
          <w:t>32</w:t>
        </w:r>
        <w:r w:rsidR="0051627C">
          <w:rPr>
            <w:noProof/>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3C7CF9">
          <w:rPr>
            <w:webHidden/>
          </w:rPr>
          <w:t>32</w:t>
        </w:r>
        <w:r w:rsidR="0051627C">
          <w:rPr>
            <w:webHidden/>
          </w:rPr>
          <w:fldChar w:fldCharType="end"/>
        </w:r>
      </w:hyperlink>
    </w:p>
    <w:p w:rsidR="003531F4" w:rsidRDefault="00EC045A"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3C7CF9">
          <w:rPr>
            <w:noProof/>
            <w:webHidden/>
          </w:rPr>
          <w:t>33</w:t>
        </w:r>
        <w:r w:rsidR="0051627C">
          <w:rPr>
            <w:noProof/>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3C7CF9">
          <w:rPr>
            <w:webHidden/>
          </w:rPr>
          <w:t>33</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3C7CF9">
          <w:rPr>
            <w:webHidden/>
          </w:rPr>
          <w:t>34</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3C7CF9">
          <w:rPr>
            <w:webHidden/>
          </w:rPr>
          <w:t>36</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3C7CF9">
          <w:rPr>
            <w:webHidden/>
          </w:rPr>
          <w:t>38</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3C7CF9">
          <w:rPr>
            <w:webHidden/>
          </w:rPr>
          <w:t>40</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3C7CF9">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C5A0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713CBD">
              <w:rPr>
                <w:rFonts w:ascii="Arial" w:hAnsi="Arial" w:cs="Arial"/>
                <w:b/>
                <w:i/>
                <w:sz w:val="19"/>
                <w:szCs w:val="19"/>
              </w:rPr>
              <w:t>2</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DC79E8">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713CBD">
              <w:rPr>
                <w:rFonts w:ascii="Arial" w:hAnsi="Arial" w:cs="Arial"/>
                <w:b/>
                <w:i/>
                <w:sz w:val="19"/>
                <w:szCs w:val="19"/>
              </w:rPr>
              <w:t>7</w:t>
            </w:r>
            <w:r w:rsidRPr="002B244E">
              <w:rPr>
                <w:rFonts w:ascii="Arial" w:hAnsi="Arial" w:cs="Arial"/>
                <w:b/>
                <w:i/>
                <w:sz w:val="19"/>
                <w:szCs w:val="19"/>
              </w:rPr>
              <w:t>,</w:t>
            </w:r>
            <w:r w:rsidR="00DC79E8">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713CBD">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713CBD">
              <w:rPr>
                <w:rFonts w:ascii="Arial" w:hAnsi="Arial" w:cs="Arial"/>
                <w:b/>
                <w:i/>
                <w:sz w:val="20"/>
                <w:szCs w:val="20"/>
              </w:rPr>
              <w:t>3</w:t>
            </w:r>
            <w:r w:rsidRPr="003D623B">
              <w:rPr>
                <w:rFonts w:ascii="Arial" w:hAnsi="Arial" w:cs="Arial"/>
                <w:b/>
                <w:i/>
                <w:sz w:val="20"/>
                <w:szCs w:val="20"/>
              </w:rPr>
              <w:t>,</w:t>
            </w:r>
            <w:r w:rsidR="00713CBD">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713CBD">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713CBD">
              <w:rPr>
                <w:rFonts w:ascii="Arial" w:hAnsi="Arial" w:cs="Arial"/>
                <w:i/>
                <w:sz w:val="20"/>
                <w:szCs w:val="20"/>
              </w:rPr>
              <w:t xml:space="preserve">Harbour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E65194" w:rsidP="008E495D">
            <w:r>
              <w:t>Surveyor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E65194" w:rsidP="008E495D">
            <w:pPr>
              <w:jc w:val="both"/>
            </w:pPr>
            <w:r>
              <w:t>Truck</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3C7CF9">
          <w:rPr>
            <w:noProof/>
            <w:webHidden/>
          </w:rPr>
          <w:t>42</w:t>
        </w:r>
        <w:r>
          <w:rPr>
            <w:noProof/>
            <w:webHidden/>
          </w:rPr>
          <w:fldChar w:fldCharType="end"/>
        </w:r>
      </w:hyperlink>
    </w:p>
    <w:p w:rsidR="003531F4" w:rsidRDefault="00EC045A"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3C7CF9">
          <w:rPr>
            <w:noProof/>
            <w:webHidden/>
          </w:rPr>
          <w:t>45</w:t>
        </w:r>
        <w:r w:rsidR="0051627C">
          <w:rPr>
            <w:noProof/>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3C7CF9">
          <w:rPr>
            <w:webHidden/>
          </w:rPr>
          <w:t>45</w:t>
        </w:r>
        <w:r w:rsidR="0051627C">
          <w:rPr>
            <w:webHidden/>
          </w:rPr>
          <w:fldChar w:fldCharType="end"/>
        </w:r>
      </w:hyperlink>
    </w:p>
    <w:p w:rsidR="003531F4" w:rsidRDefault="00EC045A"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3C7CF9">
          <w:rPr>
            <w:noProof/>
            <w:webHidden/>
          </w:rPr>
          <w:t>46</w:t>
        </w:r>
        <w:r w:rsidR="0051627C">
          <w:rPr>
            <w:noProof/>
            <w:webHidden/>
          </w:rPr>
          <w:fldChar w:fldCharType="end"/>
        </w:r>
      </w:hyperlink>
    </w:p>
    <w:p w:rsidR="003531F4" w:rsidRDefault="00EC045A"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3C7CF9">
          <w:rPr>
            <w:noProof/>
            <w:webHidden/>
          </w:rPr>
          <w:t>48</w:t>
        </w:r>
        <w:r w:rsidR="0051627C">
          <w:rPr>
            <w:noProof/>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3C7CF9">
          <w:rPr>
            <w:webHidden/>
          </w:rPr>
          <w:t>48</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3C7CF9">
          <w:rPr>
            <w:webHidden/>
          </w:rPr>
          <w:t>49</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3C7CF9">
          <w:rPr>
            <w:webHidden/>
          </w:rPr>
          <w:t>51</w:t>
        </w:r>
        <w:r w:rsidR="0051627C">
          <w:rPr>
            <w:webHidden/>
          </w:rPr>
          <w:fldChar w:fldCharType="end"/>
        </w:r>
      </w:hyperlink>
    </w:p>
    <w:p w:rsidR="003531F4" w:rsidRDefault="00EC045A"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3C7CF9">
          <w:rPr>
            <w:noProof/>
            <w:webHidden/>
          </w:rPr>
          <w:t>52</w:t>
        </w:r>
        <w:r w:rsidR="0051627C">
          <w:rPr>
            <w:noProof/>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3C7CF9">
          <w:rPr>
            <w:webHidden/>
          </w:rPr>
          <w:t>53</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3C7CF9">
          <w:rPr>
            <w:webHidden/>
          </w:rPr>
          <w:t>54</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3C7CF9">
          <w:rPr>
            <w:webHidden/>
          </w:rPr>
          <w:t>55</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3C7CF9">
          <w:rPr>
            <w:webHidden/>
          </w:rPr>
          <w:t>56</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3C7CF9">
          <w:rPr>
            <w:webHidden/>
          </w:rPr>
          <w:t>57</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3C7CF9">
          <w:rPr>
            <w:webHidden/>
          </w:rPr>
          <w:t>59</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3C7CF9">
          <w:rPr>
            <w:webHidden/>
          </w:rPr>
          <w:t>60</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3C7CF9">
          <w:rPr>
            <w:webHidden/>
          </w:rPr>
          <w:t>61</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3C7CF9">
          <w:rPr>
            <w:webHidden/>
          </w:rPr>
          <w:t>62</w:t>
        </w:r>
        <w:r w:rsidR="0051627C">
          <w:rPr>
            <w:webHidden/>
          </w:rPr>
          <w:fldChar w:fldCharType="end"/>
        </w:r>
      </w:hyperlink>
    </w:p>
    <w:p w:rsidR="003531F4" w:rsidRDefault="00EC045A">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3C7CF9">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713CBD">
      <w:pPr>
        <w:tabs>
          <w:tab w:val="right" w:pos="9000"/>
        </w:tabs>
      </w:pPr>
      <w:r>
        <w:t>N</w:t>
      </w:r>
      <w:r w:rsidR="00372302" w:rsidRPr="00EC12FE">
        <w:t xml:space="preserve">CB No.: </w:t>
      </w:r>
      <w:r w:rsidRPr="00A071DB">
        <w:rPr>
          <w:b/>
          <w:u w:val="single"/>
        </w:rPr>
        <w:t>IFB No.: 0</w:t>
      </w:r>
      <w:r w:rsidR="00713CBD">
        <w:rPr>
          <w:b/>
          <w:u w:val="single"/>
        </w:rPr>
        <w:t>19</w:t>
      </w:r>
      <w:r w:rsidRPr="00A071DB">
        <w:rPr>
          <w:b/>
          <w:u w:val="single"/>
        </w:rPr>
        <w:t>/</w:t>
      </w:r>
      <w:r w:rsidR="00922991">
        <w:rPr>
          <w:b/>
          <w:u w:val="single"/>
        </w:rPr>
        <w:t>4427-MAL</w:t>
      </w:r>
    </w:p>
    <w:p w:rsidR="00372302" w:rsidRPr="00EC12FE" w:rsidRDefault="00372302" w:rsidP="003C7CF9">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3C7CF9">
        <w:rPr>
          <w:b/>
          <w:i/>
        </w:rPr>
        <w:t>79</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713CB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713CBD" w:rsidRPr="00713CBD">
        <w:rPr>
          <w:b/>
          <w:bCs/>
          <w:u w:val="single"/>
        </w:rPr>
        <w:t>Upgrading of Harbour Seawall in</w:t>
      </w:r>
      <w:r w:rsidR="00922991" w:rsidRPr="00713CBD">
        <w:rPr>
          <w:b/>
          <w:bCs/>
          <w:u w:val="single"/>
        </w:rPr>
        <w:t xml:space="preserve"> R</w:t>
      </w:r>
      <w:r w:rsidR="00245258" w:rsidRPr="00713CBD">
        <w:rPr>
          <w:b/>
          <w:bCs/>
          <w:u w:val="single"/>
        </w:rPr>
        <w:t>.</w:t>
      </w:r>
      <w:r w:rsidR="00922991" w:rsidRPr="00713CBD">
        <w:rPr>
          <w:b/>
          <w:bCs/>
          <w:u w:val="single"/>
        </w:rPr>
        <w:t>Vandhoo</w:t>
      </w:r>
      <w:r w:rsidR="003C7CF9">
        <w:rPr>
          <w:b/>
          <w:bCs/>
          <w:u w:val="single"/>
        </w:rPr>
        <w:t xml:space="preserve"> - Retender</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Pr="00A44519">
        <w:rPr>
          <w:i/>
        </w:rPr>
        <w:t>_</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sz w:val="24"/>
        </w:rPr>
        <w:t>_</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 xml:space="preserve">(to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46"/>
        <w:gridCol w:w="1666"/>
        <w:gridCol w:w="1851"/>
        <w:gridCol w:w="1851"/>
        <w:gridCol w:w="1851"/>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address/tel/fax</w:t>
            </w:r>
          </w:p>
        </w:tc>
        <w:tc>
          <w:tcPr>
            <w:tcW w:w="1010" w:type="pct"/>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3C7CF9">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3C7CF9">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3C7CF9">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3C7CF9">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3C7CF9">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3C7CF9">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3C7CF9">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3C7CF9">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3C7CF9">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3C7CF9">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3C7CF9">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3C7CF9">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3C7CF9">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3C7CF9">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3C7CF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3C7CF9">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3C7CF9">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3C7CF9">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3C7CF9">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3C7CF9">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3C7CF9">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3C7CF9">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3C7CF9">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3C7CF9">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3C7CF9">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3C7CF9">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3C7CF9">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3C7CF9">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3C7CF9">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3C7CF9">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3C7CF9">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3C7CF9">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3C7CF9">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Dayworks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effect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B</w:t>
            </w:r>
            <w:r w:rsidRPr="00EC12FE">
              <w:rPr>
                <w:b/>
                <w:vertAlign w:val="subscript"/>
              </w:rPr>
              <w:t>c</w:t>
            </w:r>
            <w:r w:rsidRPr="00EC12FE">
              <w:rPr>
                <w:b/>
              </w:rPr>
              <w:t xml:space="preserve">  Imc/Ioc</w:t>
            </w:r>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B</w:t>
            </w:r>
            <w:r w:rsidRPr="00EC12FE">
              <w:rPr>
                <w:vertAlign w:val="subscript"/>
              </w:rPr>
              <w:t>c</w:t>
            </w:r>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r w:rsidRPr="00EC12FE">
              <w:rPr>
                <w:spacing w:val="-4"/>
              </w:rPr>
              <w:t>Imc is the index prevailing at the end of the month being invoiced and Ioc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r w:rsidRPr="00EC12FE">
              <w:t>Dayworks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applicable, the Dayworks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All work to be paid for as Dayworks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be paid for Dayworks subject to obtaining signed Dayworks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E65194">
            <w:pPr>
              <w:ind w:right="2"/>
              <w:rPr>
                <w:b/>
                <w:i/>
              </w:rPr>
            </w:pPr>
            <w:r w:rsidRPr="00EC12FE">
              <w:t xml:space="preserve"> </w:t>
            </w:r>
            <w:r w:rsidR="00502AF1">
              <w:tab/>
            </w:r>
            <w:r w:rsidR="00E65194">
              <w:rPr>
                <w:b/>
                <w:i/>
              </w:rPr>
              <w:t>150</w:t>
            </w:r>
            <w:r w:rsidR="0069301A">
              <w:rPr>
                <w:b/>
                <w:i/>
              </w:rPr>
              <w:t xml:space="preserve"> </w:t>
            </w:r>
            <w:r w:rsidR="0069301A" w:rsidRPr="002F1141">
              <w:rPr>
                <w:b/>
                <w:i/>
              </w:rPr>
              <w:t>Days</w:t>
            </w:r>
            <w:r w:rsidR="0069301A" w:rsidRPr="0069301A">
              <w:rPr>
                <w:b/>
                <w:i/>
              </w:rPr>
              <w:t xml:space="preserve"> from the </w:t>
            </w:r>
            <w:r w:rsidR="003D6122">
              <w:rPr>
                <w:b/>
                <w:i/>
              </w:rPr>
              <w:t>start date (GCC 1.1 (dd))</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R. Vandhoo.</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(dd)</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(hh)</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2"/>
            </w:pPr>
            <w:r w:rsidRPr="00EC12FE">
              <w:t xml:space="preserve">The Works consist of </w:t>
            </w:r>
            <w:r w:rsidR="00E65194" w:rsidRPr="00E65194">
              <w:rPr>
                <w:b/>
                <w:i/>
              </w:rPr>
              <w:t>Upgrading of Harbour Seawall in R.Vandhoo</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EC045A">
              <w:rPr>
                <w:b/>
                <w:i/>
              </w:rPr>
              <w:pict>
                <v:rect id="_x0000_s1181" style="position:absolute;margin-left:330.6pt;margin-top:1in;width:101.5pt;height:.5pt;z-index:-251660800;mso-position-horizontal-relative:margin;mso-position-vertical-relative:page" o:allowincell="f" fillcolor="black" stroked="f" strokeweight="0">
                  <v:fill color2="black"/>
                  <w10:wrap anchorx="margin" anchory="page"/>
                </v:rect>
              </w:pic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EC045A">
              <w:rPr>
                <w:b/>
                <w:noProof/>
              </w:rPr>
              <w:pict>
                <v:rect id="_x0000_s1183" style="position:absolute;margin-left:224.15pt;margin-top:1in;width:208.1pt;height:.5pt;z-index:-251658752;mso-position-horizontal-relative:margin;mso-position-vertical-relative:page" o:allowincell="f" fillcolor="black" stroked="f" strokeweight="0">
                  <v:fill color2="black"/>
                  <w10:wrap anchorx="margin" anchory="page"/>
                </v:rect>
              </w:pic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EC045A" w:rsidP="00502AF1">
            <w:pPr>
              <w:spacing w:after="200"/>
              <w:ind w:right="2"/>
            </w:pPr>
            <w:r>
              <w:rPr>
                <w:noProof/>
              </w:rPr>
              <w:pict>
                <v:rect id="_x0000_s1186" style="position:absolute;margin-left:99.3pt;margin-top:1in;width:332.65pt;height:.5pt;z-index:-251657728;mso-position-horizontal-relative:margin;mso-position-vertical-relative:page" o:allowincell="f" fillcolor="black" stroked="f" strokeweight="0">
                  <v:fill color2="black"/>
                  <w10:wrap anchorx="margin" anchory="page"/>
                </v:rect>
              </w:pic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9D5D9F">
            <w:pPr>
              <w:spacing w:after="200"/>
              <w:ind w:right="2"/>
            </w:pPr>
            <w:r w:rsidRPr="00EC12FE">
              <w:t>The liquidated damages for the whole of the Works are</w:t>
            </w:r>
            <w:r w:rsidR="00493E1B">
              <w:t xml:space="preserve"> </w:t>
            </w:r>
            <w:r w:rsidR="00493E1B" w:rsidRPr="00493E1B">
              <w:rPr>
                <w:b/>
                <w:i/>
              </w:rPr>
              <w:t xml:space="preserve">Point </w:t>
            </w:r>
            <w:r w:rsidR="009D5D9F">
              <w:rPr>
                <w:b/>
                <w:i/>
              </w:rPr>
              <w:t>One</w:t>
            </w:r>
            <w:r w:rsidR="00493E1B" w:rsidRPr="00493E1B">
              <w:rPr>
                <w:b/>
                <w:i/>
              </w:rPr>
              <w:t xml:space="preserve"> </w:t>
            </w:r>
            <w:r w:rsidR="00EC045A">
              <w:rPr>
                <w:b/>
                <w:i/>
              </w:rPr>
              <w:pict>
                <v:rect id="_x0000_s1187" style="position:absolute;margin-left:267.35pt;margin-top:1in;width:164.9pt;height:.5pt;z-index:-251656704;mso-position-horizontal-relative:margin;mso-position-vertical-relative:page" o:allowincell="f" fillcolor="black" stroked="f" strokeweight="0">
                  <v:fill color2="black"/>
                  <w10:wrap anchorx="margin" anchory="page"/>
                </v:rect>
              </w:pict>
            </w:r>
            <w:r w:rsidR="00493E1B" w:rsidRPr="00493E1B">
              <w:rPr>
                <w:b/>
                <w:i/>
              </w:rPr>
              <w:t>(0.</w:t>
            </w:r>
            <w:r w:rsidR="009D5D9F">
              <w:rPr>
                <w:b/>
                <w:i/>
              </w:rPr>
              <w:t>1</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EC045A">
              <w:rPr>
                <w:b/>
                <w:i/>
              </w:rPr>
              <w:pict>
                <v:rect id="_x0000_s1188" style="position:absolute;margin-left:215.9pt;margin-top:1in;width:3in;height:.5pt;z-index:-251655680;mso-position-horizontal-relative:margin;mso-position-vertical-relative:page" o:allowincell="f" fillcolor="black" stroked="f" strokeweight="0">
                  <v:fill color2="black"/>
                  <w10:wrap anchorx="margin" anchory="page"/>
                </v:rect>
              </w:pic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EC045A">
              <w:rPr>
                <w:b/>
                <w:i/>
              </w:rPr>
              <w:pict>
                <v:rect id="_x0000_s1190" style="position:absolute;margin-left:215.9pt;margin-top:1in;width:3in;height:.5pt;z-index:-251654656;mso-position-horizontal-relative:margin;mso-position-vertical-relative:page" o:allowincell="f" fillcolor="black" stroked="f" strokeweight="0">
                  <v:fill color2="black"/>
                  <w10:wrap anchorx="margin" anchory="page"/>
                </v:rect>
              </w:pic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3C7CF9">
          <w:rPr>
            <w:b w:val="0"/>
            <w:bCs/>
            <w:noProof/>
            <w:webHidden/>
          </w:rPr>
          <w:t>33</w:t>
        </w:r>
        <w:r w:rsidRPr="006967AA">
          <w:rPr>
            <w:b w:val="0"/>
            <w:bCs/>
            <w:noProof/>
            <w:webHidden/>
          </w:rPr>
          <w:fldChar w:fldCharType="end"/>
        </w:r>
      </w:hyperlink>
    </w:p>
    <w:p w:rsidR="006967AA" w:rsidRPr="006967AA" w:rsidRDefault="00EC045A">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3C7CF9">
          <w:rPr>
            <w:b w:val="0"/>
            <w:bCs/>
            <w:noProof/>
            <w:webHidden/>
          </w:rPr>
          <w:t>34</w:t>
        </w:r>
        <w:r w:rsidR="0051627C" w:rsidRPr="006967AA">
          <w:rPr>
            <w:b w:val="0"/>
            <w:bCs/>
            <w:noProof/>
            <w:webHidden/>
          </w:rPr>
          <w:fldChar w:fldCharType="end"/>
        </w:r>
      </w:hyperlink>
    </w:p>
    <w:p w:rsidR="006967AA" w:rsidRPr="006967AA" w:rsidRDefault="00EC045A">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3C7CF9">
          <w:rPr>
            <w:b w:val="0"/>
            <w:bCs/>
            <w:noProof/>
            <w:webHidden/>
          </w:rPr>
          <w:t>36</w:t>
        </w:r>
        <w:r w:rsidR="0051627C" w:rsidRPr="006967AA">
          <w:rPr>
            <w:b w:val="0"/>
            <w:bCs/>
            <w:noProof/>
            <w:webHidden/>
          </w:rPr>
          <w:fldChar w:fldCharType="end"/>
        </w:r>
      </w:hyperlink>
    </w:p>
    <w:p w:rsidR="006967AA" w:rsidRPr="006967AA" w:rsidRDefault="00EC045A">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3C7CF9">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EC12FE" w:rsidRDefault="007B586E">
      <w:pPr>
        <w:ind w:right="468"/>
        <w:jc w:val="both"/>
        <w:rPr>
          <w:b/>
          <w:bCs/>
          <w:i/>
          <w:iCs/>
          <w:shadow/>
          <w:sz w:val="20"/>
          <w:szCs w:val="20"/>
        </w:rPr>
      </w:pPr>
    </w:p>
    <w:p w:rsidR="007B586E" w:rsidRPr="00EC12FE" w:rsidRDefault="007B586E">
      <w:pPr>
        <w:ind w:right="468"/>
        <w:jc w:val="both"/>
        <w:rPr>
          <w:b/>
          <w:bCs/>
          <w:i/>
          <w:iCs/>
          <w:shadow/>
          <w:sz w:val="20"/>
          <w:szCs w:val="20"/>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EA1" w:rsidRDefault="00AA3EA1">
      <w:r>
        <w:separator/>
      </w:r>
    </w:p>
  </w:endnote>
  <w:endnote w:type="continuationSeparator" w:id="0">
    <w:p w:rsidR="00AA3EA1" w:rsidRDefault="00AA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3C7CF9" w:rsidRPr="00676D0C" w:rsidRDefault="003C7CF9"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Upgrading of Harbour Seawall in R.Vandhoo</w:t>
        </w:r>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C045A">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450208692"/>
      <w:docPartObj>
        <w:docPartGallery w:val="Page Numbers (Bottom of Page)"/>
        <w:docPartUnique/>
      </w:docPartObj>
    </w:sdtPr>
    <w:sdtEndPr/>
    <w:sdtContent>
      <w:p w:rsidR="003C7CF9" w:rsidRPr="00676D0C" w:rsidRDefault="003C7CF9"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Upgrading of Harbour Seawall in R.Vandhoo</w:t>
        </w:r>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C045A">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135473353"/>
      <w:docPartObj>
        <w:docPartGallery w:val="Page Numbers (Bottom of Page)"/>
        <w:docPartUnique/>
      </w:docPartObj>
    </w:sdtPr>
    <w:sdtEndPr/>
    <w:sdtContent>
      <w:p w:rsidR="003C7CF9" w:rsidRPr="00676D0C" w:rsidRDefault="003C7CF9"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Upgrading of Harbour Seawall in R.Vandhoo</w:t>
        </w:r>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C045A">
          <w:rPr>
            <w:rFonts w:asciiTheme="minorHAnsi" w:hAnsiTheme="minorHAnsi"/>
            <w:noProof/>
            <w:color w:val="7F7F7F" w:themeColor="text1" w:themeTint="80"/>
          </w:rPr>
          <w:t>50</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748532937"/>
      <w:docPartObj>
        <w:docPartGallery w:val="Page Numbers (Bottom of Page)"/>
        <w:docPartUnique/>
      </w:docPartObj>
    </w:sdtPr>
    <w:sdtEndPr/>
    <w:sdtContent>
      <w:p w:rsidR="003C7CF9" w:rsidRPr="00676D0C" w:rsidRDefault="003C7CF9"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Upgrading of Harbour Seawall in R.Vandhoo</w:t>
        </w:r>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C045A">
          <w:rPr>
            <w:rFonts w:asciiTheme="minorHAnsi" w:hAnsiTheme="minorHAnsi"/>
            <w:noProof/>
            <w:color w:val="7F7F7F" w:themeColor="text1" w:themeTint="80"/>
          </w:rPr>
          <w:t>51</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8343634"/>
      <w:docPartObj>
        <w:docPartGallery w:val="Page Numbers (Bottom of Page)"/>
        <w:docPartUnique/>
      </w:docPartObj>
    </w:sdtPr>
    <w:sdtEndPr/>
    <w:sdtContent>
      <w:p w:rsidR="003C7CF9" w:rsidRPr="00676D0C" w:rsidRDefault="003C7CF9"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Upgrading of Harbour Seawall in R.Vandhoo</w:t>
        </w:r>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C045A">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928088483"/>
      <w:docPartObj>
        <w:docPartGallery w:val="Page Numbers (Bottom of Page)"/>
        <w:docPartUnique/>
      </w:docPartObj>
    </w:sdtPr>
    <w:sdtEndPr/>
    <w:sdtContent>
      <w:p w:rsidR="003C7CF9" w:rsidRPr="00676D0C" w:rsidRDefault="003C7CF9"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Upgrading of Harbour Seawall in R.Vandhoo</w:t>
        </w:r>
        <w:r>
          <w:rPr>
            <w:rFonts w:asciiTheme="minorHAnsi" w:hAnsiTheme="minorHAnsi"/>
            <w:color w:val="7F7F7F" w:themeColor="text1" w:themeTint="80"/>
          </w:rPr>
          <w:t xml:space="preserve"> - Retender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C045A">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EA1" w:rsidRDefault="00AA3EA1">
      <w:r>
        <w:separator/>
      </w:r>
    </w:p>
  </w:footnote>
  <w:footnote w:type="continuationSeparator" w:id="0">
    <w:p w:rsidR="00AA3EA1" w:rsidRDefault="00AA3EA1">
      <w:r>
        <w:continuationSeparator/>
      </w:r>
    </w:p>
  </w:footnote>
  <w:footnote w:id="1">
    <w:p w:rsidR="00AA3EA1" w:rsidRPr="00E25AC8" w:rsidRDefault="00AA3EA1">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AA3EA1" w:rsidRPr="00E25AC8" w:rsidRDefault="00AA3EA1"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AA3EA1" w:rsidRDefault="00AA3EA1"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AA3EA1" w:rsidRPr="00E25AC8" w:rsidRDefault="00AA3EA1"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AA3EA1" w:rsidRPr="00E25AC8" w:rsidRDefault="00AA3EA1" w:rsidP="006542E1">
      <w:pPr>
        <w:pStyle w:val="FootnoteText"/>
      </w:pPr>
      <w:r w:rsidRPr="00E25AC8">
        <w:rPr>
          <w:rStyle w:val="FootnoteReference"/>
        </w:rPr>
        <w:footnoteRef/>
      </w:r>
      <w:r w:rsidRPr="00E25AC8">
        <w:t xml:space="preserve"> </w:t>
      </w:r>
      <w:r w:rsidRPr="00E25AC8">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6">
    <w:p w:rsidR="00AA3EA1" w:rsidRDefault="00AA3EA1"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AA3EA1" w:rsidRDefault="00AA3EA1" w:rsidP="003531F4">
      <w:pPr>
        <w:pStyle w:val="FootnoteText"/>
      </w:pPr>
      <w:r>
        <w:rPr>
          <w:rStyle w:val="FootnoteReference"/>
        </w:rPr>
        <w:footnoteRef/>
      </w:r>
      <w:r>
        <w:t xml:space="preserve"> This requirement also applies to contracts executed by the Bidder as JV member.</w:t>
      </w:r>
    </w:p>
  </w:footnote>
  <w:footnote w:id="8">
    <w:p w:rsidR="00AA3EA1" w:rsidRDefault="00AA3EA1"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AA3EA1" w:rsidRDefault="00AA3EA1"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AA3EA1" w:rsidDel="006A3E0C" w:rsidRDefault="00AA3EA1" w:rsidP="003531F4">
      <w:pPr>
        <w:pStyle w:val="FootnoteText"/>
      </w:pPr>
      <w:r>
        <w:rPr>
          <w:rStyle w:val="FootnoteReference"/>
        </w:rPr>
        <w:footnoteRef/>
      </w:r>
      <w:r>
        <w:t xml:space="preserve"> Substantial completion shall be based on 80% or more works completed under the contract.</w:t>
      </w:r>
    </w:p>
  </w:footnote>
  <w:footnote w:id="11">
    <w:p w:rsidR="00AA3EA1" w:rsidRDefault="00AA3EA1"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AA3EA1" w:rsidRDefault="00AA3EA1"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AA3EA1" w:rsidRDefault="00AA3EA1"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AA3EA1" w:rsidRDefault="00AA3EA1"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AA3EA1" w:rsidDel="008E2812" w:rsidRDefault="00AA3EA1"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AA3EA1" w:rsidRDefault="00AA3EA1"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AA3EA1" w:rsidRDefault="00AA3EA1">
      <w:pPr>
        <w:pStyle w:val="FootnoteText"/>
      </w:pPr>
      <w:r>
        <w:rPr>
          <w:rStyle w:val="FootnoteReference"/>
        </w:rPr>
        <w:footnoteRef/>
      </w:r>
      <w:r>
        <w:t xml:space="preserve"> </w:t>
      </w:r>
      <w:r>
        <w:tab/>
        <w:t>If applicable.</w:t>
      </w:r>
    </w:p>
  </w:footnote>
  <w:footnote w:id="18">
    <w:p w:rsidR="00AA3EA1" w:rsidRDefault="00AA3EA1"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AA3EA1" w:rsidRDefault="00AA3EA1"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AA3EA1" w:rsidRDefault="00AA3EA1"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AA3EA1" w:rsidRDefault="00AA3EA1"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AA3EA1" w:rsidRDefault="00AA3EA1"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AA3EA1" w:rsidRDefault="00AA3EA1"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AA3EA1" w:rsidRDefault="00AA3EA1"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AA3EA1" w:rsidRPr="0026306C" w:rsidRDefault="00AA3EA1">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AA3EA1" w:rsidRPr="0026306C" w:rsidRDefault="00AA3EA1"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AA3EA1" w:rsidRPr="0026306C" w:rsidRDefault="00AA3EA1"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AA3EA1" w:rsidRPr="0026306C" w:rsidRDefault="00AA3EA1"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AA3EA1" w:rsidRPr="0026306C" w:rsidRDefault="00AA3EA1"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AA3EA1" w:rsidRPr="0026306C" w:rsidRDefault="00AA3EA1"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AA3EA1" w:rsidRPr="0026306C" w:rsidRDefault="00AA3EA1"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AA3EA1" w:rsidRPr="0026306C" w:rsidRDefault="00AA3EA1"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AA3EA1" w:rsidRPr="005F76C3" w:rsidRDefault="00AA3EA1"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AA3EA1" w:rsidRPr="0026306C" w:rsidRDefault="00AA3EA1">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AA3EA1" w:rsidRDefault="00AA3EA1"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AA3EA1" w:rsidRDefault="00AA3EA1"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AA3EA1" w:rsidRDefault="00AA3EA1"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AA3EA1" w:rsidRDefault="00AA3EA1"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AA3EA1" w:rsidRDefault="00AA3EA1"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AA3EA1" w:rsidRDefault="00AA3EA1"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AA3EA1" w:rsidRDefault="00AA3EA1"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AA3EA1" w:rsidRPr="00765DB8" w:rsidRDefault="00AA3EA1"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AA3EA1" w:rsidRPr="00765DB8" w:rsidRDefault="00AA3EA1"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42">
    <w:p w:rsidR="00AA3EA1" w:rsidRPr="00765DB8" w:rsidRDefault="00AA3EA1"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43">
    <w:p w:rsidR="00AA3EA1" w:rsidRPr="00BC09A2" w:rsidRDefault="00AA3EA1"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4">
    <w:p w:rsidR="00AA3EA1" w:rsidRPr="0080505F" w:rsidRDefault="00AA3EA1" w:rsidP="00EC5546">
      <w:pPr>
        <w:pStyle w:val="FootnoteText"/>
      </w:pPr>
      <w:r w:rsidRPr="0080505F">
        <w:rPr>
          <w:rStyle w:val="FootnoteReference"/>
        </w:rPr>
        <w:t>2</w:t>
      </w:r>
      <w:r w:rsidRPr="0080505F">
        <w:t xml:space="preserve"> </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Default="00AA3EA1"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9471D9" w:rsidRDefault="00AA3EA1"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9471D9" w:rsidRDefault="00AA3EA1"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Default="00AA3EA1"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B669EB" w:rsidRDefault="00AA3EA1"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B669EB" w:rsidRDefault="00AA3EA1"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3D6FE5" w:rsidRDefault="00AA3EA1"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3D6FE5" w:rsidRDefault="00AA3EA1"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3D6FE5" w:rsidRDefault="00AA3EA1"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EA1" w:rsidRPr="00C9100A" w:rsidRDefault="00AA3EA1"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7649">
      <o:colormru v:ext="edit" colors="#011291,#d9ecff"/>
    </o:shapedefaults>
  </w:hdrShapeDefaults>
  <w:footnotePr>
    <w:footnote w:id="-1"/>
    <w:footnote w:id="0"/>
  </w:footnotePr>
  <w:endnotePr>
    <w:endnote w:id="-1"/>
    <w:endnote w:id="0"/>
  </w:endnotePr>
  <w:compat>
    <w:compatSetting w:name="compatibilityMode" w:uri="http://schemas.microsoft.com/office/word" w:val="12"/>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045A"/>
    <w:rsid w:val="00EC12FE"/>
    <w:rsid w:val="00EC5546"/>
    <w:rsid w:val="00ED0A32"/>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hussain.hameem@finance.gov.mv"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21C11-BC60-4DD8-8F1E-02E02334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108</Pages>
  <Words>24093</Words>
  <Characters>137335</Characters>
  <Application>Microsoft Office Word</Application>
  <DocSecurity>0</DocSecurity>
  <Lines>1144</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161106</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HUSSAIN HAMEEM</cp:lastModifiedBy>
  <cp:revision>24</cp:revision>
  <cp:lastPrinted>2013-08-16T10:18:00Z</cp:lastPrinted>
  <dcterms:created xsi:type="dcterms:W3CDTF">2013-11-19T03:31:00Z</dcterms:created>
  <dcterms:modified xsi:type="dcterms:W3CDTF">2015-03-30T04:38:00Z</dcterms:modified>
</cp:coreProperties>
</file>