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5.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326" w:rsidRDefault="00412326">
      <w:pPr>
        <w:pStyle w:val="Title"/>
        <w:rPr>
          <w:rFonts w:asciiTheme="majorBidi" w:hAnsiTheme="majorBidi" w:cstheme="majorBidi"/>
          <w:b w:val="0"/>
          <w:bCs/>
          <w:sz w:val="56"/>
        </w:rPr>
      </w:pPr>
      <w:r>
        <w:rPr>
          <w:noProof/>
        </w:rPr>
        <w:drawing>
          <wp:inline distT="0" distB="0" distL="0" distR="0" wp14:anchorId="5B4EFE49" wp14:editId="007E286A">
            <wp:extent cx="576900" cy="652007"/>
            <wp:effectExtent l="0" t="0" r="0" b="0"/>
            <wp:docPr id="2" name="Picture 2" descr="C:\Users\i.rasheed.LOCAL\Downloads\Coat_of_arms_of_Maldiv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rasheed.LOCAL\Downloads\Coat_of_arms_of_Maldiv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776" cy="651866"/>
                    </a:xfrm>
                    <a:prstGeom prst="rect">
                      <a:avLst/>
                    </a:prstGeom>
                    <a:noFill/>
                    <a:ln>
                      <a:noFill/>
                    </a:ln>
                  </pic:spPr>
                </pic:pic>
              </a:graphicData>
            </a:graphic>
          </wp:inline>
        </w:drawing>
      </w:r>
    </w:p>
    <w:p w:rsidR="00412326" w:rsidRPr="00095F1C" w:rsidRDefault="00412326" w:rsidP="00095F1C">
      <w:pPr>
        <w:jc w:val="center"/>
        <w:rPr>
          <w:b/>
          <w:sz w:val="32"/>
          <w:szCs w:val="32"/>
          <w14:shadow w14:blurRad="50800" w14:dist="38100" w14:dir="2700000" w14:sx="100000" w14:sy="100000" w14:kx="0" w14:ky="0" w14:algn="tl">
            <w14:srgbClr w14:val="000000">
              <w14:alpha w14:val="60000"/>
            </w14:srgbClr>
          </w14:shadow>
        </w:rPr>
      </w:pPr>
      <w:r w:rsidRPr="00095F1C">
        <w:rPr>
          <w:b/>
          <w:sz w:val="32"/>
          <w:szCs w:val="32"/>
          <w14:shadow w14:blurRad="50800" w14:dist="38100" w14:dir="2700000" w14:sx="100000" w14:sy="100000" w14:kx="0" w14:ky="0" w14:algn="tl">
            <w14:srgbClr w14:val="000000">
              <w14:alpha w14:val="60000"/>
            </w14:srgbClr>
          </w14:shadow>
        </w:rPr>
        <w:t>Ministry of Finance and Treasury</w:t>
      </w:r>
    </w:p>
    <w:p w:rsidR="00412326" w:rsidRPr="00095F1C" w:rsidRDefault="00412326" w:rsidP="00095F1C">
      <w:pPr>
        <w:jc w:val="center"/>
        <w:rPr>
          <w:bCs/>
          <w:sz w:val="32"/>
          <w:szCs w:val="32"/>
          <w14:shadow w14:blurRad="50800" w14:dist="38100" w14:dir="2700000" w14:sx="100000" w14:sy="100000" w14:kx="0" w14:ky="0" w14:algn="tl">
            <w14:srgbClr w14:val="000000">
              <w14:alpha w14:val="60000"/>
            </w14:srgbClr>
          </w14:shadow>
        </w:rPr>
      </w:pPr>
      <w:r w:rsidRPr="00095F1C">
        <w:rPr>
          <w:bCs/>
          <w:sz w:val="32"/>
          <w:szCs w:val="32"/>
          <w14:shadow w14:blurRad="50800" w14:dist="38100" w14:dir="2700000" w14:sx="100000" w14:sy="100000" w14:kx="0" w14:ky="0" w14:algn="tl">
            <w14:srgbClr w14:val="000000">
              <w14:alpha w14:val="60000"/>
            </w14:srgbClr>
          </w14:shadow>
        </w:rPr>
        <w:t>Republic of Maldives</w:t>
      </w:r>
    </w:p>
    <w:p w:rsidR="00412326" w:rsidRDefault="00412326">
      <w:pPr>
        <w:pStyle w:val="Title"/>
        <w:rPr>
          <w:rFonts w:asciiTheme="majorBidi" w:hAnsiTheme="majorBidi" w:cstheme="majorBidi"/>
          <w:b w:val="0"/>
          <w:bCs/>
          <w:sz w:val="56"/>
        </w:rPr>
      </w:pPr>
    </w:p>
    <w:p w:rsidR="00095F1C" w:rsidRDefault="00095F1C" w:rsidP="00BD4068">
      <w:pPr>
        <w:jc w:val="center"/>
        <w:rPr>
          <w:b/>
          <w:sz w:val="40"/>
          <w:szCs w:val="40"/>
          <w14:shadow w14:blurRad="50800" w14:dist="38100" w14:dir="2700000" w14:sx="100000" w14:sy="100000" w14:kx="0" w14:ky="0" w14:algn="tl">
            <w14:srgbClr w14:val="000000">
              <w14:alpha w14:val="60000"/>
            </w14:srgbClr>
          </w14:shadow>
        </w:rPr>
      </w:pPr>
    </w:p>
    <w:p w:rsidR="00412326" w:rsidRPr="00BD4068" w:rsidRDefault="00412326" w:rsidP="00CE6BD4">
      <w:pPr>
        <w:pStyle w:val="Subtitle"/>
        <w:rPr>
          <w14:shadow w14:blurRad="50800" w14:dist="38100" w14:dir="2700000" w14:sx="100000" w14:sy="100000" w14:kx="0" w14:ky="0" w14:algn="tl">
            <w14:srgbClr w14:val="000000">
              <w14:alpha w14:val="60000"/>
            </w14:srgbClr>
          </w14:shadow>
        </w:rPr>
      </w:pPr>
      <w:r w:rsidRPr="00BD4068">
        <w:rPr>
          <w14:shadow w14:blurRad="50800" w14:dist="38100" w14:dir="2700000" w14:sx="100000" w14:sy="100000" w14:kx="0" w14:ky="0" w14:algn="tl">
            <w14:srgbClr w14:val="000000">
              <w14:alpha w14:val="60000"/>
            </w14:srgbClr>
          </w14:shadow>
        </w:rPr>
        <w:t>BIDDING DOCUMENT</w:t>
      </w:r>
    </w:p>
    <w:p w:rsidR="00412326" w:rsidRDefault="00F650C4">
      <w:pPr>
        <w:pStyle w:val="Title"/>
        <w:rPr>
          <w:rFonts w:asciiTheme="majorBidi" w:hAnsiTheme="majorBidi" w:cstheme="majorBidi"/>
          <w:b w:val="0"/>
          <w:bCs/>
          <w:sz w:val="48"/>
          <w:szCs w:val="48"/>
        </w:rPr>
      </w:pPr>
      <w:r>
        <w:rPr>
          <w:rFonts w:asciiTheme="majorBidi" w:hAnsiTheme="majorBidi" w:cstheme="majorBidi"/>
          <w:b w:val="0"/>
          <w:bCs/>
          <w:sz w:val="48"/>
          <w:szCs w:val="48"/>
        </w:rPr>
        <w:t>For</w:t>
      </w:r>
      <w:r w:rsidR="00412326">
        <w:rPr>
          <w:rFonts w:asciiTheme="majorBidi" w:hAnsiTheme="majorBidi" w:cstheme="majorBidi"/>
          <w:b w:val="0"/>
          <w:bCs/>
          <w:sz w:val="48"/>
          <w:szCs w:val="48"/>
        </w:rPr>
        <w:t xml:space="preserve"> </w:t>
      </w:r>
    </w:p>
    <w:p w:rsidR="00412326" w:rsidRDefault="00412326" w:rsidP="00F650C4">
      <w:pPr>
        <w:pStyle w:val="Title"/>
        <w:rPr>
          <w:rFonts w:asciiTheme="majorBidi" w:hAnsiTheme="majorBidi" w:cstheme="majorBidi"/>
          <w:b w:val="0"/>
          <w:bCs/>
          <w:sz w:val="40"/>
          <w:szCs w:val="40"/>
        </w:rPr>
      </w:pPr>
      <w:r>
        <w:rPr>
          <w:rFonts w:asciiTheme="majorBidi" w:hAnsiTheme="majorBidi" w:cstheme="majorBidi"/>
          <w:b w:val="0"/>
          <w:bCs/>
          <w:sz w:val="48"/>
          <w:szCs w:val="48"/>
        </w:rPr>
        <w:t>“</w:t>
      </w:r>
      <w:r w:rsidRPr="00412326">
        <w:rPr>
          <w:rFonts w:asciiTheme="majorBidi" w:hAnsiTheme="majorBidi" w:cstheme="majorBidi"/>
          <w:b w:val="0"/>
          <w:bCs/>
          <w:sz w:val="40"/>
          <w:szCs w:val="40"/>
        </w:rPr>
        <w:t xml:space="preserve">CONSTRUCTION OF </w:t>
      </w:r>
      <w:r w:rsidR="00F650C4">
        <w:rPr>
          <w:rFonts w:asciiTheme="majorBidi" w:hAnsiTheme="majorBidi" w:cstheme="majorBidi"/>
          <w:b w:val="0"/>
          <w:bCs/>
          <w:sz w:val="40"/>
          <w:szCs w:val="40"/>
        </w:rPr>
        <w:t>S. HITHADHOO</w:t>
      </w:r>
      <w:r w:rsidRPr="00412326">
        <w:rPr>
          <w:rFonts w:asciiTheme="majorBidi" w:hAnsiTheme="majorBidi" w:cstheme="majorBidi"/>
          <w:b w:val="0"/>
          <w:bCs/>
          <w:sz w:val="40"/>
          <w:szCs w:val="40"/>
        </w:rPr>
        <w:t xml:space="preserve"> REGIONAL HOSPITAL</w:t>
      </w:r>
      <w:r>
        <w:rPr>
          <w:rFonts w:asciiTheme="majorBidi" w:hAnsiTheme="majorBidi" w:cstheme="majorBidi"/>
          <w:b w:val="0"/>
          <w:bCs/>
          <w:sz w:val="40"/>
          <w:szCs w:val="40"/>
        </w:rPr>
        <w:t xml:space="preserve"> </w:t>
      </w:r>
    </w:p>
    <w:p w:rsidR="00412326" w:rsidRDefault="00412326">
      <w:pPr>
        <w:pStyle w:val="Title"/>
        <w:rPr>
          <w:rFonts w:asciiTheme="majorBidi" w:hAnsiTheme="majorBidi" w:cstheme="majorBidi"/>
          <w:b w:val="0"/>
          <w:bCs/>
          <w:sz w:val="40"/>
          <w:szCs w:val="40"/>
        </w:rPr>
      </w:pPr>
      <w:r w:rsidRPr="00412326">
        <w:rPr>
          <w:rFonts w:asciiTheme="majorBidi" w:hAnsiTheme="majorBidi" w:cstheme="majorBidi"/>
          <w:b w:val="0"/>
          <w:bCs/>
          <w:sz w:val="40"/>
          <w:szCs w:val="40"/>
        </w:rPr>
        <w:t xml:space="preserve"> IN </w:t>
      </w:r>
    </w:p>
    <w:p w:rsidR="00412326" w:rsidRPr="00412326" w:rsidRDefault="00412326">
      <w:pPr>
        <w:pStyle w:val="Title"/>
        <w:rPr>
          <w:rFonts w:asciiTheme="majorBidi" w:hAnsiTheme="majorBidi" w:cstheme="majorBidi"/>
          <w:b w:val="0"/>
          <w:bCs/>
          <w:sz w:val="48"/>
          <w:szCs w:val="48"/>
        </w:rPr>
      </w:pPr>
      <w:r w:rsidRPr="00412326">
        <w:rPr>
          <w:rFonts w:asciiTheme="majorBidi" w:hAnsiTheme="majorBidi" w:cstheme="majorBidi"/>
          <w:b w:val="0"/>
          <w:bCs/>
          <w:sz w:val="40"/>
          <w:szCs w:val="40"/>
        </w:rPr>
        <w:t>SEENU HITHADHOO, MALDIVES”</w:t>
      </w:r>
    </w:p>
    <w:p w:rsidR="006309F7" w:rsidRPr="00613C83" w:rsidRDefault="00613C83" w:rsidP="00A637A9">
      <w:pPr>
        <w:pStyle w:val="Title"/>
        <w:rPr>
          <w:rFonts w:asciiTheme="majorBidi" w:hAnsiTheme="majorBidi" w:cstheme="majorBidi"/>
          <w:b w:val="0"/>
          <w:sz w:val="56"/>
        </w:rPr>
      </w:pPr>
      <w:r w:rsidRPr="00613C83">
        <w:rPr>
          <w:rFonts w:asciiTheme="majorBidi" w:hAnsiTheme="majorBidi" w:cstheme="majorBidi"/>
          <w:b w:val="0"/>
          <w:bCs/>
          <w:sz w:val="56"/>
        </w:rPr>
        <w:t>____</w:t>
      </w:r>
      <w:r w:rsidR="00AA0BA7" w:rsidRPr="00613C83">
        <w:rPr>
          <w:rFonts w:asciiTheme="majorBidi" w:hAnsiTheme="majorBidi" w:cstheme="majorBidi"/>
          <w:b w:val="0"/>
          <w:bCs/>
          <w:sz w:val="56"/>
        </w:rPr>
        <w:t>___</w:t>
      </w:r>
      <w:r w:rsidR="00AA0BA7" w:rsidRPr="00613C83">
        <w:rPr>
          <w:rFonts w:asciiTheme="majorBidi" w:hAnsiTheme="majorBidi" w:cstheme="majorBidi"/>
          <w:b w:val="0"/>
          <w:sz w:val="56"/>
        </w:rPr>
        <w:t>_______________________</w:t>
      </w:r>
    </w:p>
    <w:p w:rsidR="00FE4239" w:rsidRPr="00412326" w:rsidRDefault="00412326" w:rsidP="00FE4239">
      <w:pPr>
        <w:jc w:val="center"/>
        <w:rPr>
          <w:bCs/>
          <w:sz w:val="32"/>
          <w:szCs w:val="32"/>
          <w14:shadow w14:blurRad="50800" w14:dist="38100" w14:dir="2700000" w14:sx="100000" w14:sy="100000" w14:kx="0" w14:ky="0" w14:algn="tl">
            <w14:srgbClr w14:val="000000">
              <w14:alpha w14:val="60000"/>
            </w14:srgbClr>
          </w14:shadow>
        </w:rPr>
      </w:pPr>
      <w:r w:rsidRPr="00412326">
        <w:rPr>
          <w:bCs/>
          <w:sz w:val="32"/>
          <w:szCs w:val="32"/>
          <w14:shadow w14:blurRad="50800" w14:dist="38100" w14:dir="2700000" w14:sx="100000" w14:sy="100000" w14:kx="0" w14:ky="0" w14:algn="tl">
            <w14:srgbClr w14:val="000000">
              <w14:alpha w14:val="60000"/>
            </w14:srgbClr>
          </w14:shadow>
        </w:rPr>
        <w:t xml:space="preserve">Project Number: </w:t>
      </w:r>
    </w:p>
    <w:p w:rsidR="00412326" w:rsidRDefault="00412326" w:rsidP="00FE4239">
      <w:pPr>
        <w:jc w:val="center"/>
        <w:rPr>
          <w:bCs/>
          <w:sz w:val="28"/>
          <w:szCs w:val="28"/>
          <w14:shadow w14:blurRad="50800" w14:dist="38100" w14:dir="2700000" w14:sx="100000" w14:sy="100000" w14:kx="0" w14:ky="0" w14:algn="tl">
            <w14:srgbClr w14:val="000000">
              <w14:alpha w14:val="60000"/>
            </w14:srgbClr>
          </w14:shadow>
        </w:rPr>
      </w:pPr>
    </w:p>
    <w:p w:rsidR="00412326" w:rsidRPr="00412326" w:rsidRDefault="00412326" w:rsidP="00FE4239">
      <w:pPr>
        <w:jc w:val="center"/>
        <w:rPr>
          <w:b/>
          <w:sz w:val="40"/>
          <w:szCs w:val="40"/>
          <w14:shadow w14:blurRad="50800" w14:dist="38100" w14:dir="2700000" w14:sx="100000" w14:sy="100000" w14:kx="0" w14:ky="0" w14:algn="tl">
            <w14:srgbClr w14:val="000000">
              <w14:alpha w14:val="60000"/>
            </w14:srgbClr>
          </w14:shadow>
        </w:rPr>
      </w:pPr>
      <w:r w:rsidRPr="00412326">
        <w:rPr>
          <w:b/>
          <w:sz w:val="40"/>
          <w:szCs w:val="40"/>
          <w14:shadow w14:blurRad="50800" w14:dist="38100" w14:dir="2700000" w14:sx="100000" w14:sy="100000" w14:kx="0" w14:ky="0" w14:algn="tl">
            <w14:srgbClr w14:val="000000">
              <w14:alpha w14:val="60000"/>
            </w14:srgbClr>
          </w14:shadow>
        </w:rPr>
        <w:t>PKG-01</w:t>
      </w:r>
    </w:p>
    <w:p w:rsidR="00412326" w:rsidRDefault="00412326" w:rsidP="00FE4239">
      <w:pPr>
        <w:jc w:val="center"/>
        <w:rPr>
          <w:bCs/>
          <w:sz w:val="28"/>
          <w:szCs w:val="28"/>
          <w14:shadow w14:blurRad="50800" w14:dist="38100" w14:dir="2700000" w14:sx="100000" w14:sy="100000" w14:kx="0" w14:ky="0" w14:algn="tl">
            <w14:srgbClr w14:val="000000">
              <w14:alpha w14:val="60000"/>
            </w14:srgbClr>
          </w14:shadow>
        </w:rPr>
      </w:pPr>
    </w:p>
    <w:p w:rsidR="00412326" w:rsidRDefault="00412326" w:rsidP="00FE4239">
      <w:pPr>
        <w:jc w:val="center"/>
        <w:rPr>
          <w:bCs/>
          <w:sz w:val="28"/>
          <w:szCs w:val="28"/>
          <w14:shadow w14:blurRad="50800" w14:dist="38100" w14:dir="2700000" w14:sx="100000" w14:sy="100000" w14:kx="0" w14:ky="0" w14:algn="tl">
            <w14:srgbClr w14:val="000000">
              <w14:alpha w14:val="60000"/>
            </w14:srgbClr>
          </w14:shadow>
        </w:rPr>
      </w:pPr>
    </w:p>
    <w:p w:rsidR="00412326" w:rsidRPr="00412326" w:rsidRDefault="00412326" w:rsidP="00FE4239">
      <w:pPr>
        <w:jc w:val="center"/>
        <w:rPr>
          <w:b/>
          <w:sz w:val="32"/>
          <w:szCs w:val="32"/>
          <w14:shadow w14:blurRad="50800" w14:dist="38100" w14:dir="2700000" w14:sx="100000" w14:sy="100000" w14:kx="0" w14:ky="0" w14:algn="tl">
            <w14:srgbClr w14:val="000000">
              <w14:alpha w14:val="60000"/>
            </w14:srgbClr>
          </w14:shadow>
        </w:rPr>
      </w:pPr>
      <w:r w:rsidRPr="00412326">
        <w:rPr>
          <w:b/>
          <w:sz w:val="32"/>
          <w:szCs w:val="32"/>
          <w14:shadow w14:blurRad="50800" w14:dist="38100" w14:dir="2700000" w14:sx="100000" w14:sy="100000" w14:kx="0" w14:ky="0" w14:algn="tl">
            <w14:srgbClr w14:val="000000">
              <w14:alpha w14:val="60000"/>
            </w14:srgbClr>
          </w14:shadow>
        </w:rPr>
        <w:t>Employer: Ministry of Housing and Infrastructure</w:t>
      </w:r>
    </w:p>
    <w:p w:rsidR="00412326" w:rsidRDefault="00412326" w:rsidP="00FE4239">
      <w:pPr>
        <w:jc w:val="center"/>
        <w:rPr>
          <w:bCs/>
          <w:sz w:val="28"/>
          <w:szCs w:val="28"/>
          <w14:shadow w14:blurRad="50800" w14:dist="38100" w14:dir="2700000" w14:sx="100000" w14:sy="100000" w14:kx="0" w14:ky="0" w14:algn="tl">
            <w14:srgbClr w14:val="000000">
              <w14:alpha w14:val="60000"/>
            </w14:srgbClr>
          </w14:shadow>
        </w:rPr>
      </w:pPr>
    </w:p>
    <w:p w:rsidR="00FE4239" w:rsidRDefault="00E7651B" w:rsidP="00613C83">
      <w:pPr>
        <w:jc w:val="center"/>
        <w:rPr>
          <w:bCs/>
          <w:color w:val="FF0000"/>
          <w:sz w:val="36"/>
          <w:szCs w:val="36"/>
          <w14:shadow w14:blurRad="50800" w14:dist="38100" w14:dir="2700000" w14:sx="100000" w14:sy="100000" w14:kx="0" w14:ky="0" w14:algn="tl">
            <w14:srgbClr w14:val="000000">
              <w14:alpha w14:val="60000"/>
            </w14:srgbClr>
          </w14:shadow>
        </w:rPr>
      </w:pPr>
      <w:r>
        <w:rPr>
          <w:bCs/>
          <w:color w:val="FF0000"/>
          <w:sz w:val="36"/>
          <w:szCs w:val="36"/>
          <w14:shadow w14:blurRad="50800" w14:dist="38100" w14:dir="2700000" w14:sx="100000" w14:sy="100000" w14:kx="0" w14:ky="0" w14:algn="tl">
            <w14:srgbClr w14:val="000000">
              <w14:alpha w14:val="60000"/>
            </w14:srgbClr>
          </w14:shadow>
        </w:rPr>
        <w:t xml:space="preserve">22 </w:t>
      </w:r>
      <w:r w:rsidR="00E86E31">
        <w:rPr>
          <w:bCs/>
          <w:color w:val="FF0000"/>
          <w:sz w:val="36"/>
          <w:szCs w:val="36"/>
          <w14:shadow w14:blurRad="50800" w14:dist="38100" w14:dir="2700000" w14:sx="100000" w14:sy="100000" w14:kx="0" w14:ky="0" w14:algn="tl">
            <w14:srgbClr w14:val="000000">
              <w14:alpha w14:val="60000"/>
            </w14:srgbClr>
          </w14:shadow>
        </w:rPr>
        <w:t>August</w:t>
      </w:r>
      <w:r w:rsidR="00412326" w:rsidRPr="00412326">
        <w:rPr>
          <w:bCs/>
          <w:color w:val="FF0000"/>
          <w:sz w:val="36"/>
          <w:szCs w:val="36"/>
          <w14:shadow w14:blurRad="50800" w14:dist="38100" w14:dir="2700000" w14:sx="100000" w14:sy="100000" w14:kx="0" w14:ky="0" w14:algn="tl">
            <w14:srgbClr w14:val="000000">
              <w14:alpha w14:val="60000"/>
            </w14:srgbClr>
          </w14:shadow>
        </w:rPr>
        <w:t xml:space="preserve"> 2016</w:t>
      </w:r>
    </w:p>
    <w:p w:rsidR="00BD4068" w:rsidRDefault="00BD4068" w:rsidP="00613C83">
      <w:pPr>
        <w:jc w:val="center"/>
        <w:rPr>
          <w:bCs/>
          <w:color w:val="FF0000"/>
          <w:sz w:val="36"/>
          <w:szCs w:val="36"/>
          <w14:shadow w14:blurRad="50800" w14:dist="38100" w14:dir="2700000" w14:sx="100000" w14:sy="100000" w14:kx="0" w14:ky="0" w14:algn="tl">
            <w14:srgbClr w14:val="000000">
              <w14:alpha w14:val="60000"/>
            </w14:srgbClr>
          </w14:shadow>
        </w:rPr>
      </w:pPr>
    </w:p>
    <w:p w:rsidR="00BD4068" w:rsidRPr="00BD4068" w:rsidRDefault="00E7651B" w:rsidP="00613C83">
      <w:pPr>
        <w:jc w:val="center"/>
        <w:rPr>
          <w:bCs/>
          <w:szCs w:val="24"/>
          <w14:shadow w14:blurRad="50800" w14:dist="38100" w14:dir="2700000" w14:sx="100000" w14:sy="100000" w14:kx="0" w14:ky="0" w14:algn="tl">
            <w14:srgbClr w14:val="000000">
              <w14:alpha w14:val="60000"/>
            </w14:srgbClr>
          </w14:shadow>
        </w:rPr>
      </w:pPr>
      <w:r>
        <w:rPr>
          <w:bCs/>
          <w:szCs w:val="24"/>
          <w14:shadow w14:blurRad="50800" w14:dist="38100" w14:dir="2700000" w14:sx="100000" w14:sy="100000" w14:kx="0" w14:ky="0" w14:algn="tl">
            <w14:srgbClr w14:val="000000">
              <w14:alpha w14:val="60000"/>
            </w14:srgbClr>
          </w14:shadow>
        </w:rPr>
        <w:t xml:space="preserve">Public </w:t>
      </w:r>
      <w:proofErr w:type="gramStart"/>
      <w:r>
        <w:rPr>
          <w:bCs/>
          <w:szCs w:val="24"/>
          <w14:shadow w14:blurRad="50800" w14:dist="38100" w14:dir="2700000" w14:sx="100000" w14:sy="100000" w14:kx="0" w14:ky="0" w14:algn="tl">
            <w14:srgbClr w14:val="000000">
              <w14:alpha w14:val="60000"/>
            </w14:srgbClr>
          </w14:shadow>
        </w:rPr>
        <w:t xml:space="preserve">Procurement </w:t>
      </w:r>
      <w:r w:rsidR="00BD4068" w:rsidRPr="00BD4068">
        <w:rPr>
          <w:bCs/>
          <w:szCs w:val="24"/>
          <w14:shadow w14:blurRad="50800" w14:dist="38100" w14:dir="2700000" w14:sx="100000" w14:sy="100000" w14:kx="0" w14:ky="0" w14:algn="tl">
            <w14:srgbClr w14:val="000000">
              <w14:alpha w14:val="60000"/>
            </w14:srgbClr>
          </w14:shadow>
        </w:rPr>
        <w:t xml:space="preserve"> Section</w:t>
      </w:r>
      <w:proofErr w:type="gramEnd"/>
    </w:p>
    <w:p w:rsidR="00BD4068" w:rsidRPr="00BD4068" w:rsidRDefault="00BD4068" w:rsidP="00613C83">
      <w:pPr>
        <w:jc w:val="center"/>
        <w:rPr>
          <w:bCs/>
          <w:szCs w:val="24"/>
          <w14:shadow w14:blurRad="50800" w14:dist="38100" w14:dir="2700000" w14:sx="100000" w14:sy="100000" w14:kx="0" w14:ky="0" w14:algn="tl">
            <w14:srgbClr w14:val="000000">
              <w14:alpha w14:val="60000"/>
            </w14:srgbClr>
          </w14:shadow>
        </w:rPr>
      </w:pPr>
      <w:r w:rsidRPr="00BD4068">
        <w:rPr>
          <w:bCs/>
          <w:szCs w:val="24"/>
          <w14:shadow w14:blurRad="50800" w14:dist="38100" w14:dir="2700000" w14:sx="100000" w14:sy="100000" w14:kx="0" w14:ky="0" w14:algn="tl">
            <w14:srgbClr w14:val="000000">
              <w14:alpha w14:val="60000"/>
            </w14:srgbClr>
          </w14:shadow>
        </w:rPr>
        <w:t>Public Procurement Division</w:t>
      </w:r>
    </w:p>
    <w:p w:rsidR="00BD4068" w:rsidRPr="00BD4068" w:rsidRDefault="00BD4068" w:rsidP="00613C83">
      <w:pPr>
        <w:jc w:val="center"/>
        <w:rPr>
          <w:bCs/>
          <w:szCs w:val="24"/>
          <w14:shadow w14:blurRad="50800" w14:dist="38100" w14:dir="2700000" w14:sx="100000" w14:sy="100000" w14:kx="0" w14:ky="0" w14:algn="tl">
            <w14:srgbClr w14:val="000000">
              <w14:alpha w14:val="60000"/>
            </w14:srgbClr>
          </w14:shadow>
        </w:rPr>
      </w:pPr>
      <w:r w:rsidRPr="00BD4068">
        <w:rPr>
          <w:bCs/>
          <w:szCs w:val="24"/>
          <w14:shadow w14:blurRad="50800" w14:dist="38100" w14:dir="2700000" w14:sx="100000" w14:sy="100000" w14:kx="0" w14:ky="0" w14:algn="tl">
            <w14:srgbClr w14:val="000000">
              <w14:alpha w14:val="60000"/>
            </w14:srgbClr>
          </w14:shadow>
        </w:rPr>
        <w:t>Ministry of Finance and Treasury</w:t>
      </w:r>
    </w:p>
    <w:p w:rsidR="00BD4068" w:rsidRPr="00BD4068" w:rsidRDefault="00BD4068" w:rsidP="00613C83">
      <w:pPr>
        <w:jc w:val="center"/>
        <w:rPr>
          <w:bCs/>
          <w:sz w:val="28"/>
          <w:szCs w:val="28"/>
          <w14:shadow w14:blurRad="50800" w14:dist="38100" w14:dir="2700000" w14:sx="100000" w14:sy="100000" w14:kx="0" w14:ky="0" w14:algn="tl">
            <w14:srgbClr w14:val="000000">
              <w14:alpha w14:val="60000"/>
            </w14:srgbClr>
          </w14:shadow>
        </w:rPr>
      </w:pPr>
    </w:p>
    <w:p w:rsidR="00CE6BD4" w:rsidRDefault="00CE6BD4">
      <w:pPr>
        <w:jc w:val="left"/>
        <w:rPr>
          <w:b/>
          <w:sz w:val="32"/>
        </w:rPr>
      </w:pPr>
      <w:r>
        <w:br w:type="page"/>
      </w:r>
    </w:p>
    <w:p w:rsidR="006309F7" w:rsidRPr="00D20367" w:rsidRDefault="006309F7">
      <w:pPr>
        <w:pStyle w:val="Subtitle2"/>
      </w:pPr>
      <w:r w:rsidRPr="00D20367">
        <w:lastRenderedPageBreak/>
        <w:t>Table of Contents</w:t>
      </w:r>
    </w:p>
    <w:p w:rsidR="006309F7" w:rsidRDefault="006309F7">
      <w:pPr>
        <w:rPr>
          <w:i/>
        </w:rPr>
      </w:pPr>
    </w:p>
    <w:p w:rsidR="00C57954" w:rsidRDefault="0088578A">
      <w:pPr>
        <w:pStyle w:val="TOC1"/>
        <w:rPr>
          <w:rFonts w:asciiTheme="minorHAnsi" w:eastAsiaTheme="minorEastAsia" w:hAnsiTheme="minorHAnsi" w:cstheme="minorBidi"/>
          <w:b w:val="0"/>
          <w:noProof/>
          <w:sz w:val="22"/>
          <w:szCs w:val="22"/>
        </w:rPr>
      </w:pPr>
      <w:r>
        <w:fldChar w:fldCharType="begin"/>
      </w:r>
      <w:r w:rsidR="00171E6B">
        <w:instrText xml:space="preserve"> TOC \h \z \t "Subtitle,2,Parts,1" </w:instrText>
      </w:r>
      <w:r>
        <w:fldChar w:fldCharType="separate"/>
      </w:r>
      <w:hyperlink w:anchor="_Toc456093893" w:history="1">
        <w:r w:rsidR="00C57954" w:rsidRPr="007D48EF">
          <w:rPr>
            <w:rStyle w:val="Hyperlink"/>
            <w:noProof/>
            <w14:shadow w14:blurRad="50800" w14:dist="38100" w14:dir="2700000" w14:sx="100000" w14:sy="100000" w14:kx="0" w14:ky="0" w14:algn="tl">
              <w14:srgbClr w14:val="000000">
                <w14:alpha w14:val="60000"/>
              </w14:srgbClr>
            </w14:shadow>
          </w:rPr>
          <w:t>PART 1 - Bidding Procedures</w:t>
        </w:r>
        <w:r w:rsidR="00C57954">
          <w:rPr>
            <w:noProof/>
            <w:webHidden/>
          </w:rPr>
          <w:tab/>
        </w:r>
        <w:r w:rsidR="00C57954">
          <w:rPr>
            <w:noProof/>
            <w:webHidden/>
          </w:rPr>
          <w:fldChar w:fldCharType="begin"/>
        </w:r>
        <w:r w:rsidR="00C57954">
          <w:rPr>
            <w:noProof/>
            <w:webHidden/>
          </w:rPr>
          <w:instrText xml:space="preserve"> PAGEREF _Toc456093893 \h </w:instrText>
        </w:r>
        <w:r w:rsidR="00C57954">
          <w:rPr>
            <w:noProof/>
            <w:webHidden/>
          </w:rPr>
        </w:r>
        <w:r w:rsidR="00C57954">
          <w:rPr>
            <w:noProof/>
            <w:webHidden/>
          </w:rPr>
          <w:fldChar w:fldCharType="separate"/>
        </w:r>
        <w:r w:rsidR="00C57954">
          <w:rPr>
            <w:noProof/>
            <w:webHidden/>
          </w:rPr>
          <w:t>1</w:t>
        </w:r>
        <w:r w:rsidR="00C57954">
          <w:rPr>
            <w:noProof/>
            <w:webHidden/>
          </w:rPr>
          <w:fldChar w:fldCharType="end"/>
        </w:r>
      </w:hyperlink>
    </w:p>
    <w:p w:rsidR="00C57954" w:rsidRDefault="007452E0">
      <w:pPr>
        <w:pStyle w:val="TOC2"/>
        <w:rPr>
          <w:rFonts w:asciiTheme="minorHAnsi" w:eastAsiaTheme="minorEastAsia" w:hAnsiTheme="minorHAnsi" w:cstheme="minorBidi"/>
          <w:noProof/>
          <w:sz w:val="22"/>
          <w:szCs w:val="22"/>
        </w:rPr>
      </w:pPr>
      <w:hyperlink w:anchor="_Toc456093894" w:history="1">
        <w:r w:rsidR="00C57954" w:rsidRPr="007D48EF">
          <w:rPr>
            <w:rStyle w:val="Hyperlink"/>
            <w:noProof/>
          </w:rPr>
          <w:t>Section I.  Instructions to Bidders</w:t>
        </w:r>
        <w:r w:rsidR="00C57954">
          <w:rPr>
            <w:noProof/>
            <w:webHidden/>
          </w:rPr>
          <w:tab/>
        </w:r>
        <w:r w:rsidR="00C57954">
          <w:rPr>
            <w:noProof/>
            <w:webHidden/>
          </w:rPr>
          <w:fldChar w:fldCharType="begin"/>
        </w:r>
        <w:r w:rsidR="00C57954">
          <w:rPr>
            <w:noProof/>
            <w:webHidden/>
          </w:rPr>
          <w:instrText xml:space="preserve"> PAGEREF _Toc456093894 \h </w:instrText>
        </w:r>
        <w:r w:rsidR="00C57954">
          <w:rPr>
            <w:noProof/>
            <w:webHidden/>
          </w:rPr>
        </w:r>
        <w:r w:rsidR="00C57954">
          <w:rPr>
            <w:noProof/>
            <w:webHidden/>
          </w:rPr>
          <w:fldChar w:fldCharType="separate"/>
        </w:r>
        <w:r w:rsidR="00C57954">
          <w:rPr>
            <w:noProof/>
            <w:webHidden/>
          </w:rPr>
          <w:t>3</w:t>
        </w:r>
        <w:r w:rsidR="00C57954">
          <w:rPr>
            <w:noProof/>
            <w:webHidden/>
          </w:rPr>
          <w:fldChar w:fldCharType="end"/>
        </w:r>
      </w:hyperlink>
    </w:p>
    <w:p w:rsidR="00C57954" w:rsidRDefault="007452E0">
      <w:pPr>
        <w:pStyle w:val="TOC2"/>
        <w:rPr>
          <w:rFonts w:asciiTheme="minorHAnsi" w:eastAsiaTheme="minorEastAsia" w:hAnsiTheme="minorHAnsi" w:cstheme="minorBidi"/>
          <w:noProof/>
          <w:sz w:val="22"/>
          <w:szCs w:val="22"/>
        </w:rPr>
      </w:pPr>
      <w:hyperlink w:anchor="_Toc456093895" w:history="1">
        <w:r w:rsidR="00C57954" w:rsidRPr="007D48EF">
          <w:rPr>
            <w:rStyle w:val="Hyperlink"/>
            <w:noProof/>
          </w:rPr>
          <w:t>Section II.  Bid Data Sheet</w:t>
        </w:r>
        <w:r w:rsidR="00C57954">
          <w:rPr>
            <w:noProof/>
            <w:webHidden/>
          </w:rPr>
          <w:tab/>
        </w:r>
        <w:r w:rsidR="00C57954">
          <w:rPr>
            <w:noProof/>
            <w:webHidden/>
          </w:rPr>
          <w:fldChar w:fldCharType="begin"/>
        </w:r>
        <w:r w:rsidR="00C57954">
          <w:rPr>
            <w:noProof/>
            <w:webHidden/>
          </w:rPr>
          <w:instrText xml:space="preserve"> PAGEREF _Toc456093895 \h </w:instrText>
        </w:r>
        <w:r w:rsidR="00C57954">
          <w:rPr>
            <w:noProof/>
            <w:webHidden/>
          </w:rPr>
        </w:r>
        <w:r w:rsidR="00C57954">
          <w:rPr>
            <w:noProof/>
            <w:webHidden/>
          </w:rPr>
          <w:fldChar w:fldCharType="separate"/>
        </w:r>
        <w:r w:rsidR="00C57954">
          <w:rPr>
            <w:noProof/>
            <w:webHidden/>
          </w:rPr>
          <w:t>27</w:t>
        </w:r>
        <w:r w:rsidR="00C57954">
          <w:rPr>
            <w:noProof/>
            <w:webHidden/>
          </w:rPr>
          <w:fldChar w:fldCharType="end"/>
        </w:r>
      </w:hyperlink>
    </w:p>
    <w:p w:rsidR="00C57954" w:rsidRDefault="007452E0">
      <w:pPr>
        <w:pStyle w:val="TOC2"/>
        <w:rPr>
          <w:rFonts w:asciiTheme="minorHAnsi" w:eastAsiaTheme="minorEastAsia" w:hAnsiTheme="minorHAnsi" w:cstheme="minorBidi"/>
          <w:noProof/>
          <w:sz w:val="22"/>
          <w:szCs w:val="22"/>
        </w:rPr>
      </w:pPr>
      <w:hyperlink w:anchor="_Toc456093896" w:history="1">
        <w:r w:rsidR="00C57954" w:rsidRPr="007D48EF">
          <w:rPr>
            <w:rStyle w:val="Hyperlink"/>
            <w:noProof/>
          </w:rPr>
          <w:t>Section III. Evaluation and Qualification Criteria  (Without Prequalification)</w:t>
        </w:r>
        <w:r w:rsidR="00C57954">
          <w:rPr>
            <w:noProof/>
            <w:webHidden/>
          </w:rPr>
          <w:tab/>
        </w:r>
        <w:r w:rsidR="00C57954">
          <w:rPr>
            <w:noProof/>
            <w:webHidden/>
          </w:rPr>
          <w:fldChar w:fldCharType="begin"/>
        </w:r>
        <w:r w:rsidR="00C57954">
          <w:rPr>
            <w:noProof/>
            <w:webHidden/>
          </w:rPr>
          <w:instrText xml:space="preserve"> PAGEREF _Toc456093896 \h </w:instrText>
        </w:r>
        <w:r w:rsidR="00C57954">
          <w:rPr>
            <w:noProof/>
            <w:webHidden/>
          </w:rPr>
        </w:r>
        <w:r w:rsidR="00C57954">
          <w:rPr>
            <w:noProof/>
            <w:webHidden/>
          </w:rPr>
          <w:fldChar w:fldCharType="separate"/>
        </w:r>
        <w:r w:rsidR="00C57954">
          <w:rPr>
            <w:noProof/>
            <w:webHidden/>
          </w:rPr>
          <w:t>33</w:t>
        </w:r>
        <w:r w:rsidR="00C57954">
          <w:rPr>
            <w:noProof/>
            <w:webHidden/>
          </w:rPr>
          <w:fldChar w:fldCharType="end"/>
        </w:r>
      </w:hyperlink>
    </w:p>
    <w:p w:rsidR="00C57954" w:rsidRDefault="007452E0">
      <w:pPr>
        <w:pStyle w:val="TOC2"/>
        <w:rPr>
          <w:rFonts w:asciiTheme="minorHAnsi" w:eastAsiaTheme="minorEastAsia" w:hAnsiTheme="minorHAnsi" w:cstheme="minorBidi"/>
          <w:noProof/>
          <w:sz w:val="22"/>
          <w:szCs w:val="22"/>
        </w:rPr>
      </w:pPr>
      <w:hyperlink w:anchor="_Toc456093897" w:history="1">
        <w:r w:rsidR="00C57954" w:rsidRPr="007D48EF">
          <w:rPr>
            <w:rStyle w:val="Hyperlink"/>
            <w:noProof/>
          </w:rPr>
          <w:t>Section IV.  Bidding Forms</w:t>
        </w:r>
        <w:r w:rsidR="00C57954">
          <w:rPr>
            <w:noProof/>
            <w:webHidden/>
          </w:rPr>
          <w:tab/>
        </w:r>
        <w:r w:rsidR="00C57954">
          <w:rPr>
            <w:noProof/>
            <w:webHidden/>
          </w:rPr>
          <w:fldChar w:fldCharType="begin"/>
        </w:r>
        <w:r w:rsidR="00C57954">
          <w:rPr>
            <w:noProof/>
            <w:webHidden/>
          </w:rPr>
          <w:instrText xml:space="preserve"> PAGEREF _Toc456093897 \h </w:instrText>
        </w:r>
        <w:r w:rsidR="00C57954">
          <w:rPr>
            <w:noProof/>
            <w:webHidden/>
          </w:rPr>
        </w:r>
        <w:r w:rsidR="00C57954">
          <w:rPr>
            <w:noProof/>
            <w:webHidden/>
          </w:rPr>
          <w:fldChar w:fldCharType="separate"/>
        </w:r>
        <w:r w:rsidR="00C57954">
          <w:rPr>
            <w:noProof/>
            <w:webHidden/>
          </w:rPr>
          <w:t>47</w:t>
        </w:r>
        <w:r w:rsidR="00C57954">
          <w:rPr>
            <w:noProof/>
            <w:webHidden/>
          </w:rPr>
          <w:fldChar w:fldCharType="end"/>
        </w:r>
      </w:hyperlink>
    </w:p>
    <w:p w:rsidR="00C57954" w:rsidRDefault="007452E0">
      <w:pPr>
        <w:pStyle w:val="TOC2"/>
        <w:rPr>
          <w:rFonts w:asciiTheme="minorHAnsi" w:eastAsiaTheme="minorEastAsia" w:hAnsiTheme="minorHAnsi" w:cstheme="minorBidi"/>
          <w:noProof/>
          <w:sz w:val="22"/>
          <w:szCs w:val="22"/>
        </w:rPr>
      </w:pPr>
      <w:hyperlink w:anchor="_Toc456093898" w:history="1">
        <w:r w:rsidR="00C57954" w:rsidRPr="007D48EF">
          <w:rPr>
            <w:rStyle w:val="Hyperlink"/>
            <w:noProof/>
          </w:rPr>
          <w:t>Section V.  Eligible Countries</w:t>
        </w:r>
        <w:r w:rsidR="00C57954">
          <w:rPr>
            <w:noProof/>
            <w:webHidden/>
          </w:rPr>
          <w:tab/>
        </w:r>
        <w:r w:rsidR="00C57954">
          <w:rPr>
            <w:noProof/>
            <w:webHidden/>
          </w:rPr>
          <w:fldChar w:fldCharType="begin"/>
        </w:r>
        <w:r w:rsidR="00C57954">
          <w:rPr>
            <w:noProof/>
            <w:webHidden/>
          </w:rPr>
          <w:instrText xml:space="preserve"> PAGEREF _Toc456093898 \h </w:instrText>
        </w:r>
        <w:r w:rsidR="00C57954">
          <w:rPr>
            <w:noProof/>
            <w:webHidden/>
          </w:rPr>
        </w:r>
        <w:r w:rsidR="00C57954">
          <w:rPr>
            <w:noProof/>
            <w:webHidden/>
          </w:rPr>
          <w:fldChar w:fldCharType="separate"/>
        </w:r>
        <w:r w:rsidR="00C57954">
          <w:rPr>
            <w:noProof/>
            <w:webHidden/>
          </w:rPr>
          <w:t>89</w:t>
        </w:r>
        <w:r w:rsidR="00C57954">
          <w:rPr>
            <w:noProof/>
            <w:webHidden/>
          </w:rPr>
          <w:fldChar w:fldCharType="end"/>
        </w:r>
      </w:hyperlink>
    </w:p>
    <w:p w:rsidR="00171E6B" w:rsidRPr="00171E6B" w:rsidRDefault="0088578A">
      <w:r>
        <w:fldChar w:fldCharType="end"/>
      </w:r>
    </w:p>
    <w:p w:rsidR="00C57954" w:rsidRDefault="00C57954" w:rsidP="006C1855">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303240596" w:history="1">
        <w:r w:rsidRPr="0059717A">
          <w:rPr>
            <w:rStyle w:val="Hyperlink"/>
            <w:noProof/>
          </w:rPr>
          <w:t>PART 2 –</w:t>
        </w:r>
        <w:r w:rsidRPr="0059717A">
          <w:rPr>
            <w:rStyle w:val="Hyperlink"/>
            <w:iCs/>
            <w:noProof/>
          </w:rPr>
          <w:t>Works</w:t>
        </w:r>
        <w:r w:rsidRPr="0059717A">
          <w:rPr>
            <w:rStyle w:val="Hyperlink"/>
            <w:noProof/>
          </w:rPr>
          <w:t xml:space="preserve"> Requirements</w:t>
        </w:r>
        <w:r>
          <w:rPr>
            <w:noProof/>
            <w:webHidden/>
          </w:rPr>
          <w:tab/>
        </w:r>
      </w:hyperlink>
      <w:r w:rsidR="006C1855">
        <w:rPr>
          <w:noProof/>
        </w:rPr>
        <w:t>93</w:t>
      </w:r>
    </w:p>
    <w:p w:rsidR="00C57954" w:rsidRDefault="007452E0" w:rsidP="006C1855">
      <w:pPr>
        <w:pStyle w:val="TOC2"/>
        <w:rPr>
          <w:noProof/>
        </w:rPr>
      </w:pPr>
      <w:hyperlink w:anchor="_Toc303240597" w:history="1">
        <w:r w:rsidR="00C57954" w:rsidRPr="0059717A">
          <w:rPr>
            <w:rStyle w:val="Hyperlink"/>
            <w:noProof/>
          </w:rPr>
          <w:t xml:space="preserve">Section VII.  </w:t>
        </w:r>
        <w:r w:rsidR="00C57954">
          <w:rPr>
            <w:rStyle w:val="Hyperlink"/>
            <w:bCs/>
            <w:noProof/>
          </w:rPr>
          <w:t>Schedule of Prices</w:t>
        </w:r>
        <w:r w:rsidR="00C57954">
          <w:rPr>
            <w:noProof/>
            <w:webHidden/>
          </w:rPr>
          <w:tab/>
        </w:r>
        <w:r w:rsidR="006C1855">
          <w:rPr>
            <w:noProof/>
            <w:webHidden/>
          </w:rPr>
          <w:t>94</w:t>
        </w:r>
      </w:hyperlink>
    </w:p>
    <w:p w:rsidR="00C57954" w:rsidRDefault="007452E0" w:rsidP="006C1855">
      <w:pPr>
        <w:pStyle w:val="TOC2"/>
        <w:rPr>
          <w:rFonts w:asciiTheme="minorHAnsi" w:eastAsiaTheme="minorEastAsia" w:hAnsiTheme="minorHAnsi" w:cstheme="minorBidi"/>
          <w:noProof/>
          <w:sz w:val="22"/>
          <w:szCs w:val="22"/>
        </w:rPr>
      </w:pPr>
      <w:hyperlink w:anchor="_Toc303240589" w:history="1">
        <w:r w:rsidR="00C57954" w:rsidRPr="0059717A">
          <w:rPr>
            <w:rStyle w:val="Hyperlink"/>
            <w:noProof/>
          </w:rPr>
          <w:t xml:space="preserve">Section </w:t>
        </w:r>
        <w:r w:rsidR="00C57954">
          <w:rPr>
            <w:rStyle w:val="Hyperlink"/>
            <w:noProof/>
          </w:rPr>
          <w:t>VIII</w:t>
        </w:r>
        <w:r w:rsidR="00C57954" w:rsidRPr="0059717A">
          <w:rPr>
            <w:rStyle w:val="Hyperlink"/>
            <w:noProof/>
          </w:rPr>
          <w:t xml:space="preserve">  </w:t>
        </w:r>
        <w:r w:rsidR="00C57954">
          <w:rPr>
            <w:rStyle w:val="Hyperlink"/>
            <w:noProof/>
          </w:rPr>
          <w:t>Employer’s Requirement</w:t>
        </w:r>
        <w:r w:rsidR="00C57954">
          <w:rPr>
            <w:noProof/>
            <w:webHidden/>
          </w:rPr>
          <w:tab/>
        </w:r>
        <w:r w:rsidR="006C1855">
          <w:rPr>
            <w:noProof/>
            <w:webHidden/>
          </w:rPr>
          <w:t>95</w:t>
        </w:r>
      </w:hyperlink>
    </w:p>
    <w:p w:rsidR="00C57954" w:rsidRDefault="007452E0" w:rsidP="006C1855">
      <w:pPr>
        <w:pStyle w:val="TOC2"/>
        <w:rPr>
          <w:rFonts w:asciiTheme="minorHAnsi" w:eastAsiaTheme="minorEastAsia" w:hAnsiTheme="minorHAnsi" w:cstheme="minorBidi"/>
          <w:noProof/>
          <w:sz w:val="22"/>
          <w:szCs w:val="22"/>
        </w:rPr>
      </w:pPr>
      <w:hyperlink w:anchor="_Toc303240590" w:history="1">
        <w:r w:rsidR="006C1855" w:rsidRPr="006C1855">
          <w:rPr>
            <w:rStyle w:val="Hyperlink"/>
            <w:noProof/>
          </w:rPr>
          <w:t>Section IX.  Drawings</w:t>
        </w:r>
        <w:r w:rsidR="00C57954">
          <w:rPr>
            <w:noProof/>
            <w:webHidden/>
          </w:rPr>
          <w:tab/>
        </w:r>
        <w:r w:rsidR="006C1855">
          <w:rPr>
            <w:noProof/>
            <w:webHidden/>
          </w:rPr>
          <w:t>345</w:t>
        </w:r>
      </w:hyperlink>
    </w:p>
    <w:p w:rsidR="00C57954" w:rsidRDefault="00C57954" w:rsidP="00C57954"/>
    <w:p w:rsidR="00C57954" w:rsidRPr="00E91051" w:rsidRDefault="00C57954" w:rsidP="00C57954"/>
    <w:p w:rsidR="00C57954" w:rsidRDefault="007452E0" w:rsidP="006C1855">
      <w:pPr>
        <w:pStyle w:val="TOC1"/>
        <w:rPr>
          <w:rFonts w:asciiTheme="minorHAnsi" w:eastAsiaTheme="minorEastAsia" w:hAnsiTheme="minorHAnsi" w:cstheme="minorBidi"/>
          <w:b w:val="0"/>
          <w:noProof/>
          <w:sz w:val="22"/>
          <w:szCs w:val="22"/>
        </w:rPr>
      </w:pPr>
      <w:hyperlink w:anchor="_Toc303240598" w:history="1">
        <w:r w:rsidR="00C57954" w:rsidRPr="0059717A">
          <w:rPr>
            <w:rStyle w:val="Hyperlink"/>
            <w:noProof/>
          </w:rPr>
          <w:t>PART 3 – Conditions of Contract and Contract Forms</w:t>
        </w:r>
        <w:r w:rsidR="00C57954">
          <w:rPr>
            <w:noProof/>
            <w:webHidden/>
          </w:rPr>
          <w:tab/>
        </w:r>
        <w:r w:rsidR="006C1855">
          <w:rPr>
            <w:noProof/>
            <w:webHidden/>
          </w:rPr>
          <w:t>347</w:t>
        </w:r>
      </w:hyperlink>
    </w:p>
    <w:p w:rsidR="00C57954" w:rsidRDefault="007452E0" w:rsidP="006C1855">
      <w:pPr>
        <w:pStyle w:val="TOC2"/>
        <w:rPr>
          <w:noProof/>
        </w:rPr>
      </w:pPr>
      <w:hyperlink w:anchor="_Toc303240597" w:history="1">
        <w:r w:rsidR="00C57954" w:rsidRPr="0059717A">
          <w:rPr>
            <w:rStyle w:val="Hyperlink"/>
            <w:noProof/>
          </w:rPr>
          <w:t xml:space="preserve">Section </w:t>
        </w:r>
        <w:r w:rsidR="00C57954">
          <w:rPr>
            <w:rStyle w:val="Hyperlink"/>
            <w:noProof/>
          </w:rPr>
          <w:t>X</w:t>
        </w:r>
        <w:r w:rsidR="00C57954" w:rsidRPr="0059717A">
          <w:rPr>
            <w:rStyle w:val="Hyperlink"/>
            <w:noProof/>
          </w:rPr>
          <w:t xml:space="preserve">.  </w:t>
        </w:r>
        <w:r w:rsidR="00C57954">
          <w:rPr>
            <w:rStyle w:val="Hyperlink"/>
            <w:bCs/>
            <w:noProof/>
          </w:rPr>
          <w:t>General Conditions (GC)</w:t>
        </w:r>
        <w:r w:rsidR="00C57954">
          <w:rPr>
            <w:noProof/>
            <w:webHidden/>
          </w:rPr>
          <w:tab/>
        </w:r>
        <w:r w:rsidR="006C1855">
          <w:rPr>
            <w:noProof/>
            <w:webHidden/>
          </w:rPr>
          <w:t>348</w:t>
        </w:r>
      </w:hyperlink>
    </w:p>
    <w:p w:rsidR="00C57954" w:rsidRDefault="007452E0" w:rsidP="006C1855">
      <w:pPr>
        <w:pStyle w:val="TOC2"/>
        <w:rPr>
          <w:rFonts w:asciiTheme="minorHAnsi" w:eastAsiaTheme="minorEastAsia" w:hAnsiTheme="minorHAnsi" w:cstheme="minorBidi"/>
          <w:noProof/>
          <w:sz w:val="22"/>
          <w:szCs w:val="22"/>
        </w:rPr>
      </w:pPr>
      <w:hyperlink w:anchor="_Toc303240600" w:history="1">
        <w:r w:rsidR="00C57954">
          <w:rPr>
            <w:rStyle w:val="Hyperlink"/>
            <w:noProof/>
            <w:lang w:val="fr-FR"/>
          </w:rPr>
          <w:t xml:space="preserve">Section </w:t>
        </w:r>
        <w:r w:rsidR="00C57954" w:rsidRPr="0059717A">
          <w:rPr>
            <w:rStyle w:val="Hyperlink"/>
            <w:noProof/>
            <w:lang w:val="fr-FR"/>
          </w:rPr>
          <w:t>X</w:t>
        </w:r>
        <w:r w:rsidR="00C57954">
          <w:rPr>
            <w:rStyle w:val="Hyperlink"/>
            <w:noProof/>
            <w:lang w:val="fr-FR"/>
          </w:rPr>
          <w:t>I</w:t>
        </w:r>
        <w:r w:rsidR="00C57954" w:rsidRPr="0059717A">
          <w:rPr>
            <w:rStyle w:val="Hyperlink"/>
            <w:noProof/>
            <w:lang w:val="fr-FR"/>
          </w:rPr>
          <w:t>.  Particular Conditions (PC)</w:t>
        </w:r>
        <w:r w:rsidR="00C57954">
          <w:rPr>
            <w:noProof/>
            <w:webHidden/>
          </w:rPr>
          <w:tab/>
        </w:r>
        <w:r w:rsidR="006C1855">
          <w:rPr>
            <w:noProof/>
            <w:webHidden/>
          </w:rPr>
          <w:t>349</w:t>
        </w:r>
      </w:hyperlink>
    </w:p>
    <w:p w:rsidR="00C57954" w:rsidRDefault="007452E0" w:rsidP="006C1855">
      <w:pPr>
        <w:pStyle w:val="TOC2"/>
        <w:rPr>
          <w:rFonts w:asciiTheme="minorHAnsi" w:eastAsiaTheme="minorEastAsia" w:hAnsiTheme="minorHAnsi" w:cstheme="minorBidi"/>
          <w:noProof/>
          <w:sz w:val="22"/>
          <w:szCs w:val="22"/>
        </w:rPr>
      </w:pPr>
      <w:hyperlink w:anchor="_Toc303240601" w:history="1">
        <w:r w:rsidR="00C57954" w:rsidRPr="0059717A">
          <w:rPr>
            <w:rStyle w:val="Hyperlink"/>
            <w:noProof/>
          </w:rPr>
          <w:t>Section X</w:t>
        </w:r>
        <w:r w:rsidR="00C57954">
          <w:rPr>
            <w:rStyle w:val="Hyperlink"/>
            <w:noProof/>
          </w:rPr>
          <w:t>II</w:t>
        </w:r>
        <w:r w:rsidR="00C57954" w:rsidRPr="0059717A">
          <w:rPr>
            <w:rStyle w:val="Hyperlink"/>
            <w:noProof/>
          </w:rPr>
          <w:t>.  Annex to the Particular Conditions - Contract Forms</w:t>
        </w:r>
        <w:r w:rsidR="00C57954">
          <w:rPr>
            <w:noProof/>
            <w:webHidden/>
          </w:rPr>
          <w:tab/>
        </w:r>
        <w:r w:rsidR="006C1855">
          <w:rPr>
            <w:noProof/>
            <w:webHidden/>
          </w:rPr>
          <w:t>355</w:t>
        </w:r>
      </w:hyperlink>
    </w:p>
    <w:p w:rsidR="006309F7" w:rsidRPr="00D20367" w:rsidRDefault="00C57954" w:rsidP="00C57954">
      <w:r>
        <w:fldChar w:fldCharType="end"/>
      </w: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Pr>
        <w:jc w:val="left"/>
      </w:pPr>
    </w:p>
    <w:p w:rsidR="006309F7" w:rsidRPr="00D20367" w:rsidRDefault="006309F7">
      <w:pPr>
        <w:jc w:val="left"/>
        <w:sectPr w:rsidR="006309F7" w:rsidRPr="00D20367" w:rsidSect="00A637A9">
          <w:headerReference w:type="default" r:id="rId9"/>
          <w:endnotePr>
            <w:numFmt w:val="decimal"/>
          </w:endnotePr>
          <w:type w:val="oddPage"/>
          <w:pgSz w:w="11907" w:h="16839" w:code="9"/>
          <w:pgMar w:top="900" w:right="1417" w:bottom="1440" w:left="1800" w:header="720" w:footer="720" w:gutter="0"/>
          <w:pgNumType w:fmt="lowerRoman"/>
          <w:cols w:space="720"/>
          <w:titlePg/>
          <w:docGrid w:linePitch="326"/>
        </w:sectPr>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C27F61" w:rsidRDefault="006309F7" w:rsidP="00C57954">
      <w:pPr>
        <w:pStyle w:val="Parts"/>
        <w:rPr>
          <w:sz w:val="72"/>
          <w:szCs w:val="72"/>
          <w14:shadow w14:blurRad="50800" w14:dist="38100" w14:dir="2700000" w14:sx="100000" w14:sy="100000" w14:kx="0" w14:ky="0" w14:algn="tl">
            <w14:srgbClr w14:val="000000">
              <w14:alpha w14:val="60000"/>
            </w14:srgbClr>
          </w14:shadow>
        </w:rPr>
      </w:pPr>
      <w:bookmarkStart w:id="0" w:name="_Toc438529596"/>
      <w:bookmarkStart w:id="1" w:name="_Toc438725752"/>
      <w:bookmarkStart w:id="2" w:name="_Toc438817747"/>
      <w:bookmarkStart w:id="3" w:name="_Toc438954441"/>
      <w:bookmarkStart w:id="4" w:name="_Toc461939615"/>
      <w:bookmarkStart w:id="5" w:name="_Toc456093893"/>
      <w:r w:rsidRPr="00C27F61">
        <w:rPr>
          <w:szCs w:val="56"/>
          <w14:shadow w14:blurRad="50800" w14:dist="38100" w14:dir="2700000" w14:sx="100000" w14:sy="100000" w14:kx="0" w14:ky="0" w14:algn="tl">
            <w14:srgbClr w14:val="000000">
              <w14:alpha w14:val="60000"/>
            </w14:srgbClr>
          </w14:shadow>
        </w:rPr>
        <w:t>PART 1</w:t>
      </w:r>
      <w:r w:rsidR="00C57954">
        <w:rPr>
          <w:szCs w:val="56"/>
          <w14:shadow w14:blurRad="50800" w14:dist="38100" w14:dir="2700000" w14:sx="100000" w14:sy="100000" w14:kx="0" w14:ky="0" w14:algn="tl">
            <w14:srgbClr w14:val="000000">
              <w14:alpha w14:val="60000"/>
            </w14:srgbClr>
          </w14:shadow>
        </w:rPr>
        <w:t xml:space="preserve"> - </w:t>
      </w:r>
      <w:r w:rsidRPr="00C27F61">
        <w:rPr>
          <w:sz w:val="72"/>
          <w:szCs w:val="72"/>
          <w14:shadow w14:blurRad="50800" w14:dist="38100" w14:dir="2700000" w14:sx="100000" w14:sy="100000" w14:kx="0" w14:ky="0" w14:algn="tl">
            <w14:srgbClr w14:val="000000">
              <w14:alpha w14:val="60000"/>
            </w14:srgbClr>
          </w14:shadow>
        </w:rPr>
        <w:t xml:space="preserve">Bidding </w:t>
      </w:r>
      <w:r w:rsidR="00C57954">
        <w:rPr>
          <w:sz w:val="72"/>
          <w:szCs w:val="72"/>
          <w14:shadow w14:blurRad="50800" w14:dist="38100" w14:dir="2700000" w14:sx="100000" w14:sy="100000" w14:kx="0" w14:ky="0" w14:algn="tl">
            <w14:srgbClr w14:val="000000">
              <w14:alpha w14:val="60000"/>
            </w14:srgbClr>
          </w14:shadow>
        </w:rPr>
        <w:t>P</w:t>
      </w:r>
      <w:r w:rsidRPr="00C27F61">
        <w:rPr>
          <w:sz w:val="72"/>
          <w:szCs w:val="72"/>
          <w14:shadow w14:blurRad="50800" w14:dist="38100" w14:dir="2700000" w14:sx="100000" w14:sy="100000" w14:kx="0" w14:ky="0" w14:algn="tl">
            <w14:srgbClr w14:val="000000">
              <w14:alpha w14:val="60000"/>
            </w14:srgbClr>
          </w14:shadow>
        </w:rPr>
        <w:t>rocedures</w:t>
      </w:r>
      <w:bookmarkEnd w:id="0"/>
      <w:bookmarkEnd w:id="1"/>
      <w:bookmarkEnd w:id="2"/>
      <w:bookmarkEnd w:id="3"/>
      <w:bookmarkEnd w:id="4"/>
      <w:bookmarkEnd w:id="5"/>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sectPr w:rsidR="006309F7" w:rsidRPr="00D20367" w:rsidSect="0011437F">
          <w:headerReference w:type="even" r:id="rId10"/>
          <w:headerReference w:type="default" r:id="rId11"/>
          <w:headerReference w:type="first" r:id="rId12"/>
          <w:footerReference w:type="first" r:id="rId13"/>
          <w:endnotePr>
            <w:numFmt w:val="decimal"/>
          </w:endnotePr>
          <w:type w:val="oddPage"/>
          <w:pgSz w:w="11907" w:h="16839" w:code="9"/>
          <w:pgMar w:top="1440" w:right="1440" w:bottom="1440" w:left="1800" w:header="1008" w:footer="720" w:gutter="0"/>
          <w:pgNumType w:start="1"/>
          <w:cols w:space="720"/>
          <w:titlePg/>
        </w:sectPr>
      </w:pPr>
    </w:p>
    <w:tbl>
      <w:tblPr>
        <w:tblW w:w="0" w:type="auto"/>
        <w:tblLayout w:type="fixed"/>
        <w:tblLook w:val="0000" w:firstRow="0" w:lastRow="0" w:firstColumn="0" w:lastColumn="0" w:noHBand="0" w:noVBand="0"/>
      </w:tblPr>
      <w:tblGrid>
        <w:gridCol w:w="9198"/>
      </w:tblGrid>
      <w:tr w:rsidR="006309F7" w:rsidRPr="00D20367">
        <w:trPr>
          <w:trHeight w:val="801"/>
        </w:trPr>
        <w:tc>
          <w:tcPr>
            <w:tcW w:w="9198" w:type="dxa"/>
            <w:vAlign w:val="center"/>
          </w:tcPr>
          <w:p w:rsidR="006309F7" w:rsidRPr="00D20367" w:rsidRDefault="006309F7" w:rsidP="00CE6BD4">
            <w:pPr>
              <w:pStyle w:val="Subtitle"/>
              <w:rPr>
                <w:highlight w:val="yellow"/>
              </w:rPr>
            </w:pPr>
            <w:bookmarkStart w:id="6" w:name="_Toc101929319"/>
            <w:bookmarkStart w:id="7" w:name="_Toc456093894"/>
            <w:r w:rsidRPr="00D20367">
              <w:lastRenderedPageBreak/>
              <w:t>Section I.  Instructions to Bidders</w:t>
            </w:r>
            <w:bookmarkEnd w:id="6"/>
            <w:bookmarkEnd w:id="7"/>
          </w:p>
        </w:tc>
      </w:tr>
    </w:tbl>
    <w:p w:rsidR="006309F7" w:rsidRDefault="006309F7">
      <w:pPr>
        <w:pStyle w:val="Subtitle2"/>
      </w:pPr>
      <w:r w:rsidRPr="00D20367">
        <w:t>Table of Clauses</w:t>
      </w:r>
    </w:p>
    <w:p w:rsidR="00D14B64" w:rsidRDefault="0088578A">
      <w:pPr>
        <w:pStyle w:val="TOC1"/>
        <w:rPr>
          <w:rFonts w:asciiTheme="minorHAnsi" w:eastAsiaTheme="minorEastAsia" w:hAnsiTheme="minorHAnsi" w:cstheme="minorBidi"/>
          <w:b w:val="0"/>
          <w:noProof/>
          <w:sz w:val="22"/>
          <w:szCs w:val="22"/>
        </w:rPr>
      </w:pPr>
      <w:r>
        <w:fldChar w:fldCharType="begin"/>
      </w:r>
      <w:r w:rsidR="006428D4">
        <w:instrText xml:space="preserve"> TOC \h \z \t "Section 1 Header 2,2,Section 1 Header 1,1" </w:instrText>
      </w:r>
      <w:r>
        <w:fldChar w:fldCharType="separate"/>
      </w:r>
      <w:hyperlink w:anchor="_Toc320178971" w:history="1">
        <w:r w:rsidR="00D14B64" w:rsidRPr="004E34FB">
          <w:rPr>
            <w:rStyle w:val="Hyperlink"/>
            <w:noProof/>
          </w:rPr>
          <w:t>A. General</w:t>
        </w:r>
        <w:r w:rsidR="00D14B64">
          <w:rPr>
            <w:noProof/>
            <w:webHidden/>
          </w:rPr>
          <w:tab/>
        </w:r>
        <w:r>
          <w:rPr>
            <w:noProof/>
            <w:webHidden/>
          </w:rPr>
          <w:fldChar w:fldCharType="begin"/>
        </w:r>
        <w:r w:rsidR="00D14B64">
          <w:rPr>
            <w:noProof/>
            <w:webHidden/>
          </w:rPr>
          <w:instrText xml:space="preserve"> PAGEREF _Toc320178971 \h </w:instrText>
        </w:r>
        <w:r>
          <w:rPr>
            <w:noProof/>
            <w:webHidden/>
          </w:rPr>
        </w:r>
        <w:r>
          <w:rPr>
            <w:noProof/>
            <w:webHidden/>
          </w:rPr>
          <w:fldChar w:fldCharType="separate"/>
        </w:r>
        <w:r w:rsidR="007E538D">
          <w:rPr>
            <w:noProof/>
            <w:webHidden/>
          </w:rPr>
          <w:t>5</w:t>
        </w:r>
        <w:r>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72" w:history="1">
        <w:r w:rsidR="00D14B64" w:rsidRPr="004E34FB">
          <w:rPr>
            <w:rStyle w:val="Hyperlink"/>
            <w:noProof/>
          </w:rPr>
          <w:t>1.</w:t>
        </w:r>
        <w:r w:rsidR="00D14B64">
          <w:rPr>
            <w:rFonts w:asciiTheme="minorHAnsi" w:eastAsiaTheme="minorEastAsia" w:hAnsiTheme="minorHAnsi" w:cstheme="minorBidi"/>
            <w:noProof/>
            <w:sz w:val="22"/>
            <w:szCs w:val="22"/>
          </w:rPr>
          <w:tab/>
        </w:r>
        <w:r w:rsidR="00D14B64" w:rsidRPr="004E34FB">
          <w:rPr>
            <w:rStyle w:val="Hyperlink"/>
            <w:noProof/>
          </w:rPr>
          <w:t>Scope of Bid</w:t>
        </w:r>
        <w:r w:rsidR="00D14B64">
          <w:rPr>
            <w:noProof/>
            <w:webHidden/>
          </w:rPr>
          <w:tab/>
        </w:r>
        <w:r w:rsidR="0088578A">
          <w:rPr>
            <w:noProof/>
            <w:webHidden/>
          </w:rPr>
          <w:fldChar w:fldCharType="begin"/>
        </w:r>
        <w:r w:rsidR="00D14B64">
          <w:rPr>
            <w:noProof/>
            <w:webHidden/>
          </w:rPr>
          <w:instrText xml:space="preserve"> PAGEREF _Toc320178972 \h </w:instrText>
        </w:r>
        <w:r w:rsidR="0088578A">
          <w:rPr>
            <w:noProof/>
            <w:webHidden/>
          </w:rPr>
        </w:r>
        <w:r w:rsidR="0088578A">
          <w:rPr>
            <w:noProof/>
            <w:webHidden/>
          </w:rPr>
          <w:fldChar w:fldCharType="separate"/>
        </w:r>
        <w:r w:rsidR="007E538D">
          <w:rPr>
            <w:noProof/>
            <w:webHidden/>
          </w:rPr>
          <w:t>5</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73" w:history="1">
        <w:r w:rsidR="00D14B64" w:rsidRPr="004E34FB">
          <w:rPr>
            <w:rStyle w:val="Hyperlink"/>
            <w:noProof/>
          </w:rPr>
          <w:t>2.</w:t>
        </w:r>
        <w:r w:rsidR="00D14B64">
          <w:rPr>
            <w:rFonts w:asciiTheme="minorHAnsi" w:eastAsiaTheme="minorEastAsia" w:hAnsiTheme="minorHAnsi" w:cstheme="minorBidi"/>
            <w:noProof/>
            <w:sz w:val="22"/>
            <w:szCs w:val="22"/>
          </w:rPr>
          <w:tab/>
        </w:r>
        <w:r w:rsidR="00D14B64" w:rsidRPr="004E34FB">
          <w:rPr>
            <w:rStyle w:val="Hyperlink"/>
            <w:noProof/>
          </w:rPr>
          <w:t>Source of Funds</w:t>
        </w:r>
        <w:r w:rsidR="00D14B64">
          <w:rPr>
            <w:noProof/>
            <w:webHidden/>
          </w:rPr>
          <w:tab/>
        </w:r>
        <w:r w:rsidR="0088578A">
          <w:rPr>
            <w:noProof/>
            <w:webHidden/>
          </w:rPr>
          <w:fldChar w:fldCharType="begin"/>
        </w:r>
        <w:r w:rsidR="00D14B64">
          <w:rPr>
            <w:noProof/>
            <w:webHidden/>
          </w:rPr>
          <w:instrText xml:space="preserve"> PAGEREF _Toc320178973 \h </w:instrText>
        </w:r>
        <w:r w:rsidR="0088578A">
          <w:rPr>
            <w:noProof/>
            <w:webHidden/>
          </w:rPr>
        </w:r>
        <w:r w:rsidR="0088578A">
          <w:rPr>
            <w:noProof/>
            <w:webHidden/>
          </w:rPr>
          <w:fldChar w:fldCharType="separate"/>
        </w:r>
        <w:r w:rsidR="007E538D">
          <w:rPr>
            <w:noProof/>
            <w:webHidden/>
          </w:rPr>
          <w:t>5</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74" w:history="1">
        <w:r w:rsidR="00D14B64" w:rsidRPr="004E34FB">
          <w:rPr>
            <w:rStyle w:val="Hyperlink"/>
            <w:noProof/>
          </w:rPr>
          <w:t>3.</w:t>
        </w:r>
        <w:r w:rsidR="00D14B64">
          <w:rPr>
            <w:rFonts w:asciiTheme="minorHAnsi" w:eastAsiaTheme="minorEastAsia" w:hAnsiTheme="minorHAnsi" w:cstheme="minorBidi"/>
            <w:noProof/>
            <w:sz w:val="22"/>
            <w:szCs w:val="22"/>
          </w:rPr>
          <w:tab/>
        </w:r>
        <w:r w:rsidR="00D14B64" w:rsidRPr="004E34FB">
          <w:rPr>
            <w:rStyle w:val="Hyperlink"/>
            <w:noProof/>
          </w:rPr>
          <w:t>Corrupt and Fraudulent Practices</w:t>
        </w:r>
        <w:r w:rsidR="00D14B64">
          <w:rPr>
            <w:noProof/>
            <w:webHidden/>
          </w:rPr>
          <w:tab/>
        </w:r>
        <w:r w:rsidR="0088578A">
          <w:rPr>
            <w:noProof/>
            <w:webHidden/>
          </w:rPr>
          <w:fldChar w:fldCharType="begin"/>
        </w:r>
        <w:r w:rsidR="00D14B64">
          <w:rPr>
            <w:noProof/>
            <w:webHidden/>
          </w:rPr>
          <w:instrText xml:space="preserve"> PAGEREF _Toc320178974 \h </w:instrText>
        </w:r>
        <w:r w:rsidR="0088578A">
          <w:rPr>
            <w:noProof/>
            <w:webHidden/>
          </w:rPr>
        </w:r>
        <w:r w:rsidR="0088578A">
          <w:rPr>
            <w:noProof/>
            <w:webHidden/>
          </w:rPr>
          <w:fldChar w:fldCharType="separate"/>
        </w:r>
        <w:r w:rsidR="007E538D">
          <w:rPr>
            <w:noProof/>
            <w:webHidden/>
          </w:rPr>
          <w:t>6</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75" w:history="1">
        <w:r w:rsidR="00D14B64" w:rsidRPr="004E34FB">
          <w:rPr>
            <w:rStyle w:val="Hyperlink"/>
            <w:noProof/>
          </w:rPr>
          <w:t>4.</w:t>
        </w:r>
        <w:r w:rsidR="00D14B64">
          <w:rPr>
            <w:rFonts w:asciiTheme="minorHAnsi" w:eastAsiaTheme="minorEastAsia" w:hAnsiTheme="minorHAnsi" w:cstheme="minorBidi"/>
            <w:noProof/>
            <w:sz w:val="22"/>
            <w:szCs w:val="22"/>
          </w:rPr>
          <w:tab/>
        </w:r>
        <w:r w:rsidR="00D14B64" w:rsidRPr="004E34FB">
          <w:rPr>
            <w:rStyle w:val="Hyperlink"/>
            <w:noProof/>
          </w:rPr>
          <w:t>Eligible Bidders</w:t>
        </w:r>
        <w:r w:rsidR="00D14B64">
          <w:rPr>
            <w:noProof/>
            <w:webHidden/>
          </w:rPr>
          <w:tab/>
        </w:r>
        <w:r w:rsidR="0088578A">
          <w:rPr>
            <w:noProof/>
            <w:webHidden/>
          </w:rPr>
          <w:fldChar w:fldCharType="begin"/>
        </w:r>
        <w:r w:rsidR="00D14B64">
          <w:rPr>
            <w:noProof/>
            <w:webHidden/>
          </w:rPr>
          <w:instrText xml:space="preserve"> PAGEREF _Toc320178975 \h </w:instrText>
        </w:r>
        <w:r w:rsidR="0088578A">
          <w:rPr>
            <w:noProof/>
            <w:webHidden/>
          </w:rPr>
        </w:r>
        <w:r w:rsidR="0088578A">
          <w:rPr>
            <w:noProof/>
            <w:webHidden/>
          </w:rPr>
          <w:fldChar w:fldCharType="separate"/>
        </w:r>
        <w:r w:rsidR="007E538D">
          <w:rPr>
            <w:noProof/>
            <w:webHidden/>
          </w:rPr>
          <w:t>6</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76" w:history="1">
        <w:r w:rsidR="00D14B64" w:rsidRPr="004E34FB">
          <w:rPr>
            <w:rStyle w:val="Hyperlink"/>
            <w:noProof/>
          </w:rPr>
          <w:t>5.</w:t>
        </w:r>
        <w:r w:rsidR="00D14B64">
          <w:rPr>
            <w:rFonts w:asciiTheme="minorHAnsi" w:eastAsiaTheme="minorEastAsia" w:hAnsiTheme="minorHAnsi" w:cstheme="minorBidi"/>
            <w:noProof/>
            <w:sz w:val="22"/>
            <w:szCs w:val="22"/>
          </w:rPr>
          <w:tab/>
        </w:r>
        <w:r w:rsidR="00D14B64" w:rsidRPr="004E34FB">
          <w:rPr>
            <w:rStyle w:val="Hyperlink"/>
            <w:noProof/>
          </w:rPr>
          <w:t>Eligible  Materials, Equipment, and Services</w:t>
        </w:r>
        <w:r w:rsidR="00D14B64">
          <w:rPr>
            <w:noProof/>
            <w:webHidden/>
          </w:rPr>
          <w:tab/>
        </w:r>
        <w:r w:rsidR="0088578A">
          <w:rPr>
            <w:noProof/>
            <w:webHidden/>
          </w:rPr>
          <w:fldChar w:fldCharType="begin"/>
        </w:r>
        <w:r w:rsidR="00D14B64">
          <w:rPr>
            <w:noProof/>
            <w:webHidden/>
          </w:rPr>
          <w:instrText xml:space="preserve"> PAGEREF _Toc320178976 \h </w:instrText>
        </w:r>
        <w:r w:rsidR="0088578A">
          <w:rPr>
            <w:noProof/>
            <w:webHidden/>
          </w:rPr>
        </w:r>
        <w:r w:rsidR="0088578A">
          <w:rPr>
            <w:noProof/>
            <w:webHidden/>
          </w:rPr>
          <w:fldChar w:fldCharType="separate"/>
        </w:r>
        <w:r w:rsidR="007E538D">
          <w:rPr>
            <w:noProof/>
            <w:webHidden/>
          </w:rPr>
          <w:t>9</w:t>
        </w:r>
        <w:r w:rsidR="0088578A">
          <w:rPr>
            <w:noProof/>
            <w:webHidden/>
          </w:rPr>
          <w:fldChar w:fldCharType="end"/>
        </w:r>
      </w:hyperlink>
    </w:p>
    <w:p w:rsidR="00D14B64" w:rsidRDefault="007452E0">
      <w:pPr>
        <w:pStyle w:val="TOC1"/>
        <w:rPr>
          <w:rFonts w:asciiTheme="minorHAnsi" w:eastAsiaTheme="minorEastAsia" w:hAnsiTheme="minorHAnsi" w:cstheme="minorBidi"/>
          <w:b w:val="0"/>
          <w:noProof/>
          <w:sz w:val="22"/>
          <w:szCs w:val="22"/>
        </w:rPr>
      </w:pPr>
      <w:hyperlink w:anchor="_Toc320178977" w:history="1">
        <w:r w:rsidR="00D14B64" w:rsidRPr="004E34FB">
          <w:rPr>
            <w:rStyle w:val="Hyperlink"/>
            <w:noProof/>
          </w:rPr>
          <w:t>B.  Contents of Bidding Documents</w:t>
        </w:r>
        <w:r w:rsidR="00D14B64">
          <w:rPr>
            <w:noProof/>
            <w:webHidden/>
          </w:rPr>
          <w:tab/>
        </w:r>
        <w:r w:rsidR="0088578A">
          <w:rPr>
            <w:noProof/>
            <w:webHidden/>
          </w:rPr>
          <w:fldChar w:fldCharType="begin"/>
        </w:r>
        <w:r w:rsidR="00D14B64">
          <w:rPr>
            <w:noProof/>
            <w:webHidden/>
          </w:rPr>
          <w:instrText xml:space="preserve"> PAGEREF _Toc320178977 \h </w:instrText>
        </w:r>
        <w:r w:rsidR="0088578A">
          <w:rPr>
            <w:noProof/>
            <w:webHidden/>
          </w:rPr>
        </w:r>
        <w:r w:rsidR="0088578A">
          <w:rPr>
            <w:noProof/>
            <w:webHidden/>
          </w:rPr>
          <w:fldChar w:fldCharType="separate"/>
        </w:r>
        <w:r w:rsidR="007E538D">
          <w:rPr>
            <w:noProof/>
            <w:webHidden/>
          </w:rPr>
          <w:t>9</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78" w:history="1">
        <w:r w:rsidR="00D14B64" w:rsidRPr="004E34FB">
          <w:rPr>
            <w:rStyle w:val="Hyperlink"/>
            <w:noProof/>
          </w:rPr>
          <w:t>6.</w:t>
        </w:r>
        <w:r w:rsidR="00D14B64">
          <w:rPr>
            <w:rFonts w:asciiTheme="minorHAnsi" w:eastAsiaTheme="minorEastAsia" w:hAnsiTheme="minorHAnsi" w:cstheme="minorBidi"/>
            <w:noProof/>
            <w:sz w:val="22"/>
            <w:szCs w:val="22"/>
          </w:rPr>
          <w:tab/>
        </w:r>
        <w:r w:rsidR="00D14B64" w:rsidRPr="004E34FB">
          <w:rPr>
            <w:rStyle w:val="Hyperlink"/>
            <w:noProof/>
          </w:rPr>
          <w:t>Sections of  Bidding Documents</w:t>
        </w:r>
        <w:r w:rsidR="00D14B64">
          <w:rPr>
            <w:noProof/>
            <w:webHidden/>
          </w:rPr>
          <w:tab/>
        </w:r>
        <w:r w:rsidR="0088578A">
          <w:rPr>
            <w:noProof/>
            <w:webHidden/>
          </w:rPr>
          <w:fldChar w:fldCharType="begin"/>
        </w:r>
        <w:r w:rsidR="00D14B64">
          <w:rPr>
            <w:noProof/>
            <w:webHidden/>
          </w:rPr>
          <w:instrText xml:space="preserve"> PAGEREF _Toc320178978 \h </w:instrText>
        </w:r>
        <w:r w:rsidR="0088578A">
          <w:rPr>
            <w:noProof/>
            <w:webHidden/>
          </w:rPr>
        </w:r>
        <w:r w:rsidR="0088578A">
          <w:rPr>
            <w:noProof/>
            <w:webHidden/>
          </w:rPr>
          <w:fldChar w:fldCharType="separate"/>
        </w:r>
        <w:r w:rsidR="007E538D">
          <w:rPr>
            <w:noProof/>
            <w:webHidden/>
          </w:rPr>
          <w:t>9</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79" w:history="1">
        <w:r w:rsidR="00D14B64" w:rsidRPr="004E34FB">
          <w:rPr>
            <w:rStyle w:val="Hyperlink"/>
            <w:noProof/>
          </w:rPr>
          <w:t>7.</w:t>
        </w:r>
        <w:r w:rsidR="00D14B64">
          <w:rPr>
            <w:rFonts w:asciiTheme="minorHAnsi" w:eastAsiaTheme="minorEastAsia" w:hAnsiTheme="minorHAnsi" w:cstheme="minorBidi"/>
            <w:noProof/>
            <w:sz w:val="22"/>
            <w:szCs w:val="22"/>
          </w:rPr>
          <w:tab/>
        </w:r>
        <w:r w:rsidR="00D14B64" w:rsidRPr="004E34FB">
          <w:rPr>
            <w:rStyle w:val="Hyperlink"/>
            <w:noProof/>
          </w:rPr>
          <w:t>Clarification of Bidding Documents, Site Visit, Pre-Bid Meeting</w:t>
        </w:r>
        <w:r w:rsidR="00D14B64">
          <w:rPr>
            <w:noProof/>
            <w:webHidden/>
          </w:rPr>
          <w:tab/>
        </w:r>
        <w:r w:rsidR="0088578A">
          <w:rPr>
            <w:noProof/>
            <w:webHidden/>
          </w:rPr>
          <w:fldChar w:fldCharType="begin"/>
        </w:r>
        <w:r w:rsidR="00D14B64">
          <w:rPr>
            <w:noProof/>
            <w:webHidden/>
          </w:rPr>
          <w:instrText xml:space="preserve"> PAGEREF _Toc320178979 \h </w:instrText>
        </w:r>
        <w:r w:rsidR="0088578A">
          <w:rPr>
            <w:noProof/>
            <w:webHidden/>
          </w:rPr>
        </w:r>
        <w:r w:rsidR="0088578A">
          <w:rPr>
            <w:noProof/>
            <w:webHidden/>
          </w:rPr>
          <w:fldChar w:fldCharType="separate"/>
        </w:r>
        <w:r w:rsidR="007E538D">
          <w:rPr>
            <w:noProof/>
            <w:webHidden/>
          </w:rPr>
          <w:t>10</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0" w:history="1">
        <w:r w:rsidR="00D14B64" w:rsidRPr="004E34FB">
          <w:rPr>
            <w:rStyle w:val="Hyperlink"/>
            <w:noProof/>
          </w:rPr>
          <w:t>8.</w:t>
        </w:r>
        <w:r w:rsidR="00D14B64">
          <w:rPr>
            <w:rFonts w:asciiTheme="minorHAnsi" w:eastAsiaTheme="minorEastAsia" w:hAnsiTheme="minorHAnsi" w:cstheme="minorBidi"/>
            <w:noProof/>
            <w:sz w:val="22"/>
            <w:szCs w:val="22"/>
          </w:rPr>
          <w:tab/>
        </w:r>
        <w:r w:rsidR="00D14B64" w:rsidRPr="004E34FB">
          <w:rPr>
            <w:rStyle w:val="Hyperlink"/>
            <w:noProof/>
          </w:rPr>
          <w:t>Amendment of Bidding Documents</w:t>
        </w:r>
        <w:r w:rsidR="00D14B64">
          <w:rPr>
            <w:noProof/>
            <w:webHidden/>
          </w:rPr>
          <w:tab/>
        </w:r>
        <w:r w:rsidR="0088578A">
          <w:rPr>
            <w:noProof/>
            <w:webHidden/>
          </w:rPr>
          <w:fldChar w:fldCharType="begin"/>
        </w:r>
        <w:r w:rsidR="00D14B64">
          <w:rPr>
            <w:noProof/>
            <w:webHidden/>
          </w:rPr>
          <w:instrText xml:space="preserve"> PAGEREF _Toc320178980 \h </w:instrText>
        </w:r>
        <w:r w:rsidR="0088578A">
          <w:rPr>
            <w:noProof/>
            <w:webHidden/>
          </w:rPr>
        </w:r>
        <w:r w:rsidR="0088578A">
          <w:rPr>
            <w:noProof/>
            <w:webHidden/>
          </w:rPr>
          <w:fldChar w:fldCharType="separate"/>
        </w:r>
        <w:r w:rsidR="007E538D">
          <w:rPr>
            <w:noProof/>
            <w:webHidden/>
          </w:rPr>
          <w:t>11</w:t>
        </w:r>
        <w:r w:rsidR="0088578A">
          <w:rPr>
            <w:noProof/>
            <w:webHidden/>
          </w:rPr>
          <w:fldChar w:fldCharType="end"/>
        </w:r>
      </w:hyperlink>
    </w:p>
    <w:p w:rsidR="00D14B64" w:rsidRDefault="007452E0">
      <w:pPr>
        <w:pStyle w:val="TOC1"/>
        <w:rPr>
          <w:rFonts w:asciiTheme="minorHAnsi" w:eastAsiaTheme="minorEastAsia" w:hAnsiTheme="minorHAnsi" w:cstheme="minorBidi"/>
          <w:b w:val="0"/>
          <w:noProof/>
          <w:sz w:val="22"/>
          <w:szCs w:val="22"/>
        </w:rPr>
      </w:pPr>
      <w:hyperlink w:anchor="_Toc320178981" w:history="1">
        <w:r w:rsidR="00D14B64" w:rsidRPr="004E34FB">
          <w:rPr>
            <w:rStyle w:val="Hyperlink"/>
            <w:noProof/>
          </w:rPr>
          <w:t>C.  Preparation of Bids</w:t>
        </w:r>
        <w:r w:rsidR="00D14B64">
          <w:rPr>
            <w:noProof/>
            <w:webHidden/>
          </w:rPr>
          <w:tab/>
        </w:r>
        <w:r w:rsidR="0088578A">
          <w:rPr>
            <w:noProof/>
            <w:webHidden/>
          </w:rPr>
          <w:fldChar w:fldCharType="begin"/>
        </w:r>
        <w:r w:rsidR="00D14B64">
          <w:rPr>
            <w:noProof/>
            <w:webHidden/>
          </w:rPr>
          <w:instrText xml:space="preserve"> PAGEREF _Toc320178981 \h </w:instrText>
        </w:r>
        <w:r w:rsidR="0088578A">
          <w:rPr>
            <w:noProof/>
            <w:webHidden/>
          </w:rPr>
        </w:r>
        <w:r w:rsidR="0088578A">
          <w:rPr>
            <w:noProof/>
            <w:webHidden/>
          </w:rPr>
          <w:fldChar w:fldCharType="separate"/>
        </w:r>
        <w:r w:rsidR="007E538D">
          <w:rPr>
            <w:noProof/>
            <w:webHidden/>
          </w:rPr>
          <w:t>11</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2" w:history="1">
        <w:r w:rsidR="00D14B64" w:rsidRPr="004E34FB">
          <w:rPr>
            <w:rStyle w:val="Hyperlink"/>
            <w:noProof/>
          </w:rPr>
          <w:t>9.</w:t>
        </w:r>
        <w:r w:rsidR="00D14B64">
          <w:rPr>
            <w:rFonts w:asciiTheme="minorHAnsi" w:eastAsiaTheme="minorEastAsia" w:hAnsiTheme="minorHAnsi" w:cstheme="minorBidi"/>
            <w:noProof/>
            <w:sz w:val="22"/>
            <w:szCs w:val="22"/>
          </w:rPr>
          <w:tab/>
        </w:r>
        <w:r w:rsidR="00D14B64" w:rsidRPr="004E34FB">
          <w:rPr>
            <w:rStyle w:val="Hyperlink"/>
            <w:noProof/>
          </w:rPr>
          <w:t>Cost of Bidding</w:t>
        </w:r>
        <w:r w:rsidR="00D14B64">
          <w:rPr>
            <w:noProof/>
            <w:webHidden/>
          </w:rPr>
          <w:tab/>
        </w:r>
        <w:r w:rsidR="0088578A">
          <w:rPr>
            <w:noProof/>
            <w:webHidden/>
          </w:rPr>
          <w:fldChar w:fldCharType="begin"/>
        </w:r>
        <w:r w:rsidR="00D14B64">
          <w:rPr>
            <w:noProof/>
            <w:webHidden/>
          </w:rPr>
          <w:instrText xml:space="preserve"> PAGEREF _Toc320178982 \h </w:instrText>
        </w:r>
        <w:r w:rsidR="0088578A">
          <w:rPr>
            <w:noProof/>
            <w:webHidden/>
          </w:rPr>
        </w:r>
        <w:r w:rsidR="0088578A">
          <w:rPr>
            <w:noProof/>
            <w:webHidden/>
          </w:rPr>
          <w:fldChar w:fldCharType="separate"/>
        </w:r>
        <w:r w:rsidR="007E538D">
          <w:rPr>
            <w:noProof/>
            <w:webHidden/>
          </w:rPr>
          <w:t>11</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3" w:history="1">
        <w:r w:rsidR="00D14B64" w:rsidRPr="004E34FB">
          <w:rPr>
            <w:rStyle w:val="Hyperlink"/>
            <w:noProof/>
          </w:rPr>
          <w:t>10.</w:t>
        </w:r>
        <w:r w:rsidR="00D14B64">
          <w:rPr>
            <w:rFonts w:asciiTheme="minorHAnsi" w:eastAsiaTheme="minorEastAsia" w:hAnsiTheme="minorHAnsi" w:cstheme="minorBidi"/>
            <w:noProof/>
            <w:sz w:val="22"/>
            <w:szCs w:val="22"/>
          </w:rPr>
          <w:tab/>
        </w:r>
        <w:r w:rsidR="00D14B64" w:rsidRPr="004E34FB">
          <w:rPr>
            <w:rStyle w:val="Hyperlink"/>
            <w:noProof/>
          </w:rPr>
          <w:t>Language of Bid</w:t>
        </w:r>
        <w:r w:rsidR="00D14B64">
          <w:rPr>
            <w:noProof/>
            <w:webHidden/>
          </w:rPr>
          <w:tab/>
        </w:r>
        <w:r w:rsidR="0088578A">
          <w:rPr>
            <w:noProof/>
            <w:webHidden/>
          </w:rPr>
          <w:fldChar w:fldCharType="begin"/>
        </w:r>
        <w:r w:rsidR="00D14B64">
          <w:rPr>
            <w:noProof/>
            <w:webHidden/>
          </w:rPr>
          <w:instrText xml:space="preserve"> PAGEREF _Toc320178983 \h </w:instrText>
        </w:r>
        <w:r w:rsidR="0088578A">
          <w:rPr>
            <w:noProof/>
            <w:webHidden/>
          </w:rPr>
        </w:r>
        <w:r w:rsidR="0088578A">
          <w:rPr>
            <w:noProof/>
            <w:webHidden/>
          </w:rPr>
          <w:fldChar w:fldCharType="separate"/>
        </w:r>
        <w:r w:rsidR="007E538D">
          <w:rPr>
            <w:noProof/>
            <w:webHidden/>
          </w:rPr>
          <w:t>11</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4" w:history="1">
        <w:r w:rsidR="00D14B64" w:rsidRPr="004E34FB">
          <w:rPr>
            <w:rStyle w:val="Hyperlink"/>
            <w:noProof/>
          </w:rPr>
          <w:t>11.</w:t>
        </w:r>
        <w:r w:rsidR="00D14B64">
          <w:rPr>
            <w:rFonts w:asciiTheme="minorHAnsi" w:eastAsiaTheme="minorEastAsia" w:hAnsiTheme="minorHAnsi" w:cstheme="minorBidi"/>
            <w:noProof/>
            <w:sz w:val="22"/>
            <w:szCs w:val="22"/>
          </w:rPr>
          <w:tab/>
        </w:r>
        <w:r w:rsidR="00D14B64" w:rsidRPr="004E34FB">
          <w:rPr>
            <w:rStyle w:val="Hyperlink"/>
            <w:noProof/>
          </w:rPr>
          <w:t>Documents Comprising the Bid</w:t>
        </w:r>
        <w:r w:rsidR="00D14B64">
          <w:rPr>
            <w:noProof/>
            <w:webHidden/>
          </w:rPr>
          <w:tab/>
        </w:r>
        <w:r w:rsidR="0088578A">
          <w:rPr>
            <w:noProof/>
            <w:webHidden/>
          </w:rPr>
          <w:fldChar w:fldCharType="begin"/>
        </w:r>
        <w:r w:rsidR="00D14B64">
          <w:rPr>
            <w:noProof/>
            <w:webHidden/>
          </w:rPr>
          <w:instrText xml:space="preserve"> PAGEREF _Toc320178984 \h </w:instrText>
        </w:r>
        <w:r w:rsidR="0088578A">
          <w:rPr>
            <w:noProof/>
            <w:webHidden/>
          </w:rPr>
        </w:r>
        <w:r w:rsidR="0088578A">
          <w:rPr>
            <w:noProof/>
            <w:webHidden/>
          </w:rPr>
          <w:fldChar w:fldCharType="separate"/>
        </w:r>
        <w:r w:rsidR="007E538D">
          <w:rPr>
            <w:noProof/>
            <w:webHidden/>
          </w:rPr>
          <w:t>12</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5" w:history="1">
        <w:r w:rsidR="00D14B64" w:rsidRPr="004E34FB">
          <w:rPr>
            <w:rStyle w:val="Hyperlink"/>
            <w:noProof/>
          </w:rPr>
          <w:t>12.</w:t>
        </w:r>
        <w:r w:rsidR="00D14B64">
          <w:rPr>
            <w:rFonts w:asciiTheme="minorHAnsi" w:eastAsiaTheme="minorEastAsia" w:hAnsiTheme="minorHAnsi" w:cstheme="minorBidi"/>
            <w:noProof/>
            <w:sz w:val="22"/>
            <w:szCs w:val="22"/>
          </w:rPr>
          <w:tab/>
        </w:r>
        <w:r w:rsidR="00D14B64" w:rsidRPr="004E34FB">
          <w:rPr>
            <w:rStyle w:val="Hyperlink"/>
            <w:noProof/>
          </w:rPr>
          <w:t>Letter of Bid and Schedules</w:t>
        </w:r>
        <w:r w:rsidR="00D14B64">
          <w:rPr>
            <w:noProof/>
            <w:webHidden/>
          </w:rPr>
          <w:tab/>
        </w:r>
        <w:r w:rsidR="0088578A">
          <w:rPr>
            <w:noProof/>
            <w:webHidden/>
          </w:rPr>
          <w:fldChar w:fldCharType="begin"/>
        </w:r>
        <w:r w:rsidR="00D14B64">
          <w:rPr>
            <w:noProof/>
            <w:webHidden/>
          </w:rPr>
          <w:instrText xml:space="preserve"> PAGEREF _Toc320178985 \h </w:instrText>
        </w:r>
        <w:r w:rsidR="0088578A">
          <w:rPr>
            <w:noProof/>
            <w:webHidden/>
          </w:rPr>
        </w:r>
        <w:r w:rsidR="0088578A">
          <w:rPr>
            <w:noProof/>
            <w:webHidden/>
          </w:rPr>
          <w:fldChar w:fldCharType="separate"/>
        </w:r>
        <w:r w:rsidR="007E538D">
          <w:rPr>
            <w:noProof/>
            <w:webHidden/>
          </w:rPr>
          <w:t>12</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6" w:history="1">
        <w:r w:rsidR="00D14B64" w:rsidRPr="004E34FB">
          <w:rPr>
            <w:rStyle w:val="Hyperlink"/>
            <w:noProof/>
          </w:rPr>
          <w:t>13.</w:t>
        </w:r>
        <w:r w:rsidR="00D14B64">
          <w:rPr>
            <w:rFonts w:asciiTheme="minorHAnsi" w:eastAsiaTheme="minorEastAsia" w:hAnsiTheme="minorHAnsi" w:cstheme="minorBidi"/>
            <w:noProof/>
            <w:sz w:val="22"/>
            <w:szCs w:val="22"/>
          </w:rPr>
          <w:tab/>
        </w:r>
        <w:r w:rsidR="00D14B64" w:rsidRPr="004E34FB">
          <w:rPr>
            <w:rStyle w:val="Hyperlink"/>
            <w:noProof/>
          </w:rPr>
          <w:t>Alternative Bids</w:t>
        </w:r>
        <w:r w:rsidR="00D14B64">
          <w:rPr>
            <w:noProof/>
            <w:webHidden/>
          </w:rPr>
          <w:tab/>
        </w:r>
        <w:r w:rsidR="0088578A">
          <w:rPr>
            <w:noProof/>
            <w:webHidden/>
          </w:rPr>
          <w:fldChar w:fldCharType="begin"/>
        </w:r>
        <w:r w:rsidR="00D14B64">
          <w:rPr>
            <w:noProof/>
            <w:webHidden/>
          </w:rPr>
          <w:instrText xml:space="preserve"> PAGEREF _Toc320178986 \h </w:instrText>
        </w:r>
        <w:r w:rsidR="0088578A">
          <w:rPr>
            <w:noProof/>
            <w:webHidden/>
          </w:rPr>
        </w:r>
        <w:r w:rsidR="0088578A">
          <w:rPr>
            <w:noProof/>
            <w:webHidden/>
          </w:rPr>
          <w:fldChar w:fldCharType="separate"/>
        </w:r>
        <w:r w:rsidR="007E538D">
          <w:rPr>
            <w:noProof/>
            <w:webHidden/>
          </w:rPr>
          <w:t>13</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7" w:history="1">
        <w:r w:rsidR="00D14B64" w:rsidRPr="004E34FB">
          <w:rPr>
            <w:rStyle w:val="Hyperlink"/>
            <w:noProof/>
          </w:rPr>
          <w:t>14.</w:t>
        </w:r>
        <w:r w:rsidR="00D14B64">
          <w:rPr>
            <w:rFonts w:asciiTheme="minorHAnsi" w:eastAsiaTheme="minorEastAsia" w:hAnsiTheme="minorHAnsi" w:cstheme="minorBidi"/>
            <w:noProof/>
            <w:sz w:val="22"/>
            <w:szCs w:val="22"/>
          </w:rPr>
          <w:tab/>
        </w:r>
        <w:r w:rsidR="00D14B64" w:rsidRPr="004E34FB">
          <w:rPr>
            <w:rStyle w:val="Hyperlink"/>
            <w:noProof/>
          </w:rPr>
          <w:t>Bid Prices and Discounts</w:t>
        </w:r>
        <w:r w:rsidR="00D14B64">
          <w:rPr>
            <w:noProof/>
            <w:webHidden/>
          </w:rPr>
          <w:tab/>
        </w:r>
        <w:r w:rsidR="0088578A">
          <w:rPr>
            <w:noProof/>
            <w:webHidden/>
          </w:rPr>
          <w:fldChar w:fldCharType="begin"/>
        </w:r>
        <w:r w:rsidR="00D14B64">
          <w:rPr>
            <w:noProof/>
            <w:webHidden/>
          </w:rPr>
          <w:instrText xml:space="preserve"> PAGEREF _Toc320178987 \h </w:instrText>
        </w:r>
        <w:r w:rsidR="0088578A">
          <w:rPr>
            <w:noProof/>
            <w:webHidden/>
          </w:rPr>
        </w:r>
        <w:r w:rsidR="0088578A">
          <w:rPr>
            <w:noProof/>
            <w:webHidden/>
          </w:rPr>
          <w:fldChar w:fldCharType="separate"/>
        </w:r>
        <w:r w:rsidR="007E538D">
          <w:rPr>
            <w:noProof/>
            <w:webHidden/>
          </w:rPr>
          <w:t>13</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8" w:history="1">
        <w:r w:rsidR="00D14B64" w:rsidRPr="004E34FB">
          <w:rPr>
            <w:rStyle w:val="Hyperlink"/>
            <w:noProof/>
          </w:rPr>
          <w:t>15.</w:t>
        </w:r>
        <w:r w:rsidR="00D14B64">
          <w:rPr>
            <w:rFonts w:asciiTheme="minorHAnsi" w:eastAsiaTheme="minorEastAsia" w:hAnsiTheme="minorHAnsi" w:cstheme="minorBidi"/>
            <w:noProof/>
            <w:sz w:val="22"/>
            <w:szCs w:val="22"/>
          </w:rPr>
          <w:tab/>
        </w:r>
        <w:r w:rsidR="00D14B64" w:rsidRPr="004E34FB">
          <w:rPr>
            <w:rStyle w:val="Hyperlink"/>
            <w:noProof/>
          </w:rPr>
          <w:t>Currencies of Bid and Payment</w:t>
        </w:r>
        <w:r w:rsidR="00D14B64">
          <w:rPr>
            <w:noProof/>
            <w:webHidden/>
          </w:rPr>
          <w:tab/>
        </w:r>
        <w:r w:rsidR="0088578A">
          <w:rPr>
            <w:noProof/>
            <w:webHidden/>
          </w:rPr>
          <w:fldChar w:fldCharType="begin"/>
        </w:r>
        <w:r w:rsidR="00D14B64">
          <w:rPr>
            <w:noProof/>
            <w:webHidden/>
          </w:rPr>
          <w:instrText xml:space="preserve"> PAGEREF _Toc320178988 \h </w:instrText>
        </w:r>
        <w:r w:rsidR="0088578A">
          <w:rPr>
            <w:noProof/>
            <w:webHidden/>
          </w:rPr>
        </w:r>
        <w:r w:rsidR="0088578A">
          <w:rPr>
            <w:noProof/>
            <w:webHidden/>
          </w:rPr>
          <w:fldChar w:fldCharType="separate"/>
        </w:r>
        <w:r w:rsidR="007E538D">
          <w:rPr>
            <w:noProof/>
            <w:webHidden/>
          </w:rPr>
          <w:t>14</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89" w:history="1">
        <w:r w:rsidR="00D14B64" w:rsidRPr="004E34FB">
          <w:rPr>
            <w:rStyle w:val="Hyperlink"/>
            <w:noProof/>
          </w:rPr>
          <w:t>16.</w:t>
        </w:r>
        <w:r w:rsidR="00D14B64">
          <w:rPr>
            <w:rFonts w:asciiTheme="minorHAnsi" w:eastAsiaTheme="minorEastAsia" w:hAnsiTheme="minorHAnsi" w:cstheme="minorBidi"/>
            <w:noProof/>
            <w:sz w:val="22"/>
            <w:szCs w:val="22"/>
          </w:rPr>
          <w:tab/>
        </w:r>
        <w:r w:rsidR="00D14B64" w:rsidRPr="004E34FB">
          <w:rPr>
            <w:rStyle w:val="Hyperlink"/>
            <w:noProof/>
          </w:rPr>
          <w:t>Documents Comprising the Technical Proposal</w:t>
        </w:r>
        <w:r w:rsidR="00D14B64">
          <w:rPr>
            <w:noProof/>
            <w:webHidden/>
          </w:rPr>
          <w:tab/>
        </w:r>
        <w:r w:rsidR="0088578A">
          <w:rPr>
            <w:noProof/>
            <w:webHidden/>
          </w:rPr>
          <w:fldChar w:fldCharType="begin"/>
        </w:r>
        <w:r w:rsidR="00D14B64">
          <w:rPr>
            <w:noProof/>
            <w:webHidden/>
          </w:rPr>
          <w:instrText xml:space="preserve"> PAGEREF _Toc320178989 \h </w:instrText>
        </w:r>
        <w:r w:rsidR="0088578A">
          <w:rPr>
            <w:noProof/>
            <w:webHidden/>
          </w:rPr>
        </w:r>
        <w:r w:rsidR="0088578A">
          <w:rPr>
            <w:noProof/>
            <w:webHidden/>
          </w:rPr>
          <w:fldChar w:fldCharType="separate"/>
        </w:r>
        <w:r w:rsidR="007E538D">
          <w:rPr>
            <w:noProof/>
            <w:webHidden/>
          </w:rPr>
          <w:t>14</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0" w:history="1">
        <w:r w:rsidR="00D14B64" w:rsidRPr="004E34FB">
          <w:rPr>
            <w:rStyle w:val="Hyperlink"/>
            <w:noProof/>
          </w:rPr>
          <w:t>17.</w:t>
        </w:r>
        <w:r w:rsidR="00D14B64">
          <w:rPr>
            <w:rFonts w:asciiTheme="minorHAnsi" w:eastAsiaTheme="minorEastAsia" w:hAnsiTheme="minorHAnsi" w:cstheme="minorBidi"/>
            <w:noProof/>
            <w:sz w:val="22"/>
            <w:szCs w:val="22"/>
          </w:rPr>
          <w:tab/>
        </w:r>
        <w:r w:rsidR="00D14B64" w:rsidRPr="004E34FB">
          <w:rPr>
            <w:rStyle w:val="Hyperlink"/>
            <w:noProof/>
          </w:rPr>
          <w:t xml:space="preserve">Documents </w:t>
        </w:r>
        <w:r w:rsidR="00D14B64" w:rsidRPr="004E34FB">
          <w:rPr>
            <w:rStyle w:val="Hyperlink"/>
            <w:iCs/>
            <w:noProof/>
          </w:rPr>
          <w:t>Establishing</w:t>
        </w:r>
        <w:r w:rsidR="00D14B64" w:rsidRPr="004E34FB">
          <w:rPr>
            <w:rStyle w:val="Hyperlink"/>
            <w:noProof/>
          </w:rPr>
          <w:t xml:space="preserve"> the Qualifications of the Bidder</w:t>
        </w:r>
        <w:r w:rsidR="00D14B64">
          <w:rPr>
            <w:noProof/>
            <w:webHidden/>
          </w:rPr>
          <w:tab/>
        </w:r>
        <w:r w:rsidR="0088578A">
          <w:rPr>
            <w:noProof/>
            <w:webHidden/>
          </w:rPr>
          <w:fldChar w:fldCharType="begin"/>
        </w:r>
        <w:r w:rsidR="00D14B64">
          <w:rPr>
            <w:noProof/>
            <w:webHidden/>
          </w:rPr>
          <w:instrText xml:space="preserve"> PAGEREF _Toc320178990 \h </w:instrText>
        </w:r>
        <w:r w:rsidR="0088578A">
          <w:rPr>
            <w:noProof/>
            <w:webHidden/>
          </w:rPr>
        </w:r>
        <w:r w:rsidR="0088578A">
          <w:rPr>
            <w:noProof/>
            <w:webHidden/>
          </w:rPr>
          <w:fldChar w:fldCharType="separate"/>
        </w:r>
        <w:r w:rsidR="007E538D">
          <w:rPr>
            <w:noProof/>
            <w:webHidden/>
          </w:rPr>
          <w:t>15</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1" w:history="1">
        <w:r w:rsidR="00D14B64" w:rsidRPr="004E34FB">
          <w:rPr>
            <w:rStyle w:val="Hyperlink"/>
            <w:noProof/>
          </w:rPr>
          <w:t>18.</w:t>
        </w:r>
        <w:r w:rsidR="00D14B64">
          <w:rPr>
            <w:rFonts w:asciiTheme="minorHAnsi" w:eastAsiaTheme="minorEastAsia" w:hAnsiTheme="minorHAnsi" w:cstheme="minorBidi"/>
            <w:noProof/>
            <w:sz w:val="22"/>
            <w:szCs w:val="22"/>
          </w:rPr>
          <w:tab/>
        </w:r>
        <w:r w:rsidR="00D14B64" w:rsidRPr="004E34FB">
          <w:rPr>
            <w:rStyle w:val="Hyperlink"/>
            <w:noProof/>
          </w:rPr>
          <w:t>Period of Validity of Bids</w:t>
        </w:r>
        <w:r w:rsidR="00D14B64">
          <w:rPr>
            <w:noProof/>
            <w:webHidden/>
          </w:rPr>
          <w:tab/>
        </w:r>
        <w:r w:rsidR="0088578A">
          <w:rPr>
            <w:noProof/>
            <w:webHidden/>
          </w:rPr>
          <w:fldChar w:fldCharType="begin"/>
        </w:r>
        <w:r w:rsidR="00D14B64">
          <w:rPr>
            <w:noProof/>
            <w:webHidden/>
          </w:rPr>
          <w:instrText xml:space="preserve"> PAGEREF _Toc320178991 \h </w:instrText>
        </w:r>
        <w:r w:rsidR="0088578A">
          <w:rPr>
            <w:noProof/>
            <w:webHidden/>
          </w:rPr>
        </w:r>
        <w:r w:rsidR="0088578A">
          <w:rPr>
            <w:noProof/>
            <w:webHidden/>
          </w:rPr>
          <w:fldChar w:fldCharType="separate"/>
        </w:r>
        <w:r w:rsidR="007E538D">
          <w:rPr>
            <w:noProof/>
            <w:webHidden/>
          </w:rPr>
          <w:t>15</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2" w:history="1">
        <w:r w:rsidR="00D14B64" w:rsidRPr="004E34FB">
          <w:rPr>
            <w:rStyle w:val="Hyperlink"/>
            <w:noProof/>
          </w:rPr>
          <w:t>19.</w:t>
        </w:r>
        <w:r w:rsidR="00D14B64">
          <w:rPr>
            <w:rFonts w:asciiTheme="minorHAnsi" w:eastAsiaTheme="minorEastAsia" w:hAnsiTheme="minorHAnsi" w:cstheme="minorBidi"/>
            <w:noProof/>
            <w:sz w:val="22"/>
            <w:szCs w:val="22"/>
          </w:rPr>
          <w:tab/>
        </w:r>
        <w:r w:rsidR="00D14B64" w:rsidRPr="004E34FB">
          <w:rPr>
            <w:rStyle w:val="Hyperlink"/>
            <w:noProof/>
          </w:rPr>
          <w:t>Bid Security</w:t>
        </w:r>
        <w:r w:rsidR="00D14B64">
          <w:rPr>
            <w:noProof/>
            <w:webHidden/>
          </w:rPr>
          <w:tab/>
        </w:r>
        <w:r w:rsidR="0088578A">
          <w:rPr>
            <w:noProof/>
            <w:webHidden/>
          </w:rPr>
          <w:fldChar w:fldCharType="begin"/>
        </w:r>
        <w:r w:rsidR="00D14B64">
          <w:rPr>
            <w:noProof/>
            <w:webHidden/>
          </w:rPr>
          <w:instrText xml:space="preserve"> PAGEREF _Toc320178992 \h </w:instrText>
        </w:r>
        <w:r w:rsidR="0088578A">
          <w:rPr>
            <w:noProof/>
            <w:webHidden/>
          </w:rPr>
        </w:r>
        <w:r w:rsidR="0088578A">
          <w:rPr>
            <w:noProof/>
            <w:webHidden/>
          </w:rPr>
          <w:fldChar w:fldCharType="separate"/>
        </w:r>
        <w:r w:rsidR="007E538D">
          <w:rPr>
            <w:noProof/>
            <w:webHidden/>
          </w:rPr>
          <w:t>16</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3" w:history="1">
        <w:r w:rsidR="00D14B64" w:rsidRPr="004E34FB">
          <w:rPr>
            <w:rStyle w:val="Hyperlink"/>
            <w:noProof/>
          </w:rPr>
          <w:t>20.</w:t>
        </w:r>
        <w:r w:rsidR="00D14B64">
          <w:rPr>
            <w:rFonts w:asciiTheme="minorHAnsi" w:eastAsiaTheme="minorEastAsia" w:hAnsiTheme="minorHAnsi" w:cstheme="minorBidi"/>
            <w:noProof/>
            <w:sz w:val="22"/>
            <w:szCs w:val="22"/>
          </w:rPr>
          <w:tab/>
        </w:r>
        <w:r w:rsidR="00D14B64" w:rsidRPr="004E34FB">
          <w:rPr>
            <w:rStyle w:val="Hyperlink"/>
            <w:noProof/>
          </w:rPr>
          <w:t>Format and Signing of Bid</w:t>
        </w:r>
        <w:r w:rsidR="00D14B64">
          <w:rPr>
            <w:noProof/>
            <w:webHidden/>
          </w:rPr>
          <w:tab/>
        </w:r>
        <w:r w:rsidR="0088578A">
          <w:rPr>
            <w:noProof/>
            <w:webHidden/>
          </w:rPr>
          <w:fldChar w:fldCharType="begin"/>
        </w:r>
        <w:r w:rsidR="00D14B64">
          <w:rPr>
            <w:noProof/>
            <w:webHidden/>
          </w:rPr>
          <w:instrText xml:space="preserve"> PAGEREF _Toc320178993 \h </w:instrText>
        </w:r>
        <w:r w:rsidR="0088578A">
          <w:rPr>
            <w:noProof/>
            <w:webHidden/>
          </w:rPr>
        </w:r>
        <w:r w:rsidR="0088578A">
          <w:rPr>
            <w:noProof/>
            <w:webHidden/>
          </w:rPr>
          <w:fldChar w:fldCharType="separate"/>
        </w:r>
        <w:r w:rsidR="007E538D">
          <w:rPr>
            <w:noProof/>
            <w:webHidden/>
          </w:rPr>
          <w:t>18</w:t>
        </w:r>
        <w:r w:rsidR="0088578A">
          <w:rPr>
            <w:noProof/>
            <w:webHidden/>
          </w:rPr>
          <w:fldChar w:fldCharType="end"/>
        </w:r>
      </w:hyperlink>
    </w:p>
    <w:p w:rsidR="00D14B64" w:rsidRDefault="007452E0">
      <w:pPr>
        <w:pStyle w:val="TOC1"/>
        <w:rPr>
          <w:rFonts w:asciiTheme="minorHAnsi" w:eastAsiaTheme="minorEastAsia" w:hAnsiTheme="minorHAnsi" w:cstheme="minorBidi"/>
          <w:b w:val="0"/>
          <w:noProof/>
          <w:sz w:val="22"/>
          <w:szCs w:val="22"/>
        </w:rPr>
      </w:pPr>
      <w:hyperlink w:anchor="_Toc320178994" w:history="1">
        <w:r w:rsidR="00D14B64" w:rsidRPr="004E34FB">
          <w:rPr>
            <w:rStyle w:val="Hyperlink"/>
            <w:noProof/>
          </w:rPr>
          <w:t>D.  Submission and Opening of Bids</w:t>
        </w:r>
        <w:r w:rsidR="00D14B64">
          <w:rPr>
            <w:noProof/>
            <w:webHidden/>
          </w:rPr>
          <w:tab/>
        </w:r>
        <w:r w:rsidR="0088578A">
          <w:rPr>
            <w:noProof/>
            <w:webHidden/>
          </w:rPr>
          <w:fldChar w:fldCharType="begin"/>
        </w:r>
        <w:r w:rsidR="00D14B64">
          <w:rPr>
            <w:noProof/>
            <w:webHidden/>
          </w:rPr>
          <w:instrText xml:space="preserve"> PAGEREF _Toc320178994 \h </w:instrText>
        </w:r>
        <w:r w:rsidR="0088578A">
          <w:rPr>
            <w:noProof/>
            <w:webHidden/>
          </w:rPr>
        </w:r>
        <w:r w:rsidR="0088578A">
          <w:rPr>
            <w:noProof/>
            <w:webHidden/>
          </w:rPr>
          <w:fldChar w:fldCharType="separate"/>
        </w:r>
        <w:r w:rsidR="007E538D">
          <w:rPr>
            <w:noProof/>
            <w:webHidden/>
          </w:rPr>
          <w:t>18</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5" w:history="1">
        <w:r w:rsidR="00D14B64" w:rsidRPr="004E34FB">
          <w:rPr>
            <w:rStyle w:val="Hyperlink"/>
            <w:noProof/>
          </w:rPr>
          <w:t>21.</w:t>
        </w:r>
        <w:r w:rsidR="00D14B64">
          <w:rPr>
            <w:rFonts w:asciiTheme="minorHAnsi" w:eastAsiaTheme="minorEastAsia" w:hAnsiTheme="minorHAnsi" w:cstheme="minorBidi"/>
            <w:noProof/>
            <w:sz w:val="22"/>
            <w:szCs w:val="22"/>
          </w:rPr>
          <w:tab/>
        </w:r>
        <w:r w:rsidR="00D14B64" w:rsidRPr="004E34FB">
          <w:rPr>
            <w:rStyle w:val="Hyperlink"/>
            <w:noProof/>
          </w:rPr>
          <w:t>Sealing and Marking of Bids</w:t>
        </w:r>
        <w:r w:rsidR="00D14B64">
          <w:rPr>
            <w:noProof/>
            <w:webHidden/>
          </w:rPr>
          <w:tab/>
        </w:r>
        <w:r w:rsidR="0088578A">
          <w:rPr>
            <w:noProof/>
            <w:webHidden/>
          </w:rPr>
          <w:fldChar w:fldCharType="begin"/>
        </w:r>
        <w:r w:rsidR="00D14B64">
          <w:rPr>
            <w:noProof/>
            <w:webHidden/>
          </w:rPr>
          <w:instrText xml:space="preserve"> PAGEREF _Toc320178995 \h </w:instrText>
        </w:r>
        <w:r w:rsidR="0088578A">
          <w:rPr>
            <w:noProof/>
            <w:webHidden/>
          </w:rPr>
        </w:r>
        <w:r w:rsidR="0088578A">
          <w:rPr>
            <w:noProof/>
            <w:webHidden/>
          </w:rPr>
          <w:fldChar w:fldCharType="separate"/>
        </w:r>
        <w:r w:rsidR="007E538D">
          <w:rPr>
            <w:noProof/>
            <w:webHidden/>
          </w:rPr>
          <w:t>18</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6" w:history="1">
        <w:r w:rsidR="00D14B64" w:rsidRPr="004E34FB">
          <w:rPr>
            <w:rStyle w:val="Hyperlink"/>
            <w:noProof/>
          </w:rPr>
          <w:t>22.</w:t>
        </w:r>
        <w:r w:rsidR="00D14B64">
          <w:rPr>
            <w:rFonts w:asciiTheme="minorHAnsi" w:eastAsiaTheme="minorEastAsia" w:hAnsiTheme="minorHAnsi" w:cstheme="minorBidi"/>
            <w:noProof/>
            <w:sz w:val="22"/>
            <w:szCs w:val="22"/>
          </w:rPr>
          <w:tab/>
        </w:r>
        <w:r w:rsidR="00D14B64" w:rsidRPr="004E34FB">
          <w:rPr>
            <w:rStyle w:val="Hyperlink"/>
            <w:noProof/>
          </w:rPr>
          <w:t>Deadline for Submission of Bids</w:t>
        </w:r>
        <w:r w:rsidR="00D14B64">
          <w:rPr>
            <w:noProof/>
            <w:webHidden/>
          </w:rPr>
          <w:tab/>
        </w:r>
        <w:r w:rsidR="0088578A">
          <w:rPr>
            <w:noProof/>
            <w:webHidden/>
          </w:rPr>
          <w:fldChar w:fldCharType="begin"/>
        </w:r>
        <w:r w:rsidR="00D14B64">
          <w:rPr>
            <w:noProof/>
            <w:webHidden/>
          </w:rPr>
          <w:instrText xml:space="preserve"> PAGEREF _Toc320178996 \h </w:instrText>
        </w:r>
        <w:r w:rsidR="0088578A">
          <w:rPr>
            <w:noProof/>
            <w:webHidden/>
          </w:rPr>
        </w:r>
        <w:r w:rsidR="0088578A">
          <w:rPr>
            <w:noProof/>
            <w:webHidden/>
          </w:rPr>
          <w:fldChar w:fldCharType="separate"/>
        </w:r>
        <w:r w:rsidR="007E538D">
          <w:rPr>
            <w:noProof/>
            <w:webHidden/>
          </w:rPr>
          <w:t>19</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7" w:history="1">
        <w:r w:rsidR="00D14B64" w:rsidRPr="004E34FB">
          <w:rPr>
            <w:rStyle w:val="Hyperlink"/>
            <w:noProof/>
          </w:rPr>
          <w:t>23.</w:t>
        </w:r>
        <w:r w:rsidR="00D14B64">
          <w:rPr>
            <w:rFonts w:asciiTheme="minorHAnsi" w:eastAsiaTheme="minorEastAsia" w:hAnsiTheme="minorHAnsi" w:cstheme="minorBidi"/>
            <w:noProof/>
            <w:sz w:val="22"/>
            <w:szCs w:val="22"/>
          </w:rPr>
          <w:tab/>
        </w:r>
        <w:r w:rsidR="00D14B64" w:rsidRPr="004E34FB">
          <w:rPr>
            <w:rStyle w:val="Hyperlink"/>
            <w:noProof/>
          </w:rPr>
          <w:t>Late Bids</w:t>
        </w:r>
        <w:r w:rsidR="00D14B64">
          <w:rPr>
            <w:noProof/>
            <w:webHidden/>
          </w:rPr>
          <w:tab/>
        </w:r>
        <w:r w:rsidR="0088578A">
          <w:rPr>
            <w:noProof/>
            <w:webHidden/>
          </w:rPr>
          <w:fldChar w:fldCharType="begin"/>
        </w:r>
        <w:r w:rsidR="00D14B64">
          <w:rPr>
            <w:noProof/>
            <w:webHidden/>
          </w:rPr>
          <w:instrText xml:space="preserve"> PAGEREF _Toc320178997 \h </w:instrText>
        </w:r>
        <w:r w:rsidR="0088578A">
          <w:rPr>
            <w:noProof/>
            <w:webHidden/>
          </w:rPr>
        </w:r>
        <w:r w:rsidR="0088578A">
          <w:rPr>
            <w:noProof/>
            <w:webHidden/>
          </w:rPr>
          <w:fldChar w:fldCharType="separate"/>
        </w:r>
        <w:r w:rsidR="007E538D">
          <w:rPr>
            <w:noProof/>
            <w:webHidden/>
          </w:rPr>
          <w:t>19</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8" w:history="1">
        <w:r w:rsidR="00D14B64" w:rsidRPr="004E34FB">
          <w:rPr>
            <w:rStyle w:val="Hyperlink"/>
            <w:noProof/>
          </w:rPr>
          <w:t>24.</w:t>
        </w:r>
        <w:r w:rsidR="00D14B64">
          <w:rPr>
            <w:rFonts w:asciiTheme="minorHAnsi" w:eastAsiaTheme="minorEastAsia" w:hAnsiTheme="minorHAnsi" w:cstheme="minorBidi"/>
            <w:noProof/>
            <w:sz w:val="22"/>
            <w:szCs w:val="22"/>
          </w:rPr>
          <w:tab/>
        </w:r>
        <w:r w:rsidR="00D14B64" w:rsidRPr="004E34FB">
          <w:rPr>
            <w:rStyle w:val="Hyperlink"/>
            <w:noProof/>
          </w:rPr>
          <w:t>Withdrawal, Substitution, and Modification of Bids</w:t>
        </w:r>
        <w:r w:rsidR="00D14B64">
          <w:rPr>
            <w:noProof/>
            <w:webHidden/>
          </w:rPr>
          <w:tab/>
        </w:r>
        <w:r w:rsidR="0088578A">
          <w:rPr>
            <w:noProof/>
            <w:webHidden/>
          </w:rPr>
          <w:fldChar w:fldCharType="begin"/>
        </w:r>
        <w:r w:rsidR="00D14B64">
          <w:rPr>
            <w:noProof/>
            <w:webHidden/>
          </w:rPr>
          <w:instrText xml:space="preserve"> PAGEREF _Toc320178998 \h </w:instrText>
        </w:r>
        <w:r w:rsidR="0088578A">
          <w:rPr>
            <w:noProof/>
            <w:webHidden/>
          </w:rPr>
        </w:r>
        <w:r w:rsidR="0088578A">
          <w:rPr>
            <w:noProof/>
            <w:webHidden/>
          </w:rPr>
          <w:fldChar w:fldCharType="separate"/>
        </w:r>
        <w:r w:rsidR="007E538D">
          <w:rPr>
            <w:noProof/>
            <w:webHidden/>
          </w:rPr>
          <w:t>19</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8999" w:history="1">
        <w:r w:rsidR="00D14B64" w:rsidRPr="004E34FB">
          <w:rPr>
            <w:rStyle w:val="Hyperlink"/>
            <w:noProof/>
          </w:rPr>
          <w:t>25.</w:t>
        </w:r>
        <w:r w:rsidR="00D14B64">
          <w:rPr>
            <w:rFonts w:asciiTheme="minorHAnsi" w:eastAsiaTheme="minorEastAsia" w:hAnsiTheme="minorHAnsi" w:cstheme="minorBidi"/>
            <w:noProof/>
            <w:sz w:val="22"/>
            <w:szCs w:val="22"/>
          </w:rPr>
          <w:tab/>
        </w:r>
        <w:r w:rsidR="00D14B64" w:rsidRPr="004E34FB">
          <w:rPr>
            <w:rStyle w:val="Hyperlink"/>
            <w:noProof/>
          </w:rPr>
          <w:t>Bid Opening</w:t>
        </w:r>
        <w:r w:rsidR="00D14B64">
          <w:rPr>
            <w:noProof/>
            <w:webHidden/>
          </w:rPr>
          <w:tab/>
        </w:r>
        <w:r w:rsidR="0088578A">
          <w:rPr>
            <w:noProof/>
            <w:webHidden/>
          </w:rPr>
          <w:fldChar w:fldCharType="begin"/>
        </w:r>
        <w:r w:rsidR="00D14B64">
          <w:rPr>
            <w:noProof/>
            <w:webHidden/>
          </w:rPr>
          <w:instrText xml:space="preserve"> PAGEREF _Toc320178999 \h </w:instrText>
        </w:r>
        <w:r w:rsidR="0088578A">
          <w:rPr>
            <w:noProof/>
            <w:webHidden/>
          </w:rPr>
        </w:r>
        <w:r w:rsidR="0088578A">
          <w:rPr>
            <w:noProof/>
            <w:webHidden/>
          </w:rPr>
          <w:fldChar w:fldCharType="separate"/>
        </w:r>
        <w:r w:rsidR="007E538D">
          <w:rPr>
            <w:noProof/>
            <w:webHidden/>
          </w:rPr>
          <w:t>20</w:t>
        </w:r>
        <w:r w:rsidR="0088578A">
          <w:rPr>
            <w:noProof/>
            <w:webHidden/>
          </w:rPr>
          <w:fldChar w:fldCharType="end"/>
        </w:r>
      </w:hyperlink>
    </w:p>
    <w:p w:rsidR="00D14B64" w:rsidRDefault="007452E0">
      <w:pPr>
        <w:pStyle w:val="TOC1"/>
        <w:rPr>
          <w:rFonts w:asciiTheme="minorHAnsi" w:eastAsiaTheme="minorEastAsia" w:hAnsiTheme="minorHAnsi" w:cstheme="minorBidi"/>
          <w:b w:val="0"/>
          <w:noProof/>
          <w:sz w:val="22"/>
          <w:szCs w:val="22"/>
        </w:rPr>
      </w:pPr>
      <w:hyperlink w:anchor="_Toc320179000" w:history="1">
        <w:r w:rsidR="00D14B64" w:rsidRPr="004E34FB">
          <w:rPr>
            <w:rStyle w:val="Hyperlink"/>
            <w:noProof/>
          </w:rPr>
          <w:t>E.  Evaluation and Comparison of Bids</w:t>
        </w:r>
        <w:r w:rsidR="00D14B64">
          <w:rPr>
            <w:noProof/>
            <w:webHidden/>
          </w:rPr>
          <w:tab/>
        </w:r>
        <w:r w:rsidR="0088578A">
          <w:rPr>
            <w:noProof/>
            <w:webHidden/>
          </w:rPr>
          <w:fldChar w:fldCharType="begin"/>
        </w:r>
        <w:r w:rsidR="00D14B64">
          <w:rPr>
            <w:noProof/>
            <w:webHidden/>
          </w:rPr>
          <w:instrText xml:space="preserve"> PAGEREF _Toc320179000 \h </w:instrText>
        </w:r>
        <w:r w:rsidR="0088578A">
          <w:rPr>
            <w:noProof/>
            <w:webHidden/>
          </w:rPr>
        </w:r>
        <w:r w:rsidR="0088578A">
          <w:rPr>
            <w:noProof/>
            <w:webHidden/>
          </w:rPr>
          <w:fldChar w:fldCharType="separate"/>
        </w:r>
        <w:r w:rsidR="007E538D">
          <w:rPr>
            <w:noProof/>
            <w:webHidden/>
          </w:rPr>
          <w:t>21</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1" w:history="1">
        <w:r w:rsidR="00D14B64" w:rsidRPr="004E34FB">
          <w:rPr>
            <w:rStyle w:val="Hyperlink"/>
            <w:noProof/>
          </w:rPr>
          <w:t>26.</w:t>
        </w:r>
        <w:r w:rsidR="00D14B64">
          <w:rPr>
            <w:rFonts w:asciiTheme="minorHAnsi" w:eastAsiaTheme="minorEastAsia" w:hAnsiTheme="minorHAnsi" w:cstheme="minorBidi"/>
            <w:noProof/>
            <w:sz w:val="22"/>
            <w:szCs w:val="22"/>
          </w:rPr>
          <w:tab/>
        </w:r>
        <w:r w:rsidR="00D14B64" w:rsidRPr="004E34FB">
          <w:rPr>
            <w:rStyle w:val="Hyperlink"/>
            <w:noProof/>
          </w:rPr>
          <w:t>Confidentiality</w:t>
        </w:r>
        <w:r w:rsidR="00D14B64">
          <w:rPr>
            <w:noProof/>
            <w:webHidden/>
          </w:rPr>
          <w:tab/>
        </w:r>
        <w:r w:rsidR="0088578A">
          <w:rPr>
            <w:noProof/>
            <w:webHidden/>
          </w:rPr>
          <w:fldChar w:fldCharType="begin"/>
        </w:r>
        <w:r w:rsidR="00D14B64">
          <w:rPr>
            <w:noProof/>
            <w:webHidden/>
          </w:rPr>
          <w:instrText xml:space="preserve"> PAGEREF _Toc320179001 \h </w:instrText>
        </w:r>
        <w:r w:rsidR="0088578A">
          <w:rPr>
            <w:noProof/>
            <w:webHidden/>
          </w:rPr>
        </w:r>
        <w:r w:rsidR="0088578A">
          <w:rPr>
            <w:noProof/>
            <w:webHidden/>
          </w:rPr>
          <w:fldChar w:fldCharType="separate"/>
        </w:r>
        <w:r w:rsidR="007E538D">
          <w:rPr>
            <w:noProof/>
            <w:webHidden/>
          </w:rPr>
          <w:t>21</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2" w:history="1">
        <w:r w:rsidR="00D14B64" w:rsidRPr="004E34FB">
          <w:rPr>
            <w:rStyle w:val="Hyperlink"/>
            <w:noProof/>
          </w:rPr>
          <w:t>27.</w:t>
        </w:r>
        <w:r w:rsidR="00D14B64">
          <w:rPr>
            <w:rFonts w:asciiTheme="minorHAnsi" w:eastAsiaTheme="minorEastAsia" w:hAnsiTheme="minorHAnsi" w:cstheme="minorBidi"/>
            <w:noProof/>
            <w:sz w:val="22"/>
            <w:szCs w:val="22"/>
          </w:rPr>
          <w:tab/>
        </w:r>
        <w:r w:rsidR="00D14B64" w:rsidRPr="004E34FB">
          <w:rPr>
            <w:rStyle w:val="Hyperlink"/>
            <w:noProof/>
          </w:rPr>
          <w:t>Clarification of Bids</w:t>
        </w:r>
        <w:r w:rsidR="00D14B64">
          <w:rPr>
            <w:noProof/>
            <w:webHidden/>
          </w:rPr>
          <w:tab/>
        </w:r>
        <w:r w:rsidR="0088578A">
          <w:rPr>
            <w:noProof/>
            <w:webHidden/>
          </w:rPr>
          <w:fldChar w:fldCharType="begin"/>
        </w:r>
        <w:r w:rsidR="00D14B64">
          <w:rPr>
            <w:noProof/>
            <w:webHidden/>
          </w:rPr>
          <w:instrText xml:space="preserve"> PAGEREF _Toc320179002 \h </w:instrText>
        </w:r>
        <w:r w:rsidR="0088578A">
          <w:rPr>
            <w:noProof/>
            <w:webHidden/>
          </w:rPr>
        </w:r>
        <w:r w:rsidR="0088578A">
          <w:rPr>
            <w:noProof/>
            <w:webHidden/>
          </w:rPr>
          <w:fldChar w:fldCharType="separate"/>
        </w:r>
        <w:r w:rsidR="007E538D">
          <w:rPr>
            <w:noProof/>
            <w:webHidden/>
          </w:rPr>
          <w:t>21</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3" w:history="1">
        <w:r w:rsidR="00D14B64" w:rsidRPr="004E34FB">
          <w:rPr>
            <w:rStyle w:val="Hyperlink"/>
            <w:noProof/>
          </w:rPr>
          <w:t>28.</w:t>
        </w:r>
        <w:r w:rsidR="00D14B64">
          <w:rPr>
            <w:rFonts w:asciiTheme="minorHAnsi" w:eastAsiaTheme="minorEastAsia" w:hAnsiTheme="minorHAnsi" w:cstheme="minorBidi"/>
            <w:noProof/>
            <w:sz w:val="22"/>
            <w:szCs w:val="22"/>
          </w:rPr>
          <w:tab/>
        </w:r>
        <w:r w:rsidR="00D14B64" w:rsidRPr="004E34FB">
          <w:rPr>
            <w:rStyle w:val="Hyperlink"/>
            <w:noProof/>
          </w:rPr>
          <w:t>Deviations, Reservations, and Omissions</w:t>
        </w:r>
        <w:r w:rsidR="00D14B64">
          <w:rPr>
            <w:noProof/>
            <w:webHidden/>
          </w:rPr>
          <w:tab/>
        </w:r>
        <w:r w:rsidR="0088578A">
          <w:rPr>
            <w:noProof/>
            <w:webHidden/>
          </w:rPr>
          <w:fldChar w:fldCharType="begin"/>
        </w:r>
        <w:r w:rsidR="00D14B64">
          <w:rPr>
            <w:noProof/>
            <w:webHidden/>
          </w:rPr>
          <w:instrText xml:space="preserve"> PAGEREF _Toc320179003 \h </w:instrText>
        </w:r>
        <w:r w:rsidR="0088578A">
          <w:rPr>
            <w:noProof/>
            <w:webHidden/>
          </w:rPr>
        </w:r>
        <w:r w:rsidR="0088578A">
          <w:rPr>
            <w:noProof/>
            <w:webHidden/>
          </w:rPr>
          <w:fldChar w:fldCharType="separate"/>
        </w:r>
        <w:r w:rsidR="007E538D">
          <w:rPr>
            <w:noProof/>
            <w:webHidden/>
          </w:rPr>
          <w:t>22</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4" w:history="1">
        <w:r w:rsidR="00D14B64" w:rsidRPr="004E34FB">
          <w:rPr>
            <w:rStyle w:val="Hyperlink"/>
            <w:noProof/>
          </w:rPr>
          <w:t>29.</w:t>
        </w:r>
        <w:r w:rsidR="00D14B64">
          <w:rPr>
            <w:rFonts w:asciiTheme="minorHAnsi" w:eastAsiaTheme="minorEastAsia" w:hAnsiTheme="minorHAnsi" w:cstheme="minorBidi"/>
            <w:noProof/>
            <w:sz w:val="22"/>
            <w:szCs w:val="22"/>
          </w:rPr>
          <w:tab/>
        </w:r>
        <w:r w:rsidR="00D14B64" w:rsidRPr="004E34FB">
          <w:rPr>
            <w:rStyle w:val="Hyperlink"/>
            <w:noProof/>
          </w:rPr>
          <w:t>Determination of Responsiveness</w:t>
        </w:r>
        <w:r w:rsidR="00D14B64">
          <w:rPr>
            <w:noProof/>
            <w:webHidden/>
          </w:rPr>
          <w:tab/>
        </w:r>
        <w:r w:rsidR="0088578A">
          <w:rPr>
            <w:noProof/>
            <w:webHidden/>
          </w:rPr>
          <w:fldChar w:fldCharType="begin"/>
        </w:r>
        <w:r w:rsidR="00D14B64">
          <w:rPr>
            <w:noProof/>
            <w:webHidden/>
          </w:rPr>
          <w:instrText xml:space="preserve"> PAGEREF _Toc320179004 \h </w:instrText>
        </w:r>
        <w:r w:rsidR="0088578A">
          <w:rPr>
            <w:noProof/>
            <w:webHidden/>
          </w:rPr>
        </w:r>
        <w:r w:rsidR="0088578A">
          <w:rPr>
            <w:noProof/>
            <w:webHidden/>
          </w:rPr>
          <w:fldChar w:fldCharType="separate"/>
        </w:r>
        <w:r w:rsidR="007E538D">
          <w:rPr>
            <w:noProof/>
            <w:webHidden/>
          </w:rPr>
          <w:t>22</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5" w:history="1">
        <w:r w:rsidR="00D14B64" w:rsidRPr="004E34FB">
          <w:rPr>
            <w:rStyle w:val="Hyperlink"/>
            <w:noProof/>
          </w:rPr>
          <w:t>30.</w:t>
        </w:r>
        <w:r w:rsidR="00D14B64">
          <w:rPr>
            <w:rFonts w:asciiTheme="minorHAnsi" w:eastAsiaTheme="minorEastAsia" w:hAnsiTheme="minorHAnsi" w:cstheme="minorBidi"/>
            <w:noProof/>
            <w:sz w:val="22"/>
            <w:szCs w:val="22"/>
          </w:rPr>
          <w:tab/>
        </w:r>
        <w:r w:rsidR="00D14B64" w:rsidRPr="004E34FB">
          <w:rPr>
            <w:rStyle w:val="Hyperlink"/>
            <w:noProof/>
          </w:rPr>
          <w:t>Nonmaterial Nonconformities</w:t>
        </w:r>
        <w:r w:rsidR="00D14B64">
          <w:rPr>
            <w:noProof/>
            <w:webHidden/>
          </w:rPr>
          <w:tab/>
        </w:r>
        <w:r w:rsidR="0088578A">
          <w:rPr>
            <w:noProof/>
            <w:webHidden/>
          </w:rPr>
          <w:fldChar w:fldCharType="begin"/>
        </w:r>
        <w:r w:rsidR="00D14B64">
          <w:rPr>
            <w:noProof/>
            <w:webHidden/>
          </w:rPr>
          <w:instrText xml:space="preserve"> PAGEREF _Toc320179005 \h </w:instrText>
        </w:r>
        <w:r w:rsidR="0088578A">
          <w:rPr>
            <w:noProof/>
            <w:webHidden/>
          </w:rPr>
        </w:r>
        <w:r w:rsidR="0088578A">
          <w:rPr>
            <w:noProof/>
            <w:webHidden/>
          </w:rPr>
          <w:fldChar w:fldCharType="separate"/>
        </w:r>
        <w:r w:rsidR="007E538D">
          <w:rPr>
            <w:noProof/>
            <w:webHidden/>
          </w:rPr>
          <w:t>22</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6" w:history="1">
        <w:r w:rsidR="00D14B64" w:rsidRPr="004E34FB">
          <w:rPr>
            <w:rStyle w:val="Hyperlink"/>
            <w:noProof/>
          </w:rPr>
          <w:t>31.</w:t>
        </w:r>
        <w:r w:rsidR="00D14B64">
          <w:rPr>
            <w:rFonts w:asciiTheme="minorHAnsi" w:eastAsiaTheme="minorEastAsia" w:hAnsiTheme="minorHAnsi" w:cstheme="minorBidi"/>
            <w:noProof/>
            <w:sz w:val="22"/>
            <w:szCs w:val="22"/>
          </w:rPr>
          <w:tab/>
        </w:r>
        <w:r w:rsidR="00D14B64" w:rsidRPr="004E34FB">
          <w:rPr>
            <w:rStyle w:val="Hyperlink"/>
            <w:noProof/>
          </w:rPr>
          <w:t>Correction of Arithmetical Errors</w:t>
        </w:r>
        <w:r w:rsidR="00D14B64">
          <w:rPr>
            <w:noProof/>
            <w:webHidden/>
          </w:rPr>
          <w:tab/>
        </w:r>
        <w:r w:rsidR="0088578A">
          <w:rPr>
            <w:noProof/>
            <w:webHidden/>
          </w:rPr>
          <w:fldChar w:fldCharType="begin"/>
        </w:r>
        <w:r w:rsidR="00D14B64">
          <w:rPr>
            <w:noProof/>
            <w:webHidden/>
          </w:rPr>
          <w:instrText xml:space="preserve"> PAGEREF _Toc320179006 \h </w:instrText>
        </w:r>
        <w:r w:rsidR="0088578A">
          <w:rPr>
            <w:noProof/>
            <w:webHidden/>
          </w:rPr>
        </w:r>
        <w:r w:rsidR="0088578A">
          <w:rPr>
            <w:noProof/>
            <w:webHidden/>
          </w:rPr>
          <w:fldChar w:fldCharType="separate"/>
        </w:r>
        <w:r w:rsidR="007E538D">
          <w:rPr>
            <w:noProof/>
            <w:webHidden/>
          </w:rPr>
          <w:t>23</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7" w:history="1">
        <w:r w:rsidR="00D14B64" w:rsidRPr="004E34FB">
          <w:rPr>
            <w:rStyle w:val="Hyperlink"/>
            <w:noProof/>
          </w:rPr>
          <w:t>32.</w:t>
        </w:r>
        <w:r w:rsidR="00D14B64">
          <w:rPr>
            <w:rFonts w:asciiTheme="minorHAnsi" w:eastAsiaTheme="minorEastAsia" w:hAnsiTheme="minorHAnsi" w:cstheme="minorBidi"/>
            <w:noProof/>
            <w:sz w:val="22"/>
            <w:szCs w:val="22"/>
          </w:rPr>
          <w:tab/>
        </w:r>
        <w:r w:rsidR="00D14B64" w:rsidRPr="004E34FB">
          <w:rPr>
            <w:rStyle w:val="Hyperlink"/>
            <w:noProof/>
          </w:rPr>
          <w:t>Conversion to Single Currency</w:t>
        </w:r>
        <w:r w:rsidR="00D14B64">
          <w:rPr>
            <w:noProof/>
            <w:webHidden/>
          </w:rPr>
          <w:tab/>
        </w:r>
        <w:r w:rsidR="0088578A">
          <w:rPr>
            <w:noProof/>
            <w:webHidden/>
          </w:rPr>
          <w:fldChar w:fldCharType="begin"/>
        </w:r>
        <w:r w:rsidR="00D14B64">
          <w:rPr>
            <w:noProof/>
            <w:webHidden/>
          </w:rPr>
          <w:instrText xml:space="preserve"> PAGEREF _Toc320179007 \h </w:instrText>
        </w:r>
        <w:r w:rsidR="0088578A">
          <w:rPr>
            <w:noProof/>
            <w:webHidden/>
          </w:rPr>
        </w:r>
        <w:r w:rsidR="0088578A">
          <w:rPr>
            <w:noProof/>
            <w:webHidden/>
          </w:rPr>
          <w:fldChar w:fldCharType="separate"/>
        </w:r>
        <w:r w:rsidR="007E538D">
          <w:rPr>
            <w:noProof/>
            <w:webHidden/>
          </w:rPr>
          <w:t>24</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8" w:history="1">
        <w:r w:rsidR="00D14B64" w:rsidRPr="004E34FB">
          <w:rPr>
            <w:rStyle w:val="Hyperlink"/>
            <w:noProof/>
          </w:rPr>
          <w:t>33.</w:t>
        </w:r>
        <w:r w:rsidR="00D14B64">
          <w:rPr>
            <w:rFonts w:asciiTheme="minorHAnsi" w:eastAsiaTheme="minorEastAsia" w:hAnsiTheme="minorHAnsi" w:cstheme="minorBidi"/>
            <w:noProof/>
            <w:sz w:val="22"/>
            <w:szCs w:val="22"/>
          </w:rPr>
          <w:tab/>
        </w:r>
        <w:r w:rsidR="00D14B64" w:rsidRPr="004E34FB">
          <w:rPr>
            <w:rStyle w:val="Hyperlink"/>
            <w:noProof/>
          </w:rPr>
          <w:t>Margin of Preference</w:t>
        </w:r>
        <w:r w:rsidR="00D14B64">
          <w:rPr>
            <w:noProof/>
            <w:webHidden/>
          </w:rPr>
          <w:tab/>
        </w:r>
        <w:r w:rsidR="0088578A">
          <w:rPr>
            <w:noProof/>
            <w:webHidden/>
          </w:rPr>
          <w:fldChar w:fldCharType="begin"/>
        </w:r>
        <w:r w:rsidR="00D14B64">
          <w:rPr>
            <w:noProof/>
            <w:webHidden/>
          </w:rPr>
          <w:instrText xml:space="preserve"> PAGEREF _Toc320179008 \h </w:instrText>
        </w:r>
        <w:r w:rsidR="0088578A">
          <w:rPr>
            <w:noProof/>
            <w:webHidden/>
          </w:rPr>
        </w:r>
        <w:r w:rsidR="0088578A">
          <w:rPr>
            <w:noProof/>
            <w:webHidden/>
          </w:rPr>
          <w:fldChar w:fldCharType="separate"/>
        </w:r>
        <w:r w:rsidR="007E538D">
          <w:rPr>
            <w:noProof/>
            <w:webHidden/>
          </w:rPr>
          <w:t>24</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09" w:history="1">
        <w:r w:rsidR="00D14B64" w:rsidRPr="004E34FB">
          <w:rPr>
            <w:rStyle w:val="Hyperlink"/>
            <w:noProof/>
          </w:rPr>
          <w:t>34.</w:t>
        </w:r>
        <w:r w:rsidR="00D14B64">
          <w:rPr>
            <w:rFonts w:asciiTheme="minorHAnsi" w:eastAsiaTheme="minorEastAsia" w:hAnsiTheme="minorHAnsi" w:cstheme="minorBidi"/>
            <w:noProof/>
            <w:sz w:val="22"/>
            <w:szCs w:val="22"/>
          </w:rPr>
          <w:tab/>
        </w:r>
        <w:r w:rsidR="00D14B64" w:rsidRPr="004E34FB">
          <w:rPr>
            <w:rStyle w:val="Hyperlink"/>
            <w:noProof/>
          </w:rPr>
          <w:t>Subcontractors</w:t>
        </w:r>
        <w:r w:rsidR="00D14B64">
          <w:rPr>
            <w:noProof/>
            <w:webHidden/>
          </w:rPr>
          <w:tab/>
        </w:r>
        <w:r w:rsidR="0088578A">
          <w:rPr>
            <w:noProof/>
            <w:webHidden/>
          </w:rPr>
          <w:fldChar w:fldCharType="begin"/>
        </w:r>
        <w:r w:rsidR="00D14B64">
          <w:rPr>
            <w:noProof/>
            <w:webHidden/>
          </w:rPr>
          <w:instrText xml:space="preserve"> PAGEREF _Toc320179009 \h </w:instrText>
        </w:r>
        <w:r w:rsidR="0088578A">
          <w:rPr>
            <w:noProof/>
            <w:webHidden/>
          </w:rPr>
        </w:r>
        <w:r w:rsidR="0088578A">
          <w:rPr>
            <w:noProof/>
            <w:webHidden/>
          </w:rPr>
          <w:fldChar w:fldCharType="separate"/>
        </w:r>
        <w:r w:rsidR="007E538D">
          <w:rPr>
            <w:noProof/>
            <w:webHidden/>
          </w:rPr>
          <w:t>24</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10" w:history="1">
        <w:r w:rsidR="00D14B64" w:rsidRPr="004E34FB">
          <w:rPr>
            <w:rStyle w:val="Hyperlink"/>
            <w:noProof/>
          </w:rPr>
          <w:t>35.</w:t>
        </w:r>
        <w:r w:rsidR="00D14B64">
          <w:rPr>
            <w:rFonts w:asciiTheme="minorHAnsi" w:eastAsiaTheme="minorEastAsia" w:hAnsiTheme="minorHAnsi" w:cstheme="minorBidi"/>
            <w:noProof/>
            <w:sz w:val="22"/>
            <w:szCs w:val="22"/>
          </w:rPr>
          <w:tab/>
        </w:r>
        <w:r w:rsidR="00D14B64" w:rsidRPr="004E34FB">
          <w:rPr>
            <w:rStyle w:val="Hyperlink"/>
            <w:noProof/>
          </w:rPr>
          <w:t>Evaluation of Bids</w:t>
        </w:r>
        <w:r w:rsidR="00D14B64">
          <w:rPr>
            <w:noProof/>
            <w:webHidden/>
          </w:rPr>
          <w:tab/>
        </w:r>
        <w:r w:rsidR="0088578A">
          <w:rPr>
            <w:noProof/>
            <w:webHidden/>
          </w:rPr>
          <w:fldChar w:fldCharType="begin"/>
        </w:r>
        <w:r w:rsidR="00D14B64">
          <w:rPr>
            <w:noProof/>
            <w:webHidden/>
          </w:rPr>
          <w:instrText xml:space="preserve"> PAGEREF _Toc320179010 \h </w:instrText>
        </w:r>
        <w:r w:rsidR="0088578A">
          <w:rPr>
            <w:noProof/>
            <w:webHidden/>
          </w:rPr>
        </w:r>
        <w:r w:rsidR="0088578A">
          <w:rPr>
            <w:noProof/>
            <w:webHidden/>
          </w:rPr>
          <w:fldChar w:fldCharType="separate"/>
        </w:r>
        <w:r w:rsidR="007E538D">
          <w:rPr>
            <w:noProof/>
            <w:webHidden/>
          </w:rPr>
          <w:t>24</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11" w:history="1">
        <w:r w:rsidR="00D14B64" w:rsidRPr="004E34FB">
          <w:rPr>
            <w:rStyle w:val="Hyperlink"/>
            <w:noProof/>
          </w:rPr>
          <w:t>36.</w:t>
        </w:r>
        <w:r w:rsidR="00D14B64">
          <w:rPr>
            <w:rFonts w:asciiTheme="minorHAnsi" w:eastAsiaTheme="minorEastAsia" w:hAnsiTheme="minorHAnsi" w:cstheme="minorBidi"/>
            <w:noProof/>
            <w:sz w:val="22"/>
            <w:szCs w:val="22"/>
          </w:rPr>
          <w:tab/>
        </w:r>
        <w:r w:rsidR="00D14B64" w:rsidRPr="004E34FB">
          <w:rPr>
            <w:rStyle w:val="Hyperlink"/>
            <w:noProof/>
          </w:rPr>
          <w:t>Comparison of Bids</w:t>
        </w:r>
        <w:r w:rsidR="00D14B64">
          <w:rPr>
            <w:noProof/>
            <w:webHidden/>
          </w:rPr>
          <w:tab/>
        </w:r>
        <w:r w:rsidR="0088578A">
          <w:rPr>
            <w:noProof/>
            <w:webHidden/>
          </w:rPr>
          <w:fldChar w:fldCharType="begin"/>
        </w:r>
        <w:r w:rsidR="00D14B64">
          <w:rPr>
            <w:noProof/>
            <w:webHidden/>
          </w:rPr>
          <w:instrText xml:space="preserve"> PAGEREF _Toc320179011 \h </w:instrText>
        </w:r>
        <w:r w:rsidR="0088578A">
          <w:rPr>
            <w:noProof/>
            <w:webHidden/>
          </w:rPr>
        </w:r>
        <w:r w:rsidR="0088578A">
          <w:rPr>
            <w:noProof/>
            <w:webHidden/>
          </w:rPr>
          <w:fldChar w:fldCharType="separate"/>
        </w:r>
        <w:r w:rsidR="007E538D">
          <w:rPr>
            <w:noProof/>
            <w:webHidden/>
          </w:rPr>
          <w:t>25</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12" w:history="1">
        <w:r w:rsidR="00D14B64" w:rsidRPr="004E34FB">
          <w:rPr>
            <w:rStyle w:val="Hyperlink"/>
            <w:noProof/>
          </w:rPr>
          <w:t>37.</w:t>
        </w:r>
        <w:r w:rsidR="00D14B64">
          <w:rPr>
            <w:rFonts w:asciiTheme="minorHAnsi" w:eastAsiaTheme="minorEastAsia" w:hAnsiTheme="minorHAnsi" w:cstheme="minorBidi"/>
            <w:noProof/>
            <w:sz w:val="22"/>
            <w:szCs w:val="22"/>
          </w:rPr>
          <w:tab/>
        </w:r>
        <w:r w:rsidR="00D14B64" w:rsidRPr="004E34FB">
          <w:rPr>
            <w:rStyle w:val="Hyperlink"/>
            <w:noProof/>
          </w:rPr>
          <w:t>Qualification of the Bidder</w:t>
        </w:r>
        <w:r w:rsidR="00D14B64">
          <w:rPr>
            <w:noProof/>
            <w:webHidden/>
          </w:rPr>
          <w:tab/>
        </w:r>
        <w:r w:rsidR="0088578A">
          <w:rPr>
            <w:noProof/>
            <w:webHidden/>
          </w:rPr>
          <w:fldChar w:fldCharType="begin"/>
        </w:r>
        <w:r w:rsidR="00D14B64">
          <w:rPr>
            <w:noProof/>
            <w:webHidden/>
          </w:rPr>
          <w:instrText xml:space="preserve"> PAGEREF _Toc320179012 \h </w:instrText>
        </w:r>
        <w:r w:rsidR="0088578A">
          <w:rPr>
            <w:noProof/>
            <w:webHidden/>
          </w:rPr>
        </w:r>
        <w:r w:rsidR="0088578A">
          <w:rPr>
            <w:noProof/>
            <w:webHidden/>
          </w:rPr>
          <w:fldChar w:fldCharType="separate"/>
        </w:r>
        <w:r w:rsidR="007E538D">
          <w:rPr>
            <w:noProof/>
            <w:webHidden/>
          </w:rPr>
          <w:t>26</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13" w:history="1">
        <w:r w:rsidR="00D14B64" w:rsidRPr="004E34FB">
          <w:rPr>
            <w:rStyle w:val="Hyperlink"/>
            <w:noProof/>
          </w:rPr>
          <w:t>38.</w:t>
        </w:r>
        <w:r w:rsidR="00D14B64">
          <w:rPr>
            <w:rFonts w:asciiTheme="minorHAnsi" w:eastAsiaTheme="minorEastAsia" w:hAnsiTheme="minorHAnsi" w:cstheme="minorBidi"/>
            <w:noProof/>
            <w:sz w:val="22"/>
            <w:szCs w:val="22"/>
          </w:rPr>
          <w:tab/>
        </w:r>
        <w:r w:rsidR="00D14B64" w:rsidRPr="004E34FB">
          <w:rPr>
            <w:rStyle w:val="Hyperlink"/>
            <w:noProof/>
          </w:rPr>
          <w:t>Employer’s Right to Accept Any Bid, and to Reject Any or All Bids</w:t>
        </w:r>
        <w:r w:rsidR="00D14B64">
          <w:rPr>
            <w:noProof/>
            <w:webHidden/>
          </w:rPr>
          <w:tab/>
        </w:r>
        <w:r w:rsidR="0088578A">
          <w:rPr>
            <w:noProof/>
            <w:webHidden/>
          </w:rPr>
          <w:fldChar w:fldCharType="begin"/>
        </w:r>
        <w:r w:rsidR="00D14B64">
          <w:rPr>
            <w:noProof/>
            <w:webHidden/>
          </w:rPr>
          <w:instrText xml:space="preserve"> PAGEREF _Toc320179013 \h </w:instrText>
        </w:r>
        <w:r w:rsidR="0088578A">
          <w:rPr>
            <w:noProof/>
            <w:webHidden/>
          </w:rPr>
        </w:r>
        <w:r w:rsidR="0088578A">
          <w:rPr>
            <w:noProof/>
            <w:webHidden/>
          </w:rPr>
          <w:fldChar w:fldCharType="separate"/>
        </w:r>
        <w:r w:rsidR="007E538D">
          <w:rPr>
            <w:noProof/>
            <w:webHidden/>
          </w:rPr>
          <w:t>26</w:t>
        </w:r>
        <w:r w:rsidR="0088578A">
          <w:rPr>
            <w:noProof/>
            <w:webHidden/>
          </w:rPr>
          <w:fldChar w:fldCharType="end"/>
        </w:r>
      </w:hyperlink>
    </w:p>
    <w:p w:rsidR="00D14B64" w:rsidRDefault="007452E0">
      <w:pPr>
        <w:pStyle w:val="TOC1"/>
        <w:rPr>
          <w:rFonts w:asciiTheme="minorHAnsi" w:eastAsiaTheme="minorEastAsia" w:hAnsiTheme="minorHAnsi" w:cstheme="minorBidi"/>
          <w:b w:val="0"/>
          <w:noProof/>
          <w:sz w:val="22"/>
          <w:szCs w:val="22"/>
        </w:rPr>
      </w:pPr>
      <w:hyperlink w:anchor="_Toc320179014" w:history="1">
        <w:r w:rsidR="00D14B64" w:rsidRPr="004E34FB">
          <w:rPr>
            <w:rStyle w:val="Hyperlink"/>
            <w:noProof/>
          </w:rPr>
          <w:t>F.  Award of Contract</w:t>
        </w:r>
        <w:r w:rsidR="00D14B64">
          <w:rPr>
            <w:noProof/>
            <w:webHidden/>
          </w:rPr>
          <w:tab/>
        </w:r>
        <w:r w:rsidR="0088578A">
          <w:rPr>
            <w:noProof/>
            <w:webHidden/>
          </w:rPr>
          <w:fldChar w:fldCharType="begin"/>
        </w:r>
        <w:r w:rsidR="00D14B64">
          <w:rPr>
            <w:noProof/>
            <w:webHidden/>
          </w:rPr>
          <w:instrText xml:space="preserve"> PAGEREF _Toc320179014 \h </w:instrText>
        </w:r>
        <w:r w:rsidR="0088578A">
          <w:rPr>
            <w:noProof/>
            <w:webHidden/>
          </w:rPr>
        </w:r>
        <w:r w:rsidR="0088578A">
          <w:rPr>
            <w:noProof/>
            <w:webHidden/>
          </w:rPr>
          <w:fldChar w:fldCharType="separate"/>
        </w:r>
        <w:r w:rsidR="007E538D">
          <w:rPr>
            <w:noProof/>
            <w:webHidden/>
          </w:rPr>
          <w:t>26</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15" w:history="1">
        <w:r w:rsidR="00D14B64" w:rsidRPr="004E34FB">
          <w:rPr>
            <w:rStyle w:val="Hyperlink"/>
            <w:noProof/>
          </w:rPr>
          <w:t>39.</w:t>
        </w:r>
        <w:r w:rsidR="00D14B64">
          <w:rPr>
            <w:rFonts w:asciiTheme="minorHAnsi" w:eastAsiaTheme="minorEastAsia" w:hAnsiTheme="minorHAnsi" w:cstheme="minorBidi"/>
            <w:noProof/>
            <w:sz w:val="22"/>
            <w:szCs w:val="22"/>
          </w:rPr>
          <w:tab/>
        </w:r>
        <w:r w:rsidR="00D14B64" w:rsidRPr="004E34FB">
          <w:rPr>
            <w:rStyle w:val="Hyperlink"/>
            <w:noProof/>
          </w:rPr>
          <w:t>Award Criteria</w:t>
        </w:r>
        <w:r w:rsidR="00D14B64">
          <w:rPr>
            <w:noProof/>
            <w:webHidden/>
          </w:rPr>
          <w:tab/>
        </w:r>
        <w:r w:rsidR="0088578A">
          <w:rPr>
            <w:noProof/>
            <w:webHidden/>
          </w:rPr>
          <w:fldChar w:fldCharType="begin"/>
        </w:r>
        <w:r w:rsidR="00D14B64">
          <w:rPr>
            <w:noProof/>
            <w:webHidden/>
          </w:rPr>
          <w:instrText xml:space="preserve"> PAGEREF _Toc320179015 \h </w:instrText>
        </w:r>
        <w:r w:rsidR="0088578A">
          <w:rPr>
            <w:noProof/>
            <w:webHidden/>
          </w:rPr>
        </w:r>
        <w:r w:rsidR="0088578A">
          <w:rPr>
            <w:noProof/>
            <w:webHidden/>
          </w:rPr>
          <w:fldChar w:fldCharType="separate"/>
        </w:r>
        <w:r w:rsidR="007E538D">
          <w:rPr>
            <w:noProof/>
            <w:webHidden/>
          </w:rPr>
          <w:t>26</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16" w:history="1">
        <w:r w:rsidR="00D14B64" w:rsidRPr="004E34FB">
          <w:rPr>
            <w:rStyle w:val="Hyperlink"/>
            <w:noProof/>
          </w:rPr>
          <w:t>40.</w:t>
        </w:r>
        <w:r w:rsidR="00D14B64">
          <w:rPr>
            <w:rFonts w:asciiTheme="minorHAnsi" w:eastAsiaTheme="minorEastAsia" w:hAnsiTheme="minorHAnsi" w:cstheme="minorBidi"/>
            <w:noProof/>
            <w:sz w:val="22"/>
            <w:szCs w:val="22"/>
          </w:rPr>
          <w:tab/>
        </w:r>
        <w:r w:rsidR="00D14B64" w:rsidRPr="004E34FB">
          <w:rPr>
            <w:rStyle w:val="Hyperlink"/>
            <w:noProof/>
          </w:rPr>
          <w:t>Notification of Award</w:t>
        </w:r>
        <w:r w:rsidR="00D14B64">
          <w:rPr>
            <w:noProof/>
            <w:webHidden/>
          </w:rPr>
          <w:tab/>
        </w:r>
        <w:r w:rsidR="0088578A">
          <w:rPr>
            <w:noProof/>
            <w:webHidden/>
          </w:rPr>
          <w:fldChar w:fldCharType="begin"/>
        </w:r>
        <w:r w:rsidR="00D14B64">
          <w:rPr>
            <w:noProof/>
            <w:webHidden/>
          </w:rPr>
          <w:instrText xml:space="preserve"> PAGEREF _Toc320179016 \h </w:instrText>
        </w:r>
        <w:r w:rsidR="0088578A">
          <w:rPr>
            <w:noProof/>
            <w:webHidden/>
          </w:rPr>
        </w:r>
        <w:r w:rsidR="0088578A">
          <w:rPr>
            <w:noProof/>
            <w:webHidden/>
          </w:rPr>
          <w:fldChar w:fldCharType="separate"/>
        </w:r>
        <w:r w:rsidR="007E538D">
          <w:rPr>
            <w:noProof/>
            <w:webHidden/>
          </w:rPr>
          <w:t>26</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17" w:history="1">
        <w:r w:rsidR="00D14B64" w:rsidRPr="004E34FB">
          <w:rPr>
            <w:rStyle w:val="Hyperlink"/>
            <w:noProof/>
          </w:rPr>
          <w:t>41.</w:t>
        </w:r>
        <w:r w:rsidR="00D14B64">
          <w:rPr>
            <w:rFonts w:asciiTheme="minorHAnsi" w:eastAsiaTheme="minorEastAsia" w:hAnsiTheme="minorHAnsi" w:cstheme="minorBidi"/>
            <w:noProof/>
            <w:sz w:val="22"/>
            <w:szCs w:val="22"/>
          </w:rPr>
          <w:tab/>
        </w:r>
        <w:r w:rsidR="00D14B64" w:rsidRPr="004E34FB">
          <w:rPr>
            <w:rStyle w:val="Hyperlink"/>
            <w:noProof/>
          </w:rPr>
          <w:t>Signing of Contract</w:t>
        </w:r>
        <w:r w:rsidR="00D14B64">
          <w:rPr>
            <w:noProof/>
            <w:webHidden/>
          </w:rPr>
          <w:tab/>
        </w:r>
        <w:r w:rsidR="0088578A">
          <w:rPr>
            <w:noProof/>
            <w:webHidden/>
          </w:rPr>
          <w:fldChar w:fldCharType="begin"/>
        </w:r>
        <w:r w:rsidR="00D14B64">
          <w:rPr>
            <w:noProof/>
            <w:webHidden/>
          </w:rPr>
          <w:instrText xml:space="preserve"> PAGEREF _Toc320179017 \h </w:instrText>
        </w:r>
        <w:r w:rsidR="0088578A">
          <w:rPr>
            <w:noProof/>
            <w:webHidden/>
          </w:rPr>
        </w:r>
        <w:r w:rsidR="0088578A">
          <w:rPr>
            <w:noProof/>
            <w:webHidden/>
          </w:rPr>
          <w:fldChar w:fldCharType="separate"/>
        </w:r>
        <w:r w:rsidR="007E538D">
          <w:rPr>
            <w:noProof/>
            <w:webHidden/>
          </w:rPr>
          <w:t>27</w:t>
        </w:r>
        <w:r w:rsidR="0088578A">
          <w:rPr>
            <w:noProof/>
            <w:webHidden/>
          </w:rPr>
          <w:fldChar w:fldCharType="end"/>
        </w:r>
      </w:hyperlink>
    </w:p>
    <w:p w:rsidR="00D14B64" w:rsidRDefault="007452E0">
      <w:pPr>
        <w:pStyle w:val="TOC2"/>
        <w:tabs>
          <w:tab w:val="left" w:pos="1440"/>
        </w:tabs>
        <w:rPr>
          <w:rFonts w:asciiTheme="minorHAnsi" w:eastAsiaTheme="minorEastAsia" w:hAnsiTheme="minorHAnsi" w:cstheme="minorBidi"/>
          <w:noProof/>
          <w:sz w:val="22"/>
          <w:szCs w:val="22"/>
        </w:rPr>
      </w:pPr>
      <w:hyperlink w:anchor="_Toc320179018" w:history="1">
        <w:r w:rsidR="00D14B64" w:rsidRPr="004E34FB">
          <w:rPr>
            <w:rStyle w:val="Hyperlink"/>
            <w:noProof/>
          </w:rPr>
          <w:t>42.</w:t>
        </w:r>
        <w:r w:rsidR="00D14B64">
          <w:rPr>
            <w:rFonts w:asciiTheme="minorHAnsi" w:eastAsiaTheme="minorEastAsia" w:hAnsiTheme="minorHAnsi" w:cstheme="minorBidi"/>
            <w:noProof/>
            <w:sz w:val="22"/>
            <w:szCs w:val="22"/>
          </w:rPr>
          <w:tab/>
        </w:r>
        <w:r w:rsidR="00D14B64" w:rsidRPr="004E34FB">
          <w:rPr>
            <w:rStyle w:val="Hyperlink"/>
            <w:noProof/>
          </w:rPr>
          <w:t>Performance Security</w:t>
        </w:r>
        <w:r w:rsidR="00D14B64">
          <w:rPr>
            <w:noProof/>
            <w:webHidden/>
          </w:rPr>
          <w:tab/>
        </w:r>
        <w:r w:rsidR="0088578A">
          <w:rPr>
            <w:noProof/>
            <w:webHidden/>
          </w:rPr>
          <w:fldChar w:fldCharType="begin"/>
        </w:r>
        <w:r w:rsidR="00D14B64">
          <w:rPr>
            <w:noProof/>
            <w:webHidden/>
          </w:rPr>
          <w:instrText xml:space="preserve"> PAGEREF _Toc320179018 \h </w:instrText>
        </w:r>
        <w:r w:rsidR="0088578A">
          <w:rPr>
            <w:noProof/>
            <w:webHidden/>
          </w:rPr>
        </w:r>
        <w:r w:rsidR="0088578A">
          <w:rPr>
            <w:noProof/>
            <w:webHidden/>
          </w:rPr>
          <w:fldChar w:fldCharType="separate"/>
        </w:r>
        <w:r w:rsidR="007E538D">
          <w:rPr>
            <w:noProof/>
            <w:webHidden/>
          </w:rPr>
          <w:t>27</w:t>
        </w:r>
        <w:r w:rsidR="0088578A">
          <w:rPr>
            <w:noProof/>
            <w:webHidden/>
          </w:rPr>
          <w:fldChar w:fldCharType="end"/>
        </w:r>
      </w:hyperlink>
    </w:p>
    <w:p w:rsidR="006428D4" w:rsidRPr="00D20367" w:rsidRDefault="0088578A" w:rsidP="006428D4">
      <w:r>
        <w:fldChar w:fldCharType="end"/>
      </w:r>
    </w:p>
    <w:p w:rsidR="006309F7" w:rsidRPr="00D20367" w:rsidRDefault="006309F7">
      <w:pPr>
        <w:spacing w:after="120"/>
      </w:pPr>
    </w:p>
    <w:p w:rsidR="006309F7" w:rsidRPr="00A637A9" w:rsidRDefault="006309F7" w:rsidP="00A637A9">
      <w:pPr>
        <w:pStyle w:val="Caption"/>
      </w:pPr>
    </w:p>
    <w:p w:rsidR="006309F7" w:rsidRPr="00D20367" w:rsidRDefault="006309F7">
      <w:pPr>
        <w:pStyle w:val="TOC1"/>
        <w:tabs>
          <w:tab w:val="right" w:pos="9000"/>
        </w:tabs>
      </w:pPr>
    </w:p>
    <w:p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trPr>
          <w:cantSplit/>
        </w:trPr>
        <w:tc>
          <w:tcPr>
            <w:tcW w:w="9270" w:type="dxa"/>
            <w:gridSpan w:val="2"/>
            <w:vAlign w:val="center"/>
          </w:tcPr>
          <w:p w:rsidR="006309F7" w:rsidRPr="00D20367" w:rsidRDefault="006309F7">
            <w:pPr>
              <w:spacing w:before="120" w:after="120"/>
              <w:jc w:val="center"/>
              <w:rPr>
                <w:b/>
                <w:sz w:val="36"/>
              </w:rPr>
            </w:pPr>
            <w:r w:rsidRPr="00D20367">
              <w:rPr>
                <w:u w:val="single"/>
              </w:rPr>
              <w:lastRenderedPageBreak/>
              <w:br w:type="page"/>
            </w:r>
            <w:r w:rsidRPr="00D20367">
              <w:br w:type="page"/>
            </w:r>
            <w:bookmarkStart w:id="8" w:name="_Hlt438532663"/>
            <w:bookmarkStart w:id="9" w:name="_Toc438266923"/>
            <w:bookmarkStart w:id="10" w:name="_Toc438267877"/>
            <w:bookmarkStart w:id="11" w:name="_Toc438366664"/>
            <w:bookmarkEnd w:id="8"/>
            <w:r w:rsidRPr="00D20367">
              <w:rPr>
                <w:b/>
                <w:sz w:val="36"/>
              </w:rPr>
              <w:t>Section I.  Instructions to Bidders</w:t>
            </w:r>
            <w:bookmarkEnd w:id="9"/>
            <w:bookmarkEnd w:id="10"/>
            <w:bookmarkEnd w:id="11"/>
          </w:p>
        </w:tc>
      </w:tr>
      <w:tr w:rsidR="006309F7" w:rsidRPr="00D20367">
        <w:tc>
          <w:tcPr>
            <w:tcW w:w="2610" w:type="dxa"/>
            <w:vAlign w:val="center"/>
          </w:tcPr>
          <w:p w:rsidR="006309F7" w:rsidRPr="00D20367" w:rsidRDefault="006309F7">
            <w:pPr>
              <w:spacing w:before="120" w:after="120"/>
            </w:pPr>
          </w:p>
        </w:tc>
        <w:tc>
          <w:tcPr>
            <w:tcW w:w="6660" w:type="dxa"/>
            <w:vAlign w:val="center"/>
          </w:tcPr>
          <w:p w:rsidR="006309F7" w:rsidRPr="00D20367" w:rsidRDefault="006309F7" w:rsidP="006428D4">
            <w:pPr>
              <w:pStyle w:val="Section1Header1"/>
            </w:pPr>
            <w:bookmarkStart w:id="12" w:name="_Toc438438819"/>
            <w:bookmarkStart w:id="13" w:name="_Toc438532553"/>
            <w:bookmarkStart w:id="14" w:name="_Toc438733963"/>
            <w:bookmarkStart w:id="15" w:name="_Toc438962045"/>
            <w:bookmarkStart w:id="16" w:name="_Toc461939616"/>
            <w:bookmarkStart w:id="17" w:name="_Toc100032288"/>
            <w:bookmarkStart w:id="18" w:name="_Toc164491528"/>
            <w:bookmarkStart w:id="19" w:name="_Toc320178971"/>
            <w:r w:rsidRPr="00D20367">
              <w:t>A. General</w:t>
            </w:r>
            <w:bookmarkEnd w:id="12"/>
            <w:bookmarkEnd w:id="13"/>
            <w:bookmarkEnd w:id="14"/>
            <w:bookmarkEnd w:id="15"/>
            <w:bookmarkEnd w:id="16"/>
            <w:bookmarkEnd w:id="17"/>
            <w:bookmarkEnd w:id="18"/>
            <w:bookmarkEnd w:id="19"/>
          </w:p>
        </w:tc>
      </w:tr>
      <w:tr w:rsidR="006309F7" w:rsidRPr="00D20367">
        <w:tc>
          <w:tcPr>
            <w:tcW w:w="2610" w:type="dxa"/>
          </w:tcPr>
          <w:p w:rsidR="006309F7" w:rsidRPr="00D20367" w:rsidRDefault="006309F7" w:rsidP="006428D4">
            <w:pPr>
              <w:pStyle w:val="Section1Header2"/>
            </w:pPr>
            <w:bookmarkStart w:id="20" w:name="_Toc100032289"/>
            <w:bookmarkStart w:id="21" w:name="_Toc320178972"/>
            <w:r w:rsidRPr="00D20367">
              <w:t>Scope of Bid</w:t>
            </w:r>
            <w:bookmarkEnd w:id="20"/>
            <w:bookmarkEnd w:id="21"/>
          </w:p>
        </w:tc>
        <w:tc>
          <w:tcPr>
            <w:tcW w:w="6660" w:type="dxa"/>
          </w:tcPr>
          <w:p w:rsidR="006309F7" w:rsidRPr="009E1404" w:rsidRDefault="00D20367" w:rsidP="00CE6BD4">
            <w:r w:rsidRPr="009E1404">
              <w:t>1.1</w:t>
            </w:r>
            <w:r w:rsidRPr="009E1404">
              <w:tab/>
            </w:r>
            <w:r w:rsidR="006309F7" w:rsidRPr="009E1404">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t>, issues these Bidding Documents for the procurement of Works as specified in Section VI</w:t>
            </w:r>
            <w:r w:rsidR="00AD445D">
              <w:t>I</w:t>
            </w:r>
            <w:r w:rsidR="006309F7" w:rsidRPr="009E1404">
              <w:t xml:space="preserve">, Works Requirements.  The name, identification, and number of </w:t>
            </w:r>
            <w:r w:rsidR="006309F7" w:rsidRPr="009E1404">
              <w:rPr>
                <w:iCs/>
              </w:rPr>
              <w:t>lots (contracts)</w:t>
            </w:r>
            <w:r w:rsidR="006309F7" w:rsidRPr="009E1404">
              <w:t xml:space="preserve"> of </w:t>
            </w:r>
            <w:r w:rsidR="006309F7" w:rsidRPr="009E1404">
              <w:rPr>
                <w:iCs/>
              </w:rPr>
              <w:t>th</w:t>
            </w:r>
            <w:r w:rsidR="0082153D">
              <w:rPr>
                <w:iCs/>
              </w:rPr>
              <w:t>is</w:t>
            </w:r>
            <w:r w:rsidR="006309F7" w:rsidRPr="009E1404">
              <w:rPr>
                <w:i/>
              </w:rPr>
              <w:t xml:space="preserve"> </w:t>
            </w:r>
            <w:r w:rsidR="006309F7" w:rsidRPr="009E1404">
              <w:t xml:space="preserve">International Competitive Bidding </w:t>
            </w:r>
            <w:r w:rsidR="00C35FA5">
              <w:t xml:space="preserve">among member countries </w:t>
            </w:r>
            <w:r w:rsidR="006309F7" w:rsidRPr="00C35FA5">
              <w:t>(</w:t>
            </w:r>
            <w:r w:rsidR="00573292" w:rsidRPr="00C35FA5">
              <w:t>ICB/MC</w:t>
            </w:r>
            <w:r w:rsidR="006309F7" w:rsidRPr="00C35FA5">
              <w:t>)</w:t>
            </w:r>
            <w:r w:rsidR="006309F7" w:rsidRPr="009E1404">
              <w:t xml:space="preserve"> </w:t>
            </w:r>
            <w:r w:rsidR="0082153D">
              <w:t xml:space="preserve">process </w:t>
            </w:r>
            <w:r w:rsidR="006309F7" w:rsidRPr="009E1404">
              <w:t xml:space="preserve">are </w:t>
            </w:r>
            <w:r w:rsidR="006309F7" w:rsidRPr="00D20367">
              <w:rPr>
                <w:rStyle w:val="StyleHeader2-SubClausesBoldChar"/>
                <w:b w:val="0"/>
                <w:lang w:val="en-US"/>
              </w:rPr>
              <w:t>provided in the BDS.</w:t>
            </w:r>
          </w:p>
        </w:tc>
      </w:tr>
      <w:tr w:rsidR="006309F7" w:rsidRPr="00D20367">
        <w:tc>
          <w:tcPr>
            <w:tcW w:w="2610" w:type="dxa"/>
          </w:tcPr>
          <w:p w:rsidR="006309F7" w:rsidRPr="00D20367" w:rsidRDefault="006309F7">
            <w:pPr>
              <w:spacing w:before="120" w:after="120"/>
            </w:pPr>
            <w:bookmarkStart w:id="22" w:name="_Toc438530847"/>
            <w:bookmarkStart w:id="23" w:name="_Toc438532555"/>
            <w:bookmarkEnd w:id="22"/>
            <w:bookmarkEnd w:id="23"/>
          </w:p>
        </w:tc>
        <w:tc>
          <w:tcPr>
            <w:tcW w:w="6660" w:type="dxa"/>
          </w:tcPr>
          <w:p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6309F7" w:rsidRPr="00D20367">
              <w:t xml:space="preserve"> </w:t>
            </w:r>
            <w:proofErr w:type="spellStart"/>
            <w:r w:rsidR="006309F7" w:rsidRPr="00D20367">
              <w:t>these</w:t>
            </w:r>
            <w:proofErr w:type="spellEnd"/>
            <w:r w:rsidR="006309F7" w:rsidRPr="00D20367">
              <w:t xml:space="preserve"> </w:t>
            </w:r>
            <w:proofErr w:type="spellStart"/>
            <w:r w:rsidR="006309F7" w:rsidRPr="00D20367">
              <w:t>Bidding</w:t>
            </w:r>
            <w:proofErr w:type="spellEnd"/>
            <w:r w:rsidR="006309F7" w:rsidRPr="00D20367">
              <w:t xml:space="preserve"> </w:t>
            </w:r>
            <w:proofErr w:type="spellStart"/>
            <w:r w:rsidR="006309F7" w:rsidRPr="00D20367">
              <w:t>Documents</w:t>
            </w:r>
            <w:proofErr w:type="spellEnd"/>
            <w:r w:rsidR="006309F7" w:rsidRPr="00D20367">
              <w:t>:</w:t>
            </w:r>
          </w:p>
          <w:p w:rsidR="006309F7" w:rsidRPr="009E1404" w:rsidRDefault="006309F7" w:rsidP="00551884">
            <w:pPr>
              <w:pStyle w:val="StyleP3Header1-ClausesAfter12pt"/>
              <w:tabs>
                <w:tab w:val="clear" w:pos="1008"/>
              </w:tabs>
              <w:spacing w:after="180"/>
              <w:ind w:left="972" w:hanging="450"/>
              <w:rPr>
                <w:lang w:val="en-US"/>
              </w:rPr>
            </w:pPr>
            <w:r w:rsidRPr="009E1404">
              <w:rPr>
                <w:lang w:val="en-US"/>
              </w:rPr>
              <w:t>the term “in writing” means communicated in written form and delivered against receipt;</w:t>
            </w:r>
          </w:p>
          <w:p w:rsidR="006309F7" w:rsidRPr="009E1404" w:rsidRDefault="006309F7" w:rsidP="00551884">
            <w:pPr>
              <w:pStyle w:val="StyleP3Header1-ClausesAfter12pt"/>
              <w:tabs>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rsidR="006309F7" w:rsidRPr="00D20367" w:rsidRDefault="006309F7" w:rsidP="00551884">
            <w:pPr>
              <w:pStyle w:val="StyleP3Header1-ClausesAfter12pt"/>
              <w:tabs>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tc>
          <w:tcPr>
            <w:tcW w:w="2610" w:type="dxa"/>
          </w:tcPr>
          <w:p w:rsidR="006309F7" w:rsidRPr="00D20367" w:rsidRDefault="006309F7" w:rsidP="006428D4">
            <w:pPr>
              <w:pStyle w:val="Section1Header2"/>
            </w:pPr>
            <w:bookmarkStart w:id="24" w:name="_Toc438438821"/>
            <w:bookmarkStart w:id="25" w:name="_Toc438532556"/>
            <w:bookmarkStart w:id="26" w:name="_Toc438733965"/>
            <w:bookmarkStart w:id="27" w:name="_Toc438907006"/>
            <w:bookmarkStart w:id="28" w:name="_Toc438907205"/>
            <w:bookmarkStart w:id="29" w:name="_Toc100032290"/>
            <w:bookmarkStart w:id="30" w:name="_Toc320178973"/>
            <w:r w:rsidRPr="00D20367">
              <w:t>Source of Funds</w:t>
            </w:r>
            <w:bookmarkEnd w:id="24"/>
            <w:bookmarkEnd w:id="25"/>
            <w:bookmarkEnd w:id="26"/>
            <w:bookmarkEnd w:id="27"/>
            <w:bookmarkEnd w:id="28"/>
            <w:bookmarkEnd w:id="29"/>
            <w:bookmarkEnd w:id="30"/>
          </w:p>
        </w:tc>
        <w:tc>
          <w:tcPr>
            <w:tcW w:w="6660" w:type="dxa"/>
          </w:tcPr>
          <w:p w:rsidR="006309F7" w:rsidRPr="00A465F8" w:rsidRDefault="00D20367" w:rsidP="00E42AFF">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w:t>
            </w:r>
            <w:r w:rsidR="006309F7" w:rsidRPr="00A465F8">
              <w:rPr>
                <w:lang w:val="en-US"/>
              </w:rPr>
              <w:t xml:space="preserve">financing (hereinafter called “funds”) from the </w:t>
            </w:r>
            <w:proofErr w:type="spellStart"/>
            <w:r w:rsidR="00E63E29" w:rsidRPr="00E42AFF">
              <w:rPr>
                <w:i/>
                <w:iCs/>
                <w:szCs w:val="24"/>
              </w:rPr>
              <w:t>Saudi</w:t>
            </w:r>
            <w:proofErr w:type="spellEnd"/>
            <w:r w:rsidR="00E63E29" w:rsidRPr="00E42AFF">
              <w:rPr>
                <w:i/>
                <w:iCs/>
                <w:szCs w:val="24"/>
              </w:rPr>
              <w:t xml:space="preserve"> </w:t>
            </w:r>
            <w:proofErr w:type="spellStart"/>
            <w:r w:rsidR="00E63E29" w:rsidRPr="00E42AFF">
              <w:rPr>
                <w:i/>
                <w:iCs/>
                <w:szCs w:val="24"/>
              </w:rPr>
              <w:t>Fund</w:t>
            </w:r>
            <w:proofErr w:type="spellEnd"/>
            <w:r w:rsidR="00E63E29" w:rsidRPr="00E42AFF">
              <w:rPr>
                <w:i/>
                <w:iCs/>
                <w:szCs w:val="24"/>
              </w:rPr>
              <w:t xml:space="preserve"> </w:t>
            </w:r>
            <w:proofErr w:type="spellStart"/>
            <w:r w:rsidR="00E63E29" w:rsidRPr="00E42AFF">
              <w:rPr>
                <w:i/>
                <w:iCs/>
                <w:szCs w:val="24"/>
              </w:rPr>
              <w:t>for</w:t>
            </w:r>
            <w:proofErr w:type="spellEnd"/>
            <w:r w:rsidR="00E63E29" w:rsidRPr="00E42AFF">
              <w:rPr>
                <w:i/>
                <w:iCs/>
                <w:szCs w:val="24"/>
              </w:rPr>
              <w:t xml:space="preserve"> </w:t>
            </w:r>
            <w:proofErr w:type="spellStart"/>
            <w:r w:rsidR="00E63E29" w:rsidRPr="00E42AFF">
              <w:rPr>
                <w:i/>
                <w:iCs/>
                <w:szCs w:val="24"/>
              </w:rPr>
              <w:t>Development</w:t>
            </w:r>
            <w:proofErr w:type="spellEnd"/>
            <w:r w:rsidR="00E42AFF">
              <w:rPr>
                <w:i/>
                <w:iCs/>
                <w:szCs w:val="24"/>
              </w:rPr>
              <w:t xml:space="preserve"> (SFD)</w:t>
            </w:r>
            <w:r w:rsidR="00E63E29" w:rsidRPr="00E42AFF">
              <w:rPr>
                <w:i/>
                <w:iCs/>
                <w:szCs w:val="24"/>
              </w:rPr>
              <w:t xml:space="preserve"> and </w:t>
            </w:r>
            <w:r w:rsidR="00E42AFF">
              <w:rPr>
                <w:i/>
                <w:iCs/>
                <w:szCs w:val="24"/>
              </w:rPr>
              <w:t xml:space="preserve">OPEC </w:t>
            </w:r>
            <w:proofErr w:type="spellStart"/>
            <w:r w:rsidR="00E42AFF">
              <w:rPr>
                <w:i/>
                <w:iCs/>
                <w:szCs w:val="24"/>
              </w:rPr>
              <w:t>Fund</w:t>
            </w:r>
            <w:proofErr w:type="spellEnd"/>
            <w:r w:rsidR="00E42AFF">
              <w:rPr>
                <w:i/>
                <w:iCs/>
                <w:szCs w:val="24"/>
              </w:rPr>
              <w:t xml:space="preserve"> </w:t>
            </w:r>
            <w:proofErr w:type="spellStart"/>
            <w:r w:rsidR="00E42AFF">
              <w:rPr>
                <w:i/>
                <w:iCs/>
                <w:szCs w:val="24"/>
              </w:rPr>
              <w:t>for</w:t>
            </w:r>
            <w:proofErr w:type="spellEnd"/>
            <w:r w:rsidR="00E42AFF">
              <w:rPr>
                <w:i/>
                <w:iCs/>
                <w:szCs w:val="24"/>
              </w:rPr>
              <w:t xml:space="preserve"> International </w:t>
            </w:r>
            <w:proofErr w:type="spellStart"/>
            <w:r w:rsidR="00E42AFF">
              <w:rPr>
                <w:i/>
                <w:iCs/>
                <w:szCs w:val="24"/>
              </w:rPr>
              <w:t>Development</w:t>
            </w:r>
            <w:proofErr w:type="spellEnd"/>
            <w:r w:rsidR="00E42AFF">
              <w:rPr>
                <w:i/>
                <w:iCs/>
                <w:szCs w:val="24"/>
              </w:rPr>
              <w:t xml:space="preserve"> (</w:t>
            </w:r>
            <w:r w:rsidR="00E63E29" w:rsidRPr="00E42AFF">
              <w:rPr>
                <w:i/>
                <w:iCs/>
                <w:szCs w:val="24"/>
              </w:rPr>
              <w:t>OFID</w:t>
            </w:r>
            <w:r w:rsidR="00E42AFF">
              <w:rPr>
                <w:i/>
                <w:iCs/>
                <w:szCs w:val="24"/>
              </w:rPr>
              <w:t>)</w:t>
            </w:r>
            <w:r w:rsidR="00E63E29" w:rsidRPr="00E42AFF">
              <w:rPr>
                <w:lang w:val="en-US"/>
              </w:rPr>
              <w:t xml:space="preserve"> </w:t>
            </w:r>
            <w:r w:rsidR="006309F7" w:rsidRPr="00A465F8">
              <w:rPr>
                <w:lang w:val="en-US"/>
              </w:rPr>
              <w:t>(hereinafter called “</w:t>
            </w:r>
            <w:r w:rsidR="00D66690">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E42AFF"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tc>
          <w:tcPr>
            <w:tcW w:w="2610" w:type="dxa"/>
          </w:tcPr>
          <w:p w:rsidR="006309F7" w:rsidRPr="00A465F8" w:rsidRDefault="006309F7">
            <w:pPr>
              <w:spacing w:before="120" w:after="120"/>
            </w:pPr>
            <w:bookmarkStart w:id="31" w:name="_Toc438532557"/>
            <w:bookmarkEnd w:id="31"/>
          </w:p>
        </w:tc>
        <w:tc>
          <w:tcPr>
            <w:tcW w:w="6660" w:type="dxa"/>
          </w:tcPr>
          <w:p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D66690">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D66690">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Bank, is prohibited by a decision of the </w:t>
            </w:r>
            <w:r w:rsidR="00575D80" w:rsidRPr="00575D80">
              <w:rPr>
                <w:lang w:val="en-US"/>
              </w:rPr>
              <w:t>Organization of the Islamic Cooperation, the League of Arab States and the African Union</w:t>
            </w:r>
            <w:r w:rsidR="00575D80">
              <w:rPr>
                <w:lang w:val="en-US"/>
              </w:rPr>
              <w:t>.</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DF07BA" w:rsidRPr="00A465F8">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rsidR="004F7566" w:rsidRPr="009E1404" w:rsidRDefault="004F7566" w:rsidP="00DF07BA">
            <w:pPr>
              <w:pStyle w:val="StyleStyleHeader1-ClausesAfter0ptLeft0Hanging"/>
              <w:rPr>
                <w:lang w:val="en-US"/>
              </w:rPr>
            </w:pPr>
          </w:p>
        </w:tc>
      </w:tr>
      <w:tr w:rsidR="006309F7" w:rsidRPr="00D20367">
        <w:tc>
          <w:tcPr>
            <w:tcW w:w="2610" w:type="dxa"/>
          </w:tcPr>
          <w:p w:rsidR="006309F7" w:rsidRPr="00D20367" w:rsidRDefault="006309F7" w:rsidP="00B04EC6">
            <w:pPr>
              <w:pStyle w:val="Section1Header2"/>
            </w:pPr>
            <w:bookmarkStart w:id="32" w:name="_Toc438532558"/>
            <w:bookmarkStart w:id="33" w:name="_Toc438002631"/>
            <w:bookmarkEnd w:id="32"/>
            <w:r w:rsidRPr="00D20367">
              <w:br w:type="page"/>
            </w:r>
            <w:bookmarkStart w:id="34" w:name="_Toc438438822"/>
            <w:bookmarkStart w:id="35" w:name="_Toc438532559"/>
            <w:bookmarkStart w:id="36" w:name="_Toc438733966"/>
            <w:bookmarkStart w:id="37" w:name="_Toc438907007"/>
            <w:bookmarkStart w:id="38" w:name="_Toc438907206"/>
            <w:bookmarkStart w:id="39" w:name="_Toc100032291"/>
            <w:bookmarkStart w:id="40" w:name="_Toc320178974"/>
            <w:r w:rsidR="00B04EC6">
              <w:t xml:space="preserve">Corrupt and </w:t>
            </w:r>
            <w:r w:rsidR="00AA668B">
              <w:t>Fraud</w:t>
            </w:r>
            <w:r w:rsidR="00B04EC6">
              <w:t>ulent</w:t>
            </w:r>
            <w:r w:rsidR="00AA668B">
              <w:t xml:space="preserve"> </w:t>
            </w:r>
            <w:bookmarkEnd w:id="33"/>
            <w:bookmarkEnd w:id="34"/>
            <w:bookmarkEnd w:id="35"/>
            <w:bookmarkEnd w:id="36"/>
            <w:bookmarkEnd w:id="37"/>
            <w:bookmarkEnd w:id="38"/>
            <w:bookmarkEnd w:id="39"/>
            <w:r w:rsidR="00B04EC6">
              <w:t>Practices</w:t>
            </w:r>
            <w:bookmarkEnd w:id="40"/>
          </w:p>
        </w:tc>
        <w:tc>
          <w:tcPr>
            <w:tcW w:w="6660" w:type="dxa"/>
          </w:tcPr>
          <w:p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D66690">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and </w:t>
            </w:r>
            <w:r w:rsidR="00A9257E">
              <w:rPr>
                <w:lang w:val="en-US"/>
              </w:rPr>
              <w:t xml:space="preserve"> </w:t>
            </w:r>
            <w:r w:rsidR="00B04EC6" w:rsidRPr="00B04EC6">
              <w:rPr>
                <w:lang w:val="en-US"/>
              </w:rPr>
              <w:t xml:space="preserve"> cause </w:t>
            </w:r>
            <w:r w:rsidR="00D92ED3" w:rsidRPr="00D92ED3">
              <w:rPr>
                <w:lang w:val="en-US"/>
              </w:rPr>
              <w:t xml:space="preserve">its agents (whether declared or not), sub-contractors, </w:t>
            </w:r>
            <w:r w:rsidR="00D92ED3" w:rsidRPr="00D92ED3">
              <w:rPr>
                <w:lang w:val="en-US"/>
              </w:rPr>
              <w:lastRenderedPageBreak/>
              <w:t>sub-consultants, service providers, or suppliers and any personnel thereof</w:t>
            </w:r>
            <w:r w:rsidR="00D92ED3">
              <w:rPr>
                <w:lang w:val="en-US"/>
              </w:rPr>
              <w:t>,</w:t>
            </w:r>
            <w:r w:rsidR="00D92ED3" w:rsidRPr="00D92ED3">
              <w:rPr>
                <w:lang w:val="en-US"/>
              </w:rPr>
              <w:t xml:space="preserve"> </w:t>
            </w:r>
            <w:r w:rsidR="00B04EC6" w:rsidRPr="00B04EC6">
              <w:rPr>
                <w:lang w:val="en-US"/>
              </w:rPr>
              <w:t xml:space="preserve">to permit the </w:t>
            </w:r>
            <w:r w:rsidR="00D66690">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D66690">
              <w:rPr>
                <w:lang w:val="en-US"/>
              </w:rPr>
              <w:t>Fund</w:t>
            </w:r>
            <w:r w:rsidRPr="00030045">
              <w:rPr>
                <w:lang w:val="en-US"/>
              </w:rPr>
              <w:t>.</w:t>
            </w:r>
          </w:p>
        </w:tc>
      </w:tr>
      <w:tr w:rsidR="00AA668B" w:rsidRPr="00D20367">
        <w:tc>
          <w:tcPr>
            <w:tcW w:w="2610" w:type="dxa"/>
          </w:tcPr>
          <w:p w:rsidR="00AA668B" w:rsidRPr="004E29C7" w:rsidRDefault="00AA668B" w:rsidP="006428D4">
            <w:pPr>
              <w:pStyle w:val="Section1Header2"/>
            </w:pPr>
            <w:bookmarkStart w:id="41" w:name="_Toc438438823"/>
            <w:bookmarkStart w:id="42" w:name="_Toc438532560"/>
            <w:bookmarkStart w:id="43" w:name="_Toc438733967"/>
            <w:bookmarkStart w:id="44" w:name="_Toc438907008"/>
            <w:bookmarkStart w:id="45" w:name="_Toc438907207"/>
            <w:bookmarkStart w:id="46" w:name="_Toc100032292"/>
            <w:bookmarkStart w:id="47" w:name="_Toc320178975"/>
            <w:r w:rsidRPr="004E29C7">
              <w:lastRenderedPageBreak/>
              <w:t>Eligible Bidders</w:t>
            </w:r>
            <w:bookmarkEnd w:id="41"/>
            <w:bookmarkEnd w:id="42"/>
            <w:bookmarkEnd w:id="43"/>
            <w:bookmarkEnd w:id="44"/>
            <w:bookmarkEnd w:id="45"/>
            <w:bookmarkEnd w:id="46"/>
            <w:bookmarkEnd w:id="47"/>
          </w:p>
        </w:tc>
        <w:tc>
          <w:tcPr>
            <w:tcW w:w="6660" w:type="dxa"/>
          </w:tcPr>
          <w:p w:rsidR="00D14B64" w:rsidRDefault="00AA668B">
            <w:pPr>
              <w:pStyle w:val="P3Header1-Clauses"/>
              <w:numPr>
                <w:ilvl w:val="0"/>
                <w:numId w:val="0"/>
              </w:numPr>
              <w:tabs>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B503D0">
              <w:rPr>
                <w:lang w:val="en-US"/>
              </w:rPr>
              <w:t xml:space="preserve"> </w:t>
            </w:r>
            <w:r w:rsidR="00030045" w:rsidRPr="00030045">
              <w:rPr>
                <w:b/>
                <w:bCs/>
                <w:lang w:val="en-US"/>
              </w:rPr>
              <w:t>Unless specified</w:t>
            </w:r>
            <w:r w:rsidR="00B503D0" w:rsidRPr="00E91D78">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tc>
          <w:tcPr>
            <w:tcW w:w="2610" w:type="dxa"/>
          </w:tcPr>
          <w:p w:rsidR="006309F7" w:rsidRPr="00D20367" w:rsidRDefault="006309F7" w:rsidP="00D8770A"/>
        </w:tc>
        <w:tc>
          <w:tcPr>
            <w:tcW w:w="6660" w:type="dxa"/>
          </w:tcPr>
          <w:p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rsidR="00DC12A9" w:rsidRDefault="00A34093" w:rsidP="009516E8">
            <w:pPr>
              <w:pStyle w:val="P3Header1-Clauses"/>
              <w:numPr>
                <w:ilvl w:val="2"/>
                <w:numId w:val="7"/>
              </w:numPr>
              <w:tabs>
                <w:tab w:val="clear" w:pos="864"/>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rsidR="00DC12A9" w:rsidRDefault="006309F7" w:rsidP="009516E8">
            <w:pPr>
              <w:pStyle w:val="P3Header1-Clauses"/>
              <w:numPr>
                <w:ilvl w:val="2"/>
                <w:numId w:val="7"/>
              </w:numPr>
              <w:tabs>
                <w:tab w:val="clear" w:pos="864"/>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rsidR="00DC12A9" w:rsidRDefault="006309F7" w:rsidP="009516E8">
            <w:pPr>
              <w:pStyle w:val="P3Header1-Clauses"/>
              <w:numPr>
                <w:ilvl w:val="2"/>
                <w:numId w:val="7"/>
              </w:numPr>
              <w:tabs>
                <w:tab w:val="clear" w:pos="864"/>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rsidR="00DC12A9" w:rsidRDefault="006309F7" w:rsidP="009516E8">
            <w:pPr>
              <w:pStyle w:val="P3Header1-Clauses"/>
              <w:numPr>
                <w:ilvl w:val="2"/>
                <w:numId w:val="7"/>
              </w:numPr>
              <w:tabs>
                <w:tab w:val="clear" w:pos="864"/>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1E4475" w:rsidRPr="009E1404">
              <w:rPr>
                <w:lang w:val="en-US"/>
              </w:rPr>
              <w:t xml:space="preserve"> </w:t>
            </w:r>
            <w:r w:rsidRPr="009E1404">
              <w:rPr>
                <w:lang w:val="en-US"/>
              </w:rPr>
              <w:t>regarding this bidding process; or</w:t>
            </w:r>
          </w:p>
          <w:p w:rsidR="00DC12A9" w:rsidRDefault="006309F7" w:rsidP="009516E8">
            <w:pPr>
              <w:pStyle w:val="P3Header1-Clauses"/>
              <w:numPr>
                <w:ilvl w:val="2"/>
                <w:numId w:val="7"/>
              </w:numPr>
              <w:tabs>
                <w:tab w:val="clear" w:pos="864"/>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rsidR="00DC12A9" w:rsidRPr="00DC12A9" w:rsidRDefault="00990C2A" w:rsidP="009516E8">
            <w:pPr>
              <w:pStyle w:val="P3Header1-Clauses"/>
              <w:numPr>
                <w:ilvl w:val="2"/>
                <w:numId w:val="7"/>
              </w:numPr>
              <w:tabs>
                <w:tab w:val="clear" w:pos="864"/>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rsidR="00DC12A9" w:rsidRPr="00DC12A9" w:rsidRDefault="00AA668B" w:rsidP="009516E8">
            <w:pPr>
              <w:pStyle w:val="P3Header1-Clauses"/>
              <w:numPr>
                <w:ilvl w:val="2"/>
                <w:numId w:val="7"/>
              </w:numPr>
              <w:tabs>
                <w:tab w:val="clear" w:pos="864"/>
              </w:tabs>
              <w:ind w:left="972" w:hanging="450"/>
              <w:rPr>
                <w:i/>
                <w:iCs/>
                <w:lang w:val="en-US"/>
              </w:rPr>
            </w:pPr>
            <w:r w:rsidRPr="007A3C11">
              <w:rPr>
                <w:bCs/>
                <w:lang w:val="en-US"/>
              </w:rPr>
              <w:lastRenderedPageBreak/>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rsidR="00DC12A9" w:rsidRPr="00DC12A9" w:rsidRDefault="00725B6E" w:rsidP="009516E8">
            <w:pPr>
              <w:pStyle w:val="P3Header1-Clauses"/>
              <w:numPr>
                <w:ilvl w:val="2"/>
                <w:numId w:val="7"/>
              </w:numPr>
              <w:tabs>
                <w:tab w:val="clear" w:pos="864"/>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A465F8">
              <w:rPr>
                <w:b/>
                <w:bCs/>
                <w:color w:val="000000"/>
                <w:szCs w:val="24"/>
                <w:lang w:val="en-US"/>
              </w:rPr>
              <w:t xml:space="preserve">  </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rsidR="00DC12A9" w:rsidRDefault="002D0210" w:rsidP="004E16AD">
            <w:pPr>
              <w:pStyle w:val="P3Header1-Clauses"/>
              <w:numPr>
                <w:ilvl w:val="2"/>
                <w:numId w:val="7"/>
              </w:numPr>
              <w:tabs>
                <w:tab w:val="clear" w:pos="864"/>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Pr="009073BE">
              <w:rPr>
                <w:b/>
                <w:color w:val="000000"/>
                <w:szCs w:val="24"/>
                <w:lang w:val="en-US"/>
              </w:rPr>
              <w:t xml:space="preserve"> </w:t>
            </w:r>
            <w:r w:rsidRPr="009073BE">
              <w:rPr>
                <w:color w:val="000000"/>
                <w:szCs w:val="24"/>
                <w:lang w:val="en-US"/>
              </w:rPr>
              <w:t>the conflict stemming from such relationship has been resolved in a manner</w:t>
            </w:r>
            <w:r w:rsidRPr="009073BE">
              <w:rPr>
                <w:rFonts w:ascii="Times New Roman Bold" w:hAnsi="Times New Roman Bold"/>
                <w:color w:val="000000"/>
                <w:szCs w:val="24"/>
                <w:lang w:val="en-US"/>
              </w:rPr>
              <w:t xml:space="preserve"> </w:t>
            </w:r>
            <w:r w:rsidRPr="009073BE">
              <w:rPr>
                <w:color w:val="000000"/>
                <w:szCs w:val="24"/>
                <w:lang w:val="en-US"/>
              </w:rPr>
              <w:t xml:space="preserve">acceptable to the </w:t>
            </w:r>
            <w:r w:rsidR="00D66690">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tc>
          <w:tcPr>
            <w:tcW w:w="2610" w:type="dxa"/>
          </w:tcPr>
          <w:p w:rsidR="006309F7" w:rsidRPr="00D20367" w:rsidRDefault="006309F7" w:rsidP="00D8770A"/>
        </w:tc>
        <w:tc>
          <w:tcPr>
            <w:tcW w:w="6660" w:type="dxa"/>
          </w:tcPr>
          <w:p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341216" w:rsidRPr="00341216">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341216" w:rsidRPr="00341216">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tc>
          <w:tcPr>
            <w:tcW w:w="2610" w:type="dxa"/>
          </w:tcPr>
          <w:p w:rsidR="006309F7" w:rsidRPr="00D20367" w:rsidRDefault="006309F7" w:rsidP="00D8770A"/>
        </w:tc>
        <w:tc>
          <w:tcPr>
            <w:tcW w:w="6660" w:type="dxa"/>
          </w:tcPr>
          <w:p w:rsidR="006309F7" w:rsidRPr="009E1404" w:rsidRDefault="00C83FFE" w:rsidP="00E42AFF">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D66690">
              <w:rPr>
                <w:bCs/>
                <w:lang w:val="en-US"/>
              </w:rPr>
              <w:t>Fund</w:t>
            </w:r>
            <w:r w:rsidR="002C1BFF" w:rsidRPr="0095719A">
              <w:rPr>
                <w:bCs/>
                <w:lang w:val="en-US"/>
              </w:rPr>
              <w:t xml:space="preserve"> in accordance with the above ITB 3.1, including in accordance with the </w:t>
            </w:r>
            <w:r w:rsidR="00D66690">
              <w:rPr>
                <w:bCs/>
                <w:lang w:val="en-US"/>
              </w:rPr>
              <w:t>Fund</w:t>
            </w:r>
            <w:r w:rsidR="002C1BFF" w:rsidRPr="0095719A">
              <w:rPr>
                <w:bCs/>
                <w:lang w:val="en-US"/>
              </w:rPr>
              <w:t xml:space="preserve">’s Guidelines on Preventing and Combating Corruption in Projects Financed by </w:t>
            </w:r>
            <w:r w:rsidR="00E42AFF" w:rsidRPr="00E42AFF">
              <w:rPr>
                <w:i/>
                <w:iCs/>
                <w:szCs w:val="24"/>
              </w:rPr>
              <w:t>SFD</w:t>
            </w:r>
            <w:r w:rsidR="00E63E29" w:rsidRPr="00E42AFF">
              <w:rPr>
                <w:i/>
                <w:iCs/>
                <w:szCs w:val="24"/>
              </w:rPr>
              <w:t xml:space="preserve"> and OFID</w:t>
            </w:r>
            <w:r w:rsidR="00F95188" w:rsidRPr="00E42AFF">
              <w:rPr>
                <w:bCs/>
                <w:lang w:val="en-US"/>
              </w:rPr>
              <w:t xml:space="preserve"> </w:t>
            </w:r>
            <w:r w:rsidR="00F95188" w:rsidRPr="0095719A">
              <w:rPr>
                <w:bCs/>
                <w:lang w:val="en-US"/>
              </w:rPr>
              <w:t xml:space="preserve">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D66690">
              <w:rPr>
                <w:bCs/>
                <w:lang w:val="en-US"/>
              </w:rPr>
              <w:t>Fund</w:t>
            </w:r>
            <w:r w:rsidR="002C1BFF" w:rsidRPr="0095719A">
              <w:rPr>
                <w:bCs/>
                <w:lang w:val="en-US"/>
              </w:rPr>
              <w:t xml:space="preserve">-financed contract or benefit from a </w:t>
            </w:r>
            <w:r w:rsidR="00D66690">
              <w:rPr>
                <w:bCs/>
                <w:lang w:val="en-US"/>
              </w:rPr>
              <w:t>Fund</w:t>
            </w:r>
            <w:r w:rsidR="002C1BFF" w:rsidRPr="0095719A">
              <w:rPr>
                <w:bCs/>
                <w:lang w:val="en-US"/>
              </w:rPr>
              <w:t xml:space="preserve">-financed contract, financially or otherwise, during such period of time as the </w:t>
            </w:r>
            <w:r w:rsidR="00D66690">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tc>
          <w:tcPr>
            <w:tcW w:w="2610" w:type="dxa"/>
          </w:tcPr>
          <w:p w:rsidR="006309F7" w:rsidRPr="00D20367" w:rsidRDefault="006309F7" w:rsidP="00D8770A"/>
        </w:tc>
        <w:tc>
          <w:tcPr>
            <w:tcW w:w="6660" w:type="dxa"/>
          </w:tcPr>
          <w:p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w:t>
            </w:r>
            <w:r w:rsidR="00030045" w:rsidRPr="00030045">
              <w:rPr>
                <w:spacing w:val="-5"/>
                <w:lang w:val="en-US"/>
              </w:rPr>
              <w:lastRenderedPageBreak/>
              <w:t xml:space="preserve">agencies of the Employer.  To be eligible, a government-owned enterprise or institution shall establish to the </w:t>
            </w:r>
            <w:r w:rsidR="00D66690">
              <w:rPr>
                <w:spacing w:val="-5"/>
                <w:lang w:val="en-US"/>
              </w:rPr>
              <w:t>Fund</w:t>
            </w:r>
            <w:r w:rsidR="00030045" w:rsidRPr="00030045">
              <w:rPr>
                <w:spacing w:val="-5"/>
                <w:lang w:val="en-US"/>
              </w:rPr>
              <w:t xml:space="preserve">’s satisfaction, through all relevant documents, including its Charter and other information the </w:t>
            </w:r>
            <w:r w:rsidR="00D66690">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7524BF">
              <w:rPr>
                <w:lang w:val="en-US"/>
              </w:rPr>
              <w:t xml:space="preserve"> </w:t>
            </w:r>
            <w:r w:rsidR="00551884">
              <w:rPr>
                <w:lang w:val="en-US"/>
              </w:rPr>
              <w:tab/>
            </w:r>
            <w:r w:rsidR="007524BF">
              <w:rPr>
                <w:lang w:val="en-US"/>
              </w:rPr>
              <w:t>A</w:t>
            </w:r>
            <w:r w:rsidR="007524BF" w:rsidRPr="007524BF">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D66690">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E42AFF" w:rsidRPr="00E42AFF">
              <w:rPr>
                <w:i/>
                <w:iCs/>
                <w:szCs w:val="24"/>
              </w:rPr>
              <w:t>SFD and OFID</w:t>
            </w:r>
            <w:r w:rsidR="00E42AFF">
              <w:rPr>
                <w:i/>
                <w:iCs/>
                <w:szCs w:val="24"/>
              </w:rPr>
              <w:t>,</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r w:rsidR="00D14B64" w:rsidRPr="00C83FFE">
              <w:rPr>
                <w:lang w:val="en-US"/>
              </w:rPr>
              <w:t xml:space="preserve"> </w:t>
            </w:r>
          </w:p>
        </w:tc>
      </w:tr>
      <w:tr w:rsidR="006309F7" w:rsidRPr="00D20367">
        <w:tc>
          <w:tcPr>
            <w:tcW w:w="2610" w:type="dxa"/>
          </w:tcPr>
          <w:p w:rsidR="006309F7" w:rsidRPr="00D20367" w:rsidRDefault="006309F7" w:rsidP="006428D4">
            <w:pPr>
              <w:pStyle w:val="Section1Header2"/>
            </w:pPr>
            <w:bookmarkStart w:id="48" w:name="_Toc438532561"/>
            <w:bookmarkStart w:id="49" w:name="_Toc438532562"/>
            <w:bookmarkStart w:id="50" w:name="_Toc438532563"/>
            <w:bookmarkStart w:id="51" w:name="_Toc438532564"/>
            <w:bookmarkStart w:id="52" w:name="_Toc438532565"/>
            <w:bookmarkStart w:id="53" w:name="_Toc438532567"/>
            <w:bookmarkStart w:id="54" w:name="_Toc438438824"/>
            <w:bookmarkStart w:id="55" w:name="_Toc438532568"/>
            <w:bookmarkStart w:id="56" w:name="_Toc438733968"/>
            <w:bookmarkStart w:id="57" w:name="_Toc438907009"/>
            <w:bookmarkStart w:id="58" w:name="_Toc438907208"/>
            <w:bookmarkStart w:id="59" w:name="_Toc100032293"/>
            <w:bookmarkStart w:id="60" w:name="_Toc320178976"/>
            <w:bookmarkEnd w:id="48"/>
            <w:bookmarkEnd w:id="49"/>
            <w:bookmarkEnd w:id="50"/>
            <w:bookmarkEnd w:id="51"/>
            <w:bookmarkEnd w:id="52"/>
            <w:bookmarkEnd w:id="53"/>
            <w:r w:rsidRPr="00D20367">
              <w:lastRenderedPageBreak/>
              <w:t>Eligible  Materials, Equipment</w:t>
            </w:r>
            <w:r w:rsidR="00774B26">
              <w:t>,</w:t>
            </w:r>
            <w:r w:rsidRPr="00D20367">
              <w:t xml:space="preserve"> and Services</w:t>
            </w:r>
            <w:bookmarkEnd w:id="54"/>
            <w:bookmarkEnd w:id="55"/>
            <w:bookmarkEnd w:id="56"/>
            <w:bookmarkEnd w:id="57"/>
            <w:bookmarkEnd w:id="58"/>
            <w:bookmarkEnd w:id="59"/>
            <w:bookmarkEnd w:id="60"/>
          </w:p>
        </w:tc>
        <w:tc>
          <w:tcPr>
            <w:tcW w:w="6660" w:type="dxa"/>
          </w:tcPr>
          <w:p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D66690">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tc>
          <w:tcPr>
            <w:tcW w:w="2610" w:type="dxa"/>
          </w:tcPr>
          <w:p w:rsidR="006309F7" w:rsidRPr="00D20367" w:rsidRDefault="006309F7" w:rsidP="00A81DAD">
            <w:bookmarkStart w:id="61" w:name="_Toc438532569"/>
            <w:bookmarkStart w:id="62" w:name="_Toc438532572"/>
            <w:bookmarkEnd w:id="61"/>
            <w:bookmarkEnd w:id="62"/>
          </w:p>
        </w:tc>
        <w:tc>
          <w:tcPr>
            <w:tcW w:w="6660" w:type="dxa"/>
          </w:tcPr>
          <w:p w:rsidR="006309F7" w:rsidRPr="00D20367" w:rsidRDefault="006309F7" w:rsidP="006428D4">
            <w:pPr>
              <w:pStyle w:val="Section1Header1"/>
            </w:pPr>
            <w:bookmarkStart w:id="63" w:name="_Toc438438825"/>
            <w:bookmarkStart w:id="64" w:name="_Toc438532573"/>
            <w:bookmarkStart w:id="65" w:name="_Toc438733969"/>
            <w:bookmarkStart w:id="66" w:name="_Toc438962051"/>
            <w:bookmarkStart w:id="67" w:name="_Toc461939617"/>
            <w:bookmarkStart w:id="68" w:name="_Toc100032294"/>
            <w:bookmarkStart w:id="69" w:name="_Toc164491529"/>
            <w:bookmarkStart w:id="70" w:name="_Toc320178977"/>
            <w:r w:rsidRPr="00D20367">
              <w:t>B.  Contents of Bidding Document</w:t>
            </w:r>
            <w:bookmarkEnd w:id="63"/>
            <w:bookmarkEnd w:id="64"/>
            <w:bookmarkEnd w:id="65"/>
            <w:bookmarkEnd w:id="66"/>
            <w:bookmarkEnd w:id="67"/>
            <w:bookmarkEnd w:id="68"/>
            <w:r w:rsidR="008F582C">
              <w:t>s</w:t>
            </w:r>
            <w:bookmarkEnd w:id="69"/>
            <w:bookmarkEnd w:id="70"/>
          </w:p>
        </w:tc>
      </w:tr>
      <w:tr w:rsidR="006309F7" w:rsidRPr="00D20367">
        <w:tc>
          <w:tcPr>
            <w:tcW w:w="2610" w:type="dxa"/>
          </w:tcPr>
          <w:p w:rsidR="006309F7" w:rsidRPr="00D20367" w:rsidRDefault="006309F7" w:rsidP="006428D4">
            <w:pPr>
              <w:pStyle w:val="Section1Header2"/>
            </w:pPr>
            <w:bookmarkStart w:id="71" w:name="_Toc438438826"/>
            <w:bookmarkStart w:id="72" w:name="_Toc438532574"/>
            <w:bookmarkStart w:id="73" w:name="_Toc438733970"/>
            <w:bookmarkStart w:id="74" w:name="_Toc438907010"/>
            <w:bookmarkStart w:id="75" w:name="_Toc438907209"/>
            <w:bookmarkStart w:id="76" w:name="_Toc100032295"/>
            <w:bookmarkStart w:id="77" w:name="_Toc320178978"/>
            <w:r w:rsidRPr="00D20367">
              <w:t>Sections of  Bidding Document</w:t>
            </w:r>
            <w:bookmarkEnd w:id="71"/>
            <w:bookmarkEnd w:id="72"/>
            <w:bookmarkEnd w:id="73"/>
            <w:bookmarkEnd w:id="74"/>
            <w:bookmarkEnd w:id="75"/>
            <w:bookmarkEnd w:id="76"/>
            <w:r w:rsidR="008F582C">
              <w:t>s</w:t>
            </w:r>
            <w:bookmarkEnd w:id="77"/>
          </w:p>
        </w:tc>
        <w:tc>
          <w:tcPr>
            <w:tcW w:w="6660" w:type="dxa"/>
          </w:tcPr>
          <w:p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 xml:space="preserve">should be </w:t>
            </w:r>
            <w:r w:rsidR="006309F7" w:rsidRPr="003833E7">
              <w:rPr>
                <w:spacing w:val="-4"/>
                <w:szCs w:val="24"/>
                <w:lang w:val="en-US"/>
              </w:rPr>
              <w:lastRenderedPageBreak/>
              <w:t>read in conjunction with any Addenda issued in accordance with ITB 8.</w:t>
            </w:r>
          </w:p>
          <w:p w:rsidR="006309F7" w:rsidRPr="00D20367" w:rsidRDefault="006309F7" w:rsidP="00EF7062">
            <w:pPr>
              <w:tabs>
                <w:tab w:val="left" w:pos="1152"/>
                <w:tab w:val="left" w:pos="2502"/>
              </w:tabs>
              <w:spacing w:after="120"/>
              <w:ind w:left="522"/>
              <w:rPr>
                <w:b/>
              </w:rPr>
            </w:pPr>
            <w:r w:rsidRPr="00D20367">
              <w:rPr>
                <w:b/>
              </w:rPr>
              <w:t>PART 1    Bidding Procedures</w:t>
            </w:r>
          </w:p>
          <w:p w:rsidR="006309F7" w:rsidRPr="00D20367" w:rsidRDefault="006309F7" w:rsidP="00100248">
            <w:pPr>
              <w:numPr>
                <w:ilvl w:val="0"/>
                <w:numId w:val="2"/>
              </w:numPr>
              <w:spacing w:after="80"/>
              <w:ind w:left="1598" w:hanging="446"/>
            </w:pPr>
            <w:smartTag w:uri="urn:schemas-microsoft-com:office:smarttags" w:element="place">
              <w:smartTag w:uri="urn:schemas-microsoft-com:office:smarttags" w:element="PostalCode">
                <w:r w:rsidRPr="00D20367">
                  <w:t>Section</w:t>
                </w:r>
              </w:smartTag>
              <w:r w:rsidRPr="00D20367">
                <w:t xml:space="preserve"> </w:t>
              </w:r>
              <w:smartTag w:uri="urn:schemas-microsoft-com:office:smarttags" w:element="PostalCode">
                <w:r w:rsidRPr="00D20367">
                  <w:t>I.</w:t>
                </w:r>
              </w:smartTag>
            </w:smartTag>
            <w:r w:rsidRPr="00D20367">
              <w:t xml:space="preserve"> Instructions to Bidders (ITB)</w:t>
            </w:r>
          </w:p>
          <w:p w:rsidR="006309F7" w:rsidRPr="00D20367" w:rsidRDefault="006309F7" w:rsidP="00100248">
            <w:pPr>
              <w:numPr>
                <w:ilvl w:val="0"/>
                <w:numId w:val="2"/>
              </w:numPr>
              <w:spacing w:after="80"/>
              <w:ind w:left="1598" w:hanging="446"/>
            </w:pPr>
            <w:r w:rsidRPr="00D20367">
              <w:t>Section II. Bid Data Sheet (BDS)</w:t>
            </w:r>
          </w:p>
          <w:p w:rsidR="00D14B64" w:rsidRDefault="006309F7">
            <w:pPr>
              <w:numPr>
                <w:ilvl w:val="0"/>
                <w:numId w:val="2"/>
              </w:numPr>
              <w:spacing w:after="80"/>
              <w:ind w:left="1602" w:hanging="450"/>
            </w:pPr>
            <w:r w:rsidRPr="00D20367">
              <w:t>Section III. Evaluation and Qualification Criteria</w:t>
            </w:r>
          </w:p>
          <w:p w:rsidR="006309F7" w:rsidRPr="00D20367" w:rsidRDefault="006309F7" w:rsidP="00100248">
            <w:pPr>
              <w:numPr>
                <w:ilvl w:val="0"/>
                <w:numId w:val="2"/>
              </w:numPr>
              <w:spacing w:after="80"/>
              <w:ind w:left="1598" w:hanging="446"/>
            </w:pPr>
            <w:r w:rsidRPr="00D20367">
              <w:t>Section IV. Bidding Forms</w:t>
            </w:r>
          </w:p>
          <w:p w:rsidR="006309F7" w:rsidRDefault="006309F7" w:rsidP="00C83FFE">
            <w:pPr>
              <w:numPr>
                <w:ilvl w:val="0"/>
                <w:numId w:val="2"/>
              </w:numPr>
              <w:spacing w:after="120"/>
              <w:ind w:left="1598" w:hanging="446"/>
            </w:pPr>
            <w:r w:rsidRPr="00D20367">
              <w:t>Section V. Eligible Countries</w:t>
            </w:r>
          </w:p>
          <w:p w:rsidR="00B85487" w:rsidRPr="00D20367" w:rsidRDefault="00B85487" w:rsidP="00C83FFE">
            <w:pPr>
              <w:numPr>
                <w:ilvl w:val="0"/>
                <w:numId w:val="2"/>
              </w:numPr>
              <w:spacing w:after="120"/>
              <w:ind w:left="1598" w:hanging="446"/>
            </w:pPr>
            <w:r>
              <w:t xml:space="preserve">Section VI. </w:t>
            </w:r>
            <w:r w:rsidR="00D66690">
              <w:t>Fund</w:t>
            </w:r>
            <w:r>
              <w:t xml:space="preserve"> Policy-Corrup</w:t>
            </w:r>
            <w:r w:rsidR="00080B40">
              <w:t>t</w:t>
            </w:r>
            <w:r>
              <w:t xml:space="preserve"> and Fraudulent Practices</w:t>
            </w:r>
          </w:p>
          <w:p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rsidR="006309F7" w:rsidRPr="005D313D" w:rsidRDefault="006309F7" w:rsidP="005D313D">
            <w:pPr>
              <w:numPr>
                <w:ilvl w:val="0"/>
                <w:numId w:val="2"/>
              </w:numPr>
              <w:spacing w:after="120"/>
              <w:ind w:left="1598" w:hanging="446"/>
            </w:pPr>
            <w:r w:rsidRPr="00D20367">
              <w:t>Section VI</w:t>
            </w:r>
            <w:r w:rsidR="00B85487">
              <w:t>I</w:t>
            </w:r>
            <w:r w:rsidRPr="00D20367">
              <w:t xml:space="preserve">.  </w:t>
            </w:r>
            <w:r w:rsidR="005D313D">
              <w:rPr>
                <w:iCs/>
              </w:rPr>
              <w:t>Schedule of Prices</w:t>
            </w:r>
          </w:p>
          <w:p w:rsidR="005D313D" w:rsidRPr="005D313D" w:rsidRDefault="005D313D" w:rsidP="005D313D">
            <w:pPr>
              <w:numPr>
                <w:ilvl w:val="0"/>
                <w:numId w:val="2"/>
              </w:numPr>
              <w:spacing w:after="120"/>
              <w:ind w:left="1598" w:hanging="446"/>
            </w:pPr>
            <w:r>
              <w:rPr>
                <w:iCs/>
              </w:rPr>
              <w:t>Section VIII. Employer’s Requirements</w:t>
            </w:r>
          </w:p>
          <w:p w:rsidR="005D313D" w:rsidRPr="00D20367" w:rsidRDefault="005D313D" w:rsidP="005D313D">
            <w:pPr>
              <w:numPr>
                <w:ilvl w:val="0"/>
                <w:numId w:val="2"/>
              </w:numPr>
              <w:spacing w:after="120"/>
              <w:ind w:left="1598" w:hanging="446"/>
            </w:pPr>
            <w:r>
              <w:rPr>
                <w:iCs/>
              </w:rPr>
              <w:t>Section IX. Drawings</w:t>
            </w:r>
          </w:p>
          <w:p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rsidR="006309F7" w:rsidRPr="00D20367" w:rsidRDefault="006309F7" w:rsidP="005D313D">
            <w:pPr>
              <w:numPr>
                <w:ilvl w:val="0"/>
                <w:numId w:val="2"/>
              </w:numPr>
              <w:spacing w:after="120"/>
              <w:ind w:left="1598" w:hanging="446"/>
            </w:pPr>
            <w:r w:rsidRPr="00D20367">
              <w:t xml:space="preserve">Section </w:t>
            </w:r>
            <w:r w:rsidR="005D313D">
              <w:t>X</w:t>
            </w:r>
            <w:r w:rsidRPr="00D20367">
              <w:t>. General Conditions (GC)</w:t>
            </w:r>
          </w:p>
          <w:p w:rsidR="006309F7" w:rsidRPr="009E1404" w:rsidRDefault="006309F7" w:rsidP="005D313D">
            <w:pPr>
              <w:numPr>
                <w:ilvl w:val="0"/>
                <w:numId w:val="2"/>
              </w:numPr>
              <w:spacing w:after="120"/>
              <w:ind w:left="1598" w:hanging="446"/>
              <w:rPr>
                <w:lang w:val="fr-FR"/>
              </w:rPr>
            </w:pPr>
            <w:r w:rsidRPr="009E1404">
              <w:rPr>
                <w:lang w:val="fr-FR"/>
              </w:rPr>
              <w:t xml:space="preserve">Section </w:t>
            </w:r>
            <w:r w:rsidR="00B85487">
              <w:rPr>
                <w:lang w:val="fr-FR"/>
              </w:rPr>
              <w:t>X</w:t>
            </w:r>
            <w:r w:rsidR="005D313D">
              <w:rPr>
                <w:lang w:val="fr-FR"/>
              </w:rPr>
              <w:t>I</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rsidR="006309F7" w:rsidRPr="00D20367" w:rsidRDefault="00CD4CE6" w:rsidP="00AE20EA">
            <w:pPr>
              <w:numPr>
                <w:ilvl w:val="0"/>
                <w:numId w:val="2"/>
              </w:numPr>
              <w:tabs>
                <w:tab w:val="left" w:pos="1422"/>
              </w:tabs>
              <w:spacing w:after="120"/>
              <w:ind w:left="1598" w:hanging="446"/>
            </w:pPr>
            <w:r>
              <w:t xml:space="preserve">   </w:t>
            </w:r>
            <w:r w:rsidR="006309F7" w:rsidRPr="00D20367">
              <w:t>Section X</w:t>
            </w:r>
            <w:r w:rsidR="005D313D">
              <w:t>II</w:t>
            </w:r>
            <w:r w:rsidR="006309F7" w:rsidRPr="00D20367">
              <w:t>. Annex to the Particular Conditions - Contract Forms</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B85487" w:rsidRPr="00B85487">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8F45C6" w:rsidRPr="00D14B64">
              <w:rPr>
                <w:lang w:val="en-US"/>
              </w:rPr>
              <w:t xml:space="preserve"> </w:t>
            </w:r>
            <w:r w:rsidR="00B85487" w:rsidRPr="00D14B64">
              <w:rPr>
                <w:lang w:val="en-US"/>
              </w:rPr>
              <w:t>directly by the Employer shall prevail</w:t>
            </w:r>
            <w:r w:rsidR="006309F7" w:rsidRPr="00D14B6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B85487" w:rsidRPr="00B85487">
              <w:rPr>
                <w:spacing w:val="-2"/>
                <w:szCs w:val="24"/>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4C6F18">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tc>
          <w:tcPr>
            <w:tcW w:w="2610" w:type="dxa"/>
          </w:tcPr>
          <w:p w:rsidR="006309F7" w:rsidRPr="00D20367" w:rsidRDefault="006309F7" w:rsidP="006428D4">
            <w:pPr>
              <w:pStyle w:val="Section1Header2"/>
            </w:pPr>
            <w:bookmarkStart w:id="78" w:name="_Toc438438827"/>
            <w:bookmarkStart w:id="79" w:name="_Toc438532575"/>
            <w:bookmarkStart w:id="80" w:name="_Toc438733971"/>
            <w:bookmarkStart w:id="81" w:name="_Toc438907011"/>
            <w:bookmarkStart w:id="82" w:name="_Toc438907210"/>
            <w:bookmarkStart w:id="83" w:name="_Toc100032296"/>
            <w:bookmarkStart w:id="84" w:name="_Toc320178979"/>
            <w:r w:rsidRPr="00D20367">
              <w:t>Clarification of Bidding Document</w:t>
            </w:r>
            <w:bookmarkEnd w:id="78"/>
            <w:bookmarkEnd w:id="79"/>
            <w:bookmarkEnd w:id="80"/>
            <w:bookmarkEnd w:id="81"/>
            <w:bookmarkEnd w:id="82"/>
            <w:r w:rsidR="00FF0EFD">
              <w:t>s</w:t>
            </w:r>
            <w:r w:rsidRPr="00D20367">
              <w:t>, Site Visit, Pre-Bid Meeting</w:t>
            </w:r>
            <w:bookmarkEnd w:id="83"/>
            <w:bookmarkEnd w:id="84"/>
          </w:p>
        </w:tc>
        <w:tc>
          <w:tcPr>
            <w:tcW w:w="6660" w:type="dxa"/>
          </w:tcPr>
          <w:p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xml:space="preserve">) days prior to the deadline for submission of bids.  The Employer shall forward </w:t>
            </w:r>
            <w:r w:rsidR="006309F7" w:rsidRPr="009E1404">
              <w:rPr>
                <w:lang w:val="en-US"/>
              </w:rPr>
              <w:lastRenderedPageBreak/>
              <w:t>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536AC2" w:rsidRPr="00536AC2">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tc>
          <w:tcPr>
            <w:tcW w:w="2610" w:type="dxa"/>
          </w:tcPr>
          <w:p w:rsidR="006309F7" w:rsidRPr="00D20367" w:rsidRDefault="006309F7" w:rsidP="00A81DAD"/>
        </w:tc>
        <w:tc>
          <w:tcPr>
            <w:tcW w:w="6660" w:type="dxa"/>
          </w:tcPr>
          <w:p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tc>
          <w:tcPr>
            <w:tcW w:w="2610" w:type="dxa"/>
          </w:tcPr>
          <w:p w:rsidR="006309F7" w:rsidRPr="00D20367" w:rsidRDefault="006309F7" w:rsidP="00A81DAD"/>
        </w:tc>
        <w:tc>
          <w:tcPr>
            <w:tcW w:w="6660" w:type="dxa"/>
          </w:tcPr>
          <w:p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tc>
          <w:tcPr>
            <w:tcW w:w="2610" w:type="dxa"/>
          </w:tcPr>
          <w:p w:rsidR="006309F7" w:rsidRPr="00D20367" w:rsidRDefault="006309F7" w:rsidP="00A81DAD"/>
        </w:tc>
        <w:tc>
          <w:tcPr>
            <w:tcW w:w="6660" w:type="dxa"/>
          </w:tcPr>
          <w:p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tc>
          <w:tcPr>
            <w:tcW w:w="2610" w:type="dxa"/>
          </w:tcPr>
          <w:p w:rsidR="006309F7" w:rsidRPr="00D20367" w:rsidRDefault="006309F7" w:rsidP="00A81DAD"/>
        </w:tc>
        <w:tc>
          <w:tcPr>
            <w:tcW w:w="6660" w:type="dxa"/>
          </w:tcPr>
          <w:p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536AC2">
              <w:rPr>
                <w:lang w:val="en-US"/>
              </w:rPr>
              <w:t xml:space="preserve"> </w:t>
            </w:r>
            <w:r w:rsidR="006309F7" w:rsidRPr="009E1404">
              <w:rPr>
                <w:lang w:val="en-US"/>
              </w:rPr>
              <w:t>to submit any questions in writing, to reach the Employer not later than one week before the meeting.</w:t>
            </w:r>
          </w:p>
        </w:tc>
      </w:tr>
      <w:tr w:rsidR="006309F7" w:rsidRPr="00D20367">
        <w:trPr>
          <w:cantSplit/>
        </w:trPr>
        <w:tc>
          <w:tcPr>
            <w:tcW w:w="2610" w:type="dxa"/>
          </w:tcPr>
          <w:p w:rsidR="006309F7" w:rsidRPr="00D20367" w:rsidRDefault="006309F7" w:rsidP="00A81DAD"/>
        </w:tc>
        <w:tc>
          <w:tcPr>
            <w:tcW w:w="6660" w:type="dxa"/>
          </w:tcPr>
          <w:p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A9700E">
              <w:rPr>
                <w:lang w:val="en-US"/>
              </w:rPr>
              <w:t xml:space="preserve"> </w:t>
            </w:r>
            <w:r w:rsidR="00A9700E" w:rsidRPr="00A9700E">
              <w:rPr>
                <w:lang w:val="en-US"/>
              </w:rPr>
              <w:t>Nonattendance at the pre-bid meeting will not be a cause for disqualification of a Bidder</w:t>
            </w:r>
            <w:r w:rsidR="003C7E5B">
              <w:rPr>
                <w:lang w:val="en-US"/>
              </w:rPr>
              <w:t>.</w:t>
            </w:r>
          </w:p>
        </w:tc>
      </w:tr>
      <w:tr w:rsidR="006309F7" w:rsidRPr="00D20367">
        <w:tc>
          <w:tcPr>
            <w:tcW w:w="2610" w:type="dxa"/>
          </w:tcPr>
          <w:p w:rsidR="006309F7" w:rsidRPr="00D20367" w:rsidRDefault="006309F7" w:rsidP="006428D4">
            <w:pPr>
              <w:pStyle w:val="Section1Header2"/>
            </w:pPr>
            <w:bookmarkStart w:id="85" w:name="_Toc438438828"/>
            <w:bookmarkStart w:id="86" w:name="_Toc438532576"/>
            <w:bookmarkStart w:id="87" w:name="_Toc438733972"/>
            <w:bookmarkStart w:id="88" w:name="_Toc438907012"/>
            <w:bookmarkStart w:id="89" w:name="_Toc438907211"/>
            <w:bookmarkStart w:id="90" w:name="_Toc100032297"/>
            <w:bookmarkStart w:id="91" w:name="_Toc320178980"/>
            <w:r w:rsidRPr="00D20367">
              <w:t>Amendment of Bidding Document</w:t>
            </w:r>
            <w:bookmarkEnd w:id="85"/>
            <w:bookmarkEnd w:id="86"/>
            <w:bookmarkEnd w:id="87"/>
            <w:bookmarkEnd w:id="88"/>
            <w:bookmarkEnd w:id="89"/>
            <w:bookmarkEnd w:id="90"/>
            <w:r w:rsidR="00FF0EFD">
              <w:t>s</w:t>
            </w:r>
            <w:bookmarkEnd w:id="91"/>
          </w:p>
        </w:tc>
        <w:tc>
          <w:tcPr>
            <w:tcW w:w="6660" w:type="dxa"/>
          </w:tcPr>
          <w:p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trPr>
          <w:cantSplit/>
        </w:trPr>
        <w:tc>
          <w:tcPr>
            <w:tcW w:w="2610" w:type="dxa"/>
          </w:tcPr>
          <w:p w:rsidR="006309F7" w:rsidRPr="00D20367" w:rsidRDefault="006309F7" w:rsidP="000062E2"/>
        </w:tc>
        <w:tc>
          <w:tcPr>
            <w:tcW w:w="6660" w:type="dxa"/>
          </w:tcPr>
          <w:p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6309F7" w:rsidRPr="009E1404">
              <w:rPr>
                <w:i/>
                <w:lang w:val="en-US"/>
              </w:rPr>
              <w:t xml:space="preserve"> </w:t>
            </w:r>
            <w:r w:rsidR="006309F7" w:rsidRPr="009E1404">
              <w:rPr>
                <w:lang w:val="en-US"/>
              </w:rPr>
              <w:t>in accordance with ITB 6.3.</w:t>
            </w:r>
            <w:r w:rsidR="00A9700E">
              <w:rPr>
                <w:lang w:val="en-US"/>
              </w:rPr>
              <w:t xml:space="preserve"> </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tc>
          <w:tcPr>
            <w:tcW w:w="2610" w:type="dxa"/>
          </w:tcPr>
          <w:p w:rsidR="006309F7" w:rsidRPr="00D20367" w:rsidRDefault="006309F7" w:rsidP="000062E2"/>
        </w:tc>
        <w:tc>
          <w:tcPr>
            <w:tcW w:w="6660" w:type="dxa"/>
          </w:tcPr>
          <w:p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92" w:name="_Toc438438829"/>
            <w:bookmarkStart w:id="93" w:name="_Toc438532577"/>
            <w:bookmarkStart w:id="94" w:name="_Toc438733973"/>
            <w:bookmarkStart w:id="95" w:name="_Toc438962055"/>
            <w:bookmarkStart w:id="96" w:name="_Toc461939618"/>
            <w:bookmarkStart w:id="97" w:name="_Toc100032298"/>
            <w:bookmarkStart w:id="98" w:name="_Toc164491530"/>
            <w:bookmarkStart w:id="99" w:name="_Toc320178981"/>
            <w:r w:rsidRPr="00D20367">
              <w:t>C.  Preparation of Bids</w:t>
            </w:r>
            <w:bookmarkEnd w:id="92"/>
            <w:bookmarkEnd w:id="93"/>
            <w:bookmarkEnd w:id="94"/>
            <w:bookmarkEnd w:id="95"/>
            <w:bookmarkEnd w:id="96"/>
            <w:bookmarkEnd w:id="97"/>
            <w:bookmarkEnd w:id="98"/>
            <w:bookmarkEnd w:id="99"/>
          </w:p>
        </w:tc>
      </w:tr>
      <w:tr w:rsidR="006309F7" w:rsidRPr="00D20367">
        <w:tc>
          <w:tcPr>
            <w:tcW w:w="2610" w:type="dxa"/>
          </w:tcPr>
          <w:p w:rsidR="006309F7" w:rsidRPr="00D20367" w:rsidRDefault="006309F7" w:rsidP="006428D4">
            <w:pPr>
              <w:pStyle w:val="Section1Header2"/>
            </w:pPr>
            <w:bookmarkStart w:id="100" w:name="_Toc438438830"/>
            <w:bookmarkStart w:id="101" w:name="_Toc438532578"/>
            <w:bookmarkStart w:id="102" w:name="_Toc438733974"/>
            <w:bookmarkStart w:id="103" w:name="_Toc438907013"/>
            <w:bookmarkStart w:id="104" w:name="_Toc438907212"/>
            <w:bookmarkStart w:id="105" w:name="_Toc100032299"/>
            <w:bookmarkStart w:id="106" w:name="_Toc320178982"/>
            <w:r w:rsidRPr="00D20367">
              <w:t>Cost of Bidding</w:t>
            </w:r>
            <w:bookmarkEnd w:id="100"/>
            <w:bookmarkEnd w:id="101"/>
            <w:bookmarkEnd w:id="102"/>
            <w:bookmarkEnd w:id="103"/>
            <w:bookmarkEnd w:id="104"/>
            <w:bookmarkEnd w:id="105"/>
            <w:bookmarkEnd w:id="106"/>
          </w:p>
        </w:tc>
        <w:tc>
          <w:tcPr>
            <w:tcW w:w="6660" w:type="dxa"/>
          </w:tcPr>
          <w:p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tc>
          <w:tcPr>
            <w:tcW w:w="2610" w:type="dxa"/>
          </w:tcPr>
          <w:p w:rsidR="006309F7" w:rsidRPr="00D20367" w:rsidRDefault="006309F7" w:rsidP="006428D4">
            <w:pPr>
              <w:pStyle w:val="Section1Header2"/>
            </w:pPr>
            <w:bookmarkStart w:id="107" w:name="_Toc438438831"/>
            <w:bookmarkStart w:id="108" w:name="_Toc438532579"/>
            <w:bookmarkStart w:id="109" w:name="_Toc438733975"/>
            <w:bookmarkStart w:id="110" w:name="_Toc438907014"/>
            <w:bookmarkStart w:id="111" w:name="_Toc438907213"/>
            <w:bookmarkStart w:id="112" w:name="_Toc100032300"/>
            <w:bookmarkStart w:id="113" w:name="_Toc320178983"/>
            <w:r w:rsidRPr="00D20367">
              <w:t>Language of Bid</w:t>
            </w:r>
            <w:bookmarkEnd w:id="107"/>
            <w:bookmarkEnd w:id="108"/>
            <w:bookmarkEnd w:id="109"/>
            <w:bookmarkEnd w:id="110"/>
            <w:bookmarkEnd w:id="111"/>
            <w:bookmarkEnd w:id="112"/>
            <w:bookmarkEnd w:id="113"/>
          </w:p>
        </w:tc>
        <w:tc>
          <w:tcPr>
            <w:tcW w:w="6660" w:type="dxa"/>
          </w:tcPr>
          <w:p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tc>
          <w:tcPr>
            <w:tcW w:w="2610" w:type="dxa"/>
            <w:tcBorders>
              <w:bottom w:val="nil"/>
            </w:tcBorders>
          </w:tcPr>
          <w:p w:rsidR="006309F7" w:rsidRPr="00F55480" w:rsidRDefault="006309F7" w:rsidP="006428D4">
            <w:pPr>
              <w:pStyle w:val="Section1Header2"/>
            </w:pPr>
            <w:bookmarkStart w:id="114" w:name="_Toc438438832"/>
            <w:bookmarkStart w:id="115" w:name="_Toc438532580"/>
            <w:bookmarkStart w:id="116" w:name="_Toc438733976"/>
            <w:bookmarkStart w:id="117" w:name="_Toc438907015"/>
            <w:bookmarkStart w:id="118" w:name="_Toc438907214"/>
            <w:bookmarkStart w:id="119" w:name="_Toc100032301"/>
            <w:bookmarkStart w:id="120" w:name="_Toc320178984"/>
            <w:r w:rsidRPr="00F55480">
              <w:t>Documents Comprising the Bid</w:t>
            </w:r>
            <w:bookmarkEnd w:id="114"/>
            <w:bookmarkEnd w:id="115"/>
            <w:bookmarkEnd w:id="116"/>
            <w:bookmarkEnd w:id="117"/>
            <w:bookmarkEnd w:id="118"/>
            <w:bookmarkEnd w:id="119"/>
            <w:bookmarkEnd w:id="120"/>
          </w:p>
        </w:tc>
        <w:tc>
          <w:tcPr>
            <w:tcW w:w="6660" w:type="dxa"/>
            <w:tcBorders>
              <w:bottom w:val="nil"/>
            </w:tcBorders>
          </w:tcPr>
          <w:p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rsidR="006309F7" w:rsidRPr="00F55480" w:rsidRDefault="006309F7" w:rsidP="009516E8">
            <w:pPr>
              <w:pStyle w:val="P3Header1-Clauses"/>
              <w:numPr>
                <w:ilvl w:val="0"/>
                <w:numId w:val="13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rsidR="006309F7" w:rsidRPr="00E42AFF" w:rsidRDefault="006309F7" w:rsidP="005D313D">
            <w:pPr>
              <w:pStyle w:val="P3Header1-Clauses"/>
              <w:numPr>
                <w:ilvl w:val="0"/>
                <w:numId w:val="132"/>
              </w:numPr>
              <w:tabs>
                <w:tab w:val="clear" w:pos="972"/>
              </w:tabs>
              <w:spacing w:after="140"/>
              <w:rPr>
                <w:lang w:val="en-US"/>
              </w:rPr>
            </w:pPr>
            <w:r w:rsidRPr="00E42AFF">
              <w:rPr>
                <w:lang w:val="en-US"/>
              </w:rPr>
              <w:t xml:space="preserve">completed schedules as required, including </w:t>
            </w:r>
            <w:r w:rsidR="005D313D" w:rsidRPr="00E42AFF">
              <w:rPr>
                <w:lang w:val="en-US"/>
              </w:rPr>
              <w:t>Schedule of Prices</w:t>
            </w:r>
            <w:r w:rsidRPr="00E42AFF">
              <w:rPr>
                <w:lang w:val="en-US"/>
              </w:rPr>
              <w:t>, in accordance with ITB 12 and 14;</w:t>
            </w:r>
          </w:p>
          <w:p w:rsidR="006309F7" w:rsidRPr="005D313D" w:rsidRDefault="006309F7" w:rsidP="00FD2F94">
            <w:pPr>
              <w:pStyle w:val="P3Header1-Clauses"/>
              <w:numPr>
                <w:ilvl w:val="0"/>
                <w:numId w:val="132"/>
              </w:numPr>
              <w:tabs>
                <w:tab w:val="clear" w:pos="972"/>
              </w:tabs>
              <w:spacing w:after="140"/>
              <w:rPr>
                <w:lang w:val="en-US"/>
              </w:rPr>
            </w:pPr>
            <w:r w:rsidRPr="005D313D">
              <w:rPr>
                <w:lang w:val="en-US"/>
              </w:rPr>
              <w:t>Bid Security</w:t>
            </w:r>
            <w:r w:rsidR="00390835" w:rsidRPr="005D313D">
              <w:rPr>
                <w:lang w:val="en-US"/>
              </w:rPr>
              <w:t xml:space="preserve"> or Bid-Securing Declaration</w:t>
            </w:r>
            <w:r w:rsidRPr="005D313D">
              <w:rPr>
                <w:lang w:val="en-US"/>
              </w:rPr>
              <w:t>, in accordance with ITB 19</w:t>
            </w:r>
            <w:r w:rsidR="00933359" w:rsidRPr="005D313D">
              <w:rPr>
                <w:lang w:val="en-US"/>
              </w:rPr>
              <w:t>.1</w:t>
            </w:r>
            <w:r w:rsidRPr="005D313D">
              <w:rPr>
                <w:lang w:val="en-US"/>
              </w:rPr>
              <w:t>;</w:t>
            </w:r>
            <w:r w:rsidR="00FD2F94" w:rsidRPr="005D313D">
              <w:rPr>
                <w:szCs w:val="24"/>
                <w:lang w:val="en-US"/>
              </w:rPr>
              <w:t xml:space="preserve"> </w:t>
            </w:r>
          </w:p>
          <w:p w:rsidR="006309F7" w:rsidRPr="00F55480" w:rsidRDefault="006309F7" w:rsidP="009516E8">
            <w:pPr>
              <w:pStyle w:val="P3Header1-Clauses"/>
              <w:numPr>
                <w:ilvl w:val="0"/>
                <w:numId w:val="132"/>
              </w:numPr>
              <w:tabs>
                <w:tab w:val="clear" w:pos="972"/>
              </w:tabs>
              <w:spacing w:after="140"/>
              <w:rPr>
                <w:lang w:val="en-US"/>
              </w:rPr>
            </w:pPr>
            <w:r w:rsidRPr="00F55480">
              <w:rPr>
                <w:lang w:val="en-US"/>
              </w:rPr>
              <w:t>alternative bids, if permissible, in accordance with ITB 13;</w:t>
            </w:r>
          </w:p>
          <w:p w:rsidR="006309F7" w:rsidRPr="00F55480" w:rsidRDefault="006309F7" w:rsidP="009516E8">
            <w:pPr>
              <w:pStyle w:val="P3Header1-Clauses"/>
              <w:numPr>
                <w:ilvl w:val="0"/>
                <w:numId w:val="132"/>
              </w:numPr>
              <w:tabs>
                <w:tab w:val="clear" w:pos="972"/>
              </w:tabs>
              <w:spacing w:after="140"/>
              <w:rPr>
                <w:lang w:val="en-US"/>
              </w:rPr>
            </w:pPr>
            <w:r w:rsidRPr="00F55480">
              <w:rPr>
                <w:lang w:val="en-US"/>
              </w:rPr>
              <w:t>written confirmation authorizing the signatory of the Bid to commit the Bidder, in accordance with ITB 20.2;</w:t>
            </w:r>
          </w:p>
          <w:p w:rsidR="006309F7" w:rsidRPr="00F55480" w:rsidRDefault="006309F7" w:rsidP="009516E8">
            <w:pPr>
              <w:pStyle w:val="P3Header1-Clauses"/>
              <w:numPr>
                <w:ilvl w:val="0"/>
                <w:numId w:val="13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rsidR="006309F7" w:rsidRPr="00F55480" w:rsidRDefault="006309F7" w:rsidP="009516E8">
            <w:pPr>
              <w:pStyle w:val="P3Header1-Clauses"/>
              <w:numPr>
                <w:ilvl w:val="0"/>
                <w:numId w:val="132"/>
              </w:numPr>
              <w:tabs>
                <w:tab w:val="clear" w:pos="972"/>
              </w:tabs>
              <w:spacing w:after="140"/>
              <w:rPr>
                <w:lang w:val="en-US"/>
              </w:rPr>
            </w:pPr>
            <w:r w:rsidRPr="00F55480">
              <w:rPr>
                <w:lang w:val="en-US"/>
              </w:rPr>
              <w:t>Technical Proposal in accordance with ITB 16; and</w:t>
            </w:r>
          </w:p>
          <w:p w:rsidR="006309F7" w:rsidRPr="00F55480" w:rsidRDefault="006309F7" w:rsidP="009516E8">
            <w:pPr>
              <w:pStyle w:val="P3Header1-Clauses"/>
              <w:numPr>
                <w:ilvl w:val="0"/>
                <w:numId w:val="132"/>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rsidR="006309F7" w:rsidRPr="00F55480" w:rsidRDefault="00EF7062" w:rsidP="0032719F">
            <w:pPr>
              <w:pStyle w:val="StyleHeader1-ClausesAfter0pt"/>
              <w:tabs>
                <w:tab w:val="left" w:pos="576"/>
              </w:tabs>
              <w:ind w:left="576" w:hanging="576"/>
              <w:rPr>
                <w:lang w:val="en-US"/>
              </w:rPr>
            </w:pPr>
            <w:r w:rsidRPr="00F55480">
              <w:rPr>
                <w:lang w:val="en-US"/>
              </w:rPr>
              <w:lastRenderedPageBreak/>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tc>
          <w:tcPr>
            <w:tcW w:w="2610" w:type="dxa"/>
          </w:tcPr>
          <w:p w:rsidR="006309F7" w:rsidRPr="00D20367" w:rsidRDefault="006309F7" w:rsidP="006428D4">
            <w:pPr>
              <w:pStyle w:val="Section1Header2"/>
            </w:pPr>
            <w:bookmarkStart w:id="121" w:name="_Toc100032302"/>
            <w:bookmarkStart w:id="122" w:name="_Toc320178985"/>
            <w:bookmarkStart w:id="123" w:name="_Toc438438833"/>
            <w:bookmarkStart w:id="124" w:name="_Toc438532583"/>
            <w:bookmarkStart w:id="125" w:name="_Toc438733977"/>
            <w:bookmarkStart w:id="126" w:name="_Toc438907016"/>
            <w:bookmarkStart w:id="127" w:name="_Toc438907215"/>
            <w:r w:rsidRPr="00D20367">
              <w:lastRenderedPageBreak/>
              <w:t>Letter of Bid and Schedules</w:t>
            </w:r>
            <w:bookmarkEnd w:id="121"/>
            <w:bookmarkEnd w:id="122"/>
            <w:r w:rsidRPr="00D20367">
              <w:t xml:space="preserve"> </w:t>
            </w:r>
            <w:bookmarkEnd w:id="123"/>
            <w:bookmarkEnd w:id="124"/>
            <w:bookmarkEnd w:id="125"/>
            <w:bookmarkEnd w:id="126"/>
            <w:bookmarkEnd w:id="127"/>
          </w:p>
        </w:tc>
        <w:tc>
          <w:tcPr>
            <w:tcW w:w="6660" w:type="dxa"/>
            <w:tcBorders>
              <w:bottom w:val="nil"/>
            </w:tcBorders>
          </w:tcPr>
          <w:p w:rsidR="006309F7" w:rsidRPr="009E1404" w:rsidRDefault="0032719F" w:rsidP="00E42AFF">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 xml:space="preserve">The Letter of Bid and Schedules, including the </w:t>
            </w:r>
            <w:r w:rsidR="00E42AFF">
              <w:rPr>
                <w:lang w:val="en-US"/>
              </w:rPr>
              <w:t>Schedule of Prices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rsidTr="00F97FBE">
        <w:trPr>
          <w:cantSplit/>
        </w:trPr>
        <w:tc>
          <w:tcPr>
            <w:tcW w:w="2610" w:type="dxa"/>
          </w:tcPr>
          <w:p w:rsidR="006309F7" w:rsidRPr="00D20367" w:rsidRDefault="006309F7" w:rsidP="006428D4">
            <w:pPr>
              <w:pStyle w:val="Section1Header2"/>
            </w:pPr>
            <w:bookmarkStart w:id="128" w:name="_Toc438532584"/>
            <w:bookmarkStart w:id="129" w:name="_Toc438438834"/>
            <w:bookmarkStart w:id="130" w:name="_Toc438532587"/>
            <w:bookmarkStart w:id="131" w:name="_Toc438733978"/>
            <w:bookmarkStart w:id="132" w:name="_Toc438907017"/>
            <w:bookmarkStart w:id="133" w:name="_Toc438907216"/>
            <w:bookmarkStart w:id="134" w:name="_Toc100032303"/>
            <w:bookmarkStart w:id="135" w:name="_Toc320178986"/>
            <w:bookmarkEnd w:id="128"/>
            <w:r w:rsidRPr="00D20367">
              <w:t>Alternative Bids</w:t>
            </w:r>
            <w:bookmarkEnd w:id="129"/>
            <w:bookmarkEnd w:id="130"/>
            <w:bookmarkEnd w:id="131"/>
            <w:bookmarkEnd w:id="132"/>
            <w:bookmarkEnd w:id="133"/>
            <w:bookmarkEnd w:id="134"/>
            <w:bookmarkEnd w:id="135"/>
          </w:p>
        </w:tc>
        <w:tc>
          <w:tcPr>
            <w:tcW w:w="6660" w:type="dxa"/>
          </w:tcPr>
          <w:p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tc>
          <w:tcPr>
            <w:tcW w:w="2610" w:type="dxa"/>
          </w:tcPr>
          <w:p w:rsidR="006309F7" w:rsidRPr="00D20367" w:rsidRDefault="006309F7" w:rsidP="00FE3EF6"/>
        </w:tc>
        <w:tc>
          <w:tcPr>
            <w:tcW w:w="6660" w:type="dxa"/>
          </w:tcPr>
          <w:p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tc>
          <w:tcPr>
            <w:tcW w:w="2610" w:type="dxa"/>
          </w:tcPr>
          <w:p w:rsidR="006309F7" w:rsidRPr="00D20367" w:rsidRDefault="006309F7" w:rsidP="00FE3EF6"/>
        </w:tc>
        <w:tc>
          <w:tcPr>
            <w:tcW w:w="6660" w:type="dxa"/>
          </w:tcPr>
          <w:p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tc>
          <w:tcPr>
            <w:tcW w:w="2610" w:type="dxa"/>
          </w:tcPr>
          <w:p w:rsidR="006309F7" w:rsidRPr="00D20367" w:rsidRDefault="006309F7" w:rsidP="00FE3EF6"/>
        </w:tc>
        <w:tc>
          <w:tcPr>
            <w:tcW w:w="6660" w:type="dxa"/>
          </w:tcPr>
          <w:p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309F7" w:rsidRPr="0032719F">
              <w:rP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tc>
          <w:tcPr>
            <w:tcW w:w="2610" w:type="dxa"/>
          </w:tcPr>
          <w:p w:rsidR="006309F7" w:rsidRPr="00D20367" w:rsidRDefault="006309F7" w:rsidP="006428D4">
            <w:pPr>
              <w:pStyle w:val="Section1Header2"/>
            </w:pPr>
            <w:bookmarkStart w:id="136" w:name="_Toc438438835"/>
            <w:bookmarkStart w:id="137" w:name="_Toc438532588"/>
            <w:bookmarkStart w:id="138" w:name="_Toc438733979"/>
            <w:bookmarkStart w:id="139" w:name="_Toc438907018"/>
            <w:bookmarkStart w:id="140" w:name="_Toc438907217"/>
            <w:bookmarkStart w:id="141" w:name="_Toc100032304"/>
            <w:bookmarkStart w:id="142" w:name="_Toc320178987"/>
            <w:r w:rsidRPr="00D20367">
              <w:t>Bid Prices and Discounts</w:t>
            </w:r>
            <w:bookmarkEnd w:id="136"/>
            <w:bookmarkEnd w:id="137"/>
            <w:bookmarkEnd w:id="138"/>
            <w:bookmarkEnd w:id="139"/>
            <w:bookmarkEnd w:id="140"/>
            <w:bookmarkEnd w:id="141"/>
            <w:bookmarkEnd w:id="142"/>
          </w:p>
        </w:tc>
        <w:tc>
          <w:tcPr>
            <w:tcW w:w="6660" w:type="dxa"/>
          </w:tcPr>
          <w:p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0A177A">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 xml:space="preserve">The Bidder shall fill in rates and prices for all items of the Works described in the Bill of </w:t>
            </w:r>
            <w:proofErr w:type="spellStart"/>
            <w:r w:rsidRPr="001502C9">
              <w:rPr>
                <w:lang w:val="en-US"/>
              </w:rPr>
              <w:t>Quatities</w:t>
            </w:r>
            <w:proofErr w:type="spellEnd"/>
            <w:r w:rsidRPr="001502C9">
              <w:rPr>
                <w:lang w:val="en-US"/>
              </w:rPr>
              <w:t xml:space="preserve">. Items against which no rate or price is entered by the Bidder shall be deemed </w:t>
            </w:r>
            <w:r w:rsidRPr="001502C9">
              <w:rPr>
                <w:lang w:val="en-US"/>
              </w:rPr>
              <w:lastRenderedPageBreak/>
              <w:t>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8368F5" w:rsidRPr="001502C9">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r w:rsidR="00722EEF" w:rsidRPr="001502C9">
              <w:rPr>
                <w:lang w:val="en-US"/>
              </w:rPr>
              <w:t xml:space="preserve"> </w:t>
            </w:r>
          </w:p>
        </w:tc>
      </w:tr>
      <w:tr w:rsidR="006309F7" w:rsidRPr="00D20367">
        <w:tc>
          <w:tcPr>
            <w:tcW w:w="2610" w:type="dxa"/>
          </w:tcPr>
          <w:p w:rsidR="006309F7" w:rsidRPr="00D20367" w:rsidRDefault="006309F7">
            <w:pPr>
              <w:spacing w:before="120" w:after="120"/>
            </w:pPr>
            <w:bookmarkStart w:id="143" w:name="_Toc438532589"/>
            <w:bookmarkEnd w:id="143"/>
          </w:p>
        </w:tc>
        <w:tc>
          <w:tcPr>
            <w:tcW w:w="6660" w:type="dxa"/>
          </w:tcPr>
          <w:p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tc>
          <w:tcPr>
            <w:tcW w:w="2610" w:type="dxa"/>
          </w:tcPr>
          <w:p w:rsidR="006309F7" w:rsidRPr="00D20367" w:rsidRDefault="006309F7">
            <w:pPr>
              <w:spacing w:before="120" w:after="120"/>
            </w:pPr>
            <w:bookmarkStart w:id="144" w:name="_Toc438532590"/>
            <w:bookmarkEnd w:id="144"/>
          </w:p>
        </w:tc>
        <w:tc>
          <w:tcPr>
            <w:tcW w:w="6660" w:type="dxa"/>
          </w:tcPr>
          <w:p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tc>
          <w:tcPr>
            <w:tcW w:w="2610" w:type="dxa"/>
          </w:tcPr>
          <w:p w:rsidR="006309F7" w:rsidRPr="00D20367" w:rsidRDefault="006309F7">
            <w:pPr>
              <w:spacing w:before="120" w:after="120"/>
            </w:pPr>
            <w:bookmarkStart w:id="145" w:name="_Toc438532591"/>
            <w:bookmarkStart w:id="146" w:name="_Toc438532592"/>
            <w:bookmarkStart w:id="147" w:name="_Toc438532594"/>
            <w:bookmarkStart w:id="148" w:name="_Toc438532595"/>
            <w:bookmarkEnd w:id="145"/>
            <w:bookmarkEnd w:id="146"/>
            <w:bookmarkEnd w:id="147"/>
            <w:bookmarkEnd w:id="148"/>
          </w:p>
        </w:tc>
        <w:tc>
          <w:tcPr>
            <w:tcW w:w="6660" w:type="dxa"/>
          </w:tcPr>
          <w:p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CC06FF" w:rsidRPr="00D20367">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tc>
          <w:tcPr>
            <w:tcW w:w="2610" w:type="dxa"/>
          </w:tcPr>
          <w:p w:rsidR="006309F7" w:rsidRPr="00D20367" w:rsidRDefault="006309F7">
            <w:pPr>
              <w:pStyle w:val="i"/>
              <w:suppressAutoHyphens w:val="0"/>
              <w:spacing w:before="120" w:after="120"/>
              <w:rPr>
                <w:rFonts w:ascii="Times New Roman" w:hAnsi="Times New Roman"/>
              </w:rPr>
            </w:pPr>
            <w:bookmarkStart w:id="149" w:name="_Toc438532596"/>
            <w:bookmarkEnd w:id="149"/>
          </w:p>
        </w:tc>
        <w:tc>
          <w:tcPr>
            <w:tcW w:w="6660" w:type="dxa"/>
          </w:tcPr>
          <w:p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r w:rsidR="006309F7" w:rsidRPr="009E1404">
              <w:rPr>
                <w:i/>
                <w:iCs/>
                <w:lang w:val="en-US"/>
              </w:rPr>
              <w:t xml:space="preserve"> </w:t>
            </w:r>
            <w:r w:rsidR="006309F7" w:rsidRPr="009E1404">
              <w:rPr>
                <w:lang w:val="en-US"/>
              </w:rPr>
              <w:t xml:space="preserve">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tc>
          <w:tcPr>
            <w:tcW w:w="2610" w:type="dxa"/>
          </w:tcPr>
          <w:p w:rsidR="006309F7" w:rsidRPr="00D20367" w:rsidRDefault="006309F7">
            <w:pPr>
              <w:pStyle w:val="i"/>
              <w:suppressAutoHyphens w:val="0"/>
              <w:spacing w:before="120" w:after="120"/>
              <w:rPr>
                <w:rFonts w:ascii="Times New Roman" w:hAnsi="Times New Roman"/>
              </w:rPr>
            </w:pPr>
          </w:p>
        </w:tc>
        <w:tc>
          <w:tcPr>
            <w:tcW w:w="6660" w:type="dxa"/>
          </w:tcPr>
          <w:p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tc>
          <w:tcPr>
            <w:tcW w:w="2610" w:type="dxa"/>
          </w:tcPr>
          <w:p w:rsidR="006309F7" w:rsidRPr="00D20367" w:rsidRDefault="006309F7" w:rsidP="006428D4">
            <w:pPr>
              <w:pStyle w:val="Section1Header2"/>
            </w:pPr>
            <w:bookmarkStart w:id="150" w:name="_Toc438438836"/>
            <w:bookmarkStart w:id="151" w:name="_Toc438532597"/>
            <w:bookmarkStart w:id="152" w:name="_Toc438733980"/>
            <w:bookmarkStart w:id="153" w:name="_Toc438907019"/>
            <w:bookmarkStart w:id="154" w:name="_Toc438907218"/>
            <w:bookmarkStart w:id="155" w:name="_Toc100032305"/>
            <w:bookmarkStart w:id="156" w:name="_Toc320178988"/>
            <w:r w:rsidRPr="00D20367">
              <w:t>Cu</w:t>
            </w:r>
            <w:bookmarkStart w:id="157" w:name="_Hlt438531797"/>
            <w:bookmarkEnd w:id="157"/>
            <w:r w:rsidRPr="00D20367">
              <w:t>rrencies of Bid</w:t>
            </w:r>
            <w:bookmarkEnd w:id="150"/>
            <w:bookmarkEnd w:id="151"/>
            <w:bookmarkEnd w:id="152"/>
            <w:bookmarkEnd w:id="153"/>
            <w:bookmarkEnd w:id="154"/>
            <w:r w:rsidRPr="00D20367">
              <w:t xml:space="preserve"> and Payment</w:t>
            </w:r>
            <w:bookmarkEnd w:id="155"/>
            <w:bookmarkEnd w:id="156"/>
          </w:p>
        </w:tc>
        <w:tc>
          <w:tcPr>
            <w:tcW w:w="6660" w:type="dxa"/>
          </w:tcPr>
          <w:p w:rsidR="006309F7" w:rsidRPr="0032719F" w:rsidRDefault="0032719F" w:rsidP="00E42AF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E42AFF"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rsidR="006309F7" w:rsidRPr="0032719F" w:rsidRDefault="0032719F" w:rsidP="0032719F">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proofErr w:type="spellStart"/>
            <w:r w:rsidR="00FF0EFD" w:rsidRPr="00FC5C12">
              <w:rPr>
                <w:lang w:val="en-US"/>
              </w:rPr>
              <w:t>the</w:t>
            </w:r>
            <w:proofErr w:type="spellEnd"/>
            <w:r w:rsidR="00FF0EFD" w:rsidRPr="00FC5C12">
              <w:rPr>
                <w:lang w:val="en-US"/>
              </w:rPr>
              <w:t xml:space="preserve"> Schedule of Adjustment Data in the</w:t>
            </w:r>
            <w:r w:rsidR="00FF0EFD">
              <w:rPr>
                <w:lang w:val="en-US"/>
              </w:rPr>
              <w:t xml:space="preserve"> Appendix to Bid are reasonable</w:t>
            </w:r>
            <w:r w:rsidR="006309F7" w:rsidRPr="0032719F">
              <w:rPr>
                <w:lang w:val="en-US"/>
              </w:rPr>
              <w:t xml:space="preserve">, in </w:t>
            </w:r>
            <w:r w:rsidR="006309F7" w:rsidRPr="0032719F">
              <w:rPr>
                <w:lang w:val="en-US"/>
              </w:rPr>
              <w:lastRenderedPageBreak/>
              <w:t>which case a detailed breakdown of the foreign currency requirements shall be provided by Bidders.</w:t>
            </w:r>
          </w:p>
        </w:tc>
      </w:tr>
      <w:tr w:rsidR="006309F7" w:rsidRPr="00D20367">
        <w:tc>
          <w:tcPr>
            <w:tcW w:w="2610" w:type="dxa"/>
          </w:tcPr>
          <w:p w:rsidR="006309F7" w:rsidRPr="00D20367" w:rsidRDefault="006309F7" w:rsidP="006428D4">
            <w:pPr>
              <w:pStyle w:val="Section1Header2"/>
              <w:rPr>
                <w:i/>
              </w:rPr>
            </w:pPr>
            <w:bookmarkStart w:id="158" w:name="_Toc100032306"/>
            <w:bookmarkStart w:id="159" w:name="_Toc320178989"/>
            <w:r w:rsidRPr="00D20367">
              <w:lastRenderedPageBreak/>
              <w:t>Documents Comprising the Technical Proposal</w:t>
            </w:r>
            <w:bookmarkEnd w:id="158"/>
            <w:bookmarkEnd w:id="159"/>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rsidTr="00F97FBE">
        <w:trPr>
          <w:cantSplit/>
        </w:trPr>
        <w:tc>
          <w:tcPr>
            <w:tcW w:w="2610" w:type="dxa"/>
          </w:tcPr>
          <w:p w:rsidR="006309F7" w:rsidRPr="00D20367" w:rsidRDefault="006309F7" w:rsidP="006428D4">
            <w:pPr>
              <w:pStyle w:val="Section1Header2"/>
            </w:pPr>
            <w:bookmarkStart w:id="160" w:name="_Toc438532601"/>
            <w:bookmarkStart w:id="161" w:name="_Toc438532602"/>
            <w:bookmarkStart w:id="162" w:name="_Toc438438840"/>
            <w:bookmarkStart w:id="163" w:name="_Toc438532603"/>
            <w:bookmarkStart w:id="164" w:name="_Toc438733984"/>
            <w:bookmarkStart w:id="165" w:name="_Toc438907023"/>
            <w:bookmarkStart w:id="166" w:name="_Toc438907222"/>
            <w:bookmarkStart w:id="167" w:name="_Toc100032307"/>
            <w:bookmarkStart w:id="168" w:name="_Toc320178990"/>
            <w:bookmarkEnd w:id="160"/>
            <w:bookmarkEnd w:id="161"/>
            <w:r w:rsidRPr="00D20367">
              <w:t xml:space="preserve">Documents </w:t>
            </w:r>
            <w:r w:rsidRPr="00D20367">
              <w:rPr>
                <w:iCs/>
              </w:rPr>
              <w:t>Establishing</w:t>
            </w:r>
            <w:r w:rsidRPr="00D20367">
              <w:t xml:space="preserve"> the Qualifications of the Bidder</w:t>
            </w:r>
            <w:bookmarkEnd w:id="162"/>
            <w:bookmarkEnd w:id="163"/>
            <w:bookmarkEnd w:id="164"/>
            <w:bookmarkEnd w:id="165"/>
            <w:bookmarkEnd w:id="166"/>
            <w:bookmarkEnd w:id="167"/>
            <w:bookmarkEnd w:id="168"/>
          </w:p>
        </w:tc>
        <w:tc>
          <w:tcPr>
            <w:tcW w:w="6660" w:type="dxa"/>
          </w:tcPr>
          <w:p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tc>
          <w:tcPr>
            <w:tcW w:w="2610" w:type="dxa"/>
          </w:tcPr>
          <w:p w:rsidR="006309F7" w:rsidRPr="00D20367" w:rsidRDefault="006309F7" w:rsidP="00FE3EF6"/>
        </w:tc>
        <w:tc>
          <w:tcPr>
            <w:tcW w:w="6660" w:type="dxa"/>
          </w:tcPr>
          <w:p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874666" w:rsidRPr="0032719F">
              <w:rPr>
                <w:lang w:val="en-US"/>
              </w:rPr>
              <w:t xml:space="preserve"> </w:t>
            </w:r>
            <w:r w:rsidR="006309F7" w:rsidRPr="0032719F">
              <w:rPr>
                <w:lang w:val="en-US"/>
              </w:rPr>
              <w:t>ITB 33</w:t>
            </w:r>
            <w:r w:rsidR="00874666">
              <w:rPr>
                <w:lang w:val="en-US"/>
              </w:rPr>
              <w:t>.1</w:t>
            </w:r>
            <w:r w:rsidR="006309F7" w:rsidRPr="0032719F">
              <w:rPr>
                <w:lang w:val="en-US"/>
              </w:rPr>
              <w:t>.</w:t>
            </w:r>
          </w:p>
          <w:p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trPr>
          <w:cantSplit/>
        </w:trPr>
        <w:tc>
          <w:tcPr>
            <w:tcW w:w="2610" w:type="dxa"/>
          </w:tcPr>
          <w:p w:rsidR="006309F7" w:rsidRPr="00D20367" w:rsidRDefault="006309F7" w:rsidP="006428D4">
            <w:pPr>
              <w:pStyle w:val="Section1Header2"/>
            </w:pPr>
            <w:bookmarkStart w:id="169" w:name="_Toc438438841"/>
            <w:bookmarkStart w:id="170" w:name="_Toc438532604"/>
            <w:bookmarkStart w:id="171" w:name="_Toc438733985"/>
            <w:bookmarkStart w:id="172" w:name="_Toc438907024"/>
            <w:bookmarkStart w:id="173" w:name="_Toc438907223"/>
            <w:bookmarkStart w:id="174" w:name="_Toc100032308"/>
            <w:bookmarkStart w:id="175" w:name="_Toc320178991"/>
            <w:r w:rsidRPr="00D20367">
              <w:t>Period of Validity of Bids</w:t>
            </w:r>
            <w:bookmarkEnd w:id="169"/>
            <w:bookmarkEnd w:id="170"/>
            <w:bookmarkEnd w:id="171"/>
            <w:bookmarkEnd w:id="172"/>
            <w:bookmarkEnd w:id="173"/>
            <w:bookmarkEnd w:id="174"/>
            <w:bookmarkEnd w:id="175"/>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w:t>
            </w:r>
            <w:r w:rsidR="006309F7" w:rsidRPr="009E1404">
              <w:rPr>
                <w:lang w:val="en-US"/>
              </w:rPr>
              <w:lastRenderedPageBreak/>
              <w:t xml:space="preserve">requested in accordance with ITB 19, it shall also be extended for twenty-eight </w:t>
            </w:r>
            <w:r w:rsidR="008A1D28" w:rsidRPr="009E1404">
              <w:rPr>
                <w:lang w:val="en-US"/>
              </w:rPr>
              <w:t>(28)</w:t>
            </w:r>
            <w:r w:rsidR="008A1D28">
              <w:rPr>
                <w:lang w:val="en-US"/>
              </w:rPr>
              <w:t xml:space="preserve"> </w:t>
            </w:r>
            <w:r w:rsidR="00B043B2">
              <w:rPr>
                <w:lang w:val="en-US"/>
              </w:rPr>
              <w:t xml:space="preserve">days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tc>
          <w:tcPr>
            <w:tcW w:w="2610" w:type="dxa"/>
          </w:tcPr>
          <w:p w:rsidR="006309F7" w:rsidRPr="00D20367" w:rsidRDefault="006309F7">
            <w:pPr>
              <w:spacing w:before="120" w:after="120"/>
            </w:pPr>
          </w:p>
        </w:tc>
        <w:tc>
          <w:tcPr>
            <w:tcW w:w="6660" w:type="dxa"/>
          </w:tcPr>
          <w:p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rsidR="006309F7" w:rsidRDefault="006309F7" w:rsidP="009516E8">
            <w:pPr>
              <w:pStyle w:val="StyleHeader1-ClausesAfter0pt"/>
              <w:numPr>
                <w:ilvl w:val="2"/>
                <w:numId w:val="13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9221D" w:rsidRPr="0032719F">
              <w:rPr>
                <w:lang w:val="en-US"/>
              </w:rPr>
              <w:t xml:space="preserve"> </w:t>
            </w:r>
            <w:r w:rsidRPr="0032719F">
              <w:rPr>
                <w:lang w:val="en-US"/>
              </w:rPr>
              <w:t xml:space="preserve">factor </w:t>
            </w:r>
            <w:r w:rsidRPr="0069221D">
              <w:rPr>
                <w:b/>
                <w:lang w:val="en-US"/>
              </w:rPr>
              <w:t>specified in the</w:t>
            </w:r>
            <w:r w:rsidRPr="0032719F">
              <w:rPr>
                <w:lang w:val="en-US"/>
              </w:rPr>
              <w:t xml:space="preserve"> </w:t>
            </w:r>
            <w:r w:rsidR="0069221D" w:rsidRPr="0069221D">
              <w:rPr>
                <w:b/>
                <w:lang w:val="en-US"/>
              </w:rPr>
              <w:t>BDS</w:t>
            </w:r>
            <w:r w:rsidRPr="0032719F">
              <w:rPr>
                <w:lang w:val="en-US"/>
              </w:rPr>
              <w:t xml:space="preserve">. </w:t>
            </w:r>
          </w:p>
          <w:p w:rsidR="0069221D" w:rsidRDefault="0069221D" w:rsidP="009516E8">
            <w:pPr>
              <w:pStyle w:val="StyleHeader1-ClausesAfter0pt"/>
              <w:numPr>
                <w:ilvl w:val="2"/>
                <w:numId w:val="133"/>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rsidR="0069221D" w:rsidRPr="009E1404" w:rsidRDefault="0069221D" w:rsidP="009516E8">
            <w:pPr>
              <w:pStyle w:val="StyleHeader1-ClausesAfter0pt"/>
              <w:numPr>
                <w:ilvl w:val="2"/>
                <w:numId w:val="13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trPr>
          <w:cantSplit/>
        </w:trPr>
        <w:tc>
          <w:tcPr>
            <w:tcW w:w="2610" w:type="dxa"/>
          </w:tcPr>
          <w:p w:rsidR="00430118" w:rsidRPr="00D20367" w:rsidRDefault="00430118" w:rsidP="006428D4">
            <w:pPr>
              <w:pStyle w:val="Section1Header2"/>
            </w:pPr>
            <w:bookmarkStart w:id="176" w:name="_Toc320178992"/>
            <w:r w:rsidRPr="00D20367">
              <w:t>Bid Security</w:t>
            </w:r>
            <w:bookmarkEnd w:id="176"/>
          </w:p>
        </w:tc>
        <w:tc>
          <w:tcPr>
            <w:tcW w:w="6660" w:type="dxa"/>
          </w:tcPr>
          <w:p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r w:rsidR="00FD2F94" w:rsidRPr="00FD2F94">
              <w:rPr>
                <w:bCs w:val="0"/>
                <w:szCs w:val="24"/>
                <w:lang w:val="en-US"/>
              </w:rPr>
              <w:t xml:space="preserve"> </w:t>
            </w:r>
            <w:r w:rsidR="00FD2F94" w:rsidRPr="00FD2F94">
              <w:rPr>
                <w:lang w:val="en-US"/>
              </w:rPr>
              <w:t>.</w:t>
            </w:r>
            <w:r w:rsidR="00FD2F94" w:rsidRPr="00FD2F94">
              <w:rPr>
                <w:i/>
                <w:iCs/>
                <w:u w:val="single"/>
                <w:lang w:val="en-US"/>
              </w:rPr>
              <w:t>(It is not applicable)</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rsidR="00430118" w:rsidRPr="00F87D33" w:rsidRDefault="002C30C7" w:rsidP="00F97FBE">
            <w:pPr>
              <w:pStyle w:val="P3Header1-Clauses"/>
              <w:numPr>
                <w:ilvl w:val="0"/>
                <w:numId w:val="0"/>
              </w:numPr>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bank or </w:t>
            </w:r>
            <w:r w:rsidR="00A70731">
              <w:rPr>
                <w:lang w:val="en-US"/>
              </w:rPr>
              <w:t>financial institution (such as an insurance, bonding or surety company)</w:t>
            </w:r>
            <w:r w:rsidR="00430118" w:rsidRPr="00F87D33">
              <w:rPr>
                <w:lang w:val="en-US"/>
              </w:rPr>
              <w:t xml:space="preserve">; </w:t>
            </w:r>
          </w:p>
          <w:p w:rsidR="00430118" w:rsidRPr="009E1404" w:rsidRDefault="002C30C7" w:rsidP="00F97FBE">
            <w:pPr>
              <w:pStyle w:val="P3Header1-Clauses"/>
              <w:numPr>
                <w:ilvl w:val="0"/>
                <w:numId w:val="0"/>
              </w:numPr>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rsidR="00430118" w:rsidRPr="009E1404" w:rsidRDefault="009B0C38" w:rsidP="00F97FBE">
            <w:pPr>
              <w:pStyle w:val="P3Header1-Clauses"/>
              <w:numPr>
                <w:ilvl w:val="0"/>
                <w:numId w:val="0"/>
              </w:numPr>
              <w:spacing w:after="180"/>
              <w:ind w:left="972" w:hanging="454"/>
              <w:rPr>
                <w:lang w:val="en-US"/>
              </w:rPr>
            </w:pPr>
            <w:r>
              <w:rPr>
                <w:lang w:val="en-US"/>
              </w:rPr>
              <w:t>(c)</w:t>
            </w:r>
            <w:r>
              <w:rPr>
                <w:lang w:val="en-US"/>
              </w:rPr>
              <w:tab/>
            </w:r>
            <w:r w:rsidR="00430118" w:rsidRPr="009E1404">
              <w:rPr>
                <w:lang w:val="en-US"/>
              </w:rPr>
              <w:t>a cashier’s or certified check; or</w:t>
            </w:r>
          </w:p>
          <w:p w:rsidR="00430118" w:rsidRPr="009E1404" w:rsidRDefault="009B0C38" w:rsidP="00F97FBE">
            <w:pPr>
              <w:pStyle w:val="P3Header1-Clauses"/>
              <w:numPr>
                <w:ilvl w:val="0"/>
                <w:numId w:val="0"/>
              </w:numPr>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 xml:space="preserve">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w:t>
            </w:r>
            <w:r w:rsidRPr="009B0C38">
              <w:rPr>
                <w:bCs/>
                <w:lang w:val="en-US"/>
              </w:rPr>
              <w:lastRenderedPageBreak/>
              <w:t>The bid security shall be valid for twenty-eight (28) days beyond the original validity period of the bid, or beyond any period of extension if requested under ITB 18</w:t>
            </w:r>
            <w:r w:rsidRPr="00641FB2">
              <w:rPr>
                <w:lang w:val="en-US"/>
              </w:rPr>
              <w:t>.2.</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7356CB" w:rsidRPr="007356CB">
              <w:rPr>
                <w:bCs w:val="0"/>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tc>
          <w:tcPr>
            <w:tcW w:w="2610" w:type="dxa"/>
            <w:tcBorders>
              <w:bottom w:val="nil"/>
            </w:tcBorders>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rsidR="00430118" w:rsidRPr="00BA0CF6" w:rsidRDefault="00430118" w:rsidP="009516E8">
            <w:pPr>
              <w:pStyle w:val="P3Header1-Clauses"/>
              <w:numPr>
                <w:ilvl w:val="2"/>
                <w:numId w:val="140"/>
              </w:numPr>
              <w:tabs>
                <w:tab w:val="clear" w:pos="864"/>
                <w:tab w:val="clear" w:pos="972"/>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rsidR="00430118" w:rsidRPr="00BA0CF6" w:rsidRDefault="00430118" w:rsidP="009516E8">
            <w:pPr>
              <w:pStyle w:val="P3Header1-Clauses"/>
              <w:numPr>
                <w:ilvl w:val="2"/>
                <w:numId w:val="140"/>
              </w:numPr>
              <w:tabs>
                <w:tab w:val="clear" w:pos="864"/>
                <w:tab w:val="clear" w:pos="972"/>
                <w:tab w:val="left" w:pos="1062"/>
              </w:tabs>
              <w:spacing w:after="180"/>
              <w:ind w:left="1062" w:hanging="486"/>
              <w:rPr>
                <w:lang w:val="en-US"/>
              </w:rPr>
            </w:pPr>
            <w:r w:rsidRPr="00BA0CF6">
              <w:rPr>
                <w:lang w:val="en-US"/>
              </w:rPr>
              <w:t xml:space="preserve">if the successful Bidder fails to: </w:t>
            </w:r>
          </w:p>
          <w:p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tc>
          <w:tcPr>
            <w:tcW w:w="2610" w:type="dxa"/>
          </w:tcPr>
          <w:p w:rsidR="00430118" w:rsidRPr="00D20367" w:rsidRDefault="00430118" w:rsidP="00430118"/>
        </w:tc>
        <w:tc>
          <w:tcPr>
            <w:tcW w:w="6660" w:type="dxa"/>
          </w:tcPr>
          <w:p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rsidR="00430118" w:rsidRPr="009E1404" w:rsidRDefault="00430118" w:rsidP="009516E8">
            <w:pPr>
              <w:pStyle w:val="P3Header1-Clauses"/>
              <w:numPr>
                <w:ilvl w:val="1"/>
                <w:numId w:val="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rsidR="00430118" w:rsidRPr="00756D1F" w:rsidRDefault="00430118" w:rsidP="009516E8">
            <w:pPr>
              <w:pStyle w:val="P3Header1-Clauses"/>
              <w:numPr>
                <w:ilvl w:val="1"/>
                <w:numId w:val="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Pr="009E1404">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tc>
          <w:tcPr>
            <w:tcW w:w="2610" w:type="dxa"/>
          </w:tcPr>
          <w:p w:rsidR="006309F7" w:rsidRPr="00D20367" w:rsidRDefault="006309F7" w:rsidP="006428D4">
            <w:pPr>
              <w:pStyle w:val="Section1Header2"/>
            </w:pPr>
            <w:bookmarkStart w:id="177" w:name="_Toc438438843"/>
            <w:bookmarkStart w:id="178" w:name="_Toc438532612"/>
            <w:bookmarkStart w:id="179" w:name="_Toc438733987"/>
            <w:bookmarkStart w:id="180" w:name="_Toc438907026"/>
            <w:bookmarkStart w:id="181" w:name="_Toc438907225"/>
            <w:bookmarkStart w:id="182" w:name="_Toc100032310"/>
            <w:bookmarkStart w:id="183" w:name="_Toc320178993"/>
            <w:r w:rsidRPr="00D20367">
              <w:lastRenderedPageBreak/>
              <w:t>Format and Signing of Bid</w:t>
            </w:r>
            <w:bookmarkEnd w:id="177"/>
            <w:bookmarkEnd w:id="178"/>
            <w:bookmarkEnd w:id="179"/>
            <w:bookmarkEnd w:id="180"/>
            <w:bookmarkEnd w:id="181"/>
            <w:bookmarkEnd w:id="182"/>
            <w:bookmarkEnd w:id="183"/>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184" w:name="_Toc438438844"/>
            <w:bookmarkStart w:id="185" w:name="_Toc438532613"/>
            <w:bookmarkStart w:id="186" w:name="_Toc438733988"/>
            <w:bookmarkStart w:id="187" w:name="_Toc438962070"/>
            <w:bookmarkStart w:id="188" w:name="_Toc461939619"/>
            <w:bookmarkStart w:id="189" w:name="_Toc100032311"/>
            <w:bookmarkStart w:id="190" w:name="_Toc164491531"/>
            <w:bookmarkStart w:id="191" w:name="_Toc320178994"/>
            <w:r w:rsidRPr="00D20367">
              <w:t>D.  Submission and Opening of Bids</w:t>
            </w:r>
            <w:bookmarkEnd w:id="184"/>
            <w:bookmarkEnd w:id="185"/>
            <w:bookmarkEnd w:id="186"/>
            <w:bookmarkEnd w:id="187"/>
            <w:bookmarkEnd w:id="188"/>
            <w:bookmarkEnd w:id="189"/>
            <w:bookmarkEnd w:id="190"/>
            <w:bookmarkEnd w:id="191"/>
          </w:p>
        </w:tc>
      </w:tr>
      <w:tr w:rsidR="006309F7" w:rsidRPr="00D20367">
        <w:tc>
          <w:tcPr>
            <w:tcW w:w="2610" w:type="dxa"/>
          </w:tcPr>
          <w:p w:rsidR="006309F7" w:rsidRPr="00D20367" w:rsidRDefault="006309F7" w:rsidP="006428D4">
            <w:pPr>
              <w:pStyle w:val="Section1Header2"/>
            </w:pPr>
            <w:bookmarkStart w:id="192" w:name="_Toc438438845"/>
            <w:bookmarkStart w:id="193" w:name="_Toc438532614"/>
            <w:bookmarkStart w:id="194" w:name="_Toc438733989"/>
            <w:bookmarkStart w:id="195" w:name="_Toc438907027"/>
            <w:bookmarkStart w:id="196" w:name="_Toc438907226"/>
            <w:bookmarkStart w:id="197" w:name="_Toc100032312"/>
            <w:bookmarkStart w:id="198" w:name="_Toc320178995"/>
            <w:r w:rsidRPr="00D20367">
              <w:t>Sealing and Marking of Bids</w:t>
            </w:r>
            <w:bookmarkEnd w:id="192"/>
            <w:bookmarkEnd w:id="193"/>
            <w:bookmarkEnd w:id="194"/>
            <w:bookmarkEnd w:id="195"/>
            <w:bookmarkEnd w:id="196"/>
            <w:bookmarkEnd w:id="197"/>
            <w:bookmarkEnd w:id="198"/>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tc>
          <w:tcPr>
            <w:tcW w:w="2610" w:type="dxa"/>
          </w:tcPr>
          <w:p w:rsidR="006309F7" w:rsidRPr="00D20367" w:rsidRDefault="006309F7">
            <w:pPr>
              <w:spacing w:before="120" w:after="120"/>
            </w:pPr>
            <w:bookmarkStart w:id="199" w:name="_Toc438532615"/>
            <w:bookmarkEnd w:id="199"/>
          </w:p>
        </w:tc>
        <w:tc>
          <w:tcPr>
            <w:tcW w:w="6660" w:type="dxa"/>
          </w:tcPr>
          <w:p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rsidR="006309F7" w:rsidRPr="009E1404" w:rsidRDefault="006309F7" w:rsidP="009516E8">
            <w:pPr>
              <w:pStyle w:val="P3Header1-Clauses"/>
              <w:numPr>
                <w:ilvl w:val="0"/>
                <w:numId w:val="10"/>
              </w:numPr>
              <w:tabs>
                <w:tab w:val="clear" w:pos="576"/>
              </w:tabs>
              <w:spacing w:after="180"/>
              <w:ind w:left="972" w:hanging="396"/>
              <w:rPr>
                <w:lang w:val="en-US"/>
              </w:rPr>
            </w:pPr>
            <w:r w:rsidRPr="009E1404">
              <w:rPr>
                <w:lang w:val="en-US"/>
              </w:rPr>
              <w:t>bear the name and address of the Bidder;</w:t>
            </w:r>
          </w:p>
          <w:p w:rsidR="006309F7" w:rsidRPr="009E1404" w:rsidRDefault="006309F7" w:rsidP="009516E8">
            <w:pPr>
              <w:pStyle w:val="P3Header1-Clauses"/>
              <w:numPr>
                <w:ilvl w:val="0"/>
                <w:numId w:val="10"/>
              </w:numPr>
              <w:tabs>
                <w:tab w:val="clear" w:pos="576"/>
              </w:tabs>
              <w:spacing w:after="180"/>
              <w:ind w:left="972" w:hanging="396"/>
              <w:rPr>
                <w:lang w:val="en-US"/>
              </w:rPr>
            </w:pPr>
            <w:r w:rsidRPr="009E1404">
              <w:rPr>
                <w:lang w:val="en-US"/>
              </w:rPr>
              <w:t>be addressed to the Employer in accordance with ITB 22.1;</w:t>
            </w:r>
          </w:p>
          <w:p w:rsidR="006309F7" w:rsidRPr="009E1404" w:rsidRDefault="006309F7" w:rsidP="009516E8">
            <w:pPr>
              <w:pStyle w:val="P3Header1-Clauses"/>
              <w:numPr>
                <w:ilvl w:val="0"/>
                <w:numId w:val="1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rsidR="006309F7" w:rsidRPr="009E1404" w:rsidRDefault="006309F7" w:rsidP="009516E8">
            <w:pPr>
              <w:pStyle w:val="P3Header1-Clauses"/>
              <w:numPr>
                <w:ilvl w:val="0"/>
                <w:numId w:val="1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tc>
          <w:tcPr>
            <w:tcW w:w="2610" w:type="dxa"/>
          </w:tcPr>
          <w:p w:rsidR="006309F7" w:rsidRPr="00D20367" w:rsidRDefault="006309F7">
            <w:pPr>
              <w:spacing w:before="100" w:after="80"/>
            </w:pPr>
            <w:bookmarkStart w:id="200" w:name="_Toc438532616"/>
            <w:bookmarkStart w:id="201" w:name="_Toc438532617"/>
            <w:bookmarkEnd w:id="200"/>
            <w:bookmarkEnd w:id="201"/>
          </w:p>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trPr>
          <w:trHeight w:val="1035"/>
        </w:trPr>
        <w:tc>
          <w:tcPr>
            <w:tcW w:w="2610" w:type="dxa"/>
          </w:tcPr>
          <w:p w:rsidR="006309F7" w:rsidRPr="00D20367" w:rsidRDefault="006309F7" w:rsidP="006428D4">
            <w:pPr>
              <w:pStyle w:val="Section1Header2"/>
            </w:pPr>
            <w:bookmarkStart w:id="202" w:name="_Toc424009124"/>
            <w:bookmarkStart w:id="203" w:name="_Toc438438846"/>
            <w:bookmarkStart w:id="204" w:name="_Toc438532618"/>
            <w:bookmarkStart w:id="205" w:name="_Toc438733990"/>
            <w:bookmarkStart w:id="206" w:name="_Toc438907028"/>
            <w:bookmarkStart w:id="207" w:name="_Toc438907227"/>
            <w:bookmarkStart w:id="208" w:name="_Toc100032313"/>
            <w:bookmarkStart w:id="209" w:name="_Toc320178996"/>
            <w:r w:rsidRPr="00D20367">
              <w:t>Deadline for Submission of Bids</w:t>
            </w:r>
            <w:bookmarkEnd w:id="202"/>
            <w:bookmarkEnd w:id="203"/>
            <w:bookmarkEnd w:id="204"/>
            <w:bookmarkEnd w:id="205"/>
            <w:bookmarkEnd w:id="206"/>
            <w:bookmarkEnd w:id="207"/>
            <w:bookmarkEnd w:id="208"/>
            <w:bookmarkEnd w:id="209"/>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tc>
          <w:tcPr>
            <w:tcW w:w="2610" w:type="dxa"/>
          </w:tcPr>
          <w:p w:rsidR="006309F7" w:rsidRPr="00D20367" w:rsidRDefault="006309F7" w:rsidP="007864CC"/>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tc>
          <w:tcPr>
            <w:tcW w:w="2610" w:type="dxa"/>
          </w:tcPr>
          <w:p w:rsidR="006309F7" w:rsidRPr="00D20367" w:rsidRDefault="006309F7" w:rsidP="006428D4">
            <w:pPr>
              <w:pStyle w:val="Section1Header2"/>
            </w:pPr>
            <w:bookmarkStart w:id="210" w:name="_Toc438438847"/>
            <w:bookmarkStart w:id="211" w:name="_Toc438532619"/>
            <w:bookmarkStart w:id="212" w:name="_Toc438733991"/>
            <w:bookmarkStart w:id="213" w:name="_Toc438907029"/>
            <w:bookmarkStart w:id="214" w:name="_Toc438907228"/>
            <w:bookmarkStart w:id="215" w:name="_Toc100032314"/>
            <w:bookmarkStart w:id="216" w:name="_Toc320178997"/>
            <w:r w:rsidRPr="00D20367">
              <w:t>Late Bids</w:t>
            </w:r>
            <w:bookmarkEnd w:id="210"/>
            <w:bookmarkEnd w:id="211"/>
            <w:bookmarkEnd w:id="212"/>
            <w:bookmarkEnd w:id="213"/>
            <w:bookmarkEnd w:id="214"/>
            <w:bookmarkEnd w:id="215"/>
            <w:bookmarkEnd w:id="216"/>
          </w:p>
        </w:tc>
        <w:tc>
          <w:tcPr>
            <w:tcW w:w="6660" w:type="dxa"/>
          </w:tcPr>
          <w:p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tc>
          <w:tcPr>
            <w:tcW w:w="2610" w:type="dxa"/>
          </w:tcPr>
          <w:p w:rsidR="006309F7" w:rsidRPr="00D20367" w:rsidRDefault="006309F7" w:rsidP="006428D4">
            <w:pPr>
              <w:pStyle w:val="Section1Header2"/>
            </w:pPr>
            <w:bookmarkStart w:id="217" w:name="_Toc424009126"/>
            <w:bookmarkStart w:id="218" w:name="_Toc438438848"/>
            <w:bookmarkStart w:id="219" w:name="_Toc438532620"/>
            <w:bookmarkStart w:id="220" w:name="_Toc438733992"/>
            <w:bookmarkStart w:id="221" w:name="_Toc438907030"/>
            <w:bookmarkStart w:id="222" w:name="_Toc438907229"/>
            <w:bookmarkStart w:id="223" w:name="_Toc100032315"/>
            <w:bookmarkStart w:id="224" w:name="_Toc320178998"/>
            <w:r w:rsidRPr="00D20367">
              <w:t>Withdrawal, Substitution, and Modification of Bids</w:t>
            </w:r>
            <w:bookmarkEnd w:id="217"/>
            <w:bookmarkEnd w:id="218"/>
            <w:bookmarkEnd w:id="219"/>
            <w:bookmarkEnd w:id="220"/>
            <w:bookmarkEnd w:id="221"/>
            <w:bookmarkEnd w:id="222"/>
            <w:bookmarkEnd w:id="223"/>
            <w:bookmarkEnd w:id="224"/>
            <w:r w:rsidRPr="00D20367">
              <w:t xml:space="preserve"> </w:t>
            </w:r>
          </w:p>
        </w:tc>
        <w:tc>
          <w:tcPr>
            <w:tcW w:w="6660" w:type="dxa"/>
          </w:tcPr>
          <w:p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309F7" w:rsidRPr="004106C9">
              <w:rPr>
                <w:spacing w:val="-4"/>
                <w:szCs w:val="24"/>
              </w:rPr>
              <w:t xml:space="preserve"> </w:t>
            </w:r>
            <w:proofErr w:type="spellStart"/>
            <w:r w:rsidR="006309F7" w:rsidRPr="004106C9">
              <w:rPr>
                <w:spacing w:val="-4"/>
                <w:szCs w:val="24"/>
              </w:rPr>
              <w:t>notices</w:t>
            </w:r>
            <w:proofErr w:type="spellEnd"/>
            <w:r w:rsidR="006309F7" w:rsidRPr="004106C9">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rsidR="006309F7" w:rsidRPr="009E1404" w:rsidRDefault="006309F7" w:rsidP="009516E8">
            <w:pPr>
              <w:pStyle w:val="P3Header1-Clauses"/>
              <w:numPr>
                <w:ilvl w:val="0"/>
                <w:numId w:val="1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rsidR="006309F7" w:rsidRPr="009E1404" w:rsidRDefault="006309F7" w:rsidP="009516E8">
            <w:pPr>
              <w:pStyle w:val="P3Header1-Clauses"/>
              <w:numPr>
                <w:ilvl w:val="0"/>
                <w:numId w:val="1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tc>
          <w:tcPr>
            <w:tcW w:w="2610" w:type="dxa"/>
          </w:tcPr>
          <w:p w:rsidR="006309F7" w:rsidRPr="00D20367" w:rsidRDefault="006309F7">
            <w:pPr>
              <w:spacing w:before="120" w:after="120"/>
            </w:pPr>
            <w:bookmarkStart w:id="225" w:name="_Toc438532621"/>
            <w:bookmarkEnd w:id="225"/>
          </w:p>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tc>
          <w:tcPr>
            <w:tcW w:w="2610" w:type="dxa"/>
          </w:tcPr>
          <w:p w:rsidR="006309F7" w:rsidRPr="00D20367" w:rsidRDefault="006309F7">
            <w:pPr>
              <w:spacing w:before="120" w:after="120"/>
            </w:pPr>
            <w:bookmarkStart w:id="226" w:name="_Toc438532622"/>
            <w:bookmarkEnd w:id="226"/>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tc>
          <w:tcPr>
            <w:tcW w:w="2610" w:type="dxa"/>
          </w:tcPr>
          <w:p w:rsidR="006309F7" w:rsidRPr="00D20367" w:rsidRDefault="006309F7" w:rsidP="006428D4">
            <w:pPr>
              <w:pStyle w:val="Section1Header2"/>
            </w:pPr>
            <w:bookmarkStart w:id="227" w:name="_Toc438438849"/>
            <w:bookmarkStart w:id="228" w:name="_Toc438532623"/>
            <w:bookmarkStart w:id="229" w:name="_Toc438733993"/>
            <w:bookmarkStart w:id="230" w:name="_Toc438907031"/>
            <w:bookmarkStart w:id="231" w:name="_Toc438907230"/>
            <w:bookmarkStart w:id="232" w:name="_Toc100032316"/>
            <w:bookmarkStart w:id="233" w:name="_Toc320178999"/>
            <w:r w:rsidRPr="00D20367">
              <w:t>Bid Opening</w:t>
            </w:r>
            <w:bookmarkEnd w:id="227"/>
            <w:bookmarkEnd w:id="228"/>
            <w:bookmarkEnd w:id="229"/>
            <w:bookmarkEnd w:id="230"/>
            <w:bookmarkEnd w:id="231"/>
            <w:bookmarkEnd w:id="232"/>
            <w:bookmarkEnd w:id="233"/>
          </w:p>
        </w:tc>
        <w:tc>
          <w:tcPr>
            <w:tcW w:w="6660" w:type="dxa"/>
          </w:tcPr>
          <w:p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lastRenderedPageBreak/>
              <w:t>specified in the BDS</w:t>
            </w:r>
            <w:r w:rsidR="00314F66">
              <w:rPr>
                <w:lang w:val="en-US"/>
              </w:rPr>
              <w:t xml:space="preserve">, </w:t>
            </w:r>
            <w:r w:rsidR="006309F7" w:rsidRPr="009E1404">
              <w:rPr>
                <w:lang w:val="en-US"/>
              </w:rPr>
              <w:t>in the presence of</w:t>
            </w:r>
            <w:r w:rsidR="00663BE1">
              <w:rPr>
                <w:lang w:val="en-US"/>
              </w:rPr>
              <w:t xml:space="preserve"> </w:t>
            </w:r>
            <w:r w:rsidR="006309F7" w:rsidRPr="009E1404">
              <w:rPr>
                <w:lang w:val="en-US"/>
              </w:rPr>
              <w:t xml:space="preserve">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309F7" w:rsidRPr="009E1404">
              <w:rPr>
                <w:lang w:val="en-US"/>
              </w:rPr>
              <w:t xml:space="preserve"> </w:t>
            </w:r>
            <w:r w:rsidR="006309F7" w:rsidRPr="00D20367">
              <w:rPr>
                <w:rStyle w:val="StyleHeader2-SubClausesBoldChar"/>
                <w:lang w:val="en-US"/>
              </w:rPr>
              <w:t>specified in the BDS.</w:t>
            </w:r>
          </w:p>
        </w:tc>
      </w:tr>
      <w:tr w:rsidR="006309F7" w:rsidRPr="00D20367">
        <w:tc>
          <w:tcPr>
            <w:tcW w:w="2610" w:type="dxa"/>
          </w:tcPr>
          <w:p w:rsidR="006309F7" w:rsidRPr="00D20367" w:rsidRDefault="006309F7">
            <w:pPr>
              <w:spacing w:before="120" w:after="120"/>
            </w:pPr>
            <w:bookmarkStart w:id="234" w:name="_Toc438532624"/>
            <w:bookmarkStart w:id="235" w:name="_Toc438532625"/>
            <w:bookmarkEnd w:id="234"/>
            <w:bookmarkEnd w:id="235"/>
          </w:p>
        </w:tc>
        <w:tc>
          <w:tcPr>
            <w:tcW w:w="6660" w:type="dxa"/>
          </w:tcPr>
          <w:p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tc>
          <w:tcPr>
            <w:tcW w:w="2610" w:type="dxa"/>
          </w:tcPr>
          <w:p w:rsidR="006309F7" w:rsidRPr="00D20367" w:rsidRDefault="006309F7">
            <w:pPr>
              <w:spacing w:before="120" w:after="120"/>
            </w:pPr>
            <w:bookmarkStart w:id="236" w:name="_Toc438532626"/>
            <w:bookmarkEnd w:id="236"/>
          </w:p>
        </w:tc>
        <w:tc>
          <w:tcPr>
            <w:tcW w:w="6660" w:type="dxa"/>
          </w:tcPr>
          <w:p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309F7" w:rsidRPr="009E1404">
              <w:rPr>
                <w:i/>
                <w:lang w:val="en-US"/>
              </w:rPr>
              <w:t xml:space="preserve"> </w:t>
            </w:r>
            <w:r w:rsidR="008A1D28" w:rsidRPr="008A1D28">
              <w:rPr>
                <w:lang w:val="en-US"/>
              </w:rPr>
              <w:t>the</w:t>
            </w:r>
            <w:r w:rsidR="008A1D28">
              <w:rPr>
                <w:i/>
                <w:lang w:val="en-US"/>
              </w:rPr>
              <w:t xml:space="preserve"> </w:t>
            </w:r>
            <w:r w:rsidR="006309F7" w:rsidRPr="009E1404">
              <w:rPr>
                <w:lang w:val="en-US"/>
              </w:rPr>
              <w:t>Bill of Quantities</w:t>
            </w:r>
            <w:r w:rsidR="006309F7" w:rsidRPr="009E1404">
              <w:rPr>
                <w:i/>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309F7" w:rsidRPr="009E1404">
              <w:rPr>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tc>
          <w:tcPr>
            <w:tcW w:w="2610" w:type="dxa"/>
          </w:tcPr>
          <w:p w:rsidR="006309F7" w:rsidRPr="00D20367" w:rsidRDefault="006309F7">
            <w:pPr>
              <w:spacing w:before="120" w:after="120"/>
            </w:pPr>
            <w:bookmarkStart w:id="237" w:name="_Toc438532627"/>
            <w:bookmarkEnd w:id="237"/>
          </w:p>
        </w:tc>
        <w:tc>
          <w:tcPr>
            <w:tcW w:w="6660" w:type="dxa"/>
          </w:tcPr>
          <w:p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238" w:name="_Toc438438850"/>
            <w:bookmarkStart w:id="239" w:name="_Toc438532629"/>
            <w:bookmarkStart w:id="240" w:name="_Toc438733994"/>
            <w:bookmarkStart w:id="241" w:name="_Toc438962076"/>
            <w:bookmarkStart w:id="242" w:name="_Toc461939620"/>
            <w:bookmarkStart w:id="243" w:name="_Toc100032317"/>
            <w:bookmarkStart w:id="244" w:name="_Toc164491532"/>
            <w:bookmarkStart w:id="245" w:name="_Toc320179000"/>
            <w:r w:rsidRPr="00D20367">
              <w:t>E.  Evaluation and Comparison of Bids</w:t>
            </w:r>
            <w:bookmarkEnd w:id="238"/>
            <w:bookmarkEnd w:id="239"/>
            <w:bookmarkEnd w:id="240"/>
            <w:bookmarkEnd w:id="241"/>
            <w:bookmarkEnd w:id="242"/>
            <w:bookmarkEnd w:id="243"/>
            <w:bookmarkEnd w:id="244"/>
            <w:bookmarkEnd w:id="245"/>
          </w:p>
        </w:tc>
      </w:tr>
      <w:tr w:rsidR="006309F7" w:rsidRPr="00D20367">
        <w:tc>
          <w:tcPr>
            <w:tcW w:w="2610" w:type="dxa"/>
          </w:tcPr>
          <w:p w:rsidR="006309F7" w:rsidRPr="00D20367" w:rsidRDefault="006309F7" w:rsidP="006428D4">
            <w:pPr>
              <w:pStyle w:val="Section1Header2"/>
            </w:pPr>
            <w:bookmarkStart w:id="246" w:name="_Toc438532628"/>
            <w:bookmarkStart w:id="247" w:name="_Toc438438851"/>
            <w:bookmarkStart w:id="248" w:name="_Toc438532630"/>
            <w:bookmarkStart w:id="249" w:name="_Toc438733995"/>
            <w:bookmarkStart w:id="250" w:name="_Toc438907032"/>
            <w:bookmarkStart w:id="251" w:name="_Toc438907231"/>
            <w:bookmarkStart w:id="252" w:name="_Toc100032318"/>
            <w:bookmarkStart w:id="253" w:name="_Toc320179001"/>
            <w:bookmarkEnd w:id="246"/>
            <w:r w:rsidRPr="00D20367">
              <w:t>Confidentiality</w:t>
            </w:r>
            <w:bookmarkEnd w:id="247"/>
            <w:bookmarkEnd w:id="248"/>
            <w:bookmarkEnd w:id="249"/>
            <w:bookmarkEnd w:id="250"/>
            <w:bookmarkEnd w:id="251"/>
            <w:bookmarkEnd w:id="252"/>
            <w:bookmarkEnd w:id="253"/>
          </w:p>
        </w:tc>
        <w:tc>
          <w:tcPr>
            <w:tcW w:w="6660" w:type="dxa"/>
          </w:tcPr>
          <w:p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tc>
          <w:tcPr>
            <w:tcW w:w="2610" w:type="dxa"/>
          </w:tcPr>
          <w:p w:rsidR="006309F7" w:rsidRPr="00D20367" w:rsidRDefault="006309F7">
            <w:pPr>
              <w:spacing w:before="100" w:after="80"/>
            </w:pPr>
          </w:p>
        </w:tc>
        <w:tc>
          <w:tcPr>
            <w:tcW w:w="6660" w:type="dxa"/>
          </w:tcPr>
          <w:p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tc>
          <w:tcPr>
            <w:tcW w:w="2610" w:type="dxa"/>
          </w:tcPr>
          <w:p w:rsidR="006309F7" w:rsidRPr="00D20367" w:rsidRDefault="006309F7">
            <w:pPr>
              <w:spacing w:before="100" w:after="80"/>
            </w:pPr>
          </w:p>
        </w:tc>
        <w:tc>
          <w:tcPr>
            <w:tcW w:w="6660" w:type="dxa"/>
          </w:tcPr>
          <w:p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tc>
          <w:tcPr>
            <w:tcW w:w="2610" w:type="dxa"/>
          </w:tcPr>
          <w:p w:rsidR="006309F7" w:rsidRPr="00D20367" w:rsidRDefault="006309F7" w:rsidP="006428D4">
            <w:pPr>
              <w:pStyle w:val="Section1Header2"/>
            </w:pPr>
            <w:bookmarkStart w:id="254" w:name="_Toc424009129"/>
            <w:bookmarkStart w:id="255" w:name="_Toc438438852"/>
            <w:bookmarkStart w:id="256" w:name="_Toc438532631"/>
            <w:bookmarkStart w:id="257" w:name="_Toc438733996"/>
            <w:bookmarkStart w:id="258" w:name="_Toc438907033"/>
            <w:bookmarkStart w:id="259" w:name="_Toc438907232"/>
            <w:bookmarkStart w:id="260" w:name="_Toc100032319"/>
            <w:bookmarkStart w:id="261" w:name="_Toc320179002"/>
            <w:r w:rsidRPr="00D20367">
              <w:t>Clarification of Bids</w:t>
            </w:r>
            <w:bookmarkEnd w:id="254"/>
            <w:bookmarkEnd w:id="255"/>
            <w:bookmarkEnd w:id="256"/>
            <w:bookmarkEnd w:id="257"/>
            <w:bookmarkEnd w:id="258"/>
            <w:bookmarkEnd w:id="259"/>
            <w:bookmarkEnd w:id="260"/>
            <w:bookmarkEnd w:id="261"/>
          </w:p>
        </w:tc>
        <w:tc>
          <w:tcPr>
            <w:tcW w:w="6660" w:type="dxa"/>
          </w:tcPr>
          <w:p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tc>
          <w:tcPr>
            <w:tcW w:w="2610" w:type="dxa"/>
          </w:tcPr>
          <w:p w:rsidR="006309F7" w:rsidRPr="00D20367" w:rsidRDefault="006309F7" w:rsidP="00EC655B"/>
        </w:tc>
        <w:tc>
          <w:tcPr>
            <w:tcW w:w="6660" w:type="dxa"/>
          </w:tcPr>
          <w:p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tc>
          <w:tcPr>
            <w:tcW w:w="2610" w:type="dxa"/>
          </w:tcPr>
          <w:p w:rsidR="006309F7" w:rsidRPr="00D20367" w:rsidRDefault="006309F7" w:rsidP="006428D4">
            <w:pPr>
              <w:pStyle w:val="Section1Header2"/>
            </w:pPr>
            <w:bookmarkStart w:id="262" w:name="_Toc100032320"/>
            <w:bookmarkStart w:id="263" w:name="_Toc320179003"/>
            <w:r w:rsidRPr="00D20367">
              <w:t>Deviations, Reservations, and Omissions</w:t>
            </w:r>
            <w:bookmarkEnd w:id="262"/>
            <w:bookmarkEnd w:id="263"/>
          </w:p>
        </w:tc>
        <w:tc>
          <w:tcPr>
            <w:tcW w:w="6660" w:type="dxa"/>
          </w:tcPr>
          <w:p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rsidR="006309F7" w:rsidRPr="009E1404" w:rsidRDefault="00EC655B" w:rsidP="009516E8">
            <w:pPr>
              <w:pStyle w:val="P3Header1-Clauses"/>
              <w:numPr>
                <w:ilvl w:val="0"/>
                <w:numId w:val="1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rsidR="006309F7" w:rsidRPr="009E1404" w:rsidRDefault="006309F7" w:rsidP="009516E8">
            <w:pPr>
              <w:pStyle w:val="P3Header1-Clauses"/>
              <w:numPr>
                <w:ilvl w:val="0"/>
                <w:numId w:val="1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rsidR="006309F7" w:rsidRPr="009E1404" w:rsidRDefault="006309F7" w:rsidP="009516E8">
            <w:pPr>
              <w:pStyle w:val="P3Header1-Clauses"/>
              <w:numPr>
                <w:ilvl w:val="0"/>
                <w:numId w:val="1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tc>
          <w:tcPr>
            <w:tcW w:w="2610" w:type="dxa"/>
          </w:tcPr>
          <w:p w:rsidR="006309F7" w:rsidRPr="00D20367" w:rsidRDefault="006309F7" w:rsidP="006428D4">
            <w:pPr>
              <w:pStyle w:val="Section1Header2"/>
            </w:pPr>
            <w:bookmarkStart w:id="264" w:name="_Toc424009130"/>
            <w:bookmarkStart w:id="265" w:name="_Toc100032321"/>
            <w:bookmarkStart w:id="266" w:name="_Toc320179004"/>
            <w:bookmarkStart w:id="267" w:name="_Toc438438853"/>
            <w:bookmarkStart w:id="268" w:name="_Toc438532632"/>
            <w:bookmarkStart w:id="269" w:name="_Toc438733997"/>
            <w:bookmarkStart w:id="270" w:name="_Toc438907034"/>
            <w:bookmarkStart w:id="271" w:name="_Toc438907233"/>
            <w:r w:rsidRPr="00D20367">
              <w:t>Determination of Responsiveness</w:t>
            </w:r>
            <w:bookmarkEnd w:id="264"/>
            <w:bookmarkEnd w:id="265"/>
            <w:bookmarkEnd w:id="266"/>
            <w:r w:rsidRPr="00D20367">
              <w:t xml:space="preserve"> </w:t>
            </w:r>
            <w:bookmarkEnd w:id="267"/>
            <w:bookmarkEnd w:id="268"/>
            <w:bookmarkEnd w:id="269"/>
            <w:bookmarkEnd w:id="270"/>
            <w:bookmarkEnd w:id="271"/>
          </w:p>
        </w:tc>
        <w:tc>
          <w:tcPr>
            <w:tcW w:w="6660" w:type="dxa"/>
          </w:tcPr>
          <w:p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tc>
          <w:tcPr>
            <w:tcW w:w="2610" w:type="dxa"/>
          </w:tcPr>
          <w:p w:rsidR="006309F7" w:rsidRPr="00D20367" w:rsidRDefault="006309F7">
            <w:pPr>
              <w:pStyle w:val="explanatorynotes"/>
              <w:suppressAutoHyphens w:val="0"/>
              <w:spacing w:before="120" w:after="120" w:line="240" w:lineRule="auto"/>
              <w:rPr>
                <w:rFonts w:ascii="Times New Roman" w:hAnsi="Times New Roman"/>
              </w:rPr>
            </w:pPr>
            <w:bookmarkStart w:id="272" w:name="_Toc438532633"/>
            <w:bookmarkEnd w:id="272"/>
          </w:p>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w:t>
            </w:r>
            <w:r w:rsidR="006309F7" w:rsidRPr="009E1404">
              <w:rPr>
                <w:lang w:val="en-US"/>
              </w:rPr>
              <w:lastRenderedPageBreak/>
              <w:t>deviation, reservation, or omission.  A material deviation, reservation, or omission is one that,</w:t>
            </w:r>
          </w:p>
          <w:p w:rsidR="006309F7" w:rsidRPr="009E1404" w:rsidRDefault="0032719F" w:rsidP="0032719F">
            <w:pPr>
              <w:pStyle w:val="P3Header1-Clauses"/>
              <w:numPr>
                <w:ilvl w:val="0"/>
                <w:numId w:val="0"/>
              </w:numPr>
              <w:ind w:left="972" w:hanging="450"/>
              <w:rPr>
                <w:lang w:val="en-US"/>
              </w:rPr>
            </w:pPr>
            <w:r w:rsidRPr="009E1404">
              <w:rPr>
                <w:lang w:val="en-US"/>
              </w:rPr>
              <w:t>(a)</w:t>
            </w:r>
            <w:r w:rsidRPr="009E1404">
              <w:rPr>
                <w:lang w:val="en-US"/>
              </w:rPr>
              <w:tab/>
            </w:r>
            <w:r w:rsidR="006309F7" w:rsidRPr="009E1404">
              <w:rPr>
                <w:lang w:val="en-US"/>
              </w:rPr>
              <w:t>if accepted, would</w:t>
            </w:r>
          </w:p>
          <w:p w:rsidR="006309F7" w:rsidRPr="00774B26" w:rsidRDefault="00EC655B" w:rsidP="00774B26">
            <w:pPr>
              <w:pStyle w:val="Heading4"/>
              <w:rPr>
                <w:b w:val="0"/>
              </w:rPr>
            </w:pPr>
            <w:r w:rsidRPr="00774B26">
              <w:rPr>
                <w:b w:val="0"/>
              </w:rPr>
              <w:t>(i)</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rsidR="006309F7" w:rsidRPr="0032719F" w:rsidRDefault="0032719F" w:rsidP="0032719F">
            <w:pPr>
              <w:pStyle w:val="P3Header1-Clauses"/>
              <w:numPr>
                <w:ilvl w:val="0"/>
                <w:numId w:val="0"/>
              </w:numPr>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tc>
          <w:tcPr>
            <w:tcW w:w="2610" w:type="dxa"/>
          </w:tcPr>
          <w:p w:rsidR="006309F7" w:rsidRPr="00D20367" w:rsidRDefault="006309F7" w:rsidP="00EC655B"/>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tc>
          <w:tcPr>
            <w:tcW w:w="2610" w:type="dxa"/>
          </w:tcPr>
          <w:p w:rsidR="006309F7" w:rsidRPr="00D20367" w:rsidRDefault="006309F7">
            <w:pPr>
              <w:spacing w:before="120" w:after="120"/>
            </w:pPr>
            <w:bookmarkStart w:id="273" w:name="_Toc438532634"/>
            <w:bookmarkStart w:id="274" w:name="_Toc438532635"/>
            <w:bookmarkEnd w:id="273"/>
            <w:bookmarkEnd w:id="274"/>
          </w:p>
        </w:tc>
        <w:tc>
          <w:tcPr>
            <w:tcW w:w="6660" w:type="dxa"/>
          </w:tcPr>
          <w:p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tc>
          <w:tcPr>
            <w:tcW w:w="2610" w:type="dxa"/>
          </w:tcPr>
          <w:p w:rsidR="006309F7" w:rsidRPr="00D20367" w:rsidRDefault="006309F7" w:rsidP="006428D4">
            <w:pPr>
              <w:pStyle w:val="Section1Header2"/>
            </w:pPr>
            <w:bookmarkStart w:id="275" w:name="_Toc100032322"/>
            <w:bookmarkStart w:id="276" w:name="_Toc320179005"/>
            <w:bookmarkStart w:id="277" w:name="_Toc438438854"/>
            <w:bookmarkStart w:id="278" w:name="_Toc438532636"/>
            <w:bookmarkStart w:id="279" w:name="_Toc438733998"/>
            <w:bookmarkStart w:id="280" w:name="_Toc438907035"/>
            <w:bookmarkStart w:id="281" w:name="_Toc438907234"/>
            <w:r w:rsidRPr="00D20367">
              <w:t>Nonmaterial Nonconformities</w:t>
            </w:r>
            <w:bookmarkEnd w:id="275"/>
            <w:bookmarkEnd w:id="276"/>
            <w:r w:rsidRPr="00D20367">
              <w:t xml:space="preserve"> </w:t>
            </w:r>
            <w:bookmarkStart w:id="282" w:name="_Hlt438533232"/>
            <w:bookmarkEnd w:id="277"/>
            <w:bookmarkEnd w:id="278"/>
            <w:bookmarkEnd w:id="279"/>
            <w:bookmarkEnd w:id="280"/>
            <w:bookmarkEnd w:id="281"/>
            <w:bookmarkEnd w:id="282"/>
          </w:p>
        </w:tc>
        <w:tc>
          <w:tcPr>
            <w:tcW w:w="6660" w:type="dxa"/>
          </w:tcPr>
          <w:p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w:t>
            </w:r>
            <w:r w:rsidR="00E42AFF" w:rsidRPr="003F56A8">
              <w:rPr>
                <w:lang w:val="en-US"/>
              </w:rPr>
              <w:t>non</w:t>
            </w:r>
            <w:r w:rsidR="00E42AFF">
              <w:rPr>
                <w:lang w:val="en-US"/>
              </w:rPr>
              <w:t>-</w:t>
            </w:r>
            <w:r w:rsidR="00E42AFF" w:rsidRPr="003F56A8">
              <w:rPr>
                <w:lang w:val="en-US"/>
              </w:rPr>
              <w:t>conformity</w:t>
            </w:r>
            <w:r w:rsidR="006309F7" w:rsidRPr="003F56A8">
              <w:rPr>
                <w:lang w:val="en-US"/>
              </w:rPr>
              <w:t xml:space="preserve"> in the </w:t>
            </w:r>
            <w:r w:rsidR="00AC71B2">
              <w:rPr>
                <w:lang w:val="en-US"/>
              </w:rPr>
              <w:t>B</w:t>
            </w:r>
            <w:r w:rsidR="006309F7" w:rsidRPr="003F56A8">
              <w:rPr>
                <w:lang w:val="en-US"/>
              </w:rPr>
              <w:t>id</w:t>
            </w:r>
            <w:r w:rsidR="006309F7" w:rsidRPr="003F56A8">
              <w:rPr>
                <w:i/>
                <w:lang w:val="en-US"/>
              </w:rPr>
              <w:t>.</w:t>
            </w:r>
          </w:p>
        </w:tc>
      </w:tr>
      <w:tr w:rsidR="006309F7" w:rsidRPr="00D20367">
        <w:tc>
          <w:tcPr>
            <w:tcW w:w="2610" w:type="dxa"/>
          </w:tcPr>
          <w:p w:rsidR="006309F7" w:rsidRPr="00D20367" w:rsidRDefault="006309F7">
            <w:pPr>
              <w:pStyle w:val="explanatorynotes"/>
              <w:suppressAutoHyphens w:val="0"/>
              <w:spacing w:before="120" w:after="120" w:line="240" w:lineRule="auto"/>
              <w:rPr>
                <w:rFonts w:ascii="Times New Roman" w:hAnsi="Times New Roman"/>
              </w:rPr>
            </w:pPr>
            <w:bookmarkStart w:id="283" w:name="_Toc438532637"/>
            <w:bookmarkEnd w:id="283"/>
          </w:p>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tc>
          <w:tcPr>
            <w:tcW w:w="2610" w:type="dxa"/>
          </w:tcPr>
          <w:p w:rsidR="006309F7" w:rsidRPr="00D20367" w:rsidRDefault="006309F7" w:rsidP="00EC655B">
            <w:pPr>
              <w:spacing w:before="120" w:after="120"/>
            </w:pPr>
            <w:bookmarkStart w:id="284" w:name="_Toc438532638"/>
            <w:bookmarkEnd w:id="284"/>
          </w:p>
        </w:tc>
        <w:tc>
          <w:tcPr>
            <w:tcW w:w="6660" w:type="dxa"/>
          </w:tcPr>
          <w:p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309F7" w:rsidRPr="009E1404">
              <w:rPr>
                <w:i/>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tc>
          <w:tcPr>
            <w:tcW w:w="2610" w:type="dxa"/>
          </w:tcPr>
          <w:p w:rsidR="006309F7" w:rsidRPr="00D20367" w:rsidRDefault="006309F7" w:rsidP="006428D4">
            <w:pPr>
              <w:pStyle w:val="Section1Header2"/>
            </w:pPr>
            <w:bookmarkStart w:id="285" w:name="_Toc438532639"/>
            <w:bookmarkStart w:id="286" w:name="_Toc100032323"/>
            <w:bookmarkStart w:id="287" w:name="_Toc320179006"/>
            <w:bookmarkEnd w:id="285"/>
            <w:r w:rsidRPr="00D20367">
              <w:t>Correction of Arithmetical Errors</w:t>
            </w:r>
            <w:bookmarkEnd w:id="286"/>
            <w:bookmarkEnd w:id="287"/>
          </w:p>
        </w:tc>
        <w:tc>
          <w:tcPr>
            <w:tcW w:w="6660" w:type="dxa"/>
          </w:tcPr>
          <w:p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rsidR="006309F7" w:rsidRPr="00822C1E" w:rsidRDefault="00822C1E" w:rsidP="00822C1E">
            <w:pPr>
              <w:pStyle w:val="P3Header1-Clauses"/>
              <w:numPr>
                <w:ilvl w:val="0"/>
                <w:numId w:val="0"/>
              </w:numPr>
              <w:spacing w:after="160"/>
              <w:ind w:left="1008" w:hanging="432"/>
              <w:rPr>
                <w:lang w:val="en-US"/>
              </w:rPr>
            </w:pPr>
            <w:r w:rsidRPr="00822C1E">
              <w:rPr>
                <w:lang w:val="en-US"/>
              </w:rPr>
              <w:t>(a)</w:t>
            </w:r>
            <w:r w:rsidRPr="00822C1E">
              <w:rPr>
                <w:lang w:val="en-US"/>
              </w:rPr>
              <w:tab/>
            </w:r>
            <w:r w:rsidR="006309F7" w:rsidRPr="00822C1E">
              <w:rPr>
                <w:lang w:val="en-US"/>
              </w:rPr>
              <w:t xml:space="preserve">if there is a discrepancy between the unit price and the total price that is obtained by multiplying the unit price </w:t>
            </w:r>
            <w:r w:rsidR="006309F7" w:rsidRPr="00822C1E">
              <w:rPr>
                <w:lang w:val="en-US"/>
              </w:rPr>
              <w:lastRenderedPageBreak/>
              <w:t>and quantity, the unit price shall prevail and the total price shall be corrected, unless in the opinion of the</w:t>
            </w:r>
            <w:r w:rsidR="006309F7" w:rsidRPr="00822C1E">
              <w:rPr>
                <w:i/>
                <w:iCs/>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rsidR="006309F7" w:rsidRPr="00822C1E" w:rsidRDefault="00822C1E" w:rsidP="00822C1E">
            <w:pPr>
              <w:pStyle w:val="P3Header1-Clauses"/>
              <w:numPr>
                <w:ilvl w:val="0"/>
                <w:numId w:val="0"/>
              </w:numPr>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rsidR="006309F7" w:rsidRPr="00822C1E" w:rsidRDefault="00822C1E" w:rsidP="00822C1E">
            <w:pPr>
              <w:pStyle w:val="P3Header1-Clauses"/>
              <w:numPr>
                <w:ilvl w:val="0"/>
                <w:numId w:val="0"/>
              </w:numPr>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tc>
          <w:tcPr>
            <w:tcW w:w="2610" w:type="dxa"/>
          </w:tcPr>
          <w:p w:rsidR="006309F7" w:rsidRPr="00D20367" w:rsidRDefault="006309F7" w:rsidP="00EC655B"/>
        </w:tc>
        <w:tc>
          <w:tcPr>
            <w:tcW w:w="6660" w:type="dxa"/>
          </w:tcPr>
          <w:p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rsidTr="009A2D96">
        <w:trPr>
          <w:cantSplit/>
        </w:trPr>
        <w:tc>
          <w:tcPr>
            <w:tcW w:w="2610" w:type="dxa"/>
          </w:tcPr>
          <w:p w:rsidR="006309F7" w:rsidRPr="00D20367" w:rsidRDefault="006309F7" w:rsidP="006428D4">
            <w:pPr>
              <w:pStyle w:val="Section1Header2"/>
            </w:pPr>
            <w:bookmarkStart w:id="288" w:name="_Toc100032324"/>
            <w:bookmarkStart w:id="289" w:name="_Toc320179007"/>
            <w:r w:rsidRPr="00D20367">
              <w:t>Conversion to Single Currency</w:t>
            </w:r>
            <w:bookmarkEnd w:id="288"/>
            <w:bookmarkEnd w:id="289"/>
            <w:r w:rsidRPr="00D20367">
              <w:t xml:space="preserve"> </w:t>
            </w:r>
          </w:p>
        </w:tc>
        <w:tc>
          <w:tcPr>
            <w:tcW w:w="6660" w:type="dxa"/>
          </w:tcPr>
          <w:p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r w:rsidR="006309F7" w:rsidRPr="009E1404">
              <w:rPr>
                <w:lang w:val="en-US"/>
              </w:rPr>
              <w:t xml:space="preserve"> </w:t>
            </w:r>
          </w:p>
        </w:tc>
      </w:tr>
      <w:tr w:rsidR="006309F7" w:rsidRPr="00D20367">
        <w:tc>
          <w:tcPr>
            <w:tcW w:w="2610" w:type="dxa"/>
          </w:tcPr>
          <w:p w:rsidR="006309F7" w:rsidRPr="00D20367" w:rsidRDefault="006309F7" w:rsidP="006428D4">
            <w:pPr>
              <w:pStyle w:val="Section1Header2"/>
            </w:pPr>
            <w:bookmarkStart w:id="290" w:name="_Toc438438858"/>
            <w:bookmarkStart w:id="291" w:name="_Toc438532647"/>
            <w:bookmarkStart w:id="292" w:name="_Toc438734002"/>
            <w:bookmarkStart w:id="293" w:name="_Toc438907039"/>
            <w:bookmarkStart w:id="294" w:name="_Toc438907238"/>
            <w:bookmarkStart w:id="295" w:name="_Toc100032325"/>
            <w:bookmarkStart w:id="296" w:name="_Toc320179008"/>
            <w:r w:rsidRPr="00D20367">
              <w:t>Margin of Preference</w:t>
            </w:r>
            <w:bookmarkEnd w:id="290"/>
            <w:bookmarkEnd w:id="291"/>
            <w:bookmarkEnd w:id="292"/>
            <w:bookmarkEnd w:id="293"/>
            <w:bookmarkEnd w:id="294"/>
            <w:bookmarkEnd w:id="295"/>
            <w:bookmarkEnd w:id="296"/>
          </w:p>
        </w:tc>
        <w:tc>
          <w:tcPr>
            <w:tcW w:w="6660" w:type="dxa"/>
          </w:tcPr>
          <w:p w:rsidR="006309F7" w:rsidRPr="00AA316E" w:rsidRDefault="003F56A8" w:rsidP="00D66690">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030045" w:rsidRPr="00030045">
              <w:rPr>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 xml:space="preserve">.    </w:t>
            </w:r>
          </w:p>
        </w:tc>
      </w:tr>
      <w:tr w:rsidR="00F93BEF" w:rsidRPr="00D20367">
        <w:tc>
          <w:tcPr>
            <w:tcW w:w="2610" w:type="dxa"/>
          </w:tcPr>
          <w:p w:rsidR="00F93BEF" w:rsidRPr="00D20367" w:rsidRDefault="00F93BEF" w:rsidP="006428D4">
            <w:pPr>
              <w:pStyle w:val="Section1Header2"/>
            </w:pPr>
            <w:bookmarkStart w:id="297" w:name="_Toc320179009"/>
            <w:r>
              <w:t>Subcontractors</w:t>
            </w:r>
            <w:bookmarkEnd w:id="297"/>
          </w:p>
        </w:tc>
        <w:tc>
          <w:tcPr>
            <w:tcW w:w="6660" w:type="dxa"/>
          </w:tcPr>
          <w:p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Pr="00F93BEF">
              <w:rPr>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 xml:space="preserve">.3 In case of </w:t>
            </w:r>
            <w:proofErr w:type="spellStart"/>
            <w:r w:rsidR="00FB126B" w:rsidRPr="00EC062B">
              <w:rPr>
                <w:bCs w:val="0"/>
                <w:lang w:val="en-US"/>
              </w:rPr>
              <w:t>Postqualification</w:t>
            </w:r>
            <w:proofErr w:type="spellEnd"/>
            <w:r w:rsidR="00FB126B" w:rsidRPr="00EC062B">
              <w:rPr>
                <w:bCs w:val="0"/>
                <w:lang w:val="en-US"/>
              </w:rPr>
              <w:t>,</w:t>
            </w:r>
            <w:r w:rsidRPr="00EC062B">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lastRenderedPageBreak/>
              <w:t>34.</w:t>
            </w:r>
            <w:r w:rsidR="008C34A7">
              <w:rPr>
                <w:bCs w:val="0"/>
                <w:lang w:val="en-US"/>
              </w:rPr>
              <w:t>4</w:t>
            </w:r>
            <w:r w:rsidR="00F93BEF">
              <w:rPr>
                <w:bCs w:val="0"/>
                <w:lang w:val="en-US"/>
              </w:rPr>
              <w:t xml:space="preserve"> </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AC5097">
              <w:rPr>
                <w:bCs w:val="0"/>
                <w:lang w:val="en-US"/>
              </w:rPr>
              <w:t xml:space="preserve"> </w:t>
            </w:r>
            <w:r w:rsidR="00030045" w:rsidRPr="00030045">
              <w:rPr>
                <w:b/>
                <w:bCs w:val="0"/>
                <w:lang w:val="en-US"/>
              </w:rPr>
              <w:t>BDS</w:t>
            </w:r>
            <w:r w:rsidR="00AC5097">
              <w:rPr>
                <w:bCs w:val="0"/>
                <w:lang w:val="en-US"/>
              </w:rPr>
              <w:t>.</w:t>
            </w:r>
          </w:p>
        </w:tc>
      </w:tr>
      <w:tr w:rsidR="006309F7" w:rsidRPr="00D20367" w:rsidTr="009B13DF">
        <w:tc>
          <w:tcPr>
            <w:tcW w:w="2610" w:type="dxa"/>
            <w:tcBorders>
              <w:bottom w:val="nil"/>
            </w:tcBorders>
          </w:tcPr>
          <w:p w:rsidR="006309F7" w:rsidRPr="00D20367" w:rsidRDefault="006309F7" w:rsidP="006428D4">
            <w:pPr>
              <w:pStyle w:val="Section1Header2"/>
            </w:pPr>
            <w:bookmarkStart w:id="298" w:name="_Hlt438533055"/>
            <w:bookmarkStart w:id="299" w:name="_Toc438532649"/>
            <w:bookmarkStart w:id="300" w:name="_Toc438438859"/>
            <w:bookmarkStart w:id="301" w:name="_Toc438532648"/>
            <w:bookmarkStart w:id="302" w:name="_Toc438734003"/>
            <w:bookmarkStart w:id="303" w:name="_Toc438907040"/>
            <w:bookmarkStart w:id="304" w:name="_Toc438907239"/>
            <w:bookmarkStart w:id="305" w:name="_Toc100032326"/>
            <w:bookmarkStart w:id="306" w:name="_Toc320179010"/>
            <w:bookmarkEnd w:id="298"/>
            <w:bookmarkEnd w:id="299"/>
            <w:r w:rsidRPr="00D20367">
              <w:lastRenderedPageBreak/>
              <w:t>Evaluation of Bids</w:t>
            </w:r>
            <w:bookmarkEnd w:id="300"/>
            <w:bookmarkEnd w:id="301"/>
            <w:bookmarkEnd w:id="302"/>
            <w:bookmarkEnd w:id="303"/>
            <w:bookmarkEnd w:id="304"/>
            <w:bookmarkEnd w:id="305"/>
            <w:bookmarkEnd w:id="306"/>
          </w:p>
        </w:tc>
        <w:tc>
          <w:tcPr>
            <w:tcW w:w="6660" w:type="dxa"/>
          </w:tcPr>
          <w:p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rsidR="006309F7" w:rsidRPr="00822C1E" w:rsidRDefault="00822C1E" w:rsidP="003833E7">
            <w:pPr>
              <w:pStyle w:val="P3Header1-Clauses"/>
              <w:numPr>
                <w:ilvl w:val="0"/>
                <w:numId w:val="0"/>
              </w:numPr>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rsidR="006309F7" w:rsidRPr="00822C1E" w:rsidRDefault="00822C1E" w:rsidP="003833E7">
            <w:pPr>
              <w:pStyle w:val="P3Header1-Clauses"/>
              <w:numPr>
                <w:ilvl w:val="0"/>
                <w:numId w:val="0"/>
              </w:numPr>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rsidR="006309F7" w:rsidRPr="00822C1E" w:rsidRDefault="00822C1E" w:rsidP="003833E7">
            <w:pPr>
              <w:pStyle w:val="P3Header1-Clauses"/>
              <w:numPr>
                <w:ilvl w:val="0"/>
                <w:numId w:val="0"/>
              </w:numPr>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rsidR="006309F7" w:rsidRPr="00822C1E" w:rsidRDefault="00822C1E" w:rsidP="003833E7">
            <w:pPr>
              <w:pStyle w:val="P3Header1-Clauses"/>
              <w:numPr>
                <w:ilvl w:val="0"/>
                <w:numId w:val="0"/>
              </w:numPr>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rsidR="006309F7" w:rsidRPr="00822C1E" w:rsidRDefault="00822C1E" w:rsidP="003833E7">
            <w:pPr>
              <w:pStyle w:val="P3Header1-Clauses"/>
              <w:numPr>
                <w:ilvl w:val="0"/>
                <w:numId w:val="0"/>
              </w:numPr>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rsidR="00D14B64" w:rsidRDefault="00822C1E" w:rsidP="00EC062B">
            <w:pPr>
              <w:pStyle w:val="P3Header1-Clauses"/>
              <w:numPr>
                <w:ilvl w:val="0"/>
                <w:numId w:val="0"/>
              </w:numPr>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r w:rsidR="00EC062B">
              <w:rPr>
                <w:rFonts w:ascii="Times New Roman Bold" w:hAnsi="Times New Roman Bold"/>
                <w:sz w:val="28"/>
                <w:lang w:val="en-US"/>
              </w:rPr>
              <w:t xml:space="preserve"> </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tc>
          <w:tcPr>
            <w:tcW w:w="2610" w:type="dxa"/>
          </w:tcPr>
          <w:p w:rsidR="006309F7" w:rsidRPr="00D20367" w:rsidRDefault="006309F7">
            <w:pPr>
              <w:spacing w:before="120" w:after="120"/>
            </w:pPr>
            <w:bookmarkStart w:id="307" w:name="_Toc438532651"/>
            <w:bookmarkStart w:id="308" w:name="_Toc438532652"/>
            <w:bookmarkStart w:id="309" w:name="_Toc438532653"/>
            <w:bookmarkEnd w:id="307"/>
            <w:bookmarkEnd w:id="308"/>
            <w:bookmarkEnd w:id="309"/>
          </w:p>
        </w:tc>
        <w:tc>
          <w:tcPr>
            <w:tcW w:w="6660" w:type="dxa"/>
          </w:tcPr>
          <w:p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6309F7" w:rsidRPr="009E1404">
              <w:rPr>
                <w:i/>
                <w:iCs/>
                <w:lang w:val="en-US"/>
              </w:rPr>
              <w:t xml:space="preserve"> </w:t>
            </w:r>
            <w:r w:rsidR="006309F7" w:rsidRPr="009E1404">
              <w:rPr>
                <w:iCs/>
                <w:lang w:val="en-US"/>
              </w:rPr>
              <w:t>Employer</w:t>
            </w:r>
            <w:r w:rsidR="006309F7" w:rsidRPr="009E1404">
              <w:rPr>
                <w:i/>
                <w:iCs/>
                <w:lang w:val="en-US"/>
              </w:rPr>
              <w:t xml:space="preserve"> </w:t>
            </w:r>
            <w:r w:rsidR="006309F7" w:rsidRPr="009E1404">
              <w:rPr>
                <w:lang w:val="en-US"/>
              </w:rPr>
              <w:t xml:space="preserve">may require that the amount of the performance </w:t>
            </w:r>
            <w:r w:rsidR="006309F7" w:rsidRPr="009E1404">
              <w:rPr>
                <w:lang w:val="en-US"/>
              </w:rPr>
              <w:lastRenderedPageBreak/>
              <w:t>security be increased at the expense of the Bidder to a level sufficient to protect the</w:t>
            </w:r>
            <w:r w:rsidR="006309F7" w:rsidRPr="009E1404">
              <w:rPr>
                <w:i/>
                <w:iCs/>
                <w:lang w:val="en-US"/>
              </w:rPr>
              <w:t xml:space="preserve"> </w:t>
            </w:r>
            <w:r w:rsidR="006309F7" w:rsidRPr="009E1404">
              <w:rPr>
                <w:iCs/>
                <w:lang w:val="en-US"/>
              </w:rPr>
              <w:t>Employer</w:t>
            </w:r>
            <w:r w:rsidR="006309F7" w:rsidRPr="009E1404">
              <w:rPr>
                <w:i/>
                <w:iCs/>
                <w:lang w:val="en-US"/>
              </w:rPr>
              <w:t xml:space="preserve"> </w:t>
            </w:r>
            <w:r w:rsidR="006309F7" w:rsidRPr="009E1404">
              <w:rPr>
                <w:lang w:val="en-US"/>
              </w:rPr>
              <w:t>against</w:t>
            </w:r>
            <w:r w:rsidR="006309F7" w:rsidRPr="009E1404">
              <w:rPr>
                <w:i/>
                <w:iCs/>
                <w:lang w:val="en-US"/>
              </w:rPr>
              <w:t xml:space="preserve"> </w:t>
            </w:r>
            <w:r w:rsidR="006309F7" w:rsidRPr="009E1404">
              <w:rPr>
                <w:lang w:val="en-US"/>
              </w:rPr>
              <w:t>financial loss in the event of default of the successful Bidder under the Contract.</w:t>
            </w:r>
          </w:p>
        </w:tc>
      </w:tr>
      <w:tr w:rsidR="006309F7" w:rsidRPr="00D20367">
        <w:tc>
          <w:tcPr>
            <w:tcW w:w="2610" w:type="dxa"/>
          </w:tcPr>
          <w:p w:rsidR="006309F7" w:rsidRPr="00D20367" w:rsidRDefault="006309F7" w:rsidP="006428D4">
            <w:pPr>
              <w:pStyle w:val="Section1Header2"/>
            </w:pPr>
            <w:bookmarkStart w:id="310" w:name="_Toc438438860"/>
            <w:bookmarkStart w:id="311" w:name="_Toc438532654"/>
            <w:bookmarkStart w:id="312" w:name="_Toc438734004"/>
            <w:bookmarkStart w:id="313" w:name="_Toc438907041"/>
            <w:bookmarkStart w:id="314" w:name="_Toc438907240"/>
            <w:bookmarkStart w:id="315" w:name="_Toc100032327"/>
            <w:bookmarkStart w:id="316" w:name="_Toc320179011"/>
            <w:r w:rsidRPr="00D20367">
              <w:lastRenderedPageBreak/>
              <w:t>Comparison of Bids</w:t>
            </w:r>
            <w:bookmarkEnd w:id="310"/>
            <w:bookmarkEnd w:id="311"/>
            <w:bookmarkEnd w:id="312"/>
            <w:bookmarkEnd w:id="313"/>
            <w:bookmarkEnd w:id="314"/>
            <w:bookmarkEnd w:id="315"/>
            <w:bookmarkEnd w:id="316"/>
          </w:p>
        </w:tc>
        <w:tc>
          <w:tcPr>
            <w:tcW w:w="6660" w:type="dxa"/>
          </w:tcPr>
          <w:p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430118">
              <w:rPr>
                <w:lang w:val="en-US"/>
              </w:rPr>
              <w:t xml:space="preserve"> </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tc>
          <w:tcPr>
            <w:tcW w:w="2610" w:type="dxa"/>
          </w:tcPr>
          <w:p w:rsidR="006309F7" w:rsidRPr="00D20367" w:rsidRDefault="006309F7" w:rsidP="006428D4">
            <w:pPr>
              <w:pStyle w:val="Section1Header2"/>
            </w:pPr>
            <w:bookmarkStart w:id="317" w:name="_Toc438438861"/>
            <w:bookmarkStart w:id="318" w:name="_Toc438532655"/>
            <w:bookmarkStart w:id="319" w:name="_Toc438734005"/>
            <w:bookmarkStart w:id="320" w:name="_Toc438907042"/>
            <w:bookmarkStart w:id="321" w:name="_Toc438907241"/>
            <w:bookmarkStart w:id="322" w:name="_Toc100032328"/>
            <w:bookmarkStart w:id="323" w:name="_Toc320179012"/>
            <w:r w:rsidRPr="00D20367">
              <w:t>Qualification of the Bidder</w:t>
            </w:r>
            <w:bookmarkEnd w:id="317"/>
            <w:bookmarkEnd w:id="318"/>
            <w:bookmarkEnd w:id="319"/>
            <w:bookmarkEnd w:id="320"/>
            <w:bookmarkEnd w:id="321"/>
            <w:bookmarkEnd w:id="322"/>
            <w:bookmarkEnd w:id="323"/>
          </w:p>
        </w:tc>
        <w:tc>
          <w:tcPr>
            <w:tcW w:w="6660" w:type="dxa"/>
          </w:tcPr>
          <w:p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6309F7" w:rsidRPr="003F56A8">
              <w:rPr>
                <w:lang w:val="en-US"/>
              </w:rPr>
              <w:t xml:space="preserve"> </w:t>
            </w:r>
            <w:r w:rsidR="006309F7" w:rsidRPr="003F56A8">
              <w:rPr>
                <w:iCs/>
                <w:lang w:val="en-US"/>
              </w:rPr>
              <w:t xml:space="preserve">meets </w:t>
            </w:r>
            <w:r w:rsidR="0012177D">
              <w:rPr>
                <w:iCs/>
                <w:lang w:val="en-US"/>
              </w:rPr>
              <w:t xml:space="preserve">(if </w:t>
            </w:r>
            <w:proofErr w:type="spellStart"/>
            <w:r w:rsidR="0012177D">
              <w:rPr>
                <w:iCs/>
                <w:lang w:val="en-US"/>
              </w:rPr>
              <w:t>postqualification</w:t>
            </w:r>
            <w:proofErr w:type="spellEnd"/>
            <w:r w:rsidR="0012177D">
              <w:rPr>
                <w:iCs/>
                <w:lang w:val="en-US"/>
              </w:rPr>
              <w:t xml:space="preserve">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trPr>
          <w:trHeight w:val="1629"/>
        </w:trPr>
        <w:tc>
          <w:tcPr>
            <w:tcW w:w="2610" w:type="dxa"/>
          </w:tcPr>
          <w:p w:rsidR="006309F7" w:rsidRPr="00D20367" w:rsidRDefault="006309F7" w:rsidP="006428D4">
            <w:pPr>
              <w:pStyle w:val="Section1Header2"/>
            </w:pPr>
            <w:bookmarkStart w:id="324" w:name="_Toc438438862"/>
            <w:bookmarkStart w:id="325" w:name="_Toc438532656"/>
            <w:bookmarkStart w:id="326" w:name="_Toc438734006"/>
            <w:bookmarkStart w:id="327" w:name="_Toc438907043"/>
            <w:bookmarkStart w:id="328" w:name="_Toc438907242"/>
            <w:bookmarkStart w:id="329" w:name="_Toc100032329"/>
            <w:bookmarkStart w:id="330" w:name="_Toc320179013"/>
            <w:r w:rsidRPr="00D20367">
              <w:t>Employer’s Right to Accept Any Bid, and to Reject Any or All Bids</w:t>
            </w:r>
            <w:bookmarkEnd w:id="324"/>
            <w:bookmarkEnd w:id="325"/>
            <w:bookmarkEnd w:id="326"/>
            <w:bookmarkEnd w:id="327"/>
            <w:bookmarkEnd w:id="328"/>
            <w:bookmarkEnd w:id="329"/>
            <w:bookmarkEnd w:id="330"/>
          </w:p>
        </w:tc>
        <w:tc>
          <w:tcPr>
            <w:tcW w:w="6660" w:type="dxa"/>
          </w:tcPr>
          <w:p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331" w:name="_Toc438438863"/>
            <w:bookmarkStart w:id="332" w:name="_Toc438532657"/>
            <w:bookmarkStart w:id="333" w:name="_Toc438734007"/>
            <w:bookmarkStart w:id="334" w:name="_Toc438962089"/>
            <w:bookmarkStart w:id="335" w:name="_Toc461939621"/>
            <w:bookmarkStart w:id="336" w:name="_Toc100032330"/>
            <w:bookmarkStart w:id="337" w:name="_Toc164491533"/>
            <w:bookmarkStart w:id="338" w:name="_Toc320179014"/>
            <w:r w:rsidRPr="00D20367">
              <w:t>F.  Award of Contract</w:t>
            </w:r>
            <w:bookmarkEnd w:id="331"/>
            <w:bookmarkEnd w:id="332"/>
            <w:bookmarkEnd w:id="333"/>
            <w:bookmarkEnd w:id="334"/>
            <w:bookmarkEnd w:id="335"/>
            <w:bookmarkEnd w:id="336"/>
            <w:bookmarkEnd w:id="337"/>
            <w:bookmarkEnd w:id="338"/>
          </w:p>
        </w:tc>
      </w:tr>
      <w:tr w:rsidR="006309F7" w:rsidRPr="00D20367">
        <w:tc>
          <w:tcPr>
            <w:tcW w:w="2610" w:type="dxa"/>
          </w:tcPr>
          <w:p w:rsidR="006309F7" w:rsidRPr="00D20367" w:rsidRDefault="006309F7" w:rsidP="006428D4">
            <w:pPr>
              <w:pStyle w:val="Section1Header2"/>
            </w:pPr>
            <w:bookmarkStart w:id="339" w:name="_Toc438438864"/>
            <w:bookmarkStart w:id="340" w:name="_Toc438532658"/>
            <w:bookmarkStart w:id="341" w:name="_Toc438734008"/>
            <w:bookmarkStart w:id="342" w:name="_Toc438907044"/>
            <w:bookmarkStart w:id="343" w:name="_Toc438907243"/>
            <w:bookmarkStart w:id="344" w:name="_Toc100032331"/>
            <w:bookmarkStart w:id="345" w:name="_Toc320179015"/>
            <w:r w:rsidRPr="00D20367">
              <w:t>Award Criteria</w:t>
            </w:r>
            <w:bookmarkEnd w:id="339"/>
            <w:bookmarkEnd w:id="340"/>
            <w:bookmarkEnd w:id="341"/>
            <w:bookmarkEnd w:id="342"/>
            <w:bookmarkEnd w:id="343"/>
            <w:bookmarkEnd w:id="344"/>
            <w:bookmarkEnd w:id="345"/>
          </w:p>
        </w:tc>
        <w:tc>
          <w:tcPr>
            <w:tcW w:w="6660" w:type="dxa"/>
          </w:tcPr>
          <w:p w:rsidR="006309F7" w:rsidRPr="00822C1E"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tc>
      </w:tr>
      <w:tr w:rsidR="006309F7" w:rsidRPr="00D20367">
        <w:trPr>
          <w:trHeight w:val="720"/>
        </w:trPr>
        <w:tc>
          <w:tcPr>
            <w:tcW w:w="2610" w:type="dxa"/>
          </w:tcPr>
          <w:p w:rsidR="006309F7" w:rsidRPr="00D20367" w:rsidRDefault="006309F7" w:rsidP="006428D4">
            <w:pPr>
              <w:pStyle w:val="Section1Header2"/>
            </w:pPr>
            <w:bookmarkStart w:id="346" w:name="_Toc438438866"/>
            <w:bookmarkStart w:id="347" w:name="_Toc438532660"/>
            <w:bookmarkStart w:id="348" w:name="_Toc438734010"/>
            <w:bookmarkStart w:id="349" w:name="_Toc438907046"/>
            <w:bookmarkStart w:id="350" w:name="_Toc438907245"/>
            <w:bookmarkStart w:id="351" w:name="_Toc100032332"/>
            <w:bookmarkStart w:id="352" w:name="_Toc320179016"/>
            <w:r w:rsidRPr="00D20367">
              <w:t>Notification of Award</w:t>
            </w:r>
            <w:bookmarkEnd w:id="346"/>
            <w:bookmarkEnd w:id="347"/>
            <w:bookmarkEnd w:id="348"/>
            <w:bookmarkEnd w:id="349"/>
            <w:bookmarkEnd w:id="350"/>
            <w:bookmarkEnd w:id="351"/>
            <w:bookmarkEnd w:id="352"/>
          </w:p>
        </w:tc>
        <w:tc>
          <w:tcPr>
            <w:tcW w:w="6660" w:type="dxa"/>
          </w:tcPr>
          <w:p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xml:space="preserve">.  At the same time, the Employer shall also </w:t>
            </w:r>
            <w:r w:rsidR="006309F7" w:rsidRPr="009E1404">
              <w:rPr>
                <w:lang w:val="en-US"/>
              </w:rPr>
              <w:lastRenderedPageBreak/>
              <w:t>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proofErr w:type="spellStart"/>
            <w:r w:rsidR="00EC7F21" w:rsidRPr="00EC7F21">
              <w:rPr>
                <w:spacing w:val="-4"/>
                <w:lang w:val="en-US"/>
              </w:rPr>
              <w:t>IsDB</w:t>
            </w:r>
            <w:proofErr w:type="spellEnd"/>
            <w:r w:rsidR="00EC7F21" w:rsidRPr="00EC7F21">
              <w:rPr>
                <w:spacing w:val="-4"/>
                <w:lang w:val="en-US"/>
              </w:rPr>
              <w:t xml:space="preserve"> website online</w:t>
            </w:r>
            <w:r w:rsidR="006309F7" w:rsidRPr="00EC7F21">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 numbers and the following information: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12177D" w:rsidRPr="009E1404">
              <w:rPr>
                <w:spacing w:val="-4"/>
                <w:lang w:val="en-US"/>
              </w:rPr>
              <w:t xml:space="preserve"> </w:t>
            </w:r>
            <w:r w:rsidRPr="009E1404">
              <w:rPr>
                <w:spacing w:val="-4"/>
                <w:lang w:val="en-US"/>
              </w:rPr>
              <w:t>Bidder, and the Price it offered, as well as the duration and summary scope of the contract awarded.</w:t>
            </w:r>
            <w:r w:rsidRPr="009E1404">
              <w:rPr>
                <w:lang w:val="en-US"/>
              </w:rPr>
              <w:t xml:space="preserve"> </w:t>
            </w:r>
          </w:p>
        </w:tc>
      </w:tr>
      <w:tr w:rsidR="006309F7" w:rsidRPr="00D20367">
        <w:tc>
          <w:tcPr>
            <w:tcW w:w="2610" w:type="dxa"/>
          </w:tcPr>
          <w:p w:rsidR="006309F7" w:rsidRPr="00D20367" w:rsidRDefault="006309F7" w:rsidP="00485357"/>
        </w:tc>
        <w:tc>
          <w:tcPr>
            <w:tcW w:w="6660" w:type="dxa"/>
          </w:tcPr>
          <w:p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tc>
          <w:tcPr>
            <w:tcW w:w="2610" w:type="dxa"/>
          </w:tcPr>
          <w:p w:rsidR="006309F7" w:rsidRPr="00D20367" w:rsidRDefault="006309F7" w:rsidP="00485357"/>
        </w:tc>
        <w:tc>
          <w:tcPr>
            <w:tcW w:w="6660" w:type="dxa"/>
          </w:tcPr>
          <w:p w:rsidR="006309F7" w:rsidRPr="00822C1E"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tc>
      </w:tr>
      <w:tr w:rsidR="006309F7" w:rsidRPr="00D20367">
        <w:tc>
          <w:tcPr>
            <w:tcW w:w="2610" w:type="dxa"/>
          </w:tcPr>
          <w:p w:rsidR="006309F7" w:rsidRPr="00D20367" w:rsidRDefault="006309F7" w:rsidP="006428D4">
            <w:pPr>
              <w:pStyle w:val="Section1Header2"/>
            </w:pPr>
            <w:bookmarkStart w:id="353" w:name="_Toc438438867"/>
            <w:bookmarkStart w:id="354" w:name="_Toc438532661"/>
            <w:bookmarkStart w:id="355" w:name="_Toc438734011"/>
            <w:bookmarkStart w:id="356" w:name="_Toc438907047"/>
            <w:bookmarkStart w:id="357" w:name="_Toc438907246"/>
            <w:bookmarkStart w:id="358" w:name="_Toc100032333"/>
            <w:bookmarkStart w:id="359" w:name="_Toc320179017"/>
            <w:r w:rsidRPr="00D20367">
              <w:t>Signing of Contract</w:t>
            </w:r>
            <w:bookmarkEnd w:id="353"/>
            <w:bookmarkEnd w:id="354"/>
            <w:bookmarkEnd w:id="355"/>
            <w:bookmarkEnd w:id="356"/>
            <w:bookmarkEnd w:id="357"/>
            <w:bookmarkEnd w:id="358"/>
            <w:bookmarkEnd w:id="359"/>
          </w:p>
        </w:tc>
        <w:tc>
          <w:tcPr>
            <w:tcW w:w="6660" w:type="dxa"/>
          </w:tcPr>
          <w:p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tc>
          <w:tcPr>
            <w:tcW w:w="2610" w:type="dxa"/>
          </w:tcPr>
          <w:p w:rsidR="006309F7" w:rsidRPr="00D20367" w:rsidRDefault="006309F7" w:rsidP="00485357"/>
        </w:tc>
        <w:tc>
          <w:tcPr>
            <w:tcW w:w="6660" w:type="dxa"/>
          </w:tcPr>
          <w:p w:rsidR="006309F7" w:rsidRDefault="00822C1E" w:rsidP="003F56A8">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rsidR="004913C1" w:rsidRPr="00822C1E" w:rsidRDefault="004913C1" w:rsidP="003F56A8">
            <w:pPr>
              <w:pStyle w:val="StyleHeader1-ClausesAfter0pt"/>
              <w:tabs>
                <w:tab w:val="left" w:pos="576"/>
              </w:tabs>
              <w:ind w:left="576" w:hanging="576"/>
              <w:rPr>
                <w:lang w:val="en-US"/>
              </w:rPr>
            </w:pPr>
          </w:p>
        </w:tc>
      </w:tr>
      <w:tr w:rsidR="006309F7" w:rsidRPr="00D20367">
        <w:tc>
          <w:tcPr>
            <w:tcW w:w="2610" w:type="dxa"/>
          </w:tcPr>
          <w:p w:rsidR="006309F7" w:rsidRPr="00D20367" w:rsidRDefault="006309F7" w:rsidP="006428D4">
            <w:pPr>
              <w:pStyle w:val="Section1Header2"/>
            </w:pPr>
            <w:bookmarkStart w:id="360" w:name="_Toc438438868"/>
            <w:bookmarkStart w:id="361" w:name="_Toc438532662"/>
            <w:bookmarkStart w:id="362" w:name="_Toc438734012"/>
            <w:bookmarkStart w:id="363" w:name="_Toc438907048"/>
            <w:bookmarkStart w:id="364" w:name="_Toc438907247"/>
            <w:bookmarkStart w:id="365" w:name="_Toc100032334"/>
            <w:bookmarkStart w:id="366" w:name="_Toc320179018"/>
            <w:r w:rsidRPr="00D20367">
              <w:t>Performance Security</w:t>
            </w:r>
            <w:bookmarkEnd w:id="360"/>
            <w:bookmarkEnd w:id="361"/>
            <w:bookmarkEnd w:id="362"/>
            <w:bookmarkEnd w:id="363"/>
            <w:bookmarkEnd w:id="364"/>
            <w:bookmarkEnd w:id="365"/>
            <w:bookmarkEnd w:id="366"/>
          </w:p>
        </w:tc>
        <w:tc>
          <w:tcPr>
            <w:tcW w:w="6660" w:type="dxa"/>
          </w:tcPr>
          <w:p w:rsidR="006309F7" w:rsidRDefault="00822C1E" w:rsidP="00BD40C5">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.5, using for that purpose the Performance Security Form included in Section X</w:t>
            </w:r>
            <w:r w:rsidR="00BD40C5">
              <w:rPr>
                <w:lang w:val="en-US"/>
              </w:rPr>
              <w:t>II</w:t>
            </w:r>
            <w:r w:rsidR="006309F7" w:rsidRPr="009E1404">
              <w:rPr>
                <w:lang w:val="en-US"/>
              </w:rPr>
              <w:t xml:space="preserve">,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rsidR="004913C1" w:rsidRDefault="004913C1" w:rsidP="003F56A8">
            <w:pPr>
              <w:pStyle w:val="StyleHeader1-ClausesAfter0pt"/>
              <w:tabs>
                <w:tab w:val="left" w:pos="576"/>
              </w:tabs>
              <w:ind w:left="576" w:hanging="576"/>
              <w:rPr>
                <w:lang w:val="en-US"/>
              </w:rPr>
            </w:pPr>
          </w:p>
          <w:p w:rsidR="004913C1" w:rsidRPr="009E1404" w:rsidRDefault="004913C1" w:rsidP="003F56A8">
            <w:pPr>
              <w:pStyle w:val="StyleHeader1-ClausesAfter0pt"/>
              <w:tabs>
                <w:tab w:val="left" w:pos="576"/>
              </w:tabs>
              <w:ind w:left="576" w:hanging="576"/>
              <w:rPr>
                <w:lang w:val="en-US"/>
              </w:rPr>
            </w:pPr>
          </w:p>
        </w:tc>
      </w:tr>
      <w:tr w:rsidR="006309F7" w:rsidRPr="00D20367">
        <w:tc>
          <w:tcPr>
            <w:tcW w:w="2610" w:type="dxa"/>
          </w:tcPr>
          <w:p w:rsidR="006309F7" w:rsidRPr="00D20367" w:rsidRDefault="006309F7">
            <w:pPr>
              <w:spacing w:before="120" w:after="120"/>
            </w:pPr>
          </w:p>
        </w:tc>
        <w:tc>
          <w:tcPr>
            <w:tcW w:w="6660" w:type="dxa"/>
          </w:tcPr>
          <w:p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r w:rsidR="00EC062B" w:rsidRPr="00EC062B">
              <w:rPr>
                <w:lang w:val="en-US"/>
              </w:rPr>
              <w:t xml:space="preserve"> </w:t>
            </w:r>
          </w:p>
        </w:tc>
      </w:tr>
    </w:tbl>
    <w:p w:rsidR="006309F7" w:rsidRPr="00D20367" w:rsidRDefault="006309F7">
      <w:pPr>
        <w:ind w:left="180"/>
      </w:pPr>
    </w:p>
    <w:p w:rsidR="006309F7" w:rsidRDefault="006309F7">
      <w:pPr>
        <w:ind w:left="180"/>
      </w:pPr>
    </w:p>
    <w:p w:rsidR="004913C1" w:rsidRDefault="004913C1">
      <w:pPr>
        <w:ind w:left="180"/>
      </w:pPr>
    </w:p>
    <w:p w:rsidR="004913C1" w:rsidRDefault="004913C1">
      <w:pPr>
        <w:ind w:left="180"/>
      </w:pPr>
    </w:p>
    <w:p w:rsidR="003166C2" w:rsidRDefault="003166C2">
      <w:pPr>
        <w:ind w:left="180"/>
        <w:sectPr w:rsidR="003166C2" w:rsidSect="0011437F">
          <w:headerReference w:type="even" r:id="rId14"/>
          <w:headerReference w:type="default" r:id="rId15"/>
          <w:footerReference w:type="default" r:id="rId16"/>
          <w:headerReference w:type="first" r:id="rId17"/>
          <w:footerReference w:type="first" r:id="rId18"/>
          <w:endnotePr>
            <w:numFmt w:val="decimal"/>
          </w:endnotePr>
          <w:type w:val="oddPage"/>
          <w:pgSz w:w="11907" w:h="16839" w:code="9"/>
          <w:pgMar w:top="1440" w:right="1440" w:bottom="1440" w:left="1800" w:header="720" w:footer="720" w:gutter="0"/>
          <w:cols w:space="720"/>
          <w:docGrid w:linePitch="326"/>
        </w:sectPr>
      </w:pPr>
    </w:p>
    <w:p w:rsidR="004913C1" w:rsidRPr="00D20367" w:rsidRDefault="004913C1">
      <w:pPr>
        <w:ind w:left="180"/>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trPr>
          <w:cantSplit/>
        </w:trPr>
        <w:tc>
          <w:tcPr>
            <w:tcW w:w="9090" w:type="dxa"/>
            <w:gridSpan w:val="2"/>
            <w:tcBorders>
              <w:top w:val="nil"/>
              <w:left w:val="nil"/>
              <w:bottom w:val="single" w:sz="12" w:space="0" w:color="000000"/>
              <w:right w:val="nil"/>
            </w:tcBorders>
            <w:vAlign w:val="center"/>
          </w:tcPr>
          <w:p w:rsidR="006309F7" w:rsidRPr="00D20367" w:rsidRDefault="006309F7" w:rsidP="009E1404">
            <w:pPr>
              <w:pStyle w:val="Subtitle"/>
              <w:spacing w:before="60" w:after="240"/>
            </w:pPr>
            <w:bookmarkStart w:id="367" w:name="_Toc438366665"/>
            <w:bookmarkStart w:id="368" w:name="_Toc101929320"/>
            <w:bookmarkStart w:id="369" w:name="_Toc456093895"/>
            <w:r w:rsidRPr="00D20367">
              <w:t>Section II.  Bid Data Sheet</w:t>
            </w:r>
            <w:bookmarkEnd w:id="367"/>
            <w:bookmarkEnd w:id="368"/>
            <w:bookmarkEnd w:id="369"/>
          </w:p>
        </w:tc>
      </w:tr>
      <w:tr w:rsidR="006309F7" w:rsidRPr="00D20367">
        <w:trPr>
          <w:cantSplit/>
        </w:trPr>
        <w:tc>
          <w:tcPr>
            <w:tcW w:w="9090" w:type="dxa"/>
            <w:gridSpan w:val="2"/>
            <w:tcBorders>
              <w:bottom w:val="single" w:sz="12" w:space="0" w:color="000000"/>
            </w:tcBorders>
            <w:vAlign w:val="center"/>
          </w:tcPr>
          <w:p w:rsidR="006309F7" w:rsidRPr="00D20367" w:rsidRDefault="006309F7">
            <w:pPr>
              <w:spacing w:before="60" w:after="60"/>
              <w:jc w:val="center"/>
              <w:rPr>
                <w:b/>
                <w:sz w:val="28"/>
              </w:rPr>
            </w:pPr>
            <w:r w:rsidRPr="00D20367">
              <w:rPr>
                <w:b/>
                <w:sz w:val="28"/>
              </w:rPr>
              <w:t>A.  Introduction</w:t>
            </w:r>
          </w:p>
        </w:tc>
      </w:tr>
      <w:tr w:rsidR="006309F7" w:rsidRPr="00D20367">
        <w:trPr>
          <w:cantSplit/>
        </w:trPr>
        <w:tc>
          <w:tcPr>
            <w:tcW w:w="1620" w:type="dxa"/>
            <w:tcBorders>
              <w:top w:val="single" w:sz="12" w:space="0" w:color="000000"/>
              <w:left w:val="single" w:sz="12" w:space="0" w:color="000000"/>
              <w:bottom w:val="nil"/>
              <w:right w:val="single" w:sz="8" w:space="0" w:color="000000"/>
            </w:tcBorders>
          </w:tcPr>
          <w:p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right w:val="single" w:sz="12" w:space="0" w:color="000000"/>
            </w:tcBorders>
          </w:tcPr>
          <w:p w:rsidR="006309F7" w:rsidRPr="00D20367" w:rsidRDefault="00BD40C5" w:rsidP="00BD40C5">
            <w:pPr>
              <w:tabs>
                <w:tab w:val="right" w:pos="7272"/>
              </w:tabs>
              <w:spacing w:before="60" w:after="60"/>
            </w:pPr>
            <w:r>
              <w:t>The Employer is: Ministry of Housing and Infrastructure</w:t>
            </w:r>
          </w:p>
        </w:tc>
      </w:tr>
      <w:tr w:rsidR="006309F7" w:rsidRPr="00D20367" w:rsidTr="00AC6969">
        <w:trPr>
          <w:cantSplit/>
        </w:trPr>
        <w:tc>
          <w:tcPr>
            <w:tcW w:w="1620" w:type="dxa"/>
            <w:tcBorders>
              <w:top w:val="single" w:sz="12" w:space="0" w:color="000000"/>
              <w:bottom w:val="nil"/>
            </w:tcBorders>
          </w:tcPr>
          <w:p w:rsidR="006309F7" w:rsidRPr="00D20367" w:rsidRDefault="006309F7">
            <w:pPr>
              <w:spacing w:before="60" w:after="60"/>
              <w:rPr>
                <w:b/>
              </w:rPr>
            </w:pPr>
            <w:r w:rsidRPr="00D20367">
              <w:rPr>
                <w:b/>
              </w:rPr>
              <w:t>ITB 2.1</w:t>
            </w:r>
          </w:p>
        </w:tc>
        <w:tc>
          <w:tcPr>
            <w:tcW w:w="7470" w:type="dxa"/>
            <w:tcBorders>
              <w:top w:val="nil"/>
              <w:bottom w:val="single" w:sz="4" w:space="0" w:color="auto"/>
            </w:tcBorders>
          </w:tcPr>
          <w:p w:rsidR="006309F7" w:rsidRPr="00D20367" w:rsidRDefault="006309F7" w:rsidP="00BD40C5">
            <w:pPr>
              <w:tabs>
                <w:tab w:val="right" w:pos="7272"/>
              </w:tabs>
              <w:spacing w:before="60" w:after="60"/>
              <w:rPr>
                <w:u w:val="single"/>
              </w:rPr>
            </w:pPr>
            <w:r w:rsidRPr="00D20367">
              <w:t xml:space="preserve">The </w:t>
            </w:r>
            <w:r w:rsidR="00573292" w:rsidRPr="00FF22F7">
              <w:t>Beneficiary</w:t>
            </w:r>
            <w:r w:rsidRPr="00FF22F7">
              <w:t xml:space="preserve"> i</w:t>
            </w:r>
            <w:r w:rsidRPr="00D20367">
              <w:t xml:space="preserve">s: </w:t>
            </w:r>
            <w:r w:rsidR="00BD40C5">
              <w:t>The Government of Maldives</w:t>
            </w:r>
          </w:p>
        </w:tc>
      </w:tr>
      <w:tr w:rsidR="006309F7" w:rsidRPr="00D20367" w:rsidTr="00AC6969">
        <w:trPr>
          <w:cantSplit/>
        </w:trPr>
        <w:tc>
          <w:tcPr>
            <w:tcW w:w="1620" w:type="dxa"/>
            <w:tcBorders>
              <w:top w:val="single" w:sz="12" w:space="0" w:color="000000"/>
              <w:bottom w:val="single" w:sz="12" w:space="0" w:color="000000"/>
            </w:tcBorders>
          </w:tcPr>
          <w:p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rsidR="006309F7" w:rsidRPr="00D20367" w:rsidRDefault="00FF22F7" w:rsidP="00BD40C5">
            <w:pPr>
              <w:tabs>
                <w:tab w:val="right" w:pos="7254"/>
              </w:tabs>
              <w:spacing w:before="60" w:after="60"/>
            </w:pPr>
            <w:r>
              <w:t>The N</w:t>
            </w:r>
            <w:r w:rsidR="006309F7" w:rsidRPr="00D20367">
              <w:t xml:space="preserve">ame of the Project is: </w:t>
            </w:r>
            <w:r w:rsidR="00F650C4">
              <w:t>S. Hithadhoo</w:t>
            </w:r>
            <w:r w:rsidR="00BD40C5">
              <w:t xml:space="preserve"> Regional Hospital Project</w:t>
            </w:r>
          </w:p>
        </w:tc>
      </w:tr>
      <w:tr w:rsidR="006309F7" w:rsidRPr="00D20367">
        <w:trPr>
          <w:cantSplit/>
        </w:trPr>
        <w:tc>
          <w:tcPr>
            <w:tcW w:w="1620" w:type="dxa"/>
            <w:tcBorders>
              <w:top w:val="single" w:sz="12" w:space="0" w:color="000000"/>
              <w:bottom w:val="single" w:sz="12" w:space="0" w:color="000000"/>
            </w:tcBorders>
          </w:tcPr>
          <w:p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rsidR="006309F7" w:rsidRPr="00D20367" w:rsidRDefault="00C65CB4" w:rsidP="00BD40C5">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BD40C5">
              <w:rPr>
                <w:iCs/>
              </w:rPr>
              <w:t>3</w:t>
            </w:r>
          </w:p>
        </w:tc>
      </w:tr>
      <w:tr w:rsidR="00C65CB4" w:rsidRPr="00D20367">
        <w:trPr>
          <w:cantSplit/>
        </w:trPr>
        <w:tc>
          <w:tcPr>
            <w:tcW w:w="1620" w:type="dxa"/>
            <w:tcBorders>
              <w:top w:val="single" w:sz="12" w:space="0" w:color="000000"/>
              <w:bottom w:val="single" w:sz="12" w:space="0" w:color="000000"/>
            </w:tcBorders>
          </w:tcPr>
          <w:p w:rsidR="00C65CB4" w:rsidRPr="00D20367" w:rsidRDefault="00C65CB4">
            <w:pPr>
              <w:pStyle w:val="Headfid1"/>
              <w:spacing w:before="60" w:after="60"/>
              <w:rPr>
                <w:iCs/>
                <w:lang w:val="en-US"/>
              </w:rPr>
            </w:pPr>
            <w:r w:rsidRPr="00C65CB4">
              <w:rPr>
                <w:iCs/>
                <w:lang w:val="en-US"/>
              </w:rPr>
              <w:t>ITB 4.</w:t>
            </w:r>
            <w:r w:rsidR="0045017F">
              <w:rPr>
                <w:iCs/>
                <w:lang w:val="en-US"/>
              </w:rPr>
              <w:t>4</w:t>
            </w:r>
          </w:p>
        </w:tc>
        <w:tc>
          <w:tcPr>
            <w:tcW w:w="7470" w:type="dxa"/>
            <w:tcBorders>
              <w:top w:val="single" w:sz="12" w:space="0" w:color="000000"/>
              <w:bottom w:val="single" w:sz="12" w:space="0" w:color="000000"/>
            </w:tcBorders>
          </w:tcPr>
          <w:p w:rsidR="00C65CB4" w:rsidRPr="00D20367" w:rsidRDefault="00C65CB4" w:rsidP="00BD40C5">
            <w:pPr>
              <w:pStyle w:val="TOAHeading"/>
              <w:tabs>
                <w:tab w:val="clear" w:pos="9000"/>
                <w:tab w:val="clear" w:pos="9360"/>
                <w:tab w:val="right" w:pos="7848"/>
              </w:tabs>
              <w:suppressAutoHyphens w:val="0"/>
              <w:spacing w:before="60" w:after="60"/>
              <w:rPr>
                <w:iCs/>
              </w:rPr>
            </w:pPr>
            <w:r w:rsidRPr="00C65CB4">
              <w:rPr>
                <w:iCs/>
              </w:rPr>
              <w:t xml:space="preserve">The electronic address of firms and individuals debarred by the </w:t>
            </w:r>
            <w:r w:rsidR="00D66690">
              <w:rPr>
                <w:iCs/>
              </w:rPr>
              <w:t>Fund</w:t>
            </w:r>
            <w:r w:rsidRPr="00C65CB4">
              <w:rPr>
                <w:iCs/>
              </w:rPr>
              <w:t xml:space="preserve"> is</w:t>
            </w:r>
            <w:r w:rsidR="00A502E9">
              <w:rPr>
                <w:iCs/>
              </w:rPr>
              <w:t xml:space="preserve"> available at</w:t>
            </w:r>
            <w:r w:rsidRPr="00C65CB4">
              <w:rPr>
                <w:iCs/>
              </w:rPr>
              <w:t xml:space="preserve">: </w:t>
            </w:r>
            <w:hyperlink r:id="rId19" w:history="1">
              <w:r w:rsidR="00BD40C5" w:rsidRPr="00A546DA">
                <w:rPr>
                  <w:rStyle w:val="Hyperlink"/>
                  <w:iCs/>
                </w:rPr>
                <w:t>http://www.ofid.org</w:t>
              </w:r>
            </w:hyperlink>
            <w:r w:rsidR="00BD40C5">
              <w:rPr>
                <w:rStyle w:val="Hyperlink"/>
              </w:rPr>
              <w:t xml:space="preserve">, </w:t>
            </w:r>
            <w:r w:rsidR="00BD40C5" w:rsidRPr="00BD40C5">
              <w:rPr>
                <w:rStyle w:val="Hyperlink"/>
              </w:rPr>
              <w:t>http://www.sfd.gov.sa</w:t>
            </w:r>
          </w:p>
        </w:tc>
      </w:tr>
      <w:tr w:rsidR="0002312A" w:rsidRPr="00D20367">
        <w:trPr>
          <w:cantSplit/>
        </w:trPr>
        <w:tc>
          <w:tcPr>
            <w:tcW w:w="1620" w:type="dxa"/>
            <w:tcBorders>
              <w:top w:val="single" w:sz="12" w:space="0" w:color="000000"/>
              <w:bottom w:val="single" w:sz="12" w:space="0" w:color="000000"/>
            </w:tcBorders>
          </w:tcPr>
          <w:p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rsidR="0002312A" w:rsidRPr="00C65CB4" w:rsidRDefault="0002312A" w:rsidP="00BD40C5">
            <w:pPr>
              <w:pStyle w:val="TOAHeading"/>
              <w:tabs>
                <w:tab w:val="clear" w:pos="9000"/>
                <w:tab w:val="clear" w:pos="9360"/>
                <w:tab w:val="right" w:pos="7848"/>
              </w:tabs>
              <w:suppressAutoHyphens w:val="0"/>
              <w:spacing w:before="60" w:after="60"/>
              <w:rPr>
                <w:iCs/>
              </w:rPr>
            </w:pPr>
            <w:r>
              <w:rPr>
                <w:iCs/>
              </w:rPr>
              <w:t xml:space="preserve">This Bidding Process </w:t>
            </w:r>
            <w:r w:rsidR="00BD40C5">
              <w:rPr>
                <w:iCs/>
              </w:rPr>
              <w:t xml:space="preserve">IS NOT </w:t>
            </w:r>
            <w:r>
              <w:rPr>
                <w:iCs/>
              </w:rPr>
              <w:t xml:space="preserve">subject to prequalification. </w:t>
            </w:r>
          </w:p>
        </w:tc>
      </w:tr>
      <w:tr w:rsidR="006309F7" w:rsidRPr="00D20367">
        <w:tblPrEx>
          <w:tblBorders>
            <w:insideH w:val="single" w:sz="8" w:space="0" w:color="000000"/>
          </w:tblBorders>
        </w:tblPrEx>
        <w:tc>
          <w:tcPr>
            <w:tcW w:w="9090" w:type="dxa"/>
            <w:gridSpan w:val="2"/>
            <w:vAlign w:val="center"/>
          </w:tcPr>
          <w:p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tblPrEx>
          <w:tblBorders>
            <w:insideH w:val="single" w:sz="8" w:space="0" w:color="000000"/>
          </w:tblBorders>
        </w:tblPrEx>
        <w:tc>
          <w:tcPr>
            <w:tcW w:w="1620" w:type="dxa"/>
          </w:tcPr>
          <w:p w:rsidR="006309F7" w:rsidRPr="00D20367" w:rsidRDefault="006309F7">
            <w:pPr>
              <w:tabs>
                <w:tab w:val="right" w:pos="7254"/>
              </w:tabs>
              <w:spacing w:before="60" w:after="60"/>
              <w:rPr>
                <w:b/>
              </w:rPr>
            </w:pPr>
            <w:r w:rsidRPr="00D20367">
              <w:rPr>
                <w:b/>
              </w:rPr>
              <w:t>ITB 7.1</w:t>
            </w:r>
          </w:p>
        </w:tc>
        <w:tc>
          <w:tcPr>
            <w:tcW w:w="7470" w:type="dxa"/>
          </w:tcPr>
          <w:p w:rsidR="006309F7" w:rsidRPr="00D20367" w:rsidRDefault="006309F7">
            <w:pPr>
              <w:tabs>
                <w:tab w:val="right" w:pos="7254"/>
              </w:tabs>
              <w:spacing w:before="60" w:after="60"/>
            </w:pPr>
            <w:r w:rsidRPr="00D20367">
              <w:t xml:space="preserve">For </w:t>
            </w:r>
            <w:r w:rsidRPr="00D20367">
              <w:rPr>
                <w:b/>
                <w:u w:val="single"/>
              </w:rPr>
              <w:t>clarification purposes</w:t>
            </w:r>
            <w:r w:rsidRPr="00D20367">
              <w:t xml:space="preserve"> only, the Employer’s address is:</w:t>
            </w:r>
          </w:p>
          <w:p w:rsidR="00BD40C5" w:rsidRPr="00E42AFF" w:rsidRDefault="00BD40C5" w:rsidP="00BD40C5">
            <w:pPr>
              <w:tabs>
                <w:tab w:val="right" w:pos="7254"/>
              </w:tabs>
              <w:rPr>
                <w:b/>
                <w:bCs/>
              </w:rPr>
            </w:pPr>
            <w:r w:rsidRPr="00E42AFF">
              <w:rPr>
                <w:b/>
                <w:bCs/>
              </w:rPr>
              <w:t>Tender Evaluation Section,</w:t>
            </w:r>
          </w:p>
          <w:p w:rsidR="00BD40C5" w:rsidRPr="00E42AFF" w:rsidRDefault="00BD40C5" w:rsidP="00BD40C5">
            <w:pPr>
              <w:tabs>
                <w:tab w:val="right" w:pos="7254"/>
              </w:tabs>
            </w:pPr>
            <w:r w:rsidRPr="00E42AFF">
              <w:t>Ministry of Finance and Treasury</w:t>
            </w:r>
          </w:p>
          <w:p w:rsidR="00BD40C5" w:rsidRPr="00E42AFF" w:rsidRDefault="00BD40C5" w:rsidP="00BD40C5">
            <w:pPr>
              <w:tabs>
                <w:tab w:val="right" w:pos="7254"/>
              </w:tabs>
            </w:pPr>
            <w:r w:rsidRPr="00E42AFF">
              <w:t>Ameenee Magu, Male’, 20-03</w:t>
            </w:r>
          </w:p>
          <w:p w:rsidR="00BD40C5" w:rsidRPr="00E42AFF" w:rsidRDefault="00BD40C5" w:rsidP="00BD40C5">
            <w:pPr>
              <w:tabs>
                <w:tab w:val="right" w:pos="7254"/>
              </w:tabs>
            </w:pPr>
            <w:r w:rsidRPr="00E42AFF">
              <w:t>Republic of Maldives,</w:t>
            </w:r>
          </w:p>
          <w:p w:rsidR="00BD40C5" w:rsidRPr="00E42AFF" w:rsidRDefault="00BD40C5" w:rsidP="00BD40C5">
            <w:pPr>
              <w:tabs>
                <w:tab w:val="right" w:pos="7254"/>
              </w:tabs>
            </w:pPr>
            <w:r w:rsidRPr="00E42AFF">
              <w:t>Tel: (+960) 3349101, (+960) 3349102</w:t>
            </w:r>
          </w:p>
          <w:p w:rsidR="00BD40C5" w:rsidRPr="00E42AFF" w:rsidRDefault="00BD40C5" w:rsidP="00BD40C5">
            <w:pPr>
              <w:tabs>
                <w:tab w:val="right" w:pos="7254"/>
              </w:tabs>
            </w:pPr>
            <w:r w:rsidRPr="00E42AFF">
              <w:t>Fax: (+960) 3340706, (+960) 3324432</w:t>
            </w:r>
          </w:p>
          <w:p w:rsidR="00E42AFF" w:rsidRDefault="00BD40C5" w:rsidP="00E7651B">
            <w:pPr>
              <w:tabs>
                <w:tab w:val="right" w:pos="7254"/>
              </w:tabs>
            </w:pPr>
            <w:r w:rsidRPr="00E42AFF">
              <w:t xml:space="preserve">Email: </w:t>
            </w:r>
            <w:hyperlink r:id="rId20" w:history="1">
              <w:r w:rsidR="00E7651B" w:rsidRPr="00690CF0">
                <w:rPr>
                  <w:rStyle w:val="Hyperlink"/>
                </w:rPr>
                <w:t>aishath.nadheema@finance.gov.mv</w:t>
              </w:r>
            </w:hyperlink>
          </w:p>
          <w:p w:rsidR="00E42AFF" w:rsidRPr="00D20367" w:rsidRDefault="00BD40C5" w:rsidP="00E42AFF">
            <w:pPr>
              <w:tabs>
                <w:tab w:val="right" w:pos="7254"/>
              </w:tabs>
            </w:pPr>
            <w:r w:rsidRPr="00E42AFF">
              <w:t xml:space="preserve">CC: </w:t>
            </w:r>
            <w:hyperlink r:id="rId21" w:history="1">
              <w:r w:rsidR="00E42AFF" w:rsidRPr="005F1AAD">
                <w:rPr>
                  <w:rStyle w:val="Hyperlink"/>
                </w:rPr>
                <w:t>tender@finance.gov.mv</w:t>
              </w:r>
            </w:hyperlink>
          </w:p>
        </w:tc>
      </w:tr>
      <w:tr w:rsidR="00536AC2" w:rsidRPr="00D20367">
        <w:tblPrEx>
          <w:tblBorders>
            <w:insideH w:val="single" w:sz="8" w:space="0" w:color="000000"/>
          </w:tblBorders>
        </w:tblPrEx>
        <w:tc>
          <w:tcPr>
            <w:tcW w:w="1620" w:type="dxa"/>
          </w:tcPr>
          <w:p w:rsidR="00536AC2" w:rsidRPr="00D20367" w:rsidRDefault="00536AC2" w:rsidP="00037F34">
            <w:pPr>
              <w:tabs>
                <w:tab w:val="right" w:pos="7254"/>
              </w:tabs>
              <w:spacing w:before="60" w:after="60"/>
              <w:rPr>
                <w:b/>
              </w:rPr>
            </w:pPr>
            <w:r w:rsidRPr="00536AC2">
              <w:rPr>
                <w:b/>
              </w:rPr>
              <w:t>ITB 7.1</w:t>
            </w:r>
            <w:r>
              <w:rPr>
                <w:b/>
              </w:rPr>
              <w:t xml:space="preserve"> </w:t>
            </w:r>
          </w:p>
        </w:tc>
        <w:tc>
          <w:tcPr>
            <w:tcW w:w="7470" w:type="dxa"/>
          </w:tcPr>
          <w:p w:rsidR="00536AC2" w:rsidRPr="00D20367" w:rsidRDefault="00536AC2" w:rsidP="00BD40C5">
            <w:pPr>
              <w:tabs>
                <w:tab w:val="right" w:pos="7254"/>
              </w:tabs>
              <w:spacing w:before="60" w:after="60"/>
            </w:pPr>
            <w:r w:rsidRPr="00536AC2">
              <w:rPr>
                <w:bCs/>
              </w:rPr>
              <w:t xml:space="preserve">Web page: </w:t>
            </w:r>
            <w:r w:rsidR="00BD40C5">
              <w:rPr>
                <w:bCs/>
              </w:rPr>
              <w:t>www.finance.gov.mv</w:t>
            </w:r>
          </w:p>
        </w:tc>
      </w:tr>
      <w:tr w:rsidR="006309F7" w:rsidRPr="00D20367">
        <w:tblPrEx>
          <w:tblBorders>
            <w:insideH w:val="single" w:sz="8" w:space="0" w:color="000000"/>
          </w:tblBorders>
        </w:tblPrEx>
        <w:tc>
          <w:tcPr>
            <w:tcW w:w="1620" w:type="dxa"/>
          </w:tcPr>
          <w:p w:rsidR="006309F7" w:rsidRPr="00D20367" w:rsidRDefault="006309F7">
            <w:pPr>
              <w:tabs>
                <w:tab w:val="right" w:pos="7254"/>
              </w:tabs>
              <w:spacing w:before="60" w:after="60"/>
              <w:rPr>
                <w:b/>
              </w:rPr>
            </w:pPr>
            <w:r w:rsidRPr="00D20367">
              <w:rPr>
                <w:b/>
              </w:rPr>
              <w:t>ITB 7.4</w:t>
            </w:r>
          </w:p>
        </w:tc>
        <w:tc>
          <w:tcPr>
            <w:tcW w:w="7470" w:type="dxa"/>
          </w:tcPr>
          <w:p w:rsidR="006309F7" w:rsidRPr="00D20367" w:rsidRDefault="006309F7" w:rsidP="00E7651B">
            <w:pPr>
              <w:tabs>
                <w:tab w:val="right" w:pos="7254"/>
              </w:tabs>
              <w:spacing w:before="60" w:after="60"/>
            </w:pPr>
            <w:r w:rsidRPr="00D20367">
              <w:t xml:space="preserve">A Pre-Bid meeting </w:t>
            </w:r>
            <w:r w:rsidR="00E7651B" w:rsidRPr="00E7651B">
              <w:t xml:space="preserve">Shall </w:t>
            </w:r>
            <w:r w:rsidRPr="00E7651B">
              <w:t>t</w:t>
            </w:r>
            <w:r w:rsidRPr="00D20367">
              <w:t>ake place at the following date, time and place:</w:t>
            </w:r>
          </w:p>
          <w:p w:rsidR="00E7651B" w:rsidRDefault="006309F7" w:rsidP="00E7651B">
            <w:pPr>
              <w:tabs>
                <w:tab w:val="right" w:pos="7254"/>
              </w:tabs>
            </w:pPr>
            <w:r w:rsidRPr="00D20367">
              <w:t>Date:</w:t>
            </w:r>
            <w:r w:rsidR="00E7651B">
              <w:t xml:space="preserve"> 5</w:t>
            </w:r>
            <w:r w:rsidR="00E7651B" w:rsidRPr="00E7651B">
              <w:rPr>
                <w:vertAlign w:val="superscript"/>
              </w:rPr>
              <w:t>th</w:t>
            </w:r>
            <w:r w:rsidR="00E7651B">
              <w:t xml:space="preserve"> September 2016</w:t>
            </w:r>
          </w:p>
          <w:p w:rsidR="006309F7" w:rsidRPr="00D20367" w:rsidRDefault="006309F7" w:rsidP="00E7651B">
            <w:pPr>
              <w:tabs>
                <w:tab w:val="right" w:pos="7254"/>
              </w:tabs>
              <w:rPr>
                <w:i/>
              </w:rPr>
            </w:pPr>
            <w:r w:rsidRPr="00D20367">
              <w:t xml:space="preserve">Time: </w:t>
            </w:r>
            <w:r w:rsidR="00E7651B" w:rsidRPr="00E7651B">
              <w:t>10:00hrs</w:t>
            </w:r>
          </w:p>
          <w:p w:rsidR="006309F7" w:rsidRPr="00D20367" w:rsidRDefault="006309F7" w:rsidP="00E7651B">
            <w:pPr>
              <w:tabs>
                <w:tab w:val="right" w:pos="7254"/>
              </w:tabs>
              <w:spacing w:after="240"/>
              <w:rPr>
                <w:i/>
              </w:rPr>
            </w:pPr>
            <w:r w:rsidRPr="00D20367">
              <w:t xml:space="preserve">Place: </w:t>
            </w:r>
            <w:r w:rsidR="00E7651B" w:rsidRPr="00E7651B">
              <w:t>Public Procurement Section, Ministry of Finance and Treasury</w:t>
            </w:r>
          </w:p>
          <w:p w:rsidR="00695C34" w:rsidRPr="00E42AFF" w:rsidRDefault="00695C34" w:rsidP="00695C34">
            <w:pPr>
              <w:tabs>
                <w:tab w:val="right" w:pos="7254"/>
              </w:tabs>
              <w:ind w:left="824"/>
              <w:rPr>
                <w:b/>
                <w:bCs/>
              </w:rPr>
            </w:pPr>
            <w:r w:rsidRPr="00E42AFF">
              <w:rPr>
                <w:b/>
                <w:bCs/>
              </w:rPr>
              <w:t>Tender Evaluation Section,</w:t>
            </w:r>
          </w:p>
          <w:p w:rsidR="00695C34" w:rsidRPr="00E42AFF" w:rsidRDefault="00695C34" w:rsidP="00695C34">
            <w:pPr>
              <w:tabs>
                <w:tab w:val="right" w:pos="7254"/>
              </w:tabs>
              <w:ind w:left="824"/>
            </w:pPr>
            <w:r w:rsidRPr="00E42AFF">
              <w:t>Ministry of Finance and Treasury</w:t>
            </w:r>
          </w:p>
          <w:p w:rsidR="00695C34" w:rsidRPr="00E42AFF" w:rsidRDefault="00695C34" w:rsidP="00695C34">
            <w:pPr>
              <w:tabs>
                <w:tab w:val="right" w:pos="7254"/>
              </w:tabs>
              <w:ind w:left="824"/>
            </w:pPr>
            <w:r w:rsidRPr="00E42AFF">
              <w:t>Ameenee Magu, Male’, 20-03</w:t>
            </w:r>
          </w:p>
          <w:p w:rsidR="00695C34" w:rsidRPr="00E42AFF" w:rsidRDefault="00695C34" w:rsidP="00695C34">
            <w:pPr>
              <w:tabs>
                <w:tab w:val="right" w:pos="7254"/>
              </w:tabs>
              <w:ind w:left="824"/>
            </w:pPr>
            <w:r w:rsidRPr="00E42AFF">
              <w:t>Republic of Maldives,</w:t>
            </w:r>
          </w:p>
          <w:p w:rsidR="00695C34" w:rsidRPr="00E42AFF" w:rsidRDefault="00695C34" w:rsidP="00695C34">
            <w:pPr>
              <w:tabs>
                <w:tab w:val="right" w:pos="7254"/>
              </w:tabs>
              <w:ind w:left="824"/>
            </w:pPr>
            <w:r w:rsidRPr="00E42AFF">
              <w:t>Tel: (+960) 3349101, (+960) 3349102</w:t>
            </w:r>
          </w:p>
          <w:p w:rsidR="00695C34" w:rsidRPr="00E42AFF" w:rsidRDefault="00695C34" w:rsidP="00695C34">
            <w:pPr>
              <w:tabs>
                <w:tab w:val="right" w:pos="7254"/>
              </w:tabs>
              <w:ind w:left="824"/>
            </w:pPr>
            <w:r w:rsidRPr="00E42AFF">
              <w:t>Fax: (+960) 3340706, (+960) 3324432</w:t>
            </w:r>
          </w:p>
          <w:p w:rsidR="00E42AFF" w:rsidRDefault="00695C34" w:rsidP="00E7651B">
            <w:pPr>
              <w:pStyle w:val="i"/>
              <w:tabs>
                <w:tab w:val="right" w:pos="7254"/>
              </w:tabs>
              <w:suppressAutoHyphens w:val="0"/>
              <w:spacing w:before="60" w:after="60"/>
              <w:ind w:left="824"/>
              <w:rPr>
                <w:rFonts w:ascii="Times New Roman" w:hAnsi="Times New Roman"/>
              </w:rPr>
            </w:pPr>
            <w:r w:rsidRPr="00E42AFF">
              <w:t xml:space="preserve">Email: </w:t>
            </w:r>
            <w:hyperlink r:id="rId22" w:history="1">
              <w:r w:rsidR="00E7651B" w:rsidRPr="00690CF0">
                <w:rPr>
                  <w:rStyle w:val="Hyperlink"/>
                  <w:rFonts w:ascii="Times New Roman" w:hAnsi="Times New Roman"/>
                </w:rPr>
                <w:t>aishath.nadheema@finance.gov.mv</w:t>
              </w:r>
            </w:hyperlink>
          </w:p>
          <w:p w:rsidR="00E42AFF" w:rsidRPr="00695C34" w:rsidRDefault="00695C34" w:rsidP="00E42AFF">
            <w:pPr>
              <w:pStyle w:val="i"/>
              <w:tabs>
                <w:tab w:val="right" w:pos="7254"/>
              </w:tabs>
              <w:suppressAutoHyphens w:val="0"/>
              <w:spacing w:before="60" w:after="60"/>
              <w:ind w:left="824"/>
              <w:rPr>
                <w:rFonts w:ascii="Times New Roman" w:hAnsi="Times New Roman"/>
              </w:rPr>
            </w:pPr>
            <w:r w:rsidRPr="00E42AFF">
              <w:t xml:space="preserve">CC: </w:t>
            </w:r>
            <w:hyperlink r:id="rId23" w:history="1">
              <w:r w:rsidR="00E42AFF" w:rsidRPr="005F1AAD">
                <w:rPr>
                  <w:rStyle w:val="Hyperlink"/>
                </w:rPr>
                <w:t>tender@finance.gov.mv</w:t>
              </w:r>
            </w:hyperlink>
          </w:p>
        </w:tc>
      </w:tr>
    </w:tbl>
    <w:p w:rsidR="000D6717" w:rsidRDefault="000D6717">
      <w:r>
        <w:br w:type="page"/>
      </w:r>
    </w:p>
    <w:tbl>
      <w:tblPr>
        <w:tblW w:w="0" w:type="auto"/>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tc>
          <w:tcPr>
            <w:tcW w:w="9090" w:type="dxa"/>
            <w:gridSpan w:val="2"/>
            <w:vAlign w:val="center"/>
          </w:tcPr>
          <w:p w:rsidR="00C0190C" w:rsidRDefault="00C0190C">
            <w:pPr>
              <w:tabs>
                <w:tab w:val="right" w:pos="7254"/>
              </w:tabs>
              <w:spacing w:before="60" w:after="60"/>
              <w:jc w:val="center"/>
              <w:rPr>
                <w:b/>
                <w:sz w:val="28"/>
              </w:rPr>
            </w:pPr>
          </w:p>
          <w:p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tc>
          <w:tcPr>
            <w:tcW w:w="1620" w:type="dxa"/>
          </w:tcPr>
          <w:p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rsidR="000C626D" w:rsidRDefault="006309F7" w:rsidP="00695C34">
            <w:pPr>
              <w:rPr>
                <w:iCs/>
                <w:u w:val="single"/>
              </w:rPr>
            </w:pPr>
            <w:r w:rsidRPr="00D20367">
              <w:rPr>
                <w:iCs/>
              </w:rPr>
              <w:t xml:space="preserve">The language of the bid is: </w:t>
            </w:r>
            <w:r w:rsidR="00695C34">
              <w:rPr>
                <w:iCs/>
                <w:u w:val="single"/>
              </w:rPr>
              <w:t>ENGILSH</w:t>
            </w:r>
          </w:p>
          <w:p w:rsidR="00E51AB0" w:rsidRDefault="00E51AB0" w:rsidP="00F817B9">
            <w:pPr>
              <w:rPr>
                <w:iCs/>
                <w:u w:val="single"/>
              </w:rPr>
            </w:pPr>
          </w:p>
          <w:p w:rsidR="00D14B64" w:rsidRDefault="00E51AB0" w:rsidP="00695C34">
            <w:pPr>
              <w:spacing w:after="200"/>
              <w:rPr>
                <w:iCs/>
                <w:spacing w:val="-4"/>
              </w:rPr>
            </w:pPr>
            <w:r w:rsidRPr="00F568BC">
              <w:rPr>
                <w:iCs/>
                <w:spacing w:val="-4"/>
              </w:rPr>
              <w:t xml:space="preserve">All correspondence exchange shall be in </w:t>
            </w:r>
            <w:r w:rsidR="00695C34">
              <w:rPr>
                <w:iCs/>
                <w:spacing w:val="-4"/>
              </w:rPr>
              <w:t>ENGLISH</w:t>
            </w:r>
            <w:r w:rsidRPr="00F568BC">
              <w:rPr>
                <w:iCs/>
                <w:spacing w:val="-4"/>
              </w:rPr>
              <w:t xml:space="preserve"> language.</w:t>
            </w:r>
          </w:p>
          <w:p w:rsidR="00F817B9" w:rsidRPr="00D20367" w:rsidRDefault="00E51AB0" w:rsidP="00695C34">
            <w:pPr>
              <w:tabs>
                <w:tab w:val="right" w:pos="7254"/>
              </w:tabs>
              <w:spacing w:before="60" w:after="60"/>
              <w:rPr>
                <w:iCs/>
              </w:rPr>
            </w:pPr>
            <w:r>
              <w:rPr>
                <w:iCs/>
                <w:spacing w:val="-4"/>
              </w:rPr>
              <w:t xml:space="preserve">Language for translation of supporting documents and printed literature is </w:t>
            </w:r>
            <w:r w:rsidR="00695C34">
              <w:rPr>
                <w:iCs/>
                <w:spacing w:val="-4"/>
              </w:rPr>
              <w:t>ENGLISH.</w:t>
            </w:r>
          </w:p>
        </w:tc>
      </w:tr>
      <w:tr w:rsidR="006309F7" w:rsidRPr="00D20367">
        <w:tc>
          <w:tcPr>
            <w:tcW w:w="1620" w:type="dxa"/>
          </w:tcPr>
          <w:p w:rsidR="006309F7" w:rsidRPr="00D20367" w:rsidRDefault="006309F7">
            <w:pPr>
              <w:tabs>
                <w:tab w:val="right" w:pos="7434"/>
              </w:tabs>
              <w:spacing w:before="60" w:after="60"/>
              <w:rPr>
                <w:b/>
              </w:rPr>
            </w:pPr>
            <w:r w:rsidRPr="00D20367">
              <w:rPr>
                <w:b/>
              </w:rPr>
              <w:t>ITB 13.1</w:t>
            </w:r>
          </w:p>
        </w:tc>
        <w:tc>
          <w:tcPr>
            <w:tcW w:w="7470" w:type="dxa"/>
          </w:tcPr>
          <w:p w:rsidR="006309F7" w:rsidRPr="00D20367" w:rsidRDefault="006309F7" w:rsidP="00695C34">
            <w:pPr>
              <w:tabs>
                <w:tab w:val="right" w:pos="7254"/>
              </w:tabs>
              <w:spacing w:before="60" w:after="60"/>
            </w:pPr>
            <w:r w:rsidRPr="00D20367">
              <w:t xml:space="preserve">Alternative bids </w:t>
            </w:r>
            <w:r w:rsidR="00695C34">
              <w:t>NOT</w:t>
            </w:r>
            <w:r w:rsidRPr="00D20367">
              <w:rPr>
                <w:i/>
              </w:rPr>
              <w:t xml:space="preserve"> </w:t>
            </w:r>
            <w:r w:rsidRPr="00D20367">
              <w:t>permitted.</w:t>
            </w:r>
          </w:p>
        </w:tc>
      </w:tr>
      <w:tr w:rsidR="006309F7" w:rsidRPr="00D20367">
        <w:tc>
          <w:tcPr>
            <w:tcW w:w="1620" w:type="dxa"/>
          </w:tcPr>
          <w:p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rsidR="006309F7" w:rsidRPr="00D20367" w:rsidRDefault="006309F7" w:rsidP="00695C34">
            <w:pPr>
              <w:tabs>
                <w:tab w:val="right" w:pos="7254"/>
              </w:tabs>
              <w:spacing w:before="60" w:after="60"/>
              <w:rPr>
                <w:iCs/>
              </w:rPr>
            </w:pPr>
            <w:r w:rsidRPr="00D20367">
              <w:rPr>
                <w:iCs/>
              </w:rPr>
              <w:t>Alternative times for completion</w:t>
            </w:r>
            <w:r w:rsidR="00695C34">
              <w:rPr>
                <w:iCs/>
              </w:rPr>
              <w:t xml:space="preserve"> NOT</w:t>
            </w:r>
            <w:r w:rsidRPr="00D20367">
              <w:rPr>
                <w:iCs/>
              </w:rPr>
              <w:t xml:space="preserve"> permitted.</w:t>
            </w:r>
          </w:p>
          <w:p w:rsidR="006309F7" w:rsidRPr="00D20367" w:rsidRDefault="006309F7">
            <w:pPr>
              <w:pStyle w:val="TOAHeading"/>
              <w:tabs>
                <w:tab w:val="clear" w:pos="9000"/>
                <w:tab w:val="clear" w:pos="9360"/>
                <w:tab w:val="right" w:pos="7254"/>
              </w:tabs>
              <w:suppressAutoHyphens w:val="0"/>
              <w:spacing w:before="60" w:after="60"/>
              <w:rPr>
                <w:iCs/>
              </w:rPr>
            </w:pPr>
            <w:r w:rsidRPr="00D20367">
              <w:rPr>
                <w:iCs/>
              </w:rPr>
              <w:t>If alternative times for completion are permitted, the evaluation method will be as specified in Section III, Evaluation and Qualification Criteria.</w:t>
            </w:r>
          </w:p>
        </w:tc>
      </w:tr>
      <w:tr w:rsidR="006309F7" w:rsidRPr="00D20367" w:rsidTr="00695C34">
        <w:trPr>
          <w:trHeight w:val="594"/>
        </w:trPr>
        <w:tc>
          <w:tcPr>
            <w:tcW w:w="1620" w:type="dxa"/>
          </w:tcPr>
          <w:p w:rsidR="006309F7" w:rsidRPr="00D20367" w:rsidRDefault="006309F7">
            <w:pPr>
              <w:tabs>
                <w:tab w:val="right" w:pos="7434"/>
              </w:tabs>
              <w:spacing w:before="60" w:after="60"/>
              <w:rPr>
                <w:b/>
                <w:i/>
              </w:rPr>
            </w:pPr>
            <w:r w:rsidRPr="00D20367">
              <w:rPr>
                <w:b/>
              </w:rPr>
              <w:t>ITB 15.1</w:t>
            </w:r>
            <w:r w:rsidRPr="00D20367">
              <w:rPr>
                <w:b/>
                <w:i/>
              </w:rPr>
              <w:t xml:space="preserve"> </w:t>
            </w:r>
          </w:p>
        </w:tc>
        <w:tc>
          <w:tcPr>
            <w:tcW w:w="7470" w:type="dxa"/>
          </w:tcPr>
          <w:p w:rsidR="00595795" w:rsidRPr="00595795" w:rsidRDefault="006309F7" w:rsidP="00DF294D">
            <w:pPr>
              <w:tabs>
                <w:tab w:val="right" w:pos="7254"/>
              </w:tabs>
              <w:spacing w:before="60" w:after="60"/>
            </w:pPr>
            <w:r w:rsidRPr="00D20367">
              <w:t xml:space="preserve">The </w:t>
            </w:r>
            <w:proofErr w:type="gramStart"/>
            <w:r w:rsidR="00695C34" w:rsidRPr="00D20367">
              <w:t>currency(</w:t>
            </w:r>
            <w:proofErr w:type="spellStart"/>
            <w:proofErr w:type="gramEnd"/>
            <w:r w:rsidRPr="00D20367">
              <w:t>ies</w:t>
            </w:r>
            <w:proofErr w:type="spellEnd"/>
            <w:r w:rsidRPr="00D20367">
              <w:t xml:space="preserve">) of the bid </w:t>
            </w:r>
            <w:r w:rsidR="00595795">
              <w:t xml:space="preserve">and the payment </w:t>
            </w:r>
            <w:r w:rsidR="00695C34">
              <w:t>currency(</w:t>
            </w:r>
            <w:proofErr w:type="spellStart"/>
            <w:r w:rsidR="00595795">
              <w:t>ies</w:t>
            </w:r>
            <w:proofErr w:type="spellEnd"/>
            <w:r w:rsidR="00595795">
              <w:t xml:space="preserve">) </w:t>
            </w:r>
            <w:r w:rsidRPr="00D20367">
              <w:t xml:space="preserve">shall be </w:t>
            </w:r>
            <w:r w:rsidR="00595795">
              <w:rPr>
                <w:iCs/>
              </w:rPr>
              <w:t xml:space="preserve">in </w:t>
            </w:r>
            <w:r w:rsidR="00695C34">
              <w:rPr>
                <w:iCs/>
              </w:rPr>
              <w:t xml:space="preserve">US Dollars and Maldivian </w:t>
            </w:r>
            <w:proofErr w:type="spellStart"/>
            <w:r w:rsidR="00695C34">
              <w:rPr>
                <w:iCs/>
              </w:rPr>
              <w:t>Rufiya</w:t>
            </w:r>
            <w:proofErr w:type="spellEnd"/>
            <w:r w:rsidR="00695C34">
              <w:rPr>
                <w:iCs/>
              </w:rPr>
              <w:t>.</w:t>
            </w:r>
          </w:p>
        </w:tc>
      </w:tr>
      <w:tr w:rsidR="006309F7" w:rsidRPr="00D20367">
        <w:tc>
          <w:tcPr>
            <w:tcW w:w="1620" w:type="dxa"/>
          </w:tcPr>
          <w:p w:rsidR="006309F7" w:rsidRPr="00D20367" w:rsidRDefault="006309F7">
            <w:pPr>
              <w:tabs>
                <w:tab w:val="right" w:pos="7434"/>
              </w:tabs>
              <w:spacing w:before="60" w:after="60"/>
              <w:rPr>
                <w:b/>
              </w:rPr>
            </w:pPr>
            <w:r w:rsidRPr="00D20367">
              <w:rPr>
                <w:b/>
              </w:rPr>
              <w:t>ITB 18.1</w:t>
            </w:r>
          </w:p>
        </w:tc>
        <w:tc>
          <w:tcPr>
            <w:tcW w:w="7470" w:type="dxa"/>
          </w:tcPr>
          <w:p w:rsidR="006309F7" w:rsidRPr="00D20367" w:rsidRDefault="006309F7" w:rsidP="00695C34">
            <w:pPr>
              <w:tabs>
                <w:tab w:val="right" w:pos="7254"/>
              </w:tabs>
              <w:spacing w:before="60" w:after="60"/>
            </w:pPr>
            <w:r w:rsidRPr="00D20367">
              <w:t xml:space="preserve">The bid validity period shall be </w:t>
            </w:r>
            <w:r w:rsidR="00695C34">
              <w:t xml:space="preserve">120 </w:t>
            </w:r>
            <w:r w:rsidRPr="00D20367">
              <w:t>days.</w:t>
            </w:r>
          </w:p>
        </w:tc>
      </w:tr>
      <w:tr w:rsidR="006309F7" w:rsidRPr="00D20367">
        <w:tc>
          <w:tcPr>
            <w:tcW w:w="1620" w:type="dxa"/>
          </w:tcPr>
          <w:p w:rsidR="006309F7" w:rsidRPr="00D20367" w:rsidRDefault="006309F7">
            <w:pPr>
              <w:tabs>
                <w:tab w:val="right" w:pos="7434"/>
              </w:tabs>
              <w:spacing w:before="60" w:after="60"/>
              <w:rPr>
                <w:b/>
              </w:rPr>
            </w:pPr>
            <w:r w:rsidRPr="00D20367">
              <w:rPr>
                <w:b/>
              </w:rPr>
              <w:t>ITB 19.1</w:t>
            </w:r>
          </w:p>
          <w:p w:rsidR="006309F7" w:rsidRPr="00D20367" w:rsidRDefault="006309F7">
            <w:pPr>
              <w:tabs>
                <w:tab w:val="right" w:pos="7434"/>
              </w:tabs>
              <w:spacing w:before="60" w:after="60"/>
              <w:rPr>
                <w:b/>
              </w:rPr>
            </w:pPr>
          </w:p>
        </w:tc>
        <w:tc>
          <w:tcPr>
            <w:tcW w:w="7470" w:type="dxa"/>
          </w:tcPr>
          <w:p w:rsidR="00885141" w:rsidRDefault="006309F7" w:rsidP="00695C34">
            <w:pPr>
              <w:tabs>
                <w:tab w:val="right" w:pos="7254"/>
              </w:tabs>
              <w:spacing w:before="60" w:after="60"/>
            </w:pPr>
            <w:r w:rsidRPr="00D20367">
              <w:t xml:space="preserve">A </w:t>
            </w:r>
            <w:r w:rsidR="00637570" w:rsidRPr="00CE7784">
              <w:rPr>
                <w:iCs/>
              </w:rPr>
              <w:t>B</w:t>
            </w:r>
            <w:r w:rsidR="00030045" w:rsidRPr="00CE7784">
              <w:rPr>
                <w:iCs/>
              </w:rPr>
              <w:t xml:space="preserve">id </w:t>
            </w:r>
            <w:r w:rsidR="00637570" w:rsidRPr="00CE7784">
              <w:rPr>
                <w:iCs/>
              </w:rPr>
              <w:t>S</w:t>
            </w:r>
            <w:r w:rsidR="00030045" w:rsidRPr="00CE7784">
              <w:rPr>
                <w:iCs/>
              </w:rPr>
              <w:t>ecurity</w:t>
            </w:r>
            <w:r w:rsidR="00030045" w:rsidRPr="00030045">
              <w:rPr>
                <w:i/>
              </w:rPr>
              <w:t xml:space="preserve"> </w:t>
            </w:r>
            <w:r w:rsidR="00695C34">
              <w:t>SHALL BE</w:t>
            </w:r>
            <w:r w:rsidRPr="00D20367">
              <w:t xml:space="preserve"> required.</w:t>
            </w:r>
            <w:r w:rsidR="002C30C7">
              <w:t xml:space="preserve"> </w:t>
            </w:r>
          </w:p>
          <w:p w:rsidR="00637570" w:rsidRDefault="002C30C7">
            <w:pPr>
              <w:tabs>
                <w:tab w:val="right" w:pos="7254"/>
              </w:tabs>
              <w:spacing w:before="60" w:after="60"/>
            </w:pPr>
            <w:r>
              <w:t xml:space="preserve"> </w:t>
            </w:r>
          </w:p>
          <w:p w:rsidR="006309F7" w:rsidRPr="0023595E" w:rsidRDefault="006309F7" w:rsidP="00316189">
            <w:pPr>
              <w:tabs>
                <w:tab w:val="right" w:pos="7254"/>
              </w:tabs>
              <w:spacing w:before="60" w:after="60"/>
              <w:rPr>
                <w:i/>
                <w:iCs/>
              </w:rPr>
            </w:pPr>
            <w:r w:rsidRPr="00637570">
              <w:rPr>
                <w:iCs/>
              </w:rPr>
              <w:t>If a bid security shall be required</w:t>
            </w:r>
            <w:r w:rsidRPr="00D20367">
              <w:rPr>
                <w:iCs/>
              </w:rPr>
              <w:t xml:space="preserve">, </w:t>
            </w:r>
            <w:r w:rsidRPr="00637570">
              <w:rPr>
                <w:iCs/>
              </w:rPr>
              <w:t xml:space="preserve">the amount and currency of the bid security shall be </w:t>
            </w:r>
            <w:r w:rsidR="009923B6" w:rsidRPr="00316189">
              <w:rPr>
                <w:iCs/>
                <w:u w:val="single"/>
              </w:rPr>
              <w:t xml:space="preserve">USD </w:t>
            </w:r>
            <w:r w:rsidR="00316189">
              <w:rPr>
                <w:iCs/>
                <w:u w:val="single"/>
              </w:rPr>
              <w:t>9</w:t>
            </w:r>
            <w:r w:rsidR="009923B6" w:rsidRPr="00316189">
              <w:rPr>
                <w:iCs/>
                <w:u w:val="single"/>
              </w:rPr>
              <w:t>0,0</w:t>
            </w:r>
            <w:r w:rsidR="00695C34" w:rsidRPr="00316189">
              <w:rPr>
                <w:iCs/>
                <w:u w:val="single"/>
              </w:rPr>
              <w:t xml:space="preserve">00.00 or MVR </w:t>
            </w:r>
            <w:r w:rsidR="00316189">
              <w:rPr>
                <w:iCs/>
                <w:u w:val="single"/>
              </w:rPr>
              <w:t>1,387</w:t>
            </w:r>
            <w:r w:rsidR="00695C34" w:rsidRPr="00316189">
              <w:rPr>
                <w:iCs/>
                <w:u w:val="single"/>
              </w:rPr>
              <w:t>,</w:t>
            </w:r>
            <w:r w:rsidR="00316189">
              <w:rPr>
                <w:iCs/>
                <w:u w:val="single"/>
              </w:rPr>
              <w:t>8</w:t>
            </w:r>
            <w:r w:rsidR="00695C34" w:rsidRPr="00316189">
              <w:rPr>
                <w:iCs/>
                <w:u w:val="single"/>
              </w:rPr>
              <w:t>00.00.</w:t>
            </w:r>
          </w:p>
        </w:tc>
      </w:tr>
      <w:tr w:rsidR="006309F7" w:rsidRPr="00D20367">
        <w:tc>
          <w:tcPr>
            <w:tcW w:w="1620" w:type="dxa"/>
          </w:tcPr>
          <w:p w:rsidR="006309F7" w:rsidRPr="00F732BF" w:rsidRDefault="006309F7">
            <w:pPr>
              <w:tabs>
                <w:tab w:val="right" w:pos="7434"/>
              </w:tabs>
              <w:spacing w:before="60" w:after="60"/>
              <w:rPr>
                <w:b/>
              </w:rPr>
            </w:pPr>
            <w:r w:rsidRPr="00F732BF">
              <w:rPr>
                <w:b/>
              </w:rPr>
              <w:t>ITB 19.</w:t>
            </w:r>
            <w:r w:rsidR="00E51AB0">
              <w:rPr>
                <w:b/>
              </w:rPr>
              <w:t>3</w:t>
            </w:r>
            <w:r w:rsidRPr="00F732BF">
              <w:rPr>
                <w:b/>
              </w:rPr>
              <w:t xml:space="preserve"> (d)</w:t>
            </w:r>
          </w:p>
        </w:tc>
        <w:tc>
          <w:tcPr>
            <w:tcW w:w="7470" w:type="dxa"/>
          </w:tcPr>
          <w:p w:rsidR="006309F7" w:rsidRPr="00D20367" w:rsidRDefault="009923B6" w:rsidP="009923B6">
            <w:pPr>
              <w:tabs>
                <w:tab w:val="right" w:pos="7254"/>
              </w:tabs>
              <w:spacing w:before="60" w:after="60"/>
              <w:rPr>
                <w:i/>
              </w:rPr>
            </w:pPr>
            <w:r w:rsidRPr="009923B6">
              <w:rPr>
                <w:iCs/>
              </w:rPr>
              <w:t>Bid Security Shall be an unconditional guarantee issued by a bank or</w:t>
            </w:r>
            <w:r>
              <w:rPr>
                <w:iCs/>
              </w:rPr>
              <w:t xml:space="preserve"> </w:t>
            </w:r>
            <w:r w:rsidRPr="009923B6">
              <w:rPr>
                <w:iCs/>
              </w:rPr>
              <w:t>financial institution (such as an insurance, bonding or surety company) or a</w:t>
            </w:r>
            <w:r>
              <w:rPr>
                <w:iCs/>
              </w:rPr>
              <w:t xml:space="preserve"> </w:t>
            </w:r>
            <w:r w:rsidRPr="009923B6">
              <w:rPr>
                <w:iCs/>
              </w:rPr>
              <w:t>cashier’s or certified check may be submitted by a local bidder.</w:t>
            </w:r>
          </w:p>
        </w:tc>
      </w:tr>
      <w:tr w:rsidR="006309F7" w:rsidRPr="00D20367">
        <w:tc>
          <w:tcPr>
            <w:tcW w:w="1620" w:type="dxa"/>
          </w:tcPr>
          <w:p w:rsidR="006309F7" w:rsidRPr="00F732BF" w:rsidRDefault="006309F7">
            <w:pPr>
              <w:tabs>
                <w:tab w:val="right" w:pos="7434"/>
              </w:tabs>
              <w:spacing w:before="60" w:after="60"/>
              <w:rPr>
                <w:b/>
              </w:rPr>
            </w:pPr>
            <w:r w:rsidRPr="00F732BF">
              <w:rPr>
                <w:b/>
              </w:rPr>
              <w:t>ITB 19.</w:t>
            </w:r>
            <w:r w:rsidR="002C30C7">
              <w:rPr>
                <w:b/>
              </w:rPr>
              <w:t>9</w:t>
            </w:r>
          </w:p>
        </w:tc>
        <w:tc>
          <w:tcPr>
            <w:tcW w:w="7470" w:type="dxa"/>
          </w:tcPr>
          <w:p w:rsidR="004052F9" w:rsidRPr="00D20367" w:rsidRDefault="009923B6" w:rsidP="004052F9">
            <w:pPr>
              <w:spacing w:before="60" w:after="60"/>
              <w:rPr>
                <w:iCs/>
              </w:rPr>
            </w:pPr>
            <w:r>
              <w:t>N/A</w:t>
            </w:r>
          </w:p>
        </w:tc>
      </w:tr>
      <w:tr w:rsidR="006309F7" w:rsidRPr="00D20367">
        <w:tc>
          <w:tcPr>
            <w:tcW w:w="1620" w:type="dxa"/>
          </w:tcPr>
          <w:p w:rsidR="006309F7" w:rsidRPr="00D20367" w:rsidRDefault="006309F7">
            <w:pPr>
              <w:tabs>
                <w:tab w:val="right" w:pos="7434"/>
              </w:tabs>
              <w:spacing w:before="60" w:after="60"/>
              <w:rPr>
                <w:b/>
              </w:rPr>
            </w:pPr>
            <w:r w:rsidRPr="00D20367">
              <w:rPr>
                <w:b/>
              </w:rPr>
              <w:t>ITB 20.1</w:t>
            </w:r>
          </w:p>
        </w:tc>
        <w:tc>
          <w:tcPr>
            <w:tcW w:w="7470" w:type="dxa"/>
          </w:tcPr>
          <w:p w:rsidR="006309F7" w:rsidRPr="00D20367" w:rsidRDefault="006309F7" w:rsidP="009923B6">
            <w:pPr>
              <w:tabs>
                <w:tab w:val="right" w:pos="7254"/>
              </w:tabs>
              <w:spacing w:before="60" w:after="60"/>
            </w:pPr>
            <w:r w:rsidRPr="00D20367">
              <w:t xml:space="preserve">In addition to the original of the bid, the number of copies is: </w:t>
            </w:r>
            <w:r w:rsidR="009923B6">
              <w:t>1 No</w:t>
            </w:r>
          </w:p>
        </w:tc>
      </w:tr>
      <w:tr w:rsidR="006309F7" w:rsidRPr="00D20367" w:rsidTr="009923B6">
        <w:trPr>
          <w:trHeight w:val="1861"/>
        </w:trPr>
        <w:tc>
          <w:tcPr>
            <w:tcW w:w="1620" w:type="dxa"/>
          </w:tcPr>
          <w:p w:rsidR="006309F7" w:rsidRPr="00D20367" w:rsidRDefault="006309F7">
            <w:pPr>
              <w:tabs>
                <w:tab w:val="right" w:pos="7434"/>
              </w:tabs>
              <w:spacing w:before="60" w:after="60"/>
              <w:rPr>
                <w:b/>
              </w:rPr>
            </w:pPr>
            <w:r w:rsidRPr="00D20367">
              <w:rPr>
                <w:b/>
              </w:rPr>
              <w:t>ITB 20.2</w:t>
            </w:r>
          </w:p>
        </w:tc>
        <w:tc>
          <w:tcPr>
            <w:tcW w:w="7470" w:type="dxa"/>
          </w:tcPr>
          <w:p w:rsidR="006309F7" w:rsidRPr="00D20367" w:rsidRDefault="006309F7" w:rsidP="009923B6">
            <w:pPr>
              <w:tabs>
                <w:tab w:val="right" w:pos="7254"/>
              </w:tabs>
              <w:spacing w:before="60" w:after="60"/>
            </w:pPr>
            <w:r w:rsidRPr="00D20367">
              <w:t xml:space="preserve">The written confirmation of authorization to sign on behalf of the Bidder shall consist of: </w:t>
            </w:r>
            <w:r w:rsidR="009923B6">
              <w:rPr>
                <w:u w:val="single"/>
              </w:rPr>
              <w:t>Power of Attorney</w:t>
            </w:r>
          </w:p>
        </w:tc>
      </w:tr>
    </w:tbl>
    <w:p w:rsidR="00DF294D" w:rsidRDefault="00DF294D">
      <w:r>
        <w:br w:type="page"/>
      </w:r>
    </w:p>
    <w:tbl>
      <w:tblPr>
        <w:tblW w:w="0" w:type="auto"/>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tc>
          <w:tcPr>
            <w:tcW w:w="9090" w:type="dxa"/>
            <w:gridSpan w:val="2"/>
          </w:tcPr>
          <w:p w:rsidR="00D76D95" w:rsidRDefault="00D76D95">
            <w:pPr>
              <w:tabs>
                <w:tab w:val="right" w:pos="7434"/>
              </w:tabs>
              <w:spacing w:before="60" w:after="60"/>
              <w:jc w:val="center"/>
              <w:rPr>
                <w:b/>
                <w:sz w:val="28"/>
              </w:rPr>
            </w:pPr>
          </w:p>
          <w:p w:rsidR="006309F7" w:rsidRPr="00D20367" w:rsidRDefault="006309F7">
            <w:pPr>
              <w:tabs>
                <w:tab w:val="right" w:pos="7434"/>
              </w:tabs>
              <w:spacing w:before="60" w:after="60"/>
              <w:jc w:val="center"/>
              <w:rPr>
                <w:b/>
                <w:sz w:val="28"/>
              </w:rPr>
            </w:pPr>
            <w:r w:rsidRPr="00D20367">
              <w:rPr>
                <w:b/>
                <w:sz w:val="28"/>
              </w:rPr>
              <w:t>D.  Submission and Opening of Bids</w:t>
            </w:r>
          </w:p>
        </w:tc>
      </w:tr>
      <w:tr w:rsidR="006309F7" w:rsidRPr="00D20367">
        <w:tc>
          <w:tcPr>
            <w:tcW w:w="1620" w:type="dxa"/>
          </w:tcPr>
          <w:p w:rsidR="006309F7" w:rsidRPr="00D20367" w:rsidRDefault="006309F7">
            <w:pPr>
              <w:tabs>
                <w:tab w:val="right" w:pos="7434"/>
              </w:tabs>
              <w:spacing w:before="60" w:after="60"/>
              <w:rPr>
                <w:b/>
              </w:rPr>
            </w:pPr>
            <w:r w:rsidRPr="00316189">
              <w:rPr>
                <w:b/>
              </w:rPr>
              <w:t>ITB 22.1</w:t>
            </w:r>
            <w:r w:rsidRPr="00D20367">
              <w:rPr>
                <w:b/>
              </w:rPr>
              <w:t xml:space="preserve"> </w:t>
            </w:r>
          </w:p>
        </w:tc>
        <w:tc>
          <w:tcPr>
            <w:tcW w:w="7470" w:type="dxa"/>
          </w:tcPr>
          <w:p w:rsidR="006309F7" w:rsidRPr="00D20367" w:rsidRDefault="006309F7">
            <w:pPr>
              <w:tabs>
                <w:tab w:val="right" w:pos="7254"/>
              </w:tabs>
              <w:spacing w:before="60" w:after="60"/>
            </w:pPr>
            <w:r w:rsidRPr="00D20367">
              <w:t xml:space="preserve">For </w:t>
            </w:r>
            <w:r w:rsidRPr="00D20367">
              <w:rPr>
                <w:b/>
                <w:u w:val="single"/>
              </w:rPr>
              <w:t>bid submission purposes</w:t>
            </w:r>
            <w:r w:rsidRPr="00D20367">
              <w:rPr>
                <w:u w:val="single"/>
              </w:rPr>
              <w:t xml:space="preserve"> </w:t>
            </w:r>
            <w:r w:rsidRPr="00D20367">
              <w:t>only, the Employer’s address is :</w:t>
            </w:r>
          </w:p>
          <w:p w:rsidR="009923B6" w:rsidRPr="00316189" w:rsidRDefault="009923B6" w:rsidP="009923B6">
            <w:pPr>
              <w:tabs>
                <w:tab w:val="right" w:pos="7254"/>
              </w:tabs>
              <w:rPr>
                <w:b/>
                <w:bCs/>
              </w:rPr>
            </w:pPr>
            <w:r w:rsidRPr="00316189">
              <w:rPr>
                <w:b/>
                <w:bCs/>
              </w:rPr>
              <w:t>Tender Evaluation Section,</w:t>
            </w:r>
          </w:p>
          <w:p w:rsidR="009923B6" w:rsidRPr="00316189" w:rsidRDefault="009923B6" w:rsidP="009923B6">
            <w:pPr>
              <w:tabs>
                <w:tab w:val="right" w:pos="7254"/>
              </w:tabs>
            </w:pPr>
            <w:r w:rsidRPr="00316189">
              <w:t>Ministry of Finance and Treasury</w:t>
            </w:r>
          </w:p>
          <w:p w:rsidR="009923B6" w:rsidRPr="00316189" w:rsidRDefault="009923B6" w:rsidP="009923B6">
            <w:pPr>
              <w:tabs>
                <w:tab w:val="right" w:pos="7254"/>
              </w:tabs>
            </w:pPr>
            <w:r w:rsidRPr="00316189">
              <w:t>Ameenee Magu, Male’, 20-03</w:t>
            </w:r>
          </w:p>
          <w:p w:rsidR="009923B6" w:rsidRPr="00316189" w:rsidRDefault="009923B6" w:rsidP="009923B6">
            <w:pPr>
              <w:tabs>
                <w:tab w:val="right" w:pos="7254"/>
              </w:tabs>
            </w:pPr>
            <w:r w:rsidRPr="00316189">
              <w:t>Republic of Maldives,</w:t>
            </w:r>
          </w:p>
          <w:p w:rsidR="009923B6" w:rsidRPr="00316189" w:rsidRDefault="009923B6" w:rsidP="009923B6">
            <w:pPr>
              <w:tabs>
                <w:tab w:val="right" w:pos="7254"/>
              </w:tabs>
            </w:pPr>
            <w:r w:rsidRPr="00316189">
              <w:t>Tel: (+960) 3349101, (+960) 3349102</w:t>
            </w:r>
          </w:p>
          <w:p w:rsidR="009923B6" w:rsidRPr="00316189" w:rsidRDefault="009923B6" w:rsidP="009923B6">
            <w:pPr>
              <w:tabs>
                <w:tab w:val="right" w:pos="7254"/>
              </w:tabs>
            </w:pPr>
            <w:r w:rsidRPr="00316189">
              <w:t>Fax: (+960) 3340706, (+960) 3324432</w:t>
            </w:r>
          </w:p>
          <w:p w:rsidR="006309F7" w:rsidRPr="009923B6" w:rsidRDefault="009923B6" w:rsidP="009923B6">
            <w:pPr>
              <w:tabs>
                <w:tab w:val="right" w:pos="7254"/>
              </w:tabs>
            </w:pPr>
            <w:r w:rsidRPr="00316189">
              <w:t>Email: tender@finance.gov.mv</w:t>
            </w:r>
          </w:p>
          <w:p w:rsidR="006309F7" w:rsidRPr="00D20367" w:rsidRDefault="006309F7">
            <w:pPr>
              <w:tabs>
                <w:tab w:val="right" w:pos="7254"/>
              </w:tabs>
              <w:spacing w:before="60" w:after="60"/>
              <w:rPr>
                <w:b/>
              </w:rPr>
            </w:pPr>
            <w:r w:rsidRPr="00D20367">
              <w:rPr>
                <w:b/>
              </w:rPr>
              <w:t>The deadline for bid submission is:</w:t>
            </w:r>
          </w:p>
          <w:p w:rsidR="006309F7" w:rsidRPr="00D20367" w:rsidRDefault="006309F7" w:rsidP="00E7651B">
            <w:pPr>
              <w:tabs>
                <w:tab w:val="right" w:pos="7254"/>
              </w:tabs>
            </w:pPr>
            <w:r w:rsidRPr="00D20367">
              <w:t>Date</w:t>
            </w:r>
            <w:r w:rsidR="00E7651B">
              <w:t>:13</w:t>
            </w:r>
            <w:r w:rsidR="00E7651B" w:rsidRPr="00E7651B">
              <w:rPr>
                <w:vertAlign w:val="superscript"/>
              </w:rPr>
              <w:t>th</w:t>
            </w:r>
            <w:r w:rsidR="00E7651B">
              <w:t xml:space="preserve"> October 2016</w:t>
            </w:r>
          </w:p>
          <w:p w:rsidR="006309F7" w:rsidRPr="00D20367" w:rsidRDefault="006309F7" w:rsidP="00E7651B">
            <w:pPr>
              <w:tabs>
                <w:tab w:val="right" w:pos="7254"/>
              </w:tabs>
              <w:spacing w:before="60" w:after="60"/>
              <w:rPr>
                <w:u w:val="single"/>
              </w:rPr>
            </w:pPr>
            <w:r w:rsidRPr="00D20367">
              <w:t xml:space="preserve">Time: </w:t>
            </w:r>
            <w:r w:rsidR="00E7651B">
              <w:rPr>
                <w:u w:val="single"/>
              </w:rPr>
              <w:t>10:00hrs</w:t>
            </w:r>
          </w:p>
          <w:p w:rsidR="006309F7" w:rsidRPr="00D20367" w:rsidRDefault="006309F7">
            <w:pPr>
              <w:tabs>
                <w:tab w:val="right" w:pos="7254"/>
              </w:tabs>
              <w:spacing w:before="60" w:after="60"/>
            </w:pPr>
          </w:p>
        </w:tc>
      </w:tr>
      <w:tr w:rsidR="006309F7" w:rsidRPr="00D20367">
        <w:tc>
          <w:tcPr>
            <w:tcW w:w="1620" w:type="dxa"/>
          </w:tcPr>
          <w:p w:rsidR="006309F7" w:rsidRPr="00D20367" w:rsidRDefault="006309F7">
            <w:pPr>
              <w:tabs>
                <w:tab w:val="right" w:pos="7434"/>
              </w:tabs>
              <w:spacing w:before="60" w:after="60"/>
              <w:rPr>
                <w:b/>
              </w:rPr>
            </w:pPr>
            <w:r w:rsidRPr="00D20367">
              <w:rPr>
                <w:b/>
              </w:rPr>
              <w:t>ITB 25.1</w:t>
            </w:r>
          </w:p>
        </w:tc>
        <w:tc>
          <w:tcPr>
            <w:tcW w:w="7470" w:type="dxa"/>
          </w:tcPr>
          <w:p w:rsidR="006309F7" w:rsidRPr="00316189" w:rsidRDefault="006309F7">
            <w:pPr>
              <w:tabs>
                <w:tab w:val="right" w:pos="7254"/>
              </w:tabs>
              <w:spacing w:before="60" w:after="60"/>
            </w:pPr>
            <w:r w:rsidRPr="00316189">
              <w:t>The bid opening shall take place at:</w:t>
            </w:r>
          </w:p>
          <w:p w:rsidR="006059DC" w:rsidRPr="00316189" w:rsidRDefault="006059DC" w:rsidP="006059DC">
            <w:pPr>
              <w:tabs>
                <w:tab w:val="right" w:pos="7254"/>
              </w:tabs>
              <w:rPr>
                <w:b/>
                <w:bCs/>
              </w:rPr>
            </w:pPr>
            <w:r w:rsidRPr="00316189">
              <w:rPr>
                <w:b/>
                <w:bCs/>
              </w:rPr>
              <w:t>Tender Evaluation Section,</w:t>
            </w:r>
          </w:p>
          <w:p w:rsidR="006059DC" w:rsidRPr="00316189" w:rsidRDefault="006059DC" w:rsidP="006059DC">
            <w:pPr>
              <w:tabs>
                <w:tab w:val="right" w:pos="7254"/>
              </w:tabs>
            </w:pPr>
            <w:r w:rsidRPr="00316189">
              <w:t>Ministry of Finance and Treasury</w:t>
            </w:r>
          </w:p>
          <w:p w:rsidR="006059DC" w:rsidRPr="00316189" w:rsidRDefault="006059DC" w:rsidP="006059DC">
            <w:pPr>
              <w:tabs>
                <w:tab w:val="right" w:pos="7254"/>
              </w:tabs>
            </w:pPr>
            <w:r w:rsidRPr="00316189">
              <w:t>Ameenee Magu, Male’, 20-03</w:t>
            </w:r>
          </w:p>
          <w:p w:rsidR="006059DC" w:rsidRPr="00316189" w:rsidRDefault="006059DC" w:rsidP="006059DC">
            <w:pPr>
              <w:tabs>
                <w:tab w:val="right" w:pos="7254"/>
              </w:tabs>
            </w:pPr>
            <w:r w:rsidRPr="00316189">
              <w:t>Republic of Maldives,</w:t>
            </w:r>
          </w:p>
          <w:p w:rsidR="006059DC" w:rsidRPr="00316189" w:rsidRDefault="006059DC" w:rsidP="006059DC">
            <w:pPr>
              <w:tabs>
                <w:tab w:val="right" w:pos="7254"/>
              </w:tabs>
            </w:pPr>
            <w:r w:rsidRPr="00316189">
              <w:t>Tel: (960) 3349101, (960) 3349102</w:t>
            </w:r>
          </w:p>
          <w:p w:rsidR="006059DC" w:rsidRPr="00316189" w:rsidRDefault="006059DC" w:rsidP="006059DC">
            <w:pPr>
              <w:tabs>
                <w:tab w:val="right" w:pos="7254"/>
              </w:tabs>
            </w:pPr>
            <w:r w:rsidRPr="00316189">
              <w:t>Fax: (960) 3320706, (960) 3324432</w:t>
            </w:r>
          </w:p>
          <w:p w:rsidR="00316189" w:rsidRDefault="00316189" w:rsidP="00E7651B">
            <w:pPr>
              <w:pStyle w:val="i"/>
              <w:tabs>
                <w:tab w:val="right" w:pos="7254"/>
              </w:tabs>
              <w:suppressAutoHyphens w:val="0"/>
              <w:spacing w:before="60" w:after="60"/>
              <w:rPr>
                <w:rFonts w:ascii="Times New Roman" w:hAnsi="Times New Roman"/>
              </w:rPr>
            </w:pPr>
            <w:r w:rsidRPr="00E42AFF">
              <w:t xml:space="preserve">Email: </w:t>
            </w:r>
            <w:hyperlink r:id="rId24" w:history="1">
              <w:r w:rsidR="00E7651B" w:rsidRPr="00690CF0">
                <w:rPr>
                  <w:rStyle w:val="Hyperlink"/>
                  <w:rFonts w:ascii="Times New Roman" w:hAnsi="Times New Roman"/>
                </w:rPr>
                <w:t>aishath.nadheema@finance.gov.mv</w:t>
              </w:r>
            </w:hyperlink>
          </w:p>
          <w:p w:rsidR="006059DC" w:rsidRDefault="00316189" w:rsidP="00316189">
            <w:pPr>
              <w:tabs>
                <w:tab w:val="right" w:pos="7254"/>
              </w:tabs>
            </w:pPr>
            <w:r w:rsidRPr="00E42AFF">
              <w:t xml:space="preserve">CC: </w:t>
            </w:r>
            <w:hyperlink r:id="rId25" w:history="1">
              <w:r w:rsidRPr="005F1AAD">
                <w:rPr>
                  <w:rStyle w:val="Hyperlink"/>
                </w:rPr>
                <w:t>tender@finance.gov.mv</w:t>
              </w:r>
            </w:hyperlink>
          </w:p>
          <w:p w:rsidR="00316189" w:rsidRPr="00316189" w:rsidRDefault="00316189" w:rsidP="00316189">
            <w:pPr>
              <w:tabs>
                <w:tab w:val="right" w:pos="7254"/>
              </w:tabs>
            </w:pPr>
          </w:p>
          <w:p w:rsidR="006059DC" w:rsidRPr="00316189" w:rsidRDefault="006059DC" w:rsidP="00E7651B">
            <w:pPr>
              <w:tabs>
                <w:tab w:val="right" w:pos="7254"/>
              </w:tabs>
            </w:pPr>
            <w:r w:rsidRPr="00316189">
              <w:t>Date</w:t>
            </w:r>
            <w:r w:rsidRPr="00E7651B">
              <w:rPr>
                <w:color w:val="000000" w:themeColor="text1"/>
              </w:rPr>
              <w:t xml:space="preserve">: </w:t>
            </w:r>
            <w:r w:rsidR="00E7651B" w:rsidRPr="00E7651B">
              <w:rPr>
                <w:b/>
                <w:bCs/>
                <w:color w:val="000000" w:themeColor="text1"/>
              </w:rPr>
              <w:t>13</w:t>
            </w:r>
            <w:r w:rsidR="00E7651B" w:rsidRPr="00E7651B">
              <w:rPr>
                <w:b/>
                <w:bCs/>
                <w:color w:val="000000" w:themeColor="text1"/>
                <w:vertAlign w:val="superscript"/>
              </w:rPr>
              <w:t>th</w:t>
            </w:r>
            <w:r w:rsidR="00E7651B" w:rsidRPr="00E7651B">
              <w:rPr>
                <w:b/>
                <w:bCs/>
                <w:color w:val="000000" w:themeColor="text1"/>
              </w:rPr>
              <w:t xml:space="preserve"> October 2016</w:t>
            </w:r>
          </w:p>
          <w:p w:rsidR="006309F7" w:rsidRPr="00D20367" w:rsidRDefault="006059DC" w:rsidP="00E7651B">
            <w:pPr>
              <w:tabs>
                <w:tab w:val="right" w:pos="7254"/>
              </w:tabs>
              <w:spacing w:before="60" w:after="60"/>
              <w:rPr>
                <w:u w:val="single"/>
              </w:rPr>
            </w:pPr>
            <w:r w:rsidRPr="00316189">
              <w:t>Time: 1</w:t>
            </w:r>
            <w:r w:rsidR="00E7651B">
              <w:t>0</w:t>
            </w:r>
            <w:r w:rsidRPr="00316189">
              <w:t xml:space="preserve">00 </w:t>
            </w:r>
            <w:proofErr w:type="spellStart"/>
            <w:r w:rsidRPr="00316189">
              <w:t>hrs</w:t>
            </w:r>
            <w:proofErr w:type="spellEnd"/>
            <w:r w:rsidRPr="00316189">
              <w:t xml:space="preserve"> (Maldivian Time)</w:t>
            </w:r>
          </w:p>
          <w:p w:rsidR="006309F7" w:rsidRPr="00D20367" w:rsidRDefault="006309F7">
            <w:pPr>
              <w:tabs>
                <w:tab w:val="right" w:pos="7254"/>
              </w:tabs>
              <w:spacing w:before="60" w:after="60"/>
            </w:pPr>
            <w:r w:rsidRPr="00D20367">
              <w:t xml:space="preserve">If bidders have the option of submitting their bids electronically, the electronic bid opening procedures shall be: </w:t>
            </w:r>
            <w:r w:rsidR="004052F9">
              <w:rPr>
                <w:i/>
                <w:iCs/>
              </w:rPr>
              <w:t>_________________________</w:t>
            </w:r>
          </w:p>
        </w:tc>
      </w:tr>
      <w:tr w:rsidR="006309F7" w:rsidRPr="00D20367">
        <w:tc>
          <w:tcPr>
            <w:tcW w:w="1620" w:type="dxa"/>
          </w:tcPr>
          <w:p w:rsidR="006309F7" w:rsidRPr="006059DC" w:rsidRDefault="006309F7">
            <w:pPr>
              <w:tabs>
                <w:tab w:val="right" w:pos="7434"/>
              </w:tabs>
              <w:spacing w:before="60" w:after="60"/>
              <w:rPr>
                <w:b/>
              </w:rPr>
            </w:pPr>
            <w:r w:rsidRPr="00316189">
              <w:rPr>
                <w:b/>
              </w:rPr>
              <w:t>ITB 25.3</w:t>
            </w:r>
          </w:p>
        </w:tc>
        <w:tc>
          <w:tcPr>
            <w:tcW w:w="7470" w:type="dxa"/>
          </w:tcPr>
          <w:p w:rsidR="006309F7" w:rsidRPr="00D20367" w:rsidRDefault="00A43B14" w:rsidP="00316189">
            <w:pPr>
              <w:tabs>
                <w:tab w:val="right" w:pos="7254"/>
              </w:tabs>
              <w:spacing w:before="60" w:after="60"/>
            </w:pPr>
            <w:r w:rsidRPr="00A43B14">
              <w:t xml:space="preserve">The Letter of Bid and </w:t>
            </w:r>
            <w:r w:rsidR="00316189">
              <w:t>Schedule of Prices</w:t>
            </w:r>
            <w:r w:rsidRPr="00A43B14">
              <w:t xml:space="preserve"> </w:t>
            </w:r>
            <w:r w:rsidRPr="00A43B14">
              <w:rPr>
                <w:iCs/>
              </w:rPr>
              <w:t>shall</w:t>
            </w:r>
            <w:r w:rsidRPr="00A43B14">
              <w:rPr>
                <w:i/>
                <w:iCs/>
              </w:rPr>
              <w:t xml:space="preserve"> </w:t>
            </w:r>
            <w:r w:rsidRPr="00A43B14">
              <w:t xml:space="preserve">be </w:t>
            </w:r>
            <w:proofErr w:type="spellStart"/>
            <w:r w:rsidRPr="00A43B14">
              <w:t>initialled</w:t>
            </w:r>
            <w:proofErr w:type="spellEnd"/>
            <w:r w:rsidRPr="00A43B14">
              <w:t xml:space="preserve"> </w:t>
            </w:r>
            <w:proofErr w:type="gramStart"/>
            <w:r w:rsidRPr="00A43B14">
              <w:t>by</w:t>
            </w:r>
            <w:r>
              <w:t xml:space="preserve"> </w:t>
            </w:r>
            <w:r w:rsidR="00316189">
              <w:t xml:space="preserve"> 02</w:t>
            </w:r>
            <w:proofErr w:type="gramEnd"/>
            <w:r w:rsidR="00316189">
              <w:t xml:space="preserve"> (two) </w:t>
            </w:r>
            <w:r w:rsidRPr="00A43B14">
              <w:t xml:space="preserve">representatives of the Employer conducting </w:t>
            </w:r>
            <w:r>
              <w:t>Bid opening</w:t>
            </w:r>
            <w:r w:rsidR="00316189">
              <w:t>.</w:t>
            </w:r>
          </w:p>
        </w:tc>
      </w:tr>
    </w:tbl>
    <w:p w:rsidR="00316189" w:rsidRDefault="00316189">
      <w:r>
        <w:br w:type="page"/>
      </w:r>
    </w:p>
    <w:tbl>
      <w:tblPr>
        <w:tblW w:w="0" w:type="auto"/>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tc>
          <w:tcPr>
            <w:tcW w:w="9090" w:type="dxa"/>
            <w:gridSpan w:val="2"/>
          </w:tcPr>
          <w:p w:rsidR="006309F7" w:rsidRPr="00D20367" w:rsidRDefault="006309F7">
            <w:pPr>
              <w:keepNext/>
              <w:tabs>
                <w:tab w:val="right" w:pos="7434"/>
              </w:tabs>
              <w:spacing w:before="60" w:after="60"/>
              <w:jc w:val="center"/>
              <w:rPr>
                <w:b/>
                <w:sz w:val="28"/>
              </w:rPr>
            </w:pPr>
            <w:r w:rsidRPr="00D20367">
              <w:rPr>
                <w:b/>
                <w:sz w:val="28"/>
              </w:rPr>
              <w:lastRenderedPageBreak/>
              <w:t>E.  Evaluation, and Comparison of Bids</w:t>
            </w:r>
          </w:p>
        </w:tc>
      </w:tr>
      <w:tr w:rsidR="006309F7" w:rsidRPr="00D20367">
        <w:tc>
          <w:tcPr>
            <w:tcW w:w="1620" w:type="dxa"/>
          </w:tcPr>
          <w:p w:rsidR="006309F7" w:rsidRPr="00F732BF" w:rsidRDefault="00F016CC">
            <w:pPr>
              <w:tabs>
                <w:tab w:val="right" w:pos="7434"/>
              </w:tabs>
              <w:spacing w:before="60" w:after="60"/>
              <w:rPr>
                <w:b/>
                <w:iCs/>
              </w:rPr>
            </w:pPr>
            <w:r>
              <w:rPr>
                <w:b/>
                <w:iCs/>
              </w:rPr>
              <w:t>ITB 32</w:t>
            </w:r>
            <w:r w:rsidRPr="00F732BF">
              <w:rPr>
                <w:b/>
                <w:iCs/>
              </w:rPr>
              <w:t>.1</w:t>
            </w:r>
          </w:p>
        </w:tc>
        <w:tc>
          <w:tcPr>
            <w:tcW w:w="7470" w:type="dxa"/>
          </w:tcPr>
          <w:p w:rsidR="00F016CC" w:rsidRPr="00244534" w:rsidRDefault="00F016CC" w:rsidP="00316189">
            <w:pPr>
              <w:tabs>
                <w:tab w:val="right" w:pos="7254"/>
              </w:tabs>
              <w:spacing w:before="60" w:after="60"/>
              <w:rPr>
                <w:b/>
              </w:rPr>
            </w:pPr>
            <w:r>
              <w:t xml:space="preserve">The currency that shall be used for bid evaluation and comparison purposes to convert all bid prices expressed in various currencies into a single currency is: </w:t>
            </w:r>
            <w:r w:rsidR="006059DC">
              <w:t>US DOLLARS (US$)</w:t>
            </w:r>
            <w:r w:rsidR="00316189">
              <w:t xml:space="preserve"> </w:t>
            </w:r>
            <w:r>
              <w:t xml:space="preserve">The source of exchange rate shall be: </w:t>
            </w:r>
            <w:r w:rsidR="00316189">
              <w:rPr>
                <w:u w:val="single"/>
              </w:rPr>
              <w:t xml:space="preserve">Maldives Monetary Authority </w:t>
            </w:r>
            <w:r w:rsidR="006059DC">
              <w:rPr>
                <w:u w:val="single"/>
              </w:rPr>
              <w:t>(MMA)</w:t>
            </w:r>
          </w:p>
          <w:p w:rsidR="00F016CC" w:rsidRDefault="00F016CC" w:rsidP="006059DC">
            <w:pPr>
              <w:autoSpaceDE w:val="0"/>
              <w:autoSpaceDN w:val="0"/>
              <w:adjustRightInd w:val="0"/>
              <w:spacing w:before="60" w:after="60"/>
              <w:rPr>
                <w:b/>
              </w:rPr>
            </w:pPr>
            <w:r>
              <w:t xml:space="preserve">The date for the exchange rate shall be: </w:t>
            </w:r>
            <w:r w:rsidRPr="00747918">
              <w:rPr>
                <w:b/>
                <w:bCs/>
                <w:i/>
              </w:rPr>
              <w:t xml:space="preserve"> </w:t>
            </w:r>
            <w:r w:rsidR="006059DC">
              <w:rPr>
                <w:u w:val="single"/>
              </w:rPr>
              <w:t>14 days before Bid Submission deadline.</w:t>
            </w:r>
          </w:p>
          <w:p w:rsidR="00F016CC" w:rsidRDefault="00F016CC" w:rsidP="006059D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Alternative </w:t>
            </w:r>
            <w:r w:rsidR="006059DC" w:rsidRPr="006059DC">
              <w:rPr>
                <w:b/>
                <w:bCs/>
              </w:rPr>
              <w:t>B</w:t>
            </w:r>
            <w:r>
              <w:t xml:space="preserve">  that follows: </w:t>
            </w:r>
          </w:p>
          <w:p w:rsidR="00F016CC" w:rsidRDefault="00F016CC" w:rsidP="00F016CC">
            <w:pPr>
              <w:tabs>
                <w:tab w:val="right" w:pos="7254"/>
              </w:tabs>
              <w:spacing w:before="60" w:after="60"/>
              <w:rPr>
                <w:b/>
              </w:rPr>
            </w:pPr>
            <w:r w:rsidRPr="00747918">
              <w:rPr>
                <w:b/>
              </w:rPr>
              <w:t>Alternative A: Bidders quote entirely in local currency</w:t>
            </w:r>
          </w:p>
          <w:p w:rsidR="00F016CC" w:rsidRPr="00747918" w:rsidRDefault="00F016CC" w:rsidP="00F016CC">
            <w:pPr>
              <w:keepNext/>
              <w:keepLines/>
              <w:tabs>
                <w:tab w:val="left" w:pos="540"/>
              </w:tabs>
              <w:suppressAutoHyphens/>
              <w:ind w:right="-72"/>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rsidR="00F016CC" w:rsidRPr="00747918" w:rsidRDefault="00F016CC" w:rsidP="00F016CC">
            <w:pPr>
              <w:keepNext/>
              <w:keepLines/>
              <w:tabs>
                <w:tab w:val="left" w:pos="540"/>
              </w:tabs>
              <w:suppressAutoHyphens/>
              <w:ind w:left="540" w:right="-72" w:hanging="540"/>
            </w:pPr>
          </w:p>
          <w:p w:rsidR="00F016CC" w:rsidRDefault="00F016CC"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the authority specified and on the date stipulated above.</w:t>
            </w:r>
          </w:p>
          <w:p w:rsidR="00F016CC" w:rsidRDefault="00F016CC" w:rsidP="00F016CC">
            <w:pPr>
              <w:keepNext/>
              <w:keepLines/>
              <w:tabs>
                <w:tab w:val="left" w:pos="1080"/>
              </w:tabs>
              <w:suppressAutoHyphens/>
              <w:ind w:right="-72"/>
              <w:rPr>
                <w:i/>
                <w:iCs/>
              </w:rPr>
            </w:pPr>
          </w:p>
          <w:p w:rsidR="00F016CC" w:rsidRPr="00CE7784" w:rsidRDefault="00F016CC" w:rsidP="00F016CC">
            <w:pPr>
              <w:keepNext/>
              <w:keepLines/>
              <w:tabs>
                <w:tab w:val="left" w:pos="1080"/>
              </w:tabs>
              <w:suppressAutoHyphens/>
              <w:ind w:right="-72"/>
              <w:rPr>
                <w:b/>
                <w:bCs/>
              </w:rPr>
            </w:pPr>
            <w:r w:rsidRPr="00CE7784">
              <w:rPr>
                <w:b/>
                <w:bCs/>
              </w:rPr>
              <w:t>OR</w:t>
            </w:r>
          </w:p>
          <w:p w:rsidR="00F016CC" w:rsidRDefault="00F016CC" w:rsidP="00F016CC">
            <w:pPr>
              <w:tabs>
                <w:tab w:val="right" w:pos="7254"/>
              </w:tabs>
              <w:spacing w:before="60" w:after="60"/>
              <w:rPr>
                <w:b/>
              </w:rPr>
            </w:pPr>
            <w:r w:rsidRPr="00747918">
              <w:rPr>
                <w:b/>
              </w:rPr>
              <w:t>Alternative B: Bidders quote in local and foreign currencies</w:t>
            </w:r>
          </w:p>
          <w:p w:rsidR="00F016CC" w:rsidRDefault="00F016CC" w:rsidP="00F016C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p w:rsidR="006309F7" w:rsidRPr="00D20367" w:rsidRDefault="006309F7">
            <w:pPr>
              <w:tabs>
                <w:tab w:val="right" w:pos="7254"/>
              </w:tabs>
              <w:spacing w:before="60" w:after="60"/>
            </w:pPr>
          </w:p>
        </w:tc>
      </w:tr>
      <w:tr w:rsidR="00584E1B" w:rsidRPr="00D20367">
        <w:tc>
          <w:tcPr>
            <w:tcW w:w="1620" w:type="dxa"/>
          </w:tcPr>
          <w:p w:rsidR="00584E1B" w:rsidRPr="00F732BF" w:rsidRDefault="00584E1B">
            <w:pPr>
              <w:tabs>
                <w:tab w:val="right" w:pos="7434"/>
              </w:tabs>
              <w:spacing w:before="60" w:after="60"/>
              <w:rPr>
                <w:b/>
                <w:iCs/>
              </w:rPr>
            </w:pPr>
            <w:r w:rsidRPr="00F732BF">
              <w:rPr>
                <w:b/>
                <w:iCs/>
              </w:rPr>
              <w:t>ITB 33.1</w:t>
            </w:r>
          </w:p>
        </w:tc>
        <w:tc>
          <w:tcPr>
            <w:tcW w:w="7470" w:type="dxa"/>
          </w:tcPr>
          <w:p w:rsidR="00584E1B" w:rsidRPr="00D20367" w:rsidRDefault="00584E1B" w:rsidP="006059DC">
            <w:pPr>
              <w:tabs>
                <w:tab w:val="right" w:pos="7254"/>
              </w:tabs>
              <w:spacing w:before="60" w:after="60"/>
            </w:pPr>
            <w:r w:rsidRPr="00D20367">
              <w:t xml:space="preserve">A margin of preference </w:t>
            </w:r>
            <w:r w:rsidR="006059DC">
              <w:t xml:space="preserve">DOES NOT </w:t>
            </w:r>
            <w:r w:rsidRPr="00D20367">
              <w:t>apply.</w:t>
            </w:r>
          </w:p>
          <w:p w:rsidR="00584E1B" w:rsidRPr="00D20367" w:rsidRDefault="00584E1B" w:rsidP="00876672">
            <w:pPr>
              <w:tabs>
                <w:tab w:val="right" w:pos="7254"/>
              </w:tabs>
              <w:spacing w:before="60" w:after="60"/>
            </w:pPr>
          </w:p>
        </w:tc>
      </w:tr>
      <w:tr w:rsidR="00AC5097" w:rsidRPr="00D20367">
        <w:tc>
          <w:tcPr>
            <w:tcW w:w="1620" w:type="dxa"/>
          </w:tcPr>
          <w:p w:rsidR="00AC5097" w:rsidRPr="001A3AE2" w:rsidRDefault="00AC5097">
            <w:pPr>
              <w:tabs>
                <w:tab w:val="right" w:pos="7434"/>
              </w:tabs>
              <w:spacing w:before="60" w:after="60"/>
              <w:rPr>
                <w:b/>
                <w:iCs/>
              </w:rPr>
            </w:pPr>
            <w:r w:rsidRPr="001A3AE2">
              <w:rPr>
                <w:b/>
                <w:iCs/>
              </w:rPr>
              <w:t>ITB 34.1</w:t>
            </w:r>
          </w:p>
        </w:tc>
        <w:tc>
          <w:tcPr>
            <w:tcW w:w="7470" w:type="dxa"/>
          </w:tcPr>
          <w:p w:rsidR="00D14B64" w:rsidRDefault="00AC5097" w:rsidP="002D57E5">
            <w:pPr>
              <w:spacing w:after="200"/>
              <w:ind w:left="58"/>
              <w:rPr>
                <w:spacing w:val="-4"/>
              </w:rPr>
            </w:pPr>
            <w:r>
              <w:rPr>
                <w:spacing w:val="-4"/>
              </w:rPr>
              <w:t xml:space="preserve">At this time the Employer </w:t>
            </w:r>
            <w:r w:rsidR="002D57E5">
              <w:rPr>
                <w:i/>
                <w:iCs/>
                <w:spacing w:val="-4"/>
              </w:rPr>
              <w:t xml:space="preserve">DOES NOT INTEND </w:t>
            </w:r>
            <w:r>
              <w:rPr>
                <w:spacing w:val="-4"/>
              </w:rPr>
              <w:t>to execute certain specific parts of the Works by sub-contractors selected in advance.</w:t>
            </w:r>
          </w:p>
        </w:tc>
      </w:tr>
      <w:tr w:rsidR="00AC5097" w:rsidRPr="00D20367">
        <w:tc>
          <w:tcPr>
            <w:tcW w:w="1620" w:type="dxa"/>
          </w:tcPr>
          <w:p w:rsidR="00AC5097" w:rsidRDefault="00AC5097">
            <w:pPr>
              <w:tabs>
                <w:tab w:val="right" w:pos="7434"/>
              </w:tabs>
              <w:spacing w:before="60" w:after="60"/>
              <w:rPr>
                <w:b/>
                <w:iCs/>
              </w:rPr>
            </w:pPr>
            <w:r>
              <w:rPr>
                <w:b/>
                <w:iCs/>
              </w:rPr>
              <w:t>ITB 34.</w:t>
            </w:r>
            <w:r w:rsidR="00460814">
              <w:rPr>
                <w:b/>
                <w:iCs/>
              </w:rPr>
              <w:t>4</w:t>
            </w:r>
          </w:p>
        </w:tc>
        <w:tc>
          <w:tcPr>
            <w:tcW w:w="7470" w:type="dxa"/>
          </w:tcPr>
          <w:p w:rsidR="00D14B64" w:rsidRDefault="00AB4818">
            <w:pPr>
              <w:spacing w:after="200"/>
              <w:rPr>
                <w:b/>
                <w:spacing w:val="-4"/>
              </w:rPr>
            </w:pPr>
            <w:r>
              <w:rPr>
                <w:b/>
                <w:spacing w:val="-4"/>
              </w:rPr>
              <w:t xml:space="preserve">Option 1: </w:t>
            </w:r>
          </w:p>
          <w:p w:rsidR="00D14B64" w:rsidRDefault="00AB4818">
            <w:pPr>
              <w:spacing w:after="200"/>
              <w:rPr>
                <w:spacing w:val="-4"/>
              </w:rPr>
            </w:pPr>
            <w:r>
              <w:rPr>
                <w:b/>
                <w:spacing w:val="-4"/>
              </w:rPr>
              <w:t xml:space="preserve">a) </w:t>
            </w:r>
            <w:r w:rsidR="00030045" w:rsidRPr="00030045">
              <w:rPr>
                <w:b/>
                <w:spacing w:val="-4"/>
              </w:rPr>
              <w:t>In the case of Prequalification</w:t>
            </w:r>
            <w:r w:rsidR="00460814">
              <w:rPr>
                <w:spacing w:val="-4"/>
              </w:rPr>
              <w:t xml:space="preserve">: </w:t>
            </w:r>
            <w:r w:rsidR="002D57E5">
              <w:rPr>
                <w:spacing w:val="-4"/>
              </w:rPr>
              <w:t>N/A</w:t>
            </w:r>
          </w:p>
          <w:p w:rsidR="00AB4818" w:rsidRDefault="00AB4818" w:rsidP="00AC5097">
            <w:pPr>
              <w:spacing w:after="200"/>
              <w:ind w:left="58"/>
              <w:rPr>
                <w:b/>
                <w:spacing w:val="-4"/>
              </w:rPr>
            </w:pPr>
            <w:r>
              <w:rPr>
                <w:b/>
                <w:spacing w:val="-4"/>
              </w:rPr>
              <w:t xml:space="preserve">Option 2: </w:t>
            </w:r>
          </w:p>
          <w:p w:rsidR="006D66B1" w:rsidRDefault="00AB4818" w:rsidP="00AC5097">
            <w:pPr>
              <w:spacing w:after="200"/>
              <w:ind w:left="58"/>
              <w:rPr>
                <w:spacing w:val="-4"/>
              </w:rPr>
            </w:pPr>
            <w:r>
              <w:rPr>
                <w:b/>
                <w:spacing w:val="-4"/>
              </w:rPr>
              <w:t xml:space="preserve">a) </w:t>
            </w:r>
            <w:r w:rsidR="00030045" w:rsidRPr="00030045">
              <w:rPr>
                <w:b/>
                <w:spacing w:val="-4"/>
              </w:rPr>
              <w:t xml:space="preserve">In the case of </w:t>
            </w:r>
            <w:proofErr w:type="spellStart"/>
            <w:r w:rsidR="00030045" w:rsidRPr="00030045">
              <w:rPr>
                <w:b/>
                <w:spacing w:val="-4"/>
              </w:rPr>
              <w:t>Postqualification</w:t>
            </w:r>
            <w:proofErr w:type="spellEnd"/>
            <w:r w:rsidR="006D66B1">
              <w:rPr>
                <w:spacing w:val="-4"/>
              </w:rPr>
              <w:t>:</w:t>
            </w:r>
          </w:p>
          <w:p w:rsidR="006D66B1" w:rsidRPr="001A3AE2" w:rsidRDefault="006D66B1" w:rsidP="001A3AE2">
            <w:pPr>
              <w:spacing w:after="200"/>
              <w:ind w:left="58"/>
              <w:rPr>
                <w:iCs/>
                <w:spacing w:val="-4"/>
              </w:rPr>
            </w:pPr>
            <w:r>
              <w:rPr>
                <w:spacing w:val="-4"/>
              </w:rPr>
              <w:t>Contractor’s proposed s</w:t>
            </w:r>
            <w:r w:rsidRPr="006D66B1">
              <w:rPr>
                <w:spacing w:val="-4"/>
              </w:rPr>
              <w:t>ubcontracting: Maximum percentage of subcontracting permitted is:</w:t>
            </w:r>
            <w:r w:rsidRPr="006D66B1">
              <w:rPr>
                <w:i/>
                <w:spacing w:val="-4"/>
              </w:rPr>
              <w:t xml:space="preserve"> </w:t>
            </w:r>
            <w:r w:rsidR="001A3AE2" w:rsidRPr="001A3AE2">
              <w:rPr>
                <w:iCs/>
                <w:spacing w:val="-4"/>
              </w:rPr>
              <w:t>50</w:t>
            </w:r>
            <w:r w:rsidRPr="001A3AE2">
              <w:rPr>
                <w:iCs/>
                <w:spacing w:val="-4"/>
              </w:rPr>
              <w:t>% of the total contract amoun</w:t>
            </w:r>
            <w:r w:rsidR="001A3AE2">
              <w:rPr>
                <w:iCs/>
                <w:spacing w:val="-4"/>
              </w:rPr>
              <w:t>t.</w:t>
            </w:r>
          </w:p>
          <w:p w:rsidR="00AC5097" w:rsidRDefault="00AB4818" w:rsidP="00AC5097">
            <w:pPr>
              <w:spacing w:after="200"/>
              <w:ind w:left="58"/>
              <w:rPr>
                <w:spacing w:val="-4"/>
              </w:rPr>
            </w:pPr>
            <w:r>
              <w:rPr>
                <w:spacing w:val="-4"/>
              </w:rPr>
              <w:t xml:space="preserve">b) </w:t>
            </w:r>
            <w:r w:rsidR="00AC5097">
              <w:rPr>
                <w:spacing w:val="-4"/>
              </w:rPr>
              <w:t>Bidders planning to subcontract more than 10% of total volume of work shall specify, in the Bid Submission Form, the activity (</w:t>
            </w:r>
            <w:proofErr w:type="spellStart"/>
            <w:r w:rsidR="00AC5097">
              <w:rPr>
                <w:spacing w:val="-4"/>
              </w:rPr>
              <w:t>ies</w:t>
            </w:r>
            <w:proofErr w:type="spellEnd"/>
            <w:r w:rsidR="00AC5097">
              <w:rPr>
                <w:spacing w:val="-4"/>
              </w:rPr>
              <w:t xml:space="preserve">) or parts of the works to be subcontracted along with complete details of the sub-contractors </w:t>
            </w:r>
            <w:r w:rsidR="00AC5097">
              <w:rPr>
                <w:spacing w:val="-4"/>
              </w:rPr>
              <w:lastRenderedPageBreak/>
              <w:t>and their qualification and experience. The qualification and experience of the sub-contractors must meet the minimum criteria for the relevant work to be sub-contracted failing which such sub-contractors will not be permitted to participate.</w:t>
            </w:r>
          </w:p>
          <w:p w:rsidR="00AC5097" w:rsidRDefault="00AB4818" w:rsidP="00AC5097">
            <w:pPr>
              <w:spacing w:after="200"/>
              <w:ind w:left="58"/>
              <w:rPr>
                <w:spacing w:val="-4"/>
              </w:rPr>
            </w:pPr>
            <w:r>
              <w:rPr>
                <w:spacing w:val="-4"/>
              </w:rPr>
              <w:t xml:space="preserve">c) </w:t>
            </w:r>
            <w:r w:rsidR="00AC5097">
              <w:rPr>
                <w:spacing w:val="-4"/>
              </w:rPr>
              <w:t>Sub-contractors’ qualification and experience will not be considered for evaluation of the Bidder. The Bidder on its own (without taking into account the qualification and experience of the sub-contractor) should meet the qualification criteria.</w:t>
            </w:r>
          </w:p>
        </w:tc>
      </w:tr>
    </w:tbl>
    <w:p w:rsidR="006309F7" w:rsidRPr="00D20367" w:rsidRDefault="006309F7">
      <w:pPr>
        <w:pStyle w:val="Footer"/>
        <w:sectPr w:rsidR="006309F7" w:rsidRPr="00D20367" w:rsidSect="0011437F">
          <w:footerReference w:type="default" r:id="rId26"/>
          <w:endnotePr>
            <w:numFmt w:val="decimal"/>
          </w:endnotePr>
          <w:pgSz w:w="11907" w:h="16839" w:code="9"/>
          <w:pgMar w:top="1440" w:right="1440" w:bottom="1440" w:left="1800" w:header="720" w:footer="720" w:gutter="0"/>
          <w:cols w:space="720"/>
          <w:docGrid w:linePitch="326"/>
        </w:sectPr>
      </w:pPr>
    </w:p>
    <w:p w:rsidR="006309F7" w:rsidRPr="002064B3" w:rsidRDefault="006309F7" w:rsidP="002D57E5">
      <w:pPr>
        <w:pStyle w:val="Footer"/>
        <w:rPr>
          <w:sz w:val="24"/>
        </w:rPr>
      </w:pPr>
    </w:p>
    <w:tbl>
      <w:tblPr>
        <w:tblW w:w="0" w:type="auto"/>
        <w:tblInd w:w="108" w:type="dxa"/>
        <w:tblLayout w:type="fixed"/>
        <w:tblLook w:val="0000" w:firstRow="0" w:lastRow="0" w:firstColumn="0" w:lastColumn="0" w:noHBand="0" w:noVBand="0"/>
      </w:tblPr>
      <w:tblGrid>
        <w:gridCol w:w="9090"/>
      </w:tblGrid>
      <w:tr w:rsidR="006309F7" w:rsidRPr="00D20367">
        <w:trPr>
          <w:cantSplit/>
          <w:trHeight w:val="1260"/>
        </w:trPr>
        <w:tc>
          <w:tcPr>
            <w:tcW w:w="9090" w:type="dxa"/>
            <w:tcBorders>
              <w:top w:val="nil"/>
            </w:tcBorders>
            <w:vAlign w:val="center"/>
          </w:tcPr>
          <w:p w:rsidR="006309F7" w:rsidRPr="00D20367" w:rsidRDefault="00415B37">
            <w:pPr>
              <w:pStyle w:val="Subtitle"/>
              <w:rPr>
                <w:sz w:val="28"/>
              </w:rPr>
            </w:pPr>
            <w:bookmarkStart w:id="370" w:name="_Toc101929323"/>
            <w:bookmarkStart w:id="371" w:name="_Toc456093896"/>
            <w:r>
              <w:t xml:space="preserve">Section III. </w:t>
            </w:r>
            <w:r w:rsidR="006309F7" w:rsidRPr="00415B37">
              <w:t xml:space="preserve">Evaluation and Qualification </w:t>
            </w:r>
            <w:bookmarkStart w:id="372" w:name="_Toc41971243"/>
            <w:bookmarkStart w:id="373" w:name="_Toc101929324"/>
            <w:bookmarkEnd w:id="370"/>
            <w:r w:rsidR="002D57E5" w:rsidRPr="00415B37">
              <w:t xml:space="preserve">Criteria </w:t>
            </w:r>
            <w:r w:rsidR="00B83E44" w:rsidRPr="00415B37">
              <w:br/>
            </w:r>
            <w:r w:rsidR="006309F7" w:rsidRPr="00415B37">
              <w:t>(Without Prequalification)</w:t>
            </w:r>
            <w:bookmarkEnd w:id="371"/>
            <w:bookmarkEnd w:id="372"/>
            <w:bookmarkEnd w:id="373"/>
          </w:p>
        </w:tc>
      </w:tr>
    </w:tbl>
    <w:p w:rsidR="006309F7" w:rsidRPr="00D20367" w:rsidRDefault="006309F7">
      <w:pPr>
        <w:pStyle w:val="Subtitle"/>
        <w:jc w:val="both"/>
        <w:rPr>
          <w:b w:val="0"/>
          <w:sz w:val="24"/>
        </w:rPr>
      </w:pPr>
    </w:p>
    <w:p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rsidR="0027271B" w:rsidRDefault="0027271B">
      <w:pPr>
        <w:pStyle w:val="BodyText"/>
      </w:pPr>
    </w:p>
    <w:p w:rsidR="0027271B" w:rsidRDefault="0027271B" w:rsidP="0027271B">
      <w:pPr>
        <w:pStyle w:val="BodyText"/>
      </w:pPr>
      <w:r w:rsidRPr="0027271B">
        <w:t>Wherever a Bidder is required to state a monetary amount, Bidders should indicate the USD equivalent using the rate of exchange determined as follows:</w:t>
      </w:r>
    </w:p>
    <w:p w:rsidR="00415B37" w:rsidRPr="0027271B" w:rsidRDefault="00415B37" w:rsidP="0027271B">
      <w:pPr>
        <w:pStyle w:val="BodyText"/>
        <w:rPr>
          <w:b/>
          <w:bCs/>
          <w:iCs/>
        </w:rPr>
      </w:pPr>
    </w:p>
    <w:p w:rsidR="00D14B64" w:rsidRDefault="0027271B" w:rsidP="009516E8">
      <w:pPr>
        <w:pStyle w:val="BodyText"/>
        <w:numPr>
          <w:ilvl w:val="1"/>
          <w:numId w:val="148"/>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rsidR="00D14B64" w:rsidRDefault="0027271B" w:rsidP="009516E8">
      <w:pPr>
        <w:pStyle w:val="BodyText"/>
        <w:numPr>
          <w:ilvl w:val="1"/>
          <w:numId w:val="148"/>
        </w:numPr>
        <w:rPr>
          <w:b/>
          <w:bCs/>
          <w:iCs/>
        </w:rPr>
      </w:pPr>
      <w:r w:rsidRPr="0027271B">
        <w:t>Value of single contract - Exchange rate prevailing on the date of the contract.</w:t>
      </w:r>
    </w:p>
    <w:p w:rsidR="00EC062B" w:rsidRDefault="00EC062B" w:rsidP="0027271B">
      <w:pPr>
        <w:pStyle w:val="BodyText"/>
      </w:pPr>
    </w:p>
    <w:p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rsidR="006309F7" w:rsidRPr="00D20367" w:rsidRDefault="006309F7">
      <w:pPr>
        <w:pStyle w:val="Subtitle"/>
        <w:jc w:val="both"/>
        <w:rPr>
          <w:b w:val="0"/>
          <w:sz w:val="24"/>
        </w:rPr>
      </w:pPr>
    </w:p>
    <w:p w:rsidR="006309F7" w:rsidRPr="00D20367" w:rsidRDefault="006309F7">
      <w:pPr>
        <w:jc w:val="left"/>
        <w:rPr>
          <w:sz w:val="28"/>
        </w:rPr>
      </w:pPr>
    </w:p>
    <w:p w:rsidR="00D14B64" w:rsidRPr="001A3AE2" w:rsidRDefault="006309F7" w:rsidP="001A3AE2">
      <w:pPr>
        <w:jc w:val="left"/>
        <w:rPr>
          <w:sz w:val="28"/>
        </w:rPr>
      </w:pPr>
      <w:r w:rsidRPr="00D20367">
        <w:rPr>
          <w:b/>
          <w:sz w:val="28"/>
        </w:rPr>
        <w:t>1.</w:t>
      </w:r>
      <w:r w:rsidR="009A2D96">
        <w:rPr>
          <w:b/>
          <w:sz w:val="28"/>
        </w:rPr>
        <w:tab/>
      </w:r>
      <w:r w:rsidR="004A780B" w:rsidRPr="00193DB1">
        <w:rPr>
          <w:b/>
          <w:sz w:val="28"/>
        </w:rPr>
        <w:t>Domestic Preference</w:t>
      </w:r>
      <w:r w:rsidR="001A3AE2">
        <w:rPr>
          <w:sz w:val="28"/>
        </w:rPr>
        <w:t xml:space="preserve">: </w:t>
      </w:r>
      <w:r w:rsidR="00D66690">
        <w:rPr>
          <w:szCs w:val="24"/>
        </w:rPr>
        <w:t>N</w:t>
      </w:r>
      <w:r w:rsidR="001A3AE2">
        <w:rPr>
          <w:szCs w:val="24"/>
        </w:rPr>
        <w:t>/</w:t>
      </w:r>
      <w:r w:rsidR="00D66690">
        <w:rPr>
          <w:szCs w:val="24"/>
        </w:rPr>
        <w:t>A</w:t>
      </w:r>
    </w:p>
    <w:p w:rsidR="004A780B" w:rsidRDefault="004A780B">
      <w:pPr>
        <w:jc w:val="left"/>
        <w:rPr>
          <w:b/>
          <w:sz w:val="28"/>
        </w:rPr>
      </w:pPr>
    </w:p>
    <w:p w:rsidR="006309F7" w:rsidRPr="00D20367" w:rsidRDefault="004A780B">
      <w:pPr>
        <w:jc w:val="left"/>
        <w:rPr>
          <w:b/>
          <w:sz w:val="28"/>
        </w:rPr>
      </w:pPr>
      <w:r>
        <w:rPr>
          <w:b/>
          <w:sz w:val="28"/>
        </w:rPr>
        <w:t>2.</w:t>
      </w:r>
      <w:r w:rsidR="006309F7" w:rsidRPr="00D20367">
        <w:rPr>
          <w:b/>
          <w:sz w:val="28"/>
        </w:rPr>
        <w:tab/>
        <w:t xml:space="preserve">Evaluation </w:t>
      </w:r>
    </w:p>
    <w:p w:rsidR="006309F7" w:rsidRPr="00D20367" w:rsidRDefault="006309F7">
      <w:pPr>
        <w:jc w:val="left"/>
        <w:rPr>
          <w:sz w:val="28"/>
        </w:rPr>
      </w:pPr>
    </w:p>
    <w:p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rsidR="006309F7" w:rsidRPr="00D20367" w:rsidRDefault="006309F7">
      <w:pPr>
        <w:pStyle w:val="Footer"/>
        <w:ind w:left="720"/>
      </w:pPr>
    </w:p>
    <w:p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rsidR="00F369CA" w:rsidRDefault="00F369CA" w:rsidP="00274CC8">
      <w:pPr>
        <w:pStyle w:val="Outline4"/>
        <w:rPr>
          <w:kern w:val="0"/>
        </w:rPr>
      </w:pPr>
    </w:p>
    <w:p w:rsidR="00C71CA8" w:rsidRDefault="009271CF">
      <w:pPr>
        <w:pStyle w:val="Outline4"/>
        <w:rPr>
          <w:kern w:val="0"/>
        </w:rPr>
      </w:pPr>
      <w:r>
        <w:rPr>
          <w:b/>
          <w:kern w:val="0"/>
        </w:rPr>
        <w:t>2</w:t>
      </w:r>
      <w:r w:rsidR="00F369CA">
        <w:rPr>
          <w:b/>
          <w:kern w:val="0"/>
        </w:rPr>
        <w:t>.2</w:t>
      </w:r>
      <w:r w:rsidR="00F369CA">
        <w:rPr>
          <w:b/>
          <w:kern w:val="0"/>
        </w:rPr>
        <w:tab/>
      </w:r>
      <w:r w:rsidR="00F369CA" w:rsidRPr="00F369CA">
        <w:rPr>
          <w:b/>
          <w:kern w:val="0"/>
        </w:rPr>
        <w:t>Multiple Contracts</w:t>
      </w:r>
      <w:r w:rsidR="00F369CA">
        <w:rPr>
          <w:kern w:val="0"/>
        </w:rPr>
        <w:t>, if permitted under ITB 34.4, will be evaluated as follows:</w:t>
      </w:r>
    </w:p>
    <w:p w:rsidR="00702ED9" w:rsidRDefault="00702ED9">
      <w:pPr>
        <w:pStyle w:val="Outline4"/>
        <w:rPr>
          <w:kern w:val="0"/>
        </w:rPr>
      </w:pPr>
    </w:p>
    <w:p w:rsidR="00D14B64" w:rsidRDefault="00030045">
      <w:pPr>
        <w:pStyle w:val="Outline4"/>
        <w:rPr>
          <w:b/>
        </w:rPr>
      </w:pPr>
      <w:r w:rsidRPr="00030045">
        <w:rPr>
          <w:b/>
          <w:kern w:val="0"/>
        </w:rPr>
        <w:t>Award Criteria for Multiple Contracts</w:t>
      </w:r>
      <w:r w:rsidR="0042047B">
        <w:rPr>
          <w:b/>
          <w:kern w:val="0"/>
        </w:rPr>
        <w:t xml:space="preserve"> [ITB 35.4</w:t>
      </w:r>
      <w:r w:rsidRPr="00030045">
        <w:rPr>
          <w:b/>
          <w:kern w:val="0"/>
        </w:rPr>
        <w:t>:</w:t>
      </w:r>
    </w:p>
    <w:p w:rsidR="00D14B64" w:rsidRDefault="00FB5BAA">
      <w:pPr>
        <w:pStyle w:val="Outline4"/>
        <w:rPr>
          <w:b/>
        </w:rPr>
      </w:pPr>
      <w:r>
        <w:rPr>
          <w:b/>
          <w:kern w:val="0"/>
        </w:rPr>
        <w:tab/>
      </w:r>
    </w:p>
    <w:p w:rsidR="00D14B64" w:rsidRDefault="00FB5BAA" w:rsidP="001A3AE2">
      <w:pPr>
        <w:pStyle w:val="Outline4"/>
        <w:tabs>
          <w:tab w:val="clear" w:pos="1440"/>
        </w:tabs>
        <w:rPr>
          <w:b/>
        </w:rPr>
      </w:pPr>
      <w:r>
        <w:rPr>
          <w:b/>
          <w:kern w:val="0"/>
        </w:rPr>
        <w:t>Lots</w:t>
      </w:r>
    </w:p>
    <w:p w:rsidR="00D14B64" w:rsidRDefault="00C84D92" w:rsidP="001A3AE2">
      <w:pPr>
        <w:tabs>
          <w:tab w:val="left" w:pos="2160"/>
        </w:tabs>
        <w:suppressAutoHyphens/>
        <w:spacing w:after="200"/>
        <w:ind w:left="1440" w:right="-72"/>
      </w:pPr>
      <w:r>
        <w:t>Bidder</w:t>
      </w:r>
      <w:r w:rsidR="007B5C40">
        <w:t>s</w:t>
      </w:r>
      <w:r>
        <w:t xml:space="preserve"> have the option to Bid for any one or more lots. </w:t>
      </w:r>
      <w:r w:rsidR="00381BBB">
        <w:t xml:space="preserve">Bids will be evaluated lot-wise, taking into account discounts offered, if any, for combined lots. The contract(s) will be </w:t>
      </w:r>
      <w:proofErr w:type="spellStart"/>
      <w:r w:rsidR="00381BBB">
        <w:t>awaded</w:t>
      </w:r>
      <w:proofErr w:type="spellEnd"/>
      <w:r w:rsidR="00381BBB">
        <w:t xml:space="preserve"> to the Bidder or Bidders offering the lowest evaluated cost to the Employer for combined lots, subject to the selected Bidder(s) meeting the required qualification criteria for lot or combination of lots as the case may be.</w:t>
      </w:r>
    </w:p>
    <w:p w:rsidR="00D14B64" w:rsidRDefault="00FB5BAA">
      <w:pPr>
        <w:tabs>
          <w:tab w:val="left" w:pos="1440"/>
        </w:tabs>
        <w:suppressAutoHyphens/>
        <w:spacing w:after="200"/>
        <w:ind w:left="1440" w:right="-72" w:hanging="1440"/>
        <w:rPr>
          <w:b/>
        </w:rPr>
      </w:pPr>
      <w:r>
        <w:rPr>
          <w:b/>
        </w:rPr>
        <w:tab/>
      </w:r>
      <w:r w:rsidR="00EC062B">
        <w:rPr>
          <w:b/>
        </w:rPr>
        <w:tab/>
      </w:r>
      <w:r w:rsidR="00030045" w:rsidRPr="00030045">
        <w:rPr>
          <w:b/>
        </w:rPr>
        <w:t>Packages</w:t>
      </w:r>
    </w:p>
    <w:p w:rsidR="00D14B64" w:rsidRDefault="00FB5BAA">
      <w:pPr>
        <w:tabs>
          <w:tab w:val="left" w:pos="2160"/>
        </w:tabs>
        <w:suppressAutoHyphens/>
        <w:spacing w:after="200"/>
        <w:ind w:left="2160" w:right="-72" w:hanging="1440"/>
      </w:pPr>
      <w:r>
        <w:lastRenderedPageBreak/>
        <w:tab/>
      </w:r>
      <w:r w:rsidR="007B5C40">
        <w:t>Bidders have the option to</w:t>
      </w:r>
      <w:r w:rsidR="0042047B">
        <w:t xml:space="preserve"> Bid for any one or more packag</w:t>
      </w:r>
      <w:r w:rsidR="007B5C40">
        <w:t xml:space="preserve">es and for any one or more lots within a package. </w:t>
      </w:r>
      <w:r w:rsidR="00381BBB">
        <w:t>Bids will be evaluated package</w:t>
      </w:r>
      <w:r w:rsidR="00381BBB" w:rsidRPr="00381BBB">
        <w:t xml:space="preserve">-wise, taking into account discounts offered, if any, for combined </w:t>
      </w:r>
      <w:r w:rsidR="00C84D92">
        <w:t>packages and/or lots within a package</w:t>
      </w:r>
      <w:r w:rsidR="00381BBB" w:rsidRPr="00381BBB">
        <w:t xml:space="preserve">. The contract(s) will be </w:t>
      </w:r>
      <w:proofErr w:type="spellStart"/>
      <w:r w:rsidR="00381BBB" w:rsidRPr="00381BBB">
        <w:t>awaded</w:t>
      </w:r>
      <w:proofErr w:type="spellEnd"/>
      <w:r w:rsidR="00381BBB" w:rsidRPr="00381BBB">
        <w:t xml:space="preserve"> to the Bidder or Bidders offering the lowest evaluated cost to the Employer for combined </w:t>
      </w:r>
      <w:r w:rsidR="007B5C40">
        <w:t>packages</w:t>
      </w:r>
      <w:r w:rsidR="00381BBB" w:rsidRPr="00381BBB">
        <w:t xml:space="preserve">, subject to the selected Bidder(s) meeting the required qualification criteria for combination of </w:t>
      </w:r>
      <w:r w:rsidR="007B5C40">
        <w:t>packages and or lots as the case may be</w:t>
      </w:r>
      <w:r w:rsidR="00381BBB" w:rsidRPr="00381BBB">
        <w:t>.</w:t>
      </w:r>
    </w:p>
    <w:p w:rsidR="00702ED9" w:rsidRPr="00702ED9" w:rsidRDefault="00030045">
      <w:pPr>
        <w:pStyle w:val="Outline4"/>
        <w:rPr>
          <w:b/>
        </w:rPr>
      </w:pPr>
      <w:r w:rsidRPr="00030045">
        <w:rPr>
          <w:b/>
        </w:rPr>
        <w:t>Qualification Criteria for Multiple Contracts:</w:t>
      </w:r>
    </w:p>
    <w:p w:rsidR="00C71CA8" w:rsidRDefault="007E4869">
      <w:pPr>
        <w:pStyle w:val="Outline4"/>
      </w:pPr>
      <w:r>
        <w:t>Section III describes criteria for qualification for each lot (contract) for multiple lots (contracts). The criteria for qualification is aggregate minimum requirement for respective lots as specified under items 3.1, 3.2, 4.2(a) and 4.2(b)</w:t>
      </w:r>
      <w:r w:rsidR="00E51AB0" w:rsidRPr="00E51AB0">
        <w:t>. However, with respect to the specific experience under item 4.2 (a) of Section III, the Employer will select any one or more of the options as identified below:</w:t>
      </w:r>
    </w:p>
    <w:p w:rsidR="007E4869" w:rsidRDefault="007E4869">
      <w:pPr>
        <w:pStyle w:val="Outline4"/>
      </w:pPr>
    </w:p>
    <w:p w:rsidR="00D14B64" w:rsidRDefault="007E4869">
      <w:pPr>
        <w:tabs>
          <w:tab w:val="left" w:pos="2160"/>
        </w:tabs>
        <w:spacing w:after="180"/>
        <w:ind w:left="1440"/>
        <w:rPr>
          <w:spacing w:val="-2"/>
        </w:rPr>
      </w:pPr>
      <w:r w:rsidRPr="00681131">
        <w:rPr>
          <w:spacing w:val="-2"/>
        </w:rPr>
        <w:t>N is the minimum number of contracts</w:t>
      </w:r>
    </w:p>
    <w:p w:rsidR="00D14B64" w:rsidRDefault="007E4869">
      <w:pPr>
        <w:tabs>
          <w:tab w:val="left" w:pos="2160"/>
        </w:tabs>
        <w:spacing w:after="180"/>
        <w:ind w:left="1440"/>
        <w:rPr>
          <w:spacing w:val="-2"/>
        </w:rPr>
      </w:pPr>
      <w:r>
        <w:rPr>
          <w:spacing w:val="-2"/>
        </w:rPr>
        <w:t xml:space="preserve">V </w:t>
      </w:r>
      <w:r w:rsidRPr="00681131">
        <w:rPr>
          <w:spacing w:val="-2"/>
        </w:rPr>
        <w:t>is the minimum value of a single contract</w:t>
      </w:r>
    </w:p>
    <w:p w:rsidR="00D14B64" w:rsidRDefault="007E4869">
      <w:pPr>
        <w:spacing w:after="180"/>
        <w:ind w:left="1440"/>
        <w:rPr>
          <w:spacing w:val="-2"/>
        </w:rPr>
      </w:pPr>
      <w:r>
        <w:rPr>
          <w:b/>
          <w:spacing w:val="-2"/>
        </w:rPr>
        <w:t>(a) For o</w:t>
      </w:r>
      <w:r w:rsidRPr="00925DF5">
        <w:rPr>
          <w:b/>
          <w:spacing w:val="-2"/>
        </w:rPr>
        <w:t>ne Contract</w:t>
      </w:r>
      <w:r w:rsidRPr="00B82100">
        <w:rPr>
          <w:spacing w:val="-2"/>
        </w:rPr>
        <w:t>:</w:t>
      </w:r>
    </w:p>
    <w:p w:rsidR="00D14B64" w:rsidRDefault="00030045">
      <w:pPr>
        <w:tabs>
          <w:tab w:val="left" w:pos="1440"/>
        </w:tabs>
        <w:spacing w:after="180"/>
        <w:ind w:left="1440"/>
        <w:rPr>
          <w:b/>
          <w:spacing w:val="-2"/>
        </w:rPr>
      </w:pPr>
      <w:r w:rsidRPr="00030045">
        <w:rPr>
          <w:b/>
          <w:spacing w:val="-2"/>
        </w:rPr>
        <w:t xml:space="preserve">Option 1: </w:t>
      </w:r>
      <w:r w:rsidRPr="00030045">
        <w:rPr>
          <w:b/>
          <w:spacing w:val="-2"/>
        </w:rPr>
        <w:tab/>
      </w:r>
    </w:p>
    <w:p w:rsidR="00D14B64" w:rsidRDefault="007E4869">
      <w:pPr>
        <w:tabs>
          <w:tab w:val="left" w:pos="1800"/>
        </w:tabs>
        <w:spacing w:after="180"/>
        <w:ind w:left="1800"/>
        <w:rPr>
          <w:spacing w:val="-2"/>
        </w:rPr>
      </w:pPr>
      <w:r>
        <w:rPr>
          <w:spacing w:val="-2"/>
        </w:rPr>
        <w:t xml:space="preserve">(i) </w:t>
      </w:r>
      <w:r w:rsidRPr="00B82100">
        <w:rPr>
          <w:spacing w:val="-2"/>
        </w:rPr>
        <w:t>N contracts, each of minimum value V</w:t>
      </w:r>
      <w:r>
        <w:rPr>
          <w:spacing w:val="-2"/>
        </w:rPr>
        <w:t>;</w:t>
      </w:r>
    </w:p>
    <w:p w:rsidR="00D14B64" w:rsidRDefault="0042047B" w:rsidP="001A3AE2">
      <w:pPr>
        <w:tabs>
          <w:tab w:val="left" w:pos="1800"/>
        </w:tabs>
        <w:spacing w:after="180"/>
        <w:rPr>
          <w:spacing w:val="-2"/>
        </w:rPr>
      </w:pPr>
      <w:r>
        <w:rPr>
          <w:spacing w:val="-2"/>
        </w:rPr>
        <w:tab/>
      </w:r>
      <w:r w:rsidR="00FB2DDA">
        <w:rPr>
          <w:spacing w:val="-2"/>
        </w:rPr>
        <w:tab/>
      </w:r>
      <w:r w:rsidR="007E4869" w:rsidRPr="00B82100">
        <w:rPr>
          <w:spacing w:val="-2"/>
        </w:rPr>
        <w:t>O</w:t>
      </w:r>
      <w:r w:rsidR="001A3AE2">
        <w:rPr>
          <w:spacing w:val="-2"/>
        </w:rPr>
        <w:t>R</w:t>
      </w:r>
      <w:r w:rsidR="007E4869" w:rsidRPr="00B82100">
        <w:rPr>
          <w:spacing w:val="-2"/>
        </w:rPr>
        <w:t xml:space="preserve"> </w:t>
      </w:r>
    </w:p>
    <w:p w:rsidR="00D14B64" w:rsidRDefault="0042047B">
      <w:pPr>
        <w:tabs>
          <w:tab w:val="left" w:pos="1800"/>
        </w:tabs>
        <w:spacing w:after="180"/>
        <w:rPr>
          <w:b/>
          <w:spacing w:val="-2"/>
        </w:rPr>
      </w:pPr>
      <w:r>
        <w:rPr>
          <w:spacing w:val="-2"/>
        </w:rPr>
        <w:tab/>
      </w:r>
      <w:r w:rsidR="00030045" w:rsidRPr="00030045">
        <w:rPr>
          <w:b/>
          <w:spacing w:val="-2"/>
        </w:rPr>
        <w:t xml:space="preserve">Option 2: </w:t>
      </w:r>
      <w:r w:rsidR="00030045" w:rsidRPr="00030045">
        <w:rPr>
          <w:b/>
          <w:spacing w:val="-2"/>
        </w:rPr>
        <w:tab/>
      </w:r>
    </w:p>
    <w:p w:rsidR="00D14B64" w:rsidRDefault="0042047B">
      <w:pPr>
        <w:tabs>
          <w:tab w:val="left" w:pos="1800"/>
        </w:tabs>
        <w:spacing w:after="180"/>
        <w:rPr>
          <w:spacing w:val="-2"/>
        </w:rPr>
      </w:pPr>
      <w:r>
        <w:rPr>
          <w:spacing w:val="-2"/>
        </w:rPr>
        <w:tab/>
      </w:r>
      <w:r w:rsidR="007E4869">
        <w:rPr>
          <w:spacing w:val="-2"/>
        </w:rPr>
        <w:t xml:space="preserve">(i) </w:t>
      </w:r>
      <w:r w:rsidR="007E4869" w:rsidRPr="00B82100">
        <w:rPr>
          <w:spacing w:val="-2"/>
        </w:rPr>
        <w:t>N contracts, each of minimum value V</w:t>
      </w:r>
      <w:r w:rsidR="00FB2DDA">
        <w:rPr>
          <w:spacing w:val="-2"/>
        </w:rPr>
        <w:t>;</w:t>
      </w:r>
      <w:r w:rsidR="007E4869" w:rsidRPr="00B82100">
        <w:rPr>
          <w:spacing w:val="-2"/>
        </w:rPr>
        <w:t xml:space="preserve"> </w:t>
      </w:r>
      <w:r w:rsidR="00FB2DDA">
        <w:rPr>
          <w:spacing w:val="-2"/>
        </w:rPr>
        <w:t>o</w:t>
      </w:r>
      <w:r w:rsidR="007E4869">
        <w:rPr>
          <w:spacing w:val="-2"/>
        </w:rPr>
        <w:t>r</w:t>
      </w:r>
    </w:p>
    <w:p w:rsidR="00D14B64" w:rsidRDefault="007E4869">
      <w:pPr>
        <w:tabs>
          <w:tab w:val="left" w:pos="1800"/>
        </w:tabs>
        <w:spacing w:after="180"/>
        <w:ind w:left="1800"/>
        <w:rPr>
          <w:spacing w:val="-2"/>
        </w:rPr>
      </w:pPr>
      <w:r>
        <w:rPr>
          <w:spacing w:val="-2"/>
        </w:rPr>
        <w:t xml:space="preserve">(ii) </w:t>
      </w:r>
      <w:r w:rsidRPr="00B82100">
        <w:rPr>
          <w:spacing w:val="-2"/>
        </w:rPr>
        <w:t>Less than or equal to N contracts, each of minimum value V, but with total value of all contracts equal or more than N x V</w:t>
      </w:r>
      <w:r w:rsidR="00FB2DDA">
        <w:rPr>
          <w:spacing w:val="-2"/>
        </w:rPr>
        <w:t>.</w:t>
      </w:r>
    </w:p>
    <w:p w:rsidR="00D14B64" w:rsidRPr="00CE6BD4" w:rsidRDefault="007E4869" w:rsidP="00CE6BD4">
      <w:pPr>
        <w:spacing w:after="180"/>
        <w:ind w:left="1440"/>
        <w:rPr>
          <w:b/>
          <w:spacing w:val="-2"/>
        </w:rPr>
      </w:pPr>
      <w:bookmarkStart w:id="374" w:name="_Toc303161650"/>
      <w:r w:rsidRPr="00CE6BD4">
        <w:rPr>
          <w:b/>
          <w:spacing w:val="-2"/>
        </w:rPr>
        <w:t xml:space="preserve">(b) </w:t>
      </w:r>
      <w:r w:rsidR="00FB2DDA" w:rsidRPr="00CE6BD4">
        <w:rPr>
          <w:b/>
          <w:spacing w:val="-2"/>
        </w:rPr>
        <w:t>F</w:t>
      </w:r>
      <w:r w:rsidRPr="00CE6BD4">
        <w:rPr>
          <w:b/>
          <w:spacing w:val="-2"/>
        </w:rPr>
        <w:t>or multiple Contracts</w:t>
      </w:r>
      <w:bookmarkEnd w:id="374"/>
    </w:p>
    <w:p w:rsidR="00D14B64" w:rsidRDefault="0042047B">
      <w:pPr>
        <w:tabs>
          <w:tab w:val="left" w:pos="1800"/>
        </w:tabs>
        <w:spacing w:after="180"/>
        <w:ind w:left="1800" w:hanging="1800"/>
        <w:rPr>
          <w:b/>
          <w:spacing w:val="-2"/>
        </w:rPr>
      </w:pPr>
      <w:r>
        <w:rPr>
          <w:spacing w:val="-2"/>
        </w:rPr>
        <w:tab/>
      </w:r>
      <w:r w:rsidR="00030045" w:rsidRPr="00030045">
        <w:rPr>
          <w:b/>
          <w:spacing w:val="-2"/>
        </w:rPr>
        <w:t xml:space="preserve">Option 1: </w:t>
      </w:r>
      <w:r w:rsidR="00030045" w:rsidRPr="00030045">
        <w:rPr>
          <w:b/>
          <w:spacing w:val="-2"/>
        </w:rPr>
        <w:tab/>
      </w:r>
    </w:p>
    <w:p w:rsidR="00D14B64" w:rsidRDefault="0042047B">
      <w:pPr>
        <w:tabs>
          <w:tab w:val="left" w:pos="1800"/>
        </w:tabs>
        <w:spacing w:after="180"/>
        <w:ind w:left="1800" w:hanging="1800"/>
        <w:rPr>
          <w:spacing w:val="-2"/>
        </w:rPr>
      </w:pPr>
      <w:r>
        <w:rPr>
          <w:spacing w:val="-2"/>
        </w:rPr>
        <w:tab/>
      </w:r>
      <w:r w:rsidR="007E4869">
        <w:rPr>
          <w:spacing w:val="-2"/>
        </w:rPr>
        <w:t xml:space="preserve">(i) </w:t>
      </w:r>
      <w:r w:rsidR="007E4869" w:rsidRPr="00B82100">
        <w:rPr>
          <w:spacing w:val="-2"/>
        </w:rPr>
        <w:t>Minimum requirements for combined contract(s) shall be the aggregate requirements for each contract</w:t>
      </w:r>
      <w:r w:rsidR="007E4869">
        <w:rPr>
          <w:spacing w:val="-2"/>
        </w:rPr>
        <w:t xml:space="preserve"> </w:t>
      </w:r>
      <w:r w:rsidR="007E4869" w:rsidRPr="00B82100">
        <w:rPr>
          <w:spacing w:val="-2"/>
        </w:rPr>
        <w:t xml:space="preserve">for which the </w:t>
      </w:r>
      <w:proofErr w:type="spellStart"/>
      <w:r w:rsidR="00FB2DDA">
        <w:rPr>
          <w:spacing w:val="-2"/>
        </w:rPr>
        <w:t>bider</w:t>
      </w:r>
      <w:proofErr w:type="spellEnd"/>
      <w:r w:rsidR="00FB2DDA">
        <w:rPr>
          <w:spacing w:val="-2"/>
        </w:rPr>
        <w:t xml:space="preserve"> </w:t>
      </w:r>
      <w:r w:rsidR="007E4869" w:rsidRPr="00B82100">
        <w:rPr>
          <w:spacing w:val="-2"/>
        </w:rPr>
        <w:t xml:space="preserve">has </w:t>
      </w:r>
      <w:r w:rsidR="00FB2DDA">
        <w:rPr>
          <w:spacing w:val="-2"/>
        </w:rPr>
        <w:t xml:space="preserve">submitted bids </w:t>
      </w:r>
      <w:r w:rsidR="007E4869" w:rsidRPr="00B82100">
        <w:rPr>
          <w:spacing w:val="-2"/>
        </w:rPr>
        <w:t>as follows, and N1,</w:t>
      </w:r>
      <w:r w:rsidR="00FB2DDA">
        <w:rPr>
          <w:spacing w:val="-2"/>
        </w:rPr>
        <w:t xml:space="preserve"> </w:t>
      </w:r>
      <w:r w:rsidR="007E4869" w:rsidRPr="00B82100">
        <w:rPr>
          <w:spacing w:val="-2"/>
        </w:rPr>
        <w:t>N2,</w:t>
      </w:r>
      <w:r w:rsidR="00FB2DDA">
        <w:rPr>
          <w:spacing w:val="-2"/>
        </w:rPr>
        <w:t xml:space="preserve"> </w:t>
      </w:r>
      <w:r w:rsidR="007E4869" w:rsidRPr="00B82100">
        <w:rPr>
          <w:spacing w:val="-2"/>
        </w:rPr>
        <w:t>N3, etc. shall be different contracts:</w:t>
      </w:r>
    </w:p>
    <w:p w:rsidR="007E4869" w:rsidRPr="00B82100" w:rsidRDefault="007E4869" w:rsidP="007E4869">
      <w:pPr>
        <w:tabs>
          <w:tab w:val="left" w:pos="2160"/>
        </w:tabs>
        <w:spacing w:after="180"/>
        <w:ind w:left="2412"/>
        <w:rPr>
          <w:spacing w:val="-2"/>
        </w:rPr>
      </w:pPr>
      <w:r w:rsidRPr="00B82100">
        <w:rPr>
          <w:spacing w:val="-2"/>
        </w:rPr>
        <w:t>Lot 1:  N1 contracts, each of minimum value V1;</w:t>
      </w:r>
    </w:p>
    <w:p w:rsidR="007E4869" w:rsidRPr="00B82100" w:rsidRDefault="007E4869" w:rsidP="007E4869">
      <w:pPr>
        <w:tabs>
          <w:tab w:val="left" w:pos="2160"/>
        </w:tabs>
        <w:spacing w:after="180"/>
        <w:ind w:left="2412"/>
        <w:rPr>
          <w:spacing w:val="-2"/>
        </w:rPr>
      </w:pPr>
      <w:r w:rsidRPr="00B82100">
        <w:rPr>
          <w:spacing w:val="-2"/>
        </w:rPr>
        <w:t xml:space="preserve">Lot 2:  N2 contracts, each of minimum value V2; </w:t>
      </w:r>
    </w:p>
    <w:p w:rsidR="00D14B64" w:rsidRDefault="007E4869" w:rsidP="001A3AE2">
      <w:pPr>
        <w:tabs>
          <w:tab w:val="left" w:pos="2160"/>
        </w:tabs>
        <w:spacing w:after="180"/>
        <w:ind w:left="2412"/>
        <w:rPr>
          <w:spacing w:val="-2"/>
        </w:rPr>
      </w:pPr>
      <w:r w:rsidRPr="00B82100">
        <w:rPr>
          <w:spacing w:val="-2"/>
        </w:rPr>
        <w:t xml:space="preserve">Lot 3:  N3 contracts, each of minimum value V3; </w:t>
      </w:r>
      <w:r w:rsidR="00FB2DDA">
        <w:rPr>
          <w:spacing w:val="-2"/>
        </w:rPr>
        <w:t xml:space="preserve">etc. </w:t>
      </w:r>
    </w:p>
    <w:p w:rsidR="00D14B64" w:rsidRPr="001A3AE2" w:rsidRDefault="001A3AE2">
      <w:pPr>
        <w:tabs>
          <w:tab w:val="left" w:pos="2160"/>
        </w:tabs>
        <w:spacing w:after="180"/>
        <w:ind w:left="1800"/>
        <w:rPr>
          <w:b/>
          <w:bCs/>
          <w:spacing w:val="-2"/>
        </w:rPr>
      </w:pPr>
      <w:r w:rsidRPr="001A3AE2">
        <w:rPr>
          <w:b/>
          <w:bCs/>
          <w:spacing w:val="-2"/>
        </w:rPr>
        <w:t>OR</w:t>
      </w:r>
    </w:p>
    <w:p w:rsidR="00D14B64" w:rsidRDefault="0042047B">
      <w:pPr>
        <w:tabs>
          <w:tab w:val="left" w:pos="1800"/>
        </w:tabs>
        <w:spacing w:after="180"/>
        <w:ind w:left="1800" w:hanging="1800"/>
        <w:rPr>
          <w:b/>
          <w:spacing w:val="-2"/>
        </w:rPr>
      </w:pPr>
      <w:r>
        <w:rPr>
          <w:spacing w:val="-2"/>
        </w:rPr>
        <w:tab/>
      </w:r>
      <w:r w:rsidR="00030045" w:rsidRPr="00030045">
        <w:rPr>
          <w:b/>
          <w:spacing w:val="-2"/>
        </w:rPr>
        <w:t xml:space="preserve">Option 2: </w:t>
      </w:r>
      <w:r w:rsidR="00030045" w:rsidRPr="00030045">
        <w:rPr>
          <w:b/>
          <w:spacing w:val="-2"/>
        </w:rPr>
        <w:tab/>
      </w:r>
    </w:p>
    <w:p w:rsidR="00D14B64" w:rsidRDefault="0042047B">
      <w:pPr>
        <w:tabs>
          <w:tab w:val="left" w:pos="1800"/>
        </w:tabs>
        <w:spacing w:after="180"/>
        <w:ind w:left="1800" w:hanging="1800"/>
        <w:rPr>
          <w:spacing w:val="-2"/>
        </w:rPr>
      </w:pPr>
      <w:r>
        <w:rPr>
          <w:spacing w:val="-2"/>
        </w:rPr>
        <w:lastRenderedPageBreak/>
        <w:tab/>
      </w:r>
      <w:r w:rsidR="007E4869">
        <w:rPr>
          <w:spacing w:val="-2"/>
        </w:rPr>
        <w:t xml:space="preserve">(i) </w:t>
      </w:r>
      <w:r w:rsidR="007E4869" w:rsidRPr="00B82100">
        <w:rPr>
          <w:spacing w:val="-2"/>
        </w:rPr>
        <w:t>Minimum requirements for combined contract(s) shall be the aggregate requirements for each contract</w:t>
      </w:r>
      <w:r w:rsidR="007E4869">
        <w:rPr>
          <w:spacing w:val="-2"/>
        </w:rPr>
        <w:t xml:space="preserve"> </w:t>
      </w:r>
      <w:r w:rsidR="007E4869" w:rsidRPr="00B82100">
        <w:rPr>
          <w:spacing w:val="-2"/>
        </w:rPr>
        <w:t xml:space="preserve">for which the </w:t>
      </w:r>
      <w:r w:rsidR="00FB2DDA">
        <w:rPr>
          <w:spacing w:val="-2"/>
        </w:rPr>
        <w:t xml:space="preserve">bidder </w:t>
      </w:r>
      <w:r w:rsidR="007E4869" w:rsidRPr="00B82100">
        <w:rPr>
          <w:spacing w:val="-2"/>
        </w:rPr>
        <w:t xml:space="preserve">has </w:t>
      </w:r>
      <w:r w:rsidR="00FB2DDA">
        <w:rPr>
          <w:spacing w:val="-2"/>
        </w:rPr>
        <w:t xml:space="preserve">submitted bids </w:t>
      </w:r>
      <w:r w:rsidR="007E4869" w:rsidRPr="00B82100">
        <w:rPr>
          <w:spacing w:val="-2"/>
        </w:rPr>
        <w:t>as follows, and N1</w:t>
      </w:r>
      <w:proofErr w:type="gramStart"/>
      <w:r w:rsidR="007E4869" w:rsidRPr="00B82100">
        <w:rPr>
          <w:spacing w:val="-2"/>
        </w:rPr>
        <w:t>,N2,N3</w:t>
      </w:r>
      <w:proofErr w:type="gramEnd"/>
      <w:r w:rsidR="007E4869" w:rsidRPr="00B82100">
        <w:rPr>
          <w:spacing w:val="-2"/>
        </w:rPr>
        <w:t>, etc. shall be different contracts:</w:t>
      </w:r>
    </w:p>
    <w:p w:rsidR="007E4869" w:rsidRPr="00B82100" w:rsidRDefault="007E4869" w:rsidP="007E4869">
      <w:pPr>
        <w:tabs>
          <w:tab w:val="left" w:pos="2160"/>
        </w:tabs>
        <w:spacing w:after="180"/>
        <w:ind w:left="2412"/>
        <w:rPr>
          <w:spacing w:val="-2"/>
        </w:rPr>
      </w:pPr>
      <w:r w:rsidRPr="00B82100">
        <w:rPr>
          <w:spacing w:val="-2"/>
        </w:rPr>
        <w:t>Lot 1:  N1 contracts, each of minimum value V1;</w:t>
      </w:r>
    </w:p>
    <w:p w:rsidR="007E4869" w:rsidRPr="00B82100" w:rsidRDefault="007E4869" w:rsidP="007E4869">
      <w:pPr>
        <w:tabs>
          <w:tab w:val="left" w:pos="2160"/>
        </w:tabs>
        <w:spacing w:after="180"/>
        <w:ind w:left="2412"/>
        <w:rPr>
          <w:spacing w:val="-2"/>
        </w:rPr>
      </w:pPr>
      <w:r w:rsidRPr="00B82100">
        <w:rPr>
          <w:spacing w:val="-2"/>
        </w:rPr>
        <w:t xml:space="preserve">Lot 2:  N2 contracts, each of minimum value V2; </w:t>
      </w:r>
    </w:p>
    <w:p w:rsidR="007E4869" w:rsidRDefault="007E4869" w:rsidP="001A3AE2">
      <w:pPr>
        <w:tabs>
          <w:tab w:val="left" w:pos="2160"/>
        </w:tabs>
        <w:spacing w:after="180"/>
        <w:ind w:left="2412"/>
        <w:rPr>
          <w:b/>
          <w:spacing w:val="-2"/>
        </w:rPr>
      </w:pPr>
      <w:r w:rsidRPr="00B82100">
        <w:rPr>
          <w:spacing w:val="-2"/>
        </w:rPr>
        <w:t xml:space="preserve">Lot 3:  N3 contracts, each of minimum value V3; </w:t>
      </w:r>
      <w:proofErr w:type="spellStart"/>
      <w:r w:rsidR="00FB2DDA">
        <w:rPr>
          <w:spacing w:val="-2"/>
        </w:rPr>
        <w:t>etc</w:t>
      </w:r>
      <w:proofErr w:type="spellEnd"/>
      <w:r w:rsidR="00FB2DDA">
        <w:rPr>
          <w:spacing w:val="-2"/>
        </w:rPr>
        <w:t xml:space="preserve">, </w:t>
      </w:r>
    </w:p>
    <w:p w:rsidR="001A3AE2" w:rsidRPr="00B82100" w:rsidRDefault="001A3AE2" w:rsidP="001A3AE2">
      <w:pPr>
        <w:tabs>
          <w:tab w:val="left" w:pos="1843"/>
        </w:tabs>
        <w:spacing w:after="180"/>
        <w:ind w:left="1843"/>
        <w:rPr>
          <w:spacing w:val="-2"/>
        </w:rPr>
      </w:pPr>
      <w:r>
        <w:rPr>
          <w:b/>
          <w:spacing w:val="-2"/>
        </w:rPr>
        <w:t>OR</w:t>
      </w:r>
    </w:p>
    <w:p w:rsidR="00D14B64" w:rsidRDefault="007E4869">
      <w:pPr>
        <w:spacing w:after="180"/>
        <w:ind w:left="1800"/>
        <w:rPr>
          <w:spacing w:val="-2"/>
        </w:rPr>
      </w:pPr>
      <w:r>
        <w:rPr>
          <w:spacing w:val="-2"/>
        </w:rPr>
        <w:t xml:space="preserve">(ii) </w:t>
      </w:r>
      <w:r w:rsidRPr="00B82100">
        <w:rPr>
          <w:spacing w:val="-2"/>
        </w:rPr>
        <w:t>Lot 1:  N1 contracts, each of minimum value V1</w:t>
      </w:r>
      <w:proofErr w:type="gramStart"/>
      <w:r w:rsidRPr="00B82100">
        <w:rPr>
          <w:spacing w:val="-2"/>
        </w:rPr>
        <w:t>;  or</w:t>
      </w:r>
      <w:proofErr w:type="gramEnd"/>
      <w:r w:rsidRPr="00B82100">
        <w:rPr>
          <w:spacing w:val="-2"/>
        </w:rPr>
        <w:t xml:space="preserve">  number of contracts less than or equal to N1, each of minimum value V1, but with total value of all contracts equal or more than N1 x V1</w:t>
      </w:r>
      <w:r w:rsidR="00FB2DDA">
        <w:rPr>
          <w:spacing w:val="-2"/>
        </w:rPr>
        <w:t>.</w:t>
      </w:r>
    </w:p>
    <w:p w:rsidR="00D14B64" w:rsidRDefault="007E4869">
      <w:pPr>
        <w:spacing w:after="180"/>
        <w:ind w:left="2160"/>
        <w:rPr>
          <w:spacing w:val="-2"/>
        </w:rPr>
      </w:pPr>
      <w:r w:rsidRPr="00B82100">
        <w:rPr>
          <w:spacing w:val="-2"/>
        </w:rPr>
        <w:t>Lot 2:  N2 contracts, each of minimum value V2; or number of contracts less than or equal to N2, each of minimum value V2, but with total value of all contracts equal or more than N2 x V2</w:t>
      </w:r>
      <w:r w:rsidR="00FB2DDA">
        <w:rPr>
          <w:spacing w:val="-2"/>
        </w:rPr>
        <w:t>.</w:t>
      </w:r>
    </w:p>
    <w:p w:rsidR="007E4869" w:rsidRPr="00B82100" w:rsidRDefault="007E4869" w:rsidP="001A3AE2">
      <w:pPr>
        <w:spacing w:after="180"/>
        <w:ind w:left="1800"/>
        <w:rPr>
          <w:spacing w:val="-2"/>
        </w:rPr>
      </w:pPr>
      <w:r w:rsidRPr="00B82100">
        <w:rPr>
          <w:spacing w:val="-2"/>
        </w:rPr>
        <w:t>Lot 3:  N3 contracts, each of minimum value V3; or number of contracts less than or equal to N3, each of minimum value V3, but with total value of all contracts equal or more than N3 x V3</w:t>
      </w:r>
      <w:r w:rsidR="00FB2DDA">
        <w:rPr>
          <w:spacing w:val="-2"/>
        </w:rPr>
        <w:t>.</w:t>
      </w:r>
      <w:r w:rsidR="001A3AE2">
        <w:rPr>
          <w:spacing w:val="-2"/>
        </w:rPr>
        <w:t xml:space="preserve">  </w:t>
      </w:r>
      <w:proofErr w:type="gramStart"/>
      <w:r w:rsidRPr="00B82100">
        <w:rPr>
          <w:spacing w:val="-2"/>
        </w:rPr>
        <w:t>etc</w:t>
      </w:r>
      <w:proofErr w:type="gramEnd"/>
      <w:r w:rsidRPr="00B82100">
        <w:rPr>
          <w:spacing w:val="-2"/>
        </w:rPr>
        <w:t>.</w:t>
      </w:r>
    </w:p>
    <w:p w:rsidR="007E4869" w:rsidRPr="001A3AE2" w:rsidRDefault="001A3AE2" w:rsidP="001A3AE2">
      <w:pPr>
        <w:tabs>
          <w:tab w:val="left" w:pos="2160"/>
        </w:tabs>
        <w:spacing w:after="180"/>
        <w:ind w:left="1843" w:firstLine="36"/>
        <w:rPr>
          <w:rFonts w:cs="Arial"/>
          <w:b/>
          <w:bCs/>
          <w:iCs/>
          <w:spacing w:val="-2"/>
          <w:sz w:val="28"/>
          <w:szCs w:val="28"/>
        </w:rPr>
      </w:pPr>
      <w:r w:rsidRPr="001A3AE2">
        <w:rPr>
          <w:b/>
          <w:bCs/>
          <w:spacing w:val="-2"/>
        </w:rPr>
        <w:t>OR</w:t>
      </w:r>
    </w:p>
    <w:p w:rsidR="00D14B64" w:rsidRDefault="0042047B">
      <w:pPr>
        <w:tabs>
          <w:tab w:val="left" w:pos="1800"/>
        </w:tabs>
        <w:spacing w:after="180"/>
        <w:ind w:left="1800" w:hanging="1800"/>
        <w:rPr>
          <w:b/>
          <w:spacing w:val="-2"/>
        </w:rPr>
      </w:pPr>
      <w:r>
        <w:rPr>
          <w:spacing w:val="-2"/>
        </w:rPr>
        <w:tab/>
      </w:r>
      <w:r w:rsidR="00030045" w:rsidRPr="00030045">
        <w:rPr>
          <w:b/>
          <w:spacing w:val="-2"/>
        </w:rPr>
        <w:t xml:space="preserve">Option 3: </w:t>
      </w:r>
      <w:r w:rsidR="00030045" w:rsidRPr="00030045">
        <w:rPr>
          <w:b/>
          <w:spacing w:val="-2"/>
        </w:rPr>
        <w:tab/>
      </w:r>
    </w:p>
    <w:p w:rsidR="00D14B64" w:rsidRDefault="0042047B">
      <w:pPr>
        <w:tabs>
          <w:tab w:val="left" w:pos="1800"/>
        </w:tabs>
        <w:spacing w:after="180"/>
        <w:ind w:left="1800" w:hanging="1800"/>
        <w:rPr>
          <w:spacing w:val="-2"/>
        </w:rPr>
      </w:pPr>
      <w:r>
        <w:rPr>
          <w:spacing w:val="-2"/>
        </w:rPr>
        <w:tab/>
      </w:r>
      <w:r w:rsidR="007E4869">
        <w:rPr>
          <w:spacing w:val="-2"/>
        </w:rPr>
        <w:t xml:space="preserve">(i) </w:t>
      </w:r>
      <w:r w:rsidR="007E4869" w:rsidRPr="00B82100">
        <w:rPr>
          <w:spacing w:val="-2"/>
        </w:rPr>
        <w:t>Minimum requirements for combined contract(s) shall be the aggregate requirements for each contract</w:t>
      </w:r>
      <w:r w:rsidR="007E4869">
        <w:rPr>
          <w:spacing w:val="-2"/>
        </w:rPr>
        <w:t xml:space="preserve"> </w:t>
      </w:r>
      <w:r w:rsidR="007E4869" w:rsidRPr="00B82100">
        <w:rPr>
          <w:spacing w:val="-2"/>
        </w:rPr>
        <w:t>for which the applicant has applied for as follows, and N1,</w:t>
      </w:r>
      <w:r w:rsidR="00FB2DDA">
        <w:rPr>
          <w:spacing w:val="-2"/>
        </w:rPr>
        <w:t xml:space="preserve"> </w:t>
      </w:r>
      <w:r w:rsidR="007E4869" w:rsidRPr="00B82100">
        <w:rPr>
          <w:spacing w:val="-2"/>
        </w:rPr>
        <w:t>N2,</w:t>
      </w:r>
      <w:r w:rsidR="00FB2DDA">
        <w:rPr>
          <w:spacing w:val="-2"/>
        </w:rPr>
        <w:t xml:space="preserve"> </w:t>
      </w:r>
      <w:r w:rsidR="007E4869" w:rsidRPr="00B82100">
        <w:rPr>
          <w:spacing w:val="-2"/>
        </w:rPr>
        <w:t>N3, etc. shall be different contracts:</w:t>
      </w:r>
    </w:p>
    <w:p w:rsidR="007E4869" w:rsidRPr="00B82100" w:rsidRDefault="007E4869" w:rsidP="007E4869">
      <w:pPr>
        <w:tabs>
          <w:tab w:val="left" w:pos="2160"/>
        </w:tabs>
        <w:spacing w:after="180"/>
        <w:ind w:left="2412"/>
        <w:rPr>
          <w:spacing w:val="-2"/>
        </w:rPr>
      </w:pPr>
      <w:r w:rsidRPr="00B82100">
        <w:rPr>
          <w:spacing w:val="-2"/>
        </w:rPr>
        <w:t>Lot 1:  N1 contracts, each of minimum value V1;</w:t>
      </w:r>
    </w:p>
    <w:p w:rsidR="007E4869" w:rsidRPr="00B82100" w:rsidRDefault="007E4869" w:rsidP="007E4869">
      <w:pPr>
        <w:tabs>
          <w:tab w:val="left" w:pos="2160"/>
        </w:tabs>
        <w:spacing w:after="180"/>
        <w:ind w:left="2412"/>
        <w:rPr>
          <w:spacing w:val="-2"/>
        </w:rPr>
      </w:pPr>
      <w:r w:rsidRPr="00B82100">
        <w:rPr>
          <w:spacing w:val="-2"/>
        </w:rPr>
        <w:t xml:space="preserve">Lot 2:  N2 contracts, each of minimum value V2; </w:t>
      </w:r>
    </w:p>
    <w:p w:rsidR="007E4869" w:rsidRPr="001A3AE2" w:rsidRDefault="007E4869" w:rsidP="001A3AE2">
      <w:pPr>
        <w:tabs>
          <w:tab w:val="left" w:pos="2160"/>
        </w:tabs>
        <w:spacing w:after="180"/>
        <w:ind w:left="2412"/>
        <w:rPr>
          <w:spacing w:val="-2"/>
        </w:rPr>
      </w:pPr>
      <w:r w:rsidRPr="00B82100">
        <w:rPr>
          <w:spacing w:val="-2"/>
        </w:rPr>
        <w:t xml:space="preserve">Lot 3:  N3 contracts, each of minimum value V3; </w:t>
      </w:r>
      <w:proofErr w:type="spellStart"/>
      <w:r w:rsidR="00FB2DDA">
        <w:rPr>
          <w:spacing w:val="-2"/>
        </w:rPr>
        <w:t>etc</w:t>
      </w:r>
      <w:proofErr w:type="spellEnd"/>
      <w:r w:rsidR="00FB2DDA">
        <w:rPr>
          <w:spacing w:val="-2"/>
        </w:rPr>
        <w:t xml:space="preserve">, </w:t>
      </w:r>
    </w:p>
    <w:p w:rsidR="001A3AE2" w:rsidRPr="00B82100" w:rsidRDefault="001A3AE2" w:rsidP="001A3AE2">
      <w:pPr>
        <w:tabs>
          <w:tab w:val="left" w:pos="-2835"/>
        </w:tabs>
        <w:spacing w:after="180"/>
        <w:ind w:left="1985"/>
        <w:rPr>
          <w:spacing w:val="-2"/>
        </w:rPr>
      </w:pPr>
      <w:r>
        <w:rPr>
          <w:b/>
          <w:spacing w:val="-2"/>
        </w:rPr>
        <w:t>OR</w:t>
      </w:r>
    </w:p>
    <w:p w:rsidR="007E4869" w:rsidRPr="00B82100" w:rsidRDefault="007E4869" w:rsidP="007E4869">
      <w:pPr>
        <w:tabs>
          <w:tab w:val="left" w:pos="2160"/>
        </w:tabs>
        <w:spacing w:after="180"/>
        <w:ind w:left="2412" w:hanging="360"/>
        <w:rPr>
          <w:spacing w:val="-2"/>
        </w:rPr>
      </w:pPr>
      <w:r>
        <w:rPr>
          <w:spacing w:val="-2"/>
        </w:rPr>
        <w:t xml:space="preserve">(ii) </w:t>
      </w:r>
      <w:r w:rsidRPr="00B82100">
        <w:rPr>
          <w:spacing w:val="-2"/>
        </w:rPr>
        <w:t>Lot 1:  N1 contracts, each of minimum value V1</w:t>
      </w:r>
      <w:proofErr w:type="gramStart"/>
      <w:r w:rsidRPr="00B82100">
        <w:rPr>
          <w:spacing w:val="-2"/>
        </w:rPr>
        <w:t>;  or</w:t>
      </w:r>
      <w:proofErr w:type="gramEnd"/>
      <w:r w:rsidRPr="00B82100">
        <w:rPr>
          <w:spacing w:val="-2"/>
        </w:rPr>
        <w:t xml:space="preserve">  number of contracts less than or equal to N1, each of minimum value V1, but with total value of all contracts equal or more than N1 x V1</w:t>
      </w:r>
      <w:r w:rsidR="00FB2DDA">
        <w:rPr>
          <w:spacing w:val="-2"/>
        </w:rPr>
        <w:t>.</w:t>
      </w:r>
    </w:p>
    <w:p w:rsidR="007E4869" w:rsidRPr="00B82100" w:rsidRDefault="007E4869" w:rsidP="007E4869">
      <w:pPr>
        <w:tabs>
          <w:tab w:val="left" w:pos="2160"/>
        </w:tabs>
        <w:spacing w:after="180"/>
        <w:ind w:left="2412"/>
        <w:rPr>
          <w:spacing w:val="-2"/>
        </w:rPr>
      </w:pPr>
      <w:r w:rsidRPr="00B82100">
        <w:rPr>
          <w:spacing w:val="-2"/>
        </w:rPr>
        <w:t>Lot 2:  N2 contracts, each of minimum value V2; or number of contracts less than or equal to N2, each of minimum value V2, but with total value of all contracts equal or more than N2 x V2</w:t>
      </w:r>
      <w:r w:rsidR="00FB2DDA">
        <w:rPr>
          <w:spacing w:val="-2"/>
        </w:rPr>
        <w:t>.</w:t>
      </w:r>
    </w:p>
    <w:p w:rsidR="007E4869" w:rsidRDefault="007E4869" w:rsidP="001A3AE2">
      <w:pPr>
        <w:tabs>
          <w:tab w:val="left" w:pos="2160"/>
        </w:tabs>
        <w:spacing w:after="180"/>
        <w:ind w:left="2412"/>
        <w:rPr>
          <w:b/>
          <w:spacing w:val="-2"/>
        </w:rPr>
      </w:pPr>
      <w:r w:rsidRPr="00B82100">
        <w:rPr>
          <w:spacing w:val="-2"/>
        </w:rPr>
        <w:t>Lot 3:  N3 contracts, each of minimum value V3; or number of contracts less than or equal to N3, each of minimum value V3, but with total value of all contracts equal or more than N3 x V3</w:t>
      </w:r>
      <w:r w:rsidR="00FB2DDA">
        <w:rPr>
          <w:spacing w:val="-2"/>
        </w:rPr>
        <w:t>.</w:t>
      </w:r>
      <w:r w:rsidR="001A3AE2">
        <w:rPr>
          <w:spacing w:val="-2"/>
        </w:rPr>
        <w:t xml:space="preserve">  …</w:t>
      </w:r>
      <w:proofErr w:type="spellStart"/>
      <w:r w:rsidRPr="00B82100">
        <w:rPr>
          <w:spacing w:val="-2"/>
        </w:rPr>
        <w:t>etc</w:t>
      </w:r>
      <w:proofErr w:type="spellEnd"/>
      <w:r w:rsidR="00FB2DDA">
        <w:rPr>
          <w:spacing w:val="-2"/>
        </w:rPr>
        <w:t xml:space="preserve">, </w:t>
      </w:r>
    </w:p>
    <w:p w:rsidR="001A3AE2" w:rsidRDefault="001A3AE2" w:rsidP="001A3AE2">
      <w:pPr>
        <w:spacing w:after="180"/>
        <w:ind w:left="2410"/>
        <w:rPr>
          <w:spacing w:val="-2"/>
        </w:rPr>
      </w:pPr>
      <w:r>
        <w:rPr>
          <w:b/>
          <w:spacing w:val="-2"/>
        </w:rPr>
        <w:t>OR</w:t>
      </w:r>
    </w:p>
    <w:p w:rsidR="007E4869" w:rsidRDefault="007E4869" w:rsidP="007E4869">
      <w:pPr>
        <w:tabs>
          <w:tab w:val="left" w:pos="2160"/>
        </w:tabs>
        <w:spacing w:after="180"/>
        <w:ind w:left="2412" w:hanging="360"/>
        <w:rPr>
          <w:rFonts w:cs="Arial"/>
          <w:b/>
          <w:bCs/>
          <w:iCs/>
          <w:spacing w:val="-2"/>
          <w:sz w:val="28"/>
          <w:szCs w:val="28"/>
        </w:rPr>
      </w:pPr>
      <w:r>
        <w:rPr>
          <w:spacing w:val="-2"/>
        </w:rPr>
        <w:t xml:space="preserve">(iii) </w:t>
      </w:r>
      <w:r w:rsidRPr="00B82100">
        <w:rPr>
          <w:spacing w:val="-2"/>
        </w:rPr>
        <w:t xml:space="preserve">Subject to compliance as per (ii) above with respect to minimum value of single contract for each lot,  total number of contracts is </w:t>
      </w:r>
      <w:r w:rsidRPr="00B82100">
        <w:rPr>
          <w:spacing w:val="-2"/>
        </w:rPr>
        <w:lastRenderedPageBreak/>
        <w:t>equal or less than N1 + N2 + N3 +--but the total value of all such contracts is equal or more than N1 x V1 + N2 x V2 + N3 x V3 +---</w:t>
      </w:r>
      <w:r>
        <w:rPr>
          <w:spacing w:val="-2"/>
        </w:rPr>
        <w:t>.</w:t>
      </w:r>
    </w:p>
    <w:p w:rsidR="006309F7" w:rsidRPr="00D20367" w:rsidRDefault="006309F7">
      <w:pPr>
        <w:ind w:left="1440" w:hanging="720"/>
        <w:jc w:val="left"/>
      </w:pPr>
    </w:p>
    <w:p w:rsidR="006309F7" w:rsidRPr="00CC4ED3" w:rsidRDefault="009271CF" w:rsidP="00415B37">
      <w:pPr>
        <w:ind w:left="144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  will be evaluated as follows: ……………………………………………………………………………………………………………………………………………………………………………………………………………………………………………………..</w:t>
      </w:r>
    </w:p>
    <w:p w:rsidR="00F369CA" w:rsidRPr="00D20367" w:rsidRDefault="00F369CA" w:rsidP="00415B37">
      <w:pPr>
        <w:ind w:left="1440" w:hanging="720"/>
      </w:pPr>
    </w:p>
    <w:p w:rsidR="006309F7" w:rsidRPr="00D20367" w:rsidRDefault="009271CF" w:rsidP="00415B37">
      <w:pPr>
        <w:ind w:left="1440" w:hanging="720"/>
      </w:pPr>
      <w:r>
        <w:rPr>
          <w:b/>
          <w:bCs/>
        </w:rPr>
        <w:t>2</w:t>
      </w:r>
      <w:r w:rsidR="00F369CA">
        <w:rPr>
          <w:b/>
          <w:bCs/>
        </w:rPr>
        <w:t>.4</w:t>
      </w:r>
      <w:r w:rsidR="00F369CA">
        <w:rPr>
          <w:b/>
          <w:bCs/>
        </w:rPr>
        <w:tab/>
      </w:r>
      <w:r w:rsidR="006309F7" w:rsidRPr="00D20367">
        <w:rPr>
          <w:b/>
          <w:bCs/>
        </w:rPr>
        <w:t>Technical alternatives</w:t>
      </w:r>
      <w:r w:rsidR="006309F7" w:rsidRPr="00D20367">
        <w:t xml:space="preserve"> , if permitted under ITB 13.4, will be evaluated as follows: ……………………………………………………………………………………………………………………………………………………………………………………………………………………………………………………..</w:t>
      </w:r>
    </w:p>
    <w:p w:rsidR="006309F7" w:rsidRDefault="006309F7" w:rsidP="00415B37"/>
    <w:p w:rsidR="00CC4ED3" w:rsidRDefault="00CC4ED3" w:rsidP="00415B37">
      <w:r>
        <w:tab/>
      </w:r>
      <w:r w:rsidR="00030045" w:rsidRPr="00030045">
        <w:rPr>
          <w:b/>
        </w:rPr>
        <w:t>2.5</w:t>
      </w:r>
      <w:r w:rsidR="00030045" w:rsidRPr="00030045">
        <w:rPr>
          <w:b/>
        </w:rPr>
        <w:tab/>
        <w:t>Specialized Subcontractors</w:t>
      </w:r>
    </w:p>
    <w:p w:rsidR="00CC4ED3" w:rsidRDefault="00CC4ED3" w:rsidP="00415B37"/>
    <w:p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rsidR="00D14B64" w:rsidRDefault="00CC4ED3" w:rsidP="00415B37">
      <w:pPr>
        <w:ind w:left="1440"/>
      </w:pPr>
      <w:r w:rsidRPr="00CC4ED3">
        <w:t>The specialized sub-contractors proposed shall be fully qualified for their work proposed, and meet the following criteria:</w:t>
      </w:r>
    </w:p>
    <w:p w:rsidR="00CC4ED3" w:rsidRPr="00D20367" w:rsidRDefault="00CC4ED3" w:rsidP="00415B37"/>
    <w:p w:rsidR="00EF5399" w:rsidRDefault="00EF5399">
      <w:pPr>
        <w:jc w:val="left"/>
        <w:rPr>
          <w:b/>
          <w:sz w:val="28"/>
        </w:rPr>
      </w:pPr>
    </w:p>
    <w:p w:rsidR="00CC4ED3" w:rsidRDefault="00CC4ED3">
      <w:pPr>
        <w:jc w:val="left"/>
        <w:rPr>
          <w:b/>
          <w:sz w:val="28"/>
        </w:rPr>
        <w:sectPr w:rsidR="00CC4ED3" w:rsidSect="0011437F">
          <w:headerReference w:type="even" r:id="rId27"/>
          <w:headerReference w:type="default" r:id="rId28"/>
          <w:footerReference w:type="even" r:id="rId29"/>
          <w:footerReference w:type="default" r:id="rId30"/>
          <w:headerReference w:type="first" r:id="rId31"/>
          <w:footerReference w:type="first" r:id="rId32"/>
          <w:endnotePr>
            <w:numFmt w:val="decimal"/>
          </w:endnotePr>
          <w:type w:val="oddPage"/>
          <w:pgSz w:w="11907" w:h="16839" w:code="9"/>
          <w:pgMar w:top="1440" w:right="1440" w:bottom="1440" w:left="1800" w:header="720" w:footer="720" w:gutter="0"/>
          <w:cols w:space="720"/>
          <w:docGrid w:linePitch="326"/>
        </w:sectPr>
      </w:pPr>
    </w:p>
    <w:p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rsidR="006309F7" w:rsidRPr="00D20367" w:rsidRDefault="006309F7">
      <w:pPr>
        <w:pStyle w:val="Foo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1121"/>
        <w:gridCol w:w="1405"/>
        <w:gridCol w:w="1097"/>
        <w:gridCol w:w="1065"/>
        <w:gridCol w:w="92"/>
        <w:gridCol w:w="1011"/>
        <w:gridCol w:w="1230"/>
        <w:gridCol w:w="1185"/>
      </w:tblGrid>
      <w:tr w:rsidR="00432552" w:rsidRPr="002E1E21" w:rsidTr="00B24081">
        <w:trPr>
          <w:tblHeader/>
        </w:trPr>
        <w:tc>
          <w:tcPr>
            <w:tcW w:w="2129" w:type="pct"/>
            <w:gridSpan w:val="3"/>
            <w:tcBorders>
              <w:bottom w:val="single" w:sz="4" w:space="0" w:color="auto"/>
            </w:tcBorders>
            <w:shd w:val="clear" w:color="auto" w:fill="000000"/>
          </w:tcPr>
          <w:p w:rsidR="00432552" w:rsidRPr="002E1E21" w:rsidRDefault="00432552" w:rsidP="00A57D3C">
            <w:pPr>
              <w:pStyle w:val="Style11"/>
              <w:tabs>
                <w:tab w:val="left" w:leader="dot" w:pos="8424"/>
              </w:tabs>
              <w:spacing w:line="240" w:lineRule="auto"/>
              <w:jc w:val="center"/>
              <w:rPr>
                <w:rFonts w:ascii="Arial" w:hAnsi="Arial" w:cs="Arial"/>
                <w:b/>
                <w:sz w:val="18"/>
                <w:szCs w:val="18"/>
              </w:rPr>
            </w:pPr>
            <w:r w:rsidRPr="002E1E21">
              <w:rPr>
                <w:rFonts w:ascii="Arial" w:hAnsi="Arial" w:cs="Arial"/>
                <w:b/>
                <w:sz w:val="18"/>
                <w:szCs w:val="18"/>
              </w:rPr>
              <w:t>Eligibility and Qualification Criteria</w:t>
            </w:r>
          </w:p>
        </w:tc>
        <w:tc>
          <w:tcPr>
            <w:tcW w:w="2271" w:type="pct"/>
            <w:gridSpan w:val="5"/>
            <w:tcBorders>
              <w:bottom w:val="single" w:sz="4" w:space="0" w:color="auto"/>
            </w:tcBorders>
            <w:shd w:val="clear" w:color="auto" w:fill="000000"/>
          </w:tcPr>
          <w:p w:rsidR="00432552" w:rsidRPr="002E1E21" w:rsidRDefault="00432552" w:rsidP="00A57D3C">
            <w:pPr>
              <w:pStyle w:val="Style11"/>
              <w:tabs>
                <w:tab w:val="left" w:leader="dot" w:pos="8424"/>
              </w:tabs>
              <w:spacing w:line="240" w:lineRule="auto"/>
              <w:jc w:val="center"/>
              <w:rPr>
                <w:rFonts w:ascii="Arial" w:hAnsi="Arial" w:cs="Arial"/>
                <w:b/>
                <w:sz w:val="18"/>
                <w:szCs w:val="18"/>
              </w:rPr>
            </w:pPr>
            <w:r w:rsidRPr="002E1E21">
              <w:rPr>
                <w:rFonts w:ascii="Arial" w:hAnsi="Arial" w:cs="Arial"/>
                <w:b/>
                <w:sz w:val="18"/>
                <w:szCs w:val="18"/>
              </w:rPr>
              <w:t>Compliance Requirements</w:t>
            </w:r>
          </w:p>
        </w:tc>
        <w:tc>
          <w:tcPr>
            <w:tcW w:w="600" w:type="pct"/>
            <w:tcBorders>
              <w:bottom w:val="single" w:sz="4" w:space="0" w:color="auto"/>
            </w:tcBorders>
            <w:shd w:val="clear" w:color="auto" w:fill="000000"/>
          </w:tcPr>
          <w:p w:rsidR="00432552" w:rsidRPr="002E1E21" w:rsidRDefault="00432552" w:rsidP="00A57D3C">
            <w:pPr>
              <w:pStyle w:val="Style11"/>
              <w:tabs>
                <w:tab w:val="left" w:leader="dot" w:pos="8424"/>
              </w:tabs>
              <w:spacing w:line="240" w:lineRule="auto"/>
              <w:jc w:val="center"/>
              <w:rPr>
                <w:rFonts w:ascii="Arial" w:hAnsi="Arial" w:cs="Arial"/>
                <w:b/>
                <w:sz w:val="20"/>
                <w:szCs w:val="20"/>
              </w:rPr>
            </w:pPr>
            <w:r w:rsidRPr="002E1E21">
              <w:rPr>
                <w:rFonts w:ascii="Arial" w:hAnsi="Arial" w:cs="Arial"/>
                <w:b/>
                <w:sz w:val="18"/>
                <w:szCs w:val="18"/>
              </w:rPr>
              <w:t>Documentation</w:t>
            </w:r>
          </w:p>
        </w:tc>
      </w:tr>
      <w:tr w:rsidR="00B24081" w:rsidRPr="002E1E21" w:rsidTr="00B24081">
        <w:trPr>
          <w:tblHeader/>
        </w:trPr>
        <w:tc>
          <w:tcPr>
            <w:tcW w:w="200" w:type="pct"/>
            <w:vMerge w:val="restart"/>
            <w:shd w:val="clear" w:color="auto" w:fill="D9D9D9" w:themeFill="background1" w:themeFillShade="D9"/>
            <w:vAlign w:val="center"/>
          </w:tcPr>
          <w:p w:rsidR="00432552" w:rsidRPr="002E1E21" w:rsidRDefault="00432552" w:rsidP="00B24081">
            <w:pPr>
              <w:pStyle w:val="Style11"/>
              <w:tabs>
                <w:tab w:val="left" w:leader="dot" w:pos="8424"/>
              </w:tabs>
              <w:jc w:val="center"/>
              <w:rPr>
                <w:rFonts w:ascii="Arial" w:hAnsi="Arial" w:cs="Arial"/>
                <w:b/>
                <w:sz w:val="20"/>
                <w:szCs w:val="20"/>
              </w:rPr>
            </w:pPr>
            <w:r w:rsidRPr="002E1E21">
              <w:rPr>
                <w:rFonts w:ascii="Arial" w:hAnsi="Arial" w:cs="Arial"/>
                <w:b/>
                <w:sz w:val="20"/>
                <w:szCs w:val="20"/>
              </w:rPr>
              <w:t>No.</w:t>
            </w:r>
          </w:p>
        </w:tc>
        <w:tc>
          <w:tcPr>
            <w:tcW w:w="925" w:type="pct"/>
            <w:vMerge w:val="restart"/>
            <w:shd w:val="clear" w:color="auto" w:fill="D9D9D9" w:themeFill="background1" w:themeFillShade="D9"/>
            <w:vAlign w:val="center"/>
          </w:tcPr>
          <w:p w:rsidR="00432552" w:rsidRPr="002E1E21" w:rsidRDefault="00432552" w:rsidP="00B24081">
            <w:pPr>
              <w:pStyle w:val="Style11"/>
              <w:tabs>
                <w:tab w:val="left" w:leader="dot" w:pos="8424"/>
              </w:tabs>
              <w:jc w:val="center"/>
              <w:rPr>
                <w:rFonts w:ascii="Arial" w:hAnsi="Arial" w:cs="Arial"/>
                <w:b/>
                <w:sz w:val="20"/>
                <w:szCs w:val="20"/>
              </w:rPr>
            </w:pPr>
            <w:r w:rsidRPr="002E1E21">
              <w:rPr>
                <w:rFonts w:ascii="Arial" w:hAnsi="Arial" w:cs="Arial"/>
                <w:b/>
                <w:sz w:val="20"/>
                <w:szCs w:val="20"/>
              </w:rPr>
              <w:t>Subject</w:t>
            </w:r>
          </w:p>
        </w:tc>
        <w:tc>
          <w:tcPr>
            <w:tcW w:w="1004" w:type="pct"/>
            <w:vMerge w:val="restart"/>
            <w:shd w:val="clear" w:color="auto" w:fill="D9D9D9" w:themeFill="background1" w:themeFillShade="D9"/>
            <w:vAlign w:val="center"/>
          </w:tcPr>
          <w:p w:rsidR="00432552" w:rsidRPr="002E1E21" w:rsidRDefault="00432552" w:rsidP="00B24081">
            <w:pPr>
              <w:pStyle w:val="Style11"/>
              <w:tabs>
                <w:tab w:val="left" w:leader="dot" w:pos="8424"/>
              </w:tabs>
              <w:jc w:val="center"/>
              <w:rPr>
                <w:rFonts w:ascii="Arial" w:hAnsi="Arial" w:cs="Arial"/>
                <w:b/>
                <w:sz w:val="20"/>
                <w:szCs w:val="20"/>
              </w:rPr>
            </w:pPr>
            <w:r w:rsidRPr="002E1E21">
              <w:rPr>
                <w:rFonts w:ascii="Arial" w:hAnsi="Arial" w:cs="Arial"/>
                <w:b/>
                <w:sz w:val="20"/>
                <w:szCs w:val="20"/>
              </w:rPr>
              <w:t>Requirement</w:t>
            </w:r>
          </w:p>
        </w:tc>
        <w:tc>
          <w:tcPr>
            <w:tcW w:w="570" w:type="pct"/>
            <w:vMerge w:val="restart"/>
            <w:shd w:val="clear" w:color="auto" w:fill="D9D9D9" w:themeFill="background1" w:themeFillShade="D9"/>
            <w:vAlign w:val="center"/>
          </w:tcPr>
          <w:p w:rsidR="00432552" w:rsidRPr="002E1E21" w:rsidRDefault="00432552" w:rsidP="00B24081">
            <w:pPr>
              <w:pStyle w:val="Style11"/>
              <w:tabs>
                <w:tab w:val="left" w:leader="dot" w:pos="8424"/>
              </w:tabs>
              <w:jc w:val="center"/>
              <w:rPr>
                <w:rFonts w:ascii="Arial" w:hAnsi="Arial" w:cs="Arial"/>
                <w:b/>
                <w:sz w:val="20"/>
                <w:szCs w:val="20"/>
              </w:rPr>
            </w:pPr>
            <w:r w:rsidRPr="002E1E21">
              <w:rPr>
                <w:rFonts w:ascii="Arial" w:hAnsi="Arial" w:cs="Arial"/>
                <w:b/>
                <w:sz w:val="20"/>
                <w:szCs w:val="20"/>
              </w:rPr>
              <w:t>Single Entity</w:t>
            </w:r>
          </w:p>
        </w:tc>
        <w:tc>
          <w:tcPr>
            <w:tcW w:w="1701" w:type="pct"/>
            <w:gridSpan w:val="4"/>
            <w:tcBorders>
              <w:bottom w:val="single" w:sz="4" w:space="0" w:color="auto"/>
            </w:tcBorders>
            <w:shd w:val="clear" w:color="auto" w:fill="D9D9D9" w:themeFill="background1" w:themeFillShade="D9"/>
            <w:vAlign w:val="center"/>
          </w:tcPr>
          <w:p w:rsidR="00432552" w:rsidRPr="002E1E21" w:rsidRDefault="00432552" w:rsidP="00B24081">
            <w:pPr>
              <w:pStyle w:val="Style11"/>
              <w:tabs>
                <w:tab w:val="left" w:leader="dot" w:pos="8424"/>
              </w:tabs>
              <w:spacing w:line="240" w:lineRule="auto"/>
              <w:jc w:val="center"/>
              <w:rPr>
                <w:rFonts w:ascii="Arial" w:hAnsi="Arial" w:cs="Arial"/>
                <w:b/>
                <w:sz w:val="20"/>
                <w:szCs w:val="20"/>
              </w:rPr>
            </w:pPr>
            <w:r w:rsidRPr="002E1E21">
              <w:rPr>
                <w:rFonts w:ascii="Arial" w:hAnsi="Arial" w:cs="Arial"/>
                <w:b/>
                <w:sz w:val="20"/>
                <w:szCs w:val="20"/>
              </w:rPr>
              <w:t>Joint Venture (existing or intended)</w:t>
            </w:r>
          </w:p>
        </w:tc>
        <w:tc>
          <w:tcPr>
            <w:tcW w:w="600" w:type="pct"/>
            <w:vMerge w:val="restart"/>
            <w:shd w:val="clear" w:color="auto" w:fill="D9D9D9" w:themeFill="background1" w:themeFillShade="D9"/>
            <w:vAlign w:val="center"/>
          </w:tcPr>
          <w:p w:rsidR="00432552" w:rsidRPr="002E1E21" w:rsidRDefault="00432552" w:rsidP="00B24081">
            <w:pPr>
              <w:pStyle w:val="Style11"/>
              <w:tabs>
                <w:tab w:val="left" w:leader="dot" w:pos="8424"/>
              </w:tabs>
              <w:spacing w:line="240" w:lineRule="auto"/>
              <w:jc w:val="center"/>
              <w:rPr>
                <w:rFonts w:ascii="Arial" w:hAnsi="Arial" w:cs="Arial"/>
                <w:b/>
                <w:sz w:val="20"/>
                <w:szCs w:val="20"/>
              </w:rPr>
            </w:pPr>
            <w:r w:rsidRPr="002E1E21">
              <w:rPr>
                <w:rFonts w:ascii="Arial" w:hAnsi="Arial" w:cs="Arial"/>
                <w:b/>
                <w:sz w:val="20"/>
                <w:szCs w:val="20"/>
              </w:rPr>
              <w:t>Submission Requirements</w:t>
            </w:r>
          </w:p>
        </w:tc>
      </w:tr>
      <w:tr w:rsidR="00B24081" w:rsidRPr="002E1E21" w:rsidTr="00B24081">
        <w:trPr>
          <w:tblHeader/>
        </w:trPr>
        <w:tc>
          <w:tcPr>
            <w:tcW w:w="200" w:type="pct"/>
            <w:vMerge/>
          </w:tcPr>
          <w:p w:rsidR="00432552" w:rsidRPr="002E1E21" w:rsidRDefault="00432552" w:rsidP="00A57D3C">
            <w:pPr>
              <w:pStyle w:val="Style11"/>
              <w:tabs>
                <w:tab w:val="left" w:leader="dot" w:pos="8424"/>
              </w:tabs>
              <w:spacing w:line="240" w:lineRule="auto"/>
              <w:jc w:val="center"/>
              <w:rPr>
                <w:rFonts w:ascii="Arial" w:hAnsi="Arial" w:cs="Arial"/>
                <w:b/>
                <w:sz w:val="20"/>
                <w:szCs w:val="20"/>
              </w:rPr>
            </w:pPr>
          </w:p>
        </w:tc>
        <w:tc>
          <w:tcPr>
            <w:tcW w:w="925" w:type="pct"/>
            <w:vMerge/>
          </w:tcPr>
          <w:p w:rsidR="00432552" w:rsidRPr="002E1E21" w:rsidRDefault="00432552" w:rsidP="00A57D3C">
            <w:pPr>
              <w:pStyle w:val="Style11"/>
              <w:tabs>
                <w:tab w:val="left" w:leader="dot" w:pos="8424"/>
              </w:tabs>
              <w:spacing w:line="240" w:lineRule="auto"/>
              <w:jc w:val="center"/>
              <w:rPr>
                <w:rFonts w:ascii="Arial" w:hAnsi="Arial" w:cs="Arial"/>
                <w:b/>
                <w:sz w:val="20"/>
                <w:szCs w:val="20"/>
              </w:rPr>
            </w:pPr>
          </w:p>
        </w:tc>
        <w:tc>
          <w:tcPr>
            <w:tcW w:w="1004" w:type="pct"/>
            <w:vMerge/>
          </w:tcPr>
          <w:p w:rsidR="00432552" w:rsidRPr="002E1E21" w:rsidRDefault="00432552" w:rsidP="00A57D3C">
            <w:pPr>
              <w:pStyle w:val="Style11"/>
              <w:tabs>
                <w:tab w:val="left" w:leader="dot" w:pos="8424"/>
              </w:tabs>
              <w:spacing w:line="240" w:lineRule="auto"/>
              <w:jc w:val="center"/>
              <w:rPr>
                <w:rFonts w:ascii="Arial" w:hAnsi="Arial" w:cs="Arial"/>
                <w:b/>
                <w:sz w:val="20"/>
                <w:szCs w:val="20"/>
              </w:rPr>
            </w:pPr>
          </w:p>
        </w:tc>
        <w:tc>
          <w:tcPr>
            <w:tcW w:w="570" w:type="pct"/>
            <w:vMerge/>
          </w:tcPr>
          <w:p w:rsidR="00432552" w:rsidRPr="002E1E21" w:rsidRDefault="00432552" w:rsidP="00A57D3C">
            <w:pPr>
              <w:pStyle w:val="Style11"/>
              <w:tabs>
                <w:tab w:val="left" w:leader="dot" w:pos="8424"/>
              </w:tabs>
              <w:spacing w:line="240" w:lineRule="auto"/>
              <w:jc w:val="center"/>
              <w:rPr>
                <w:rFonts w:ascii="Arial" w:hAnsi="Arial" w:cs="Arial"/>
                <w:b/>
                <w:sz w:val="20"/>
                <w:szCs w:val="20"/>
              </w:rPr>
            </w:pPr>
          </w:p>
        </w:tc>
        <w:tc>
          <w:tcPr>
            <w:tcW w:w="568" w:type="pct"/>
            <w:shd w:val="clear" w:color="auto" w:fill="D9D9D9" w:themeFill="background1" w:themeFillShade="D9"/>
            <w:vAlign w:val="center"/>
          </w:tcPr>
          <w:p w:rsidR="00432552" w:rsidRPr="002E1E21" w:rsidRDefault="00432552" w:rsidP="00B24081">
            <w:pPr>
              <w:pStyle w:val="Style11"/>
              <w:tabs>
                <w:tab w:val="left" w:leader="dot" w:pos="8424"/>
              </w:tabs>
              <w:spacing w:line="240" w:lineRule="auto"/>
              <w:jc w:val="center"/>
              <w:rPr>
                <w:rFonts w:ascii="Arial" w:hAnsi="Arial" w:cs="Arial"/>
                <w:b/>
                <w:sz w:val="20"/>
                <w:szCs w:val="20"/>
              </w:rPr>
            </w:pPr>
            <w:r w:rsidRPr="002E1E21">
              <w:rPr>
                <w:rFonts w:ascii="Arial" w:hAnsi="Arial" w:cs="Arial"/>
                <w:b/>
                <w:sz w:val="20"/>
                <w:szCs w:val="20"/>
              </w:rPr>
              <w:t>All Parties Combined</w:t>
            </w:r>
          </w:p>
        </w:tc>
        <w:tc>
          <w:tcPr>
            <w:tcW w:w="619" w:type="pct"/>
            <w:gridSpan w:val="2"/>
            <w:shd w:val="clear" w:color="auto" w:fill="D9D9D9" w:themeFill="background1" w:themeFillShade="D9"/>
            <w:vAlign w:val="center"/>
          </w:tcPr>
          <w:p w:rsidR="00432552" w:rsidRPr="002E1E21" w:rsidRDefault="00432552" w:rsidP="00B24081">
            <w:pPr>
              <w:pStyle w:val="Style11"/>
              <w:tabs>
                <w:tab w:val="left" w:leader="dot" w:pos="8424"/>
              </w:tabs>
              <w:spacing w:line="240" w:lineRule="auto"/>
              <w:jc w:val="center"/>
              <w:rPr>
                <w:rFonts w:ascii="Arial" w:hAnsi="Arial" w:cs="Arial"/>
                <w:b/>
                <w:sz w:val="20"/>
                <w:szCs w:val="20"/>
              </w:rPr>
            </w:pPr>
            <w:r w:rsidRPr="002E1E21">
              <w:rPr>
                <w:rFonts w:ascii="Arial" w:hAnsi="Arial" w:cs="Arial"/>
                <w:b/>
                <w:sz w:val="20"/>
                <w:szCs w:val="20"/>
              </w:rPr>
              <w:t>Each Member</w:t>
            </w:r>
          </w:p>
        </w:tc>
        <w:tc>
          <w:tcPr>
            <w:tcW w:w="514" w:type="pct"/>
            <w:shd w:val="clear" w:color="auto" w:fill="D9D9D9" w:themeFill="background1" w:themeFillShade="D9"/>
            <w:vAlign w:val="center"/>
          </w:tcPr>
          <w:p w:rsidR="00432552" w:rsidRPr="002E1E21" w:rsidRDefault="00432552" w:rsidP="00B24081">
            <w:pPr>
              <w:pStyle w:val="Style11"/>
              <w:tabs>
                <w:tab w:val="left" w:leader="dot" w:pos="8424"/>
              </w:tabs>
              <w:spacing w:line="240" w:lineRule="auto"/>
              <w:jc w:val="center"/>
              <w:rPr>
                <w:rFonts w:ascii="Arial" w:hAnsi="Arial" w:cs="Arial"/>
                <w:b/>
                <w:sz w:val="20"/>
                <w:szCs w:val="20"/>
              </w:rPr>
            </w:pPr>
            <w:r w:rsidRPr="002E1E21">
              <w:rPr>
                <w:rFonts w:ascii="Arial" w:hAnsi="Arial" w:cs="Arial"/>
                <w:b/>
                <w:sz w:val="20"/>
                <w:szCs w:val="20"/>
              </w:rPr>
              <w:t>One Member</w:t>
            </w:r>
          </w:p>
        </w:tc>
        <w:tc>
          <w:tcPr>
            <w:tcW w:w="600" w:type="pct"/>
            <w:vMerge/>
          </w:tcPr>
          <w:p w:rsidR="00432552" w:rsidRPr="002E1E21" w:rsidRDefault="00432552" w:rsidP="00A57D3C">
            <w:pPr>
              <w:pStyle w:val="Style11"/>
              <w:tabs>
                <w:tab w:val="left" w:leader="dot" w:pos="8424"/>
              </w:tabs>
              <w:spacing w:line="240" w:lineRule="auto"/>
              <w:jc w:val="center"/>
              <w:rPr>
                <w:rFonts w:ascii="Arial" w:hAnsi="Arial" w:cs="Arial"/>
                <w:b/>
                <w:sz w:val="20"/>
                <w:szCs w:val="20"/>
              </w:rPr>
            </w:pPr>
          </w:p>
        </w:tc>
      </w:tr>
      <w:tr w:rsidR="00432552" w:rsidRPr="002E1E21" w:rsidTr="00B24081">
        <w:tc>
          <w:tcPr>
            <w:tcW w:w="5000" w:type="pct"/>
            <w:gridSpan w:val="9"/>
          </w:tcPr>
          <w:p w:rsidR="00432552" w:rsidRPr="002E1E21" w:rsidRDefault="00432552" w:rsidP="00A57D3C">
            <w:pPr>
              <w:pStyle w:val="Sec3header"/>
            </w:pPr>
            <w:bookmarkStart w:id="375" w:name="_Toc107899636"/>
            <w:r w:rsidRPr="002E1E21">
              <w:t>1. Eligibility</w:t>
            </w:r>
            <w:bookmarkEnd w:id="375"/>
          </w:p>
        </w:tc>
      </w:tr>
      <w:tr w:rsidR="00B24081" w:rsidRPr="002E1E21" w:rsidTr="00B24081">
        <w:tc>
          <w:tcPr>
            <w:tcW w:w="200"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1.1</w:t>
            </w:r>
          </w:p>
        </w:tc>
        <w:tc>
          <w:tcPr>
            <w:tcW w:w="925" w:type="pct"/>
          </w:tcPr>
          <w:p w:rsidR="00432552" w:rsidRPr="002E1E21" w:rsidRDefault="00432552" w:rsidP="00415B37">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Nationality</w:t>
            </w:r>
          </w:p>
        </w:tc>
        <w:tc>
          <w:tcPr>
            <w:tcW w:w="1004"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Na</w:t>
            </w:r>
            <w:r w:rsidR="00A25753" w:rsidRPr="002E1E21">
              <w:rPr>
                <w:rFonts w:ascii="Arial" w:hAnsi="Arial" w:cs="Arial"/>
                <w:sz w:val="20"/>
                <w:szCs w:val="20"/>
              </w:rPr>
              <w:t>tionality in accordance with ITB</w:t>
            </w:r>
            <w:r w:rsidRPr="002E1E21">
              <w:rPr>
                <w:rFonts w:ascii="Arial" w:hAnsi="Arial" w:cs="Arial"/>
                <w:sz w:val="20"/>
                <w:szCs w:val="20"/>
              </w:rPr>
              <w:t xml:space="preserve">  4.</w:t>
            </w:r>
            <w:r w:rsidR="00A73ECC" w:rsidRPr="002E1E21">
              <w:rPr>
                <w:rFonts w:ascii="Arial" w:hAnsi="Arial" w:cs="Arial"/>
                <w:sz w:val="20"/>
                <w:szCs w:val="20"/>
              </w:rPr>
              <w:t>3</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N/A</w:t>
            </w:r>
          </w:p>
        </w:tc>
        <w:tc>
          <w:tcPr>
            <w:tcW w:w="60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Forms ELI – 1.1 and 1.2, with attachments</w:t>
            </w:r>
          </w:p>
        </w:tc>
      </w:tr>
      <w:tr w:rsidR="00B24081" w:rsidRPr="002E1E21" w:rsidTr="00B24081">
        <w:tc>
          <w:tcPr>
            <w:tcW w:w="200"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1.2</w:t>
            </w:r>
          </w:p>
        </w:tc>
        <w:tc>
          <w:tcPr>
            <w:tcW w:w="925" w:type="pct"/>
          </w:tcPr>
          <w:p w:rsidR="00432552" w:rsidRPr="002E1E21" w:rsidRDefault="00432552" w:rsidP="00415B37">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Conflict of Interest</w:t>
            </w:r>
          </w:p>
        </w:tc>
        <w:tc>
          <w:tcPr>
            <w:tcW w:w="1004"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No conflicts of interest in accordance with </w:t>
            </w:r>
            <w:r w:rsidR="00A25753" w:rsidRPr="002E1E21">
              <w:rPr>
                <w:rFonts w:ascii="Arial" w:hAnsi="Arial" w:cs="Arial"/>
                <w:sz w:val="20"/>
                <w:szCs w:val="20"/>
              </w:rPr>
              <w:t>ITB  4.</w:t>
            </w:r>
            <w:r w:rsidR="00A73ECC" w:rsidRPr="002E1E21">
              <w:rPr>
                <w:rFonts w:ascii="Arial" w:hAnsi="Arial" w:cs="Arial"/>
                <w:sz w:val="20"/>
                <w:szCs w:val="20"/>
              </w:rPr>
              <w:t>2</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N/A</w:t>
            </w:r>
          </w:p>
        </w:tc>
        <w:tc>
          <w:tcPr>
            <w:tcW w:w="600" w:type="pct"/>
          </w:tcPr>
          <w:p w:rsidR="00432552" w:rsidRPr="002E1E21" w:rsidRDefault="004E175F"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Letter of Bid</w:t>
            </w:r>
          </w:p>
        </w:tc>
      </w:tr>
      <w:tr w:rsidR="00B24081" w:rsidRPr="002E1E21" w:rsidTr="00B24081">
        <w:tc>
          <w:tcPr>
            <w:tcW w:w="200"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1.3</w:t>
            </w:r>
          </w:p>
        </w:tc>
        <w:tc>
          <w:tcPr>
            <w:tcW w:w="925" w:type="pct"/>
          </w:tcPr>
          <w:p w:rsidR="00432552" w:rsidRPr="002E1E21" w:rsidRDefault="00D66690" w:rsidP="00415B37">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Fund</w:t>
            </w:r>
            <w:r w:rsidR="00432552" w:rsidRPr="002E1E21">
              <w:rPr>
                <w:rFonts w:ascii="Arial" w:hAnsi="Arial" w:cs="Arial"/>
                <w:b/>
                <w:sz w:val="20"/>
                <w:szCs w:val="20"/>
              </w:rPr>
              <w:t xml:space="preserve"> Eligibility</w:t>
            </w:r>
          </w:p>
        </w:tc>
        <w:tc>
          <w:tcPr>
            <w:tcW w:w="1004"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Not having been declared ineligible </w:t>
            </w:r>
            <w:r w:rsidR="00A25753" w:rsidRPr="002E1E21">
              <w:rPr>
                <w:rFonts w:ascii="Arial" w:hAnsi="Arial" w:cs="Arial"/>
                <w:sz w:val="20"/>
                <w:szCs w:val="20"/>
              </w:rPr>
              <w:t xml:space="preserve">by the </w:t>
            </w:r>
            <w:r w:rsidR="00D66690" w:rsidRPr="002E1E21">
              <w:rPr>
                <w:rFonts w:ascii="Arial" w:hAnsi="Arial" w:cs="Arial"/>
                <w:sz w:val="20"/>
                <w:szCs w:val="20"/>
              </w:rPr>
              <w:t>Fund</w:t>
            </w:r>
            <w:r w:rsidR="00A25753" w:rsidRPr="002E1E21">
              <w:rPr>
                <w:rFonts w:ascii="Arial" w:hAnsi="Arial" w:cs="Arial"/>
                <w:sz w:val="20"/>
                <w:szCs w:val="20"/>
              </w:rPr>
              <w:t>, as described in ITB</w:t>
            </w:r>
            <w:r w:rsidRPr="002E1E21">
              <w:rPr>
                <w:rFonts w:ascii="Arial" w:hAnsi="Arial" w:cs="Arial"/>
                <w:sz w:val="20"/>
                <w:szCs w:val="20"/>
              </w:rPr>
              <w:t xml:space="preserve"> </w:t>
            </w:r>
            <w:r w:rsidR="00A25753" w:rsidRPr="002E1E21">
              <w:rPr>
                <w:rFonts w:ascii="Arial" w:hAnsi="Arial" w:cs="Arial"/>
                <w:sz w:val="20"/>
                <w:szCs w:val="20"/>
              </w:rPr>
              <w:t>4.</w:t>
            </w:r>
            <w:r w:rsidR="00A73ECC" w:rsidRPr="002E1E21">
              <w:rPr>
                <w:rFonts w:ascii="Arial" w:hAnsi="Arial" w:cs="Arial"/>
                <w:sz w:val="20"/>
                <w:szCs w:val="20"/>
              </w:rPr>
              <w:t>4, 4.5, 4.6</w:t>
            </w:r>
            <w:r w:rsidRPr="002E1E21">
              <w:rPr>
                <w:rFonts w:ascii="Arial" w:hAnsi="Arial" w:cs="Arial"/>
                <w:sz w:val="20"/>
                <w:szCs w:val="20"/>
              </w:rPr>
              <w:t xml:space="preserve"> and 4.</w:t>
            </w:r>
            <w:r w:rsidR="00A73ECC" w:rsidRPr="002E1E21">
              <w:rPr>
                <w:rFonts w:ascii="Arial" w:hAnsi="Arial" w:cs="Arial"/>
                <w:sz w:val="20"/>
                <w:szCs w:val="20"/>
              </w:rPr>
              <w:t>7</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15B37">
            <w:pPr>
              <w:jc w:val="center"/>
            </w:pPr>
            <w:r w:rsidRPr="002E1E21">
              <w:rPr>
                <w:rFonts w:ascii="Arial" w:hAnsi="Arial" w:cs="Arial"/>
                <w:sz w:val="20"/>
              </w:rPr>
              <w:t>N/A</w:t>
            </w:r>
          </w:p>
          <w:p w:rsidR="00432552" w:rsidRPr="002E1E21" w:rsidRDefault="00432552" w:rsidP="00415B37">
            <w:pPr>
              <w:pStyle w:val="Style11"/>
              <w:tabs>
                <w:tab w:val="left" w:leader="dot" w:pos="8424"/>
              </w:tabs>
              <w:spacing w:line="240" w:lineRule="auto"/>
              <w:jc w:val="center"/>
              <w:rPr>
                <w:rFonts w:ascii="Arial" w:hAnsi="Arial" w:cs="Arial"/>
                <w:sz w:val="20"/>
                <w:szCs w:val="20"/>
              </w:rPr>
            </w:pPr>
          </w:p>
        </w:tc>
        <w:tc>
          <w:tcPr>
            <w:tcW w:w="600" w:type="pct"/>
          </w:tcPr>
          <w:p w:rsidR="00432552" w:rsidRPr="002E1E21" w:rsidRDefault="004E175F"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Letter of Bid</w:t>
            </w:r>
          </w:p>
        </w:tc>
      </w:tr>
      <w:tr w:rsidR="00B24081" w:rsidRPr="002E1E21" w:rsidTr="00B24081">
        <w:tc>
          <w:tcPr>
            <w:tcW w:w="200"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1.4 </w:t>
            </w:r>
          </w:p>
        </w:tc>
        <w:tc>
          <w:tcPr>
            <w:tcW w:w="925" w:type="pct"/>
          </w:tcPr>
          <w:p w:rsidR="00432552" w:rsidRPr="002E1E21" w:rsidRDefault="00432552" w:rsidP="00415B37">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 xml:space="preserve">Government Owned Entity of the </w:t>
            </w:r>
            <w:r w:rsidR="00573292" w:rsidRPr="002E1E21">
              <w:rPr>
                <w:rFonts w:ascii="Arial" w:hAnsi="Arial" w:cs="Arial"/>
                <w:b/>
                <w:sz w:val="20"/>
                <w:szCs w:val="20"/>
              </w:rPr>
              <w:t>Beneficiary</w:t>
            </w:r>
            <w:r w:rsidRPr="002E1E21">
              <w:rPr>
                <w:rFonts w:ascii="Arial" w:hAnsi="Arial" w:cs="Arial"/>
                <w:b/>
                <w:sz w:val="20"/>
                <w:szCs w:val="20"/>
              </w:rPr>
              <w:t xml:space="preserve"> country</w:t>
            </w:r>
          </w:p>
        </w:tc>
        <w:tc>
          <w:tcPr>
            <w:tcW w:w="1004"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Meets</w:t>
            </w:r>
            <w:r w:rsidR="00A25753" w:rsidRPr="002E1E21">
              <w:rPr>
                <w:rFonts w:ascii="Arial" w:hAnsi="Arial" w:cs="Arial"/>
                <w:sz w:val="20"/>
                <w:szCs w:val="20"/>
              </w:rPr>
              <w:t xml:space="preserve"> conditions of ITB</w:t>
            </w:r>
            <w:r w:rsidRPr="002E1E21">
              <w:rPr>
                <w:rFonts w:ascii="Arial" w:hAnsi="Arial" w:cs="Arial"/>
                <w:sz w:val="20"/>
                <w:szCs w:val="20"/>
              </w:rPr>
              <w:t xml:space="preserve">  4.</w:t>
            </w:r>
            <w:r w:rsidR="00A73ECC" w:rsidRPr="002E1E21">
              <w:rPr>
                <w:rFonts w:ascii="Arial" w:hAnsi="Arial" w:cs="Arial"/>
                <w:sz w:val="20"/>
                <w:szCs w:val="20"/>
              </w:rPr>
              <w:t>5</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15B37">
            <w:pPr>
              <w:jc w:val="center"/>
            </w:pPr>
            <w:r w:rsidRPr="002E1E21">
              <w:rPr>
                <w:rFonts w:ascii="Arial" w:hAnsi="Arial" w:cs="Arial"/>
                <w:sz w:val="20"/>
              </w:rPr>
              <w:t>N/A</w:t>
            </w:r>
          </w:p>
          <w:p w:rsidR="00432552" w:rsidRPr="002E1E21" w:rsidRDefault="00432552" w:rsidP="00415B37">
            <w:pPr>
              <w:jc w:val="center"/>
              <w:rPr>
                <w:rFonts w:ascii="Arial" w:hAnsi="Arial" w:cs="Arial"/>
                <w:sz w:val="20"/>
              </w:rPr>
            </w:pPr>
          </w:p>
        </w:tc>
        <w:tc>
          <w:tcPr>
            <w:tcW w:w="60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Forms ELI – 1.1 and 1.2, with attachments</w:t>
            </w:r>
          </w:p>
        </w:tc>
      </w:tr>
      <w:tr w:rsidR="00B24081" w:rsidRPr="002E1E21" w:rsidTr="00B24081">
        <w:tc>
          <w:tcPr>
            <w:tcW w:w="200"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1.5</w:t>
            </w:r>
          </w:p>
        </w:tc>
        <w:tc>
          <w:tcPr>
            <w:tcW w:w="925" w:type="pct"/>
          </w:tcPr>
          <w:p w:rsidR="00432552" w:rsidRPr="002E1E21" w:rsidRDefault="00432552" w:rsidP="002D57E5">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 xml:space="preserve">United Nations resolution or </w:t>
            </w:r>
            <w:r w:rsidR="00573292" w:rsidRPr="002E1E21">
              <w:rPr>
                <w:rFonts w:ascii="Arial" w:hAnsi="Arial" w:cs="Arial"/>
                <w:b/>
                <w:sz w:val="20"/>
                <w:szCs w:val="20"/>
              </w:rPr>
              <w:t>Beneficiary</w:t>
            </w:r>
            <w:r w:rsidR="00A80452" w:rsidRPr="002E1E21">
              <w:rPr>
                <w:rFonts w:ascii="Arial" w:hAnsi="Arial" w:cs="Arial"/>
                <w:b/>
                <w:sz w:val="20"/>
                <w:szCs w:val="20"/>
              </w:rPr>
              <w:t xml:space="preserve">’s country law or </w:t>
            </w:r>
            <w:r w:rsidR="00A80452" w:rsidRPr="002E1E21">
              <w:rPr>
                <w:rFonts w:ascii="Arial" w:hAnsi="Arial" w:cs="Arial"/>
                <w:b/>
                <w:bCs/>
                <w:sz w:val="20"/>
                <w:szCs w:val="20"/>
              </w:rPr>
              <w:t>Boycott Regulations</w:t>
            </w:r>
            <w:r w:rsidR="002D57E5" w:rsidRPr="002E1E21">
              <w:rPr>
                <w:rFonts w:ascii="Arial" w:hAnsi="Arial" w:cs="Arial"/>
                <w:b/>
                <w:bCs/>
                <w:sz w:val="20"/>
                <w:szCs w:val="20"/>
              </w:rPr>
              <w:t xml:space="preserve"> of</w:t>
            </w:r>
            <w:r w:rsidR="00A80452" w:rsidRPr="002E1E21">
              <w:rPr>
                <w:rFonts w:ascii="Arial" w:hAnsi="Arial" w:cs="Arial"/>
                <w:b/>
                <w:bCs/>
                <w:sz w:val="20"/>
                <w:szCs w:val="20"/>
              </w:rPr>
              <w:t xml:space="preserve"> </w:t>
            </w:r>
            <w:r w:rsidR="002D57E5" w:rsidRPr="002E1E21">
              <w:rPr>
                <w:rFonts w:ascii="Arial" w:hAnsi="Arial" w:cs="Arial"/>
                <w:b/>
                <w:bCs/>
                <w:sz w:val="20"/>
                <w:szCs w:val="20"/>
              </w:rPr>
              <w:t>SFD and OFID.</w:t>
            </w:r>
          </w:p>
          <w:p w:rsidR="00A80452" w:rsidRPr="002E1E21" w:rsidRDefault="00A80452" w:rsidP="00415B37">
            <w:pPr>
              <w:pStyle w:val="Style11"/>
              <w:tabs>
                <w:tab w:val="left" w:leader="dot" w:pos="8424"/>
              </w:tabs>
              <w:spacing w:line="240" w:lineRule="auto"/>
              <w:jc w:val="both"/>
              <w:rPr>
                <w:rFonts w:ascii="Arial" w:hAnsi="Arial" w:cs="Arial"/>
                <w:b/>
                <w:sz w:val="20"/>
                <w:szCs w:val="20"/>
              </w:rPr>
            </w:pPr>
          </w:p>
          <w:p w:rsidR="00A80452" w:rsidRPr="002E1E21" w:rsidRDefault="00A80452" w:rsidP="00415B37">
            <w:pPr>
              <w:pStyle w:val="Style11"/>
              <w:tabs>
                <w:tab w:val="left" w:leader="dot" w:pos="8424"/>
              </w:tabs>
              <w:spacing w:line="240" w:lineRule="auto"/>
              <w:jc w:val="both"/>
              <w:rPr>
                <w:rFonts w:ascii="Arial" w:hAnsi="Arial" w:cs="Arial"/>
                <w:b/>
                <w:sz w:val="20"/>
                <w:szCs w:val="20"/>
              </w:rPr>
            </w:pPr>
          </w:p>
          <w:p w:rsidR="00A80452" w:rsidRPr="002E1E21" w:rsidRDefault="00A80452" w:rsidP="00415B37">
            <w:pPr>
              <w:pStyle w:val="Style11"/>
              <w:tabs>
                <w:tab w:val="left" w:leader="dot" w:pos="8424"/>
              </w:tabs>
              <w:spacing w:line="240" w:lineRule="auto"/>
              <w:jc w:val="both"/>
              <w:rPr>
                <w:rFonts w:ascii="Arial" w:hAnsi="Arial" w:cs="Arial"/>
                <w:b/>
                <w:sz w:val="20"/>
                <w:szCs w:val="20"/>
              </w:rPr>
            </w:pPr>
          </w:p>
        </w:tc>
        <w:tc>
          <w:tcPr>
            <w:tcW w:w="1004" w:type="pct"/>
          </w:tcPr>
          <w:p w:rsidR="00432552" w:rsidRPr="002E1E21" w:rsidRDefault="00432552" w:rsidP="00A80452">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Not having been excluded as a result of prohibition in the </w:t>
            </w:r>
            <w:r w:rsidR="00573292" w:rsidRPr="002E1E21">
              <w:rPr>
                <w:rFonts w:ascii="Arial" w:hAnsi="Arial" w:cs="Arial"/>
                <w:sz w:val="20"/>
                <w:szCs w:val="20"/>
              </w:rPr>
              <w:t>Beneficiary</w:t>
            </w:r>
            <w:r w:rsidRPr="002E1E21">
              <w:rPr>
                <w:rFonts w:ascii="Arial" w:hAnsi="Arial" w:cs="Arial"/>
                <w:sz w:val="20"/>
                <w:szCs w:val="20"/>
              </w:rPr>
              <w:t xml:space="preserve">’s country laws or official regulations against commercial relations with the Bidder’s country, or </w:t>
            </w:r>
            <w:proofErr w:type="spellStart"/>
            <w:r w:rsidR="00A80452" w:rsidRPr="002E1E21">
              <w:rPr>
                <w:rFonts w:ascii="Arial" w:hAnsi="Arial" w:cs="Arial"/>
                <w:sz w:val="20"/>
                <w:szCs w:val="20"/>
              </w:rPr>
              <w:t>or</w:t>
            </w:r>
            <w:proofErr w:type="spellEnd"/>
            <w:r w:rsidR="00A80452" w:rsidRPr="002E1E21">
              <w:rPr>
                <w:rFonts w:ascii="Arial" w:hAnsi="Arial" w:cs="Arial"/>
                <w:sz w:val="20"/>
                <w:szCs w:val="20"/>
              </w:rPr>
              <w:t xml:space="preserve"> by the Boycott Regulations of the Organization of the Islamic Cooperation, the League </w:t>
            </w:r>
            <w:r w:rsidR="00A80452" w:rsidRPr="002E1E21">
              <w:rPr>
                <w:rFonts w:ascii="Arial" w:hAnsi="Arial" w:cs="Arial"/>
                <w:sz w:val="20"/>
                <w:szCs w:val="20"/>
              </w:rPr>
              <w:lastRenderedPageBreak/>
              <w:t>of Arab States and the African Union,</w:t>
            </w:r>
            <w:r w:rsidRPr="002E1E21">
              <w:rPr>
                <w:rFonts w:ascii="Arial" w:hAnsi="Arial" w:cs="Arial"/>
                <w:sz w:val="20"/>
                <w:szCs w:val="20"/>
              </w:rPr>
              <w:t xml:space="preserve">, both </w:t>
            </w:r>
            <w:r w:rsidR="00A25753" w:rsidRPr="002E1E21">
              <w:rPr>
                <w:rFonts w:ascii="Arial" w:hAnsi="Arial" w:cs="Arial"/>
                <w:sz w:val="20"/>
                <w:szCs w:val="20"/>
              </w:rPr>
              <w:t>in accordance with ITB</w:t>
            </w:r>
            <w:r w:rsidRPr="002E1E21">
              <w:rPr>
                <w:rFonts w:ascii="Arial" w:hAnsi="Arial" w:cs="Arial"/>
                <w:sz w:val="20"/>
                <w:szCs w:val="20"/>
              </w:rPr>
              <w:t xml:space="preserve"> 4</w:t>
            </w:r>
            <w:r w:rsidR="00A73ECC" w:rsidRPr="002E1E21">
              <w:rPr>
                <w:rFonts w:ascii="Arial" w:hAnsi="Arial" w:cs="Arial"/>
                <w:sz w:val="20"/>
                <w:szCs w:val="20"/>
              </w:rPr>
              <w:t>.7</w:t>
            </w:r>
            <w:r w:rsidRPr="002E1E21">
              <w:rPr>
                <w:rFonts w:ascii="Arial" w:hAnsi="Arial" w:cs="Arial"/>
                <w:sz w:val="20"/>
                <w:szCs w:val="20"/>
              </w:rPr>
              <w:t xml:space="preserve"> and Section V.</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lastRenderedPageBreak/>
              <w:t>Must meet requirement</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15B37">
            <w:pPr>
              <w:jc w:val="center"/>
            </w:pPr>
            <w:r w:rsidRPr="002E1E21">
              <w:rPr>
                <w:rFonts w:ascii="Arial" w:hAnsi="Arial" w:cs="Arial"/>
                <w:sz w:val="20"/>
              </w:rPr>
              <w:t>N/A</w:t>
            </w:r>
          </w:p>
          <w:p w:rsidR="00432552" w:rsidRPr="002E1E21" w:rsidRDefault="00432552" w:rsidP="00415B37">
            <w:pPr>
              <w:jc w:val="center"/>
              <w:rPr>
                <w:rFonts w:ascii="Arial" w:hAnsi="Arial" w:cs="Arial"/>
                <w:sz w:val="20"/>
              </w:rPr>
            </w:pPr>
          </w:p>
        </w:tc>
        <w:tc>
          <w:tcPr>
            <w:tcW w:w="60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Forms ELI – 1.1 and 1.2, with attachments</w:t>
            </w:r>
          </w:p>
        </w:tc>
      </w:tr>
      <w:tr w:rsidR="00432552" w:rsidRPr="002E1E21" w:rsidTr="00B24081">
        <w:tc>
          <w:tcPr>
            <w:tcW w:w="5000" w:type="pct"/>
            <w:gridSpan w:val="9"/>
          </w:tcPr>
          <w:p w:rsidR="00432552" w:rsidRPr="002E1E21" w:rsidRDefault="00432552" w:rsidP="00A57D3C">
            <w:pPr>
              <w:pStyle w:val="Sec3header"/>
              <w:pageBreakBefore/>
            </w:pPr>
            <w:bookmarkStart w:id="376" w:name="_Toc107899637"/>
            <w:r w:rsidRPr="002E1E21">
              <w:lastRenderedPageBreak/>
              <w:t>2. Historical Contract Non-Performance</w:t>
            </w:r>
            <w:bookmarkEnd w:id="376"/>
          </w:p>
        </w:tc>
      </w:tr>
      <w:tr w:rsidR="00B24081" w:rsidRPr="002E1E21" w:rsidTr="00B24081">
        <w:tc>
          <w:tcPr>
            <w:tcW w:w="200"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2.1</w:t>
            </w:r>
          </w:p>
        </w:tc>
        <w:tc>
          <w:tcPr>
            <w:tcW w:w="925" w:type="pct"/>
          </w:tcPr>
          <w:p w:rsidR="00432552" w:rsidRPr="002E1E21" w:rsidRDefault="00432552" w:rsidP="00415B37">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History of Non-Performing Contracts</w:t>
            </w:r>
          </w:p>
        </w:tc>
        <w:tc>
          <w:tcPr>
            <w:tcW w:w="1004" w:type="pct"/>
          </w:tcPr>
          <w:p w:rsidR="00432552" w:rsidRPr="002E1E21" w:rsidRDefault="00432552" w:rsidP="003C168B">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Non-performance of a contract</w:t>
            </w:r>
            <w:r w:rsidRPr="002E1E21">
              <w:rPr>
                <w:rStyle w:val="FootnoteReference"/>
                <w:rFonts w:ascii="Arial" w:hAnsi="Arial" w:cs="Arial"/>
                <w:sz w:val="20"/>
                <w:szCs w:val="20"/>
              </w:rPr>
              <w:footnoteReference w:id="2"/>
            </w:r>
            <w:r w:rsidRPr="002E1E21">
              <w:rPr>
                <w:rFonts w:ascii="Arial" w:hAnsi="Arial" w:cs="Arial"/>
                <w:sz w:val="20"/>
                <w:szCs w:val="20"/>
              </w:rPr>
              <w:t xml:space="preserve"> did not occur as a result of contractor default since 1</w:t>
            </w:r>
            <w:r w:rsidRPr="002E1E21">
              <w:rPr>
                <w:rFonts w:ascii="Arial" w:hAnsi="Arial" w:cs="Arial"/>
                <w:sz w:val="20"/>
                <w:szCs w:val="20"/>
                <w:vertAlign w:val="superscript"/>
              </w:rPr>
              <w:t>st</w:t>
            </w:r>
            <w:r w:rsidRPr="002E1E21">
              <w:rPr>
                <w:rFonts w:ascii="Arial" w:hAnsi="Arial" w:cs="Arial"/>
                <w:sz w:val="20"/>
                <w:szCs w:val="20"/>
              </w:rPr>
              <w:t xml:space="preserve"> </w:t>
            </w:r>
            <w:r w:rsidR="003C168B" w:rsidRPr="002E1E21">
              <w:rPr>
                <w:rFonts w:ascii="Arial" w:hAnsi="Arial" w:cs="Arial"/>
                <w:sz w:val="20"/>
                <w:szCs w:val="20"/>
              </w:rPr>
              <w:t>January 2011</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r w:rsidR="004E175F" w:rsidRPr="002E1E21">
              <w:rPr>
                <w:rFonts w:ascii="Arial" w:hAnsi="Arial" w:cs="Arial"/>
                <w:sz w:val="20"/>
                <w:szCs w:val="20"/>
                <w:vertAlign w:val="superscript"/>
              </w:rPr>
              <w:t>12</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requirements</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r w:rsidRPr="002E1E21">
              <w:rPr>
                <w:rStyle w:val="FootnoteReference"/>
                <w:rFonts w:ascii="Arial" w:hAnsi="Arial" w:cs="Arial"/>
                <w:sz w:val="20"/>
                <w:szCs w:val="20"/>
              </w:rPr>
              <w:footnoteReference w:id="3"/>
            </w:r>
          </w:p>
        </w:tc>
        <w:tc>
          <w:tcPr>
            <w:tcW w:w="514" w:type="pct"/>
          </w:tcPr>
          <w:p w:rsidR="00432552" w:rsidRPr="002E1E21" w:rsidRDefault="00432552" w:rsidP="00415B37">
            <w:pPr>
              <w:jc w:val="center"/>
              <w:rPr>
                <w:rFonts w:ascii="Arial" w:hAnsi="Arial" w:cs="Arial"/>
                <w:sz w:val="20"/>
              </w:rPr>
            </w:pPr>
            <w:r w:rsidRPr="002E1E21">
              <w:rPr>
                <w:rFonts w:ascii="Arial" w:hAnsi="Arial" w:cs="Arial"/>
                <w:sz w:val="20"/>
              </w:rPr>
              <w:t>N/A</w:t>
            </w:r>
          </w:p>
        </w:tc>
        <w:tc>
          <w:tcPr>
            <w:tcW w:w="60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 CON-2</w:t>
            </w:r>
          </w:p>
        </w:tc>
      </w:tr>
      <w:tr w:rsidR="00B24081" w:rsidRPr="002E1E21" w:rsidTr="00B24081">
        <w:tc>
          <w:tcPr>
            <w:tcW w:w="200"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2.2</w:t>
            </w:r>
          </w:p>
        </w:tc>
        <w:tc>
          <w:tcPr>
            <w:tcW w:w="925" w:type="pct"/>
          </w:tcPr>
          <w:p w:rsidR="00432552" w:rsidRPr="002E1E21" w:rsidRDefault="00432552" w:rsidP="00415B37">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Suspension  Based on Execution of Bid Securing Declaration by the Employer</w:t>
            </w:r>
            <w:r w:rsidR="00E42577" w:rsidRPr="002E1E21">
              <w:rPr>
                <w:rFonts w:ascii="Arial" w:hAnsi="Arial" w:cs="Arial"/>
                <w:b/>
                <w:sz w:val="20"/>
                <w:szCs w:val="20"/>
              </w:rPr>
              <w:t xml:space="preserve"> or wi</w:t>
            </w:r>
            <w:r w:rsidR="00AB2E31" w:rsidRPr="002E1E21">
              <w:rPr>
                <w:rFonts w:ascii="Arial" w:hAnsi="Arial" w:cs="Arial"/>
                <w:b/>
                <w:sz w:val="20"/>
                <w:szCs w:val="20"/>
              </w:rPr>
              <w:t>th</w:t>
            </w:r>
            <w:r w:rsidR="00E42577" w:rsidRPr="002E1E21">
              <w:rPr>
                <w:rFonts w:ascii="Arial" w:hAnsi="Arial" w:cs="Arial"/>
                <w:b/>
                <w:sz w:val="20"/>
                <w:szCs w:val="20"/>
              </w:rPr>
              <w:t>dra</w:t>
            </w:r>
            <w:r w:rsidR="00AB2E31" w:rsidRPr="002E1E21">
              <w:rPr>
                <w:rFonts w:ascii="Arial" w:hAnsi="Arial" w:cs="Arial"/>
                <w:b/>
                <w:sz w:val="20"/>
                <w:szCs w:val="20"/>
              </w:rPr>
              <w:t>wal of the Bid</w:t>
            </w:r>
            <w:r w:rsidR="00E42577" w:rsidRPr="002E1E21">
              <w:rPr>
                <w:rFonts w:ascii="Arial" w:hAnsi="Arial" w:cs="Arial"/>
                <w:b/>
                <w:sz w:val="20"/>
                <w:szCs w:val="20"/>
              </w:rPr>
              <w:t xml:space="preserve"> </w:t>
            </w:r>
            <w:r w:rsidR="00AB2E31" w:rsidRPr="002E1E21">
              <w:rPr>
                <w:rFonts w:ascii="Arial" w:hAnsi="Arial" w:cs="Arial"/>
                <w:b/>
                <w:sz w:val="20"/>
                <w:szCs w:val="20"/>
              </w:rPr>
              <w:t>within Bid validity</w:t>
            </w:r>
          </w:p>
        </w:tc>
        <w:tc>
          <w:tcPr>
            <w:tcW w:w="1004"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Not under suspension based on execution of a Bid Securing Declaration pursuant to </w:t>
            </w:r>
            <w:r w:rsidR="00A25753" w:rsidRPr="002E1E21">
              <w:rPr>
                <w:rFonts w:ascii="Arial" w:hAnsi="Arial" w:cs="Arial"/>
                <w:sz w:val="20"/>
                <w:szCs w:val="20"/>
              </w:rPr>
              <w:t>ITB</w:t>
            </w:r>
            <w:r w:rsidRPr="002E1E21">
              <w:rPr>
                <w:rFonts w:ascii="Arial" w:hAnsi="Arial" w:cs="Arial"/>
                <w:sz w:val="20"/>
                <w:szCs w:val="20"/>
              </w:rPr>
              <w:t xml:space="preserve"> 4.</w:t>
            </w:r>
            <w:r w:rsidR="00361204" w:rsidRPr="002E1E21">
              <w:rPr>
                <w:rFonts w:ascii="Arial" w:hAnsi="Arial" w:cs="Arial"/>
                <w:sz w:val="20"/>
                <w:szCs w:val="20"/>
              </w:rPr>
              <w:t>6</w:t>
            </w:r>
            <w:r w:rsidR="00E42577" w:rsidRPr="002E1E21">
              <w:rPr>
                <w:rFonts w:ascii="Arial" w:hAnsi="Arial" w:cs="Arial"/>
                <w:sz w:val="20"/>
                <w:szCs w:val="20"/>
              </w:rPr>
              <w:t xml:space="preserve"> or </w:t>
            </w:r>
            <w:r w:rsidR="00AB2E31" w:rsidRPr="002E1E21">
              <w:rPr>
                <w:rFonts w:ascii="Arial" w:hAnsi="Arial" w:cs="Arial"/>
                <w:sz w:val="20"/>
                <w:szCs w:val="20"/>
              </w:rPr>
              <w:t xml:space="preserve">withdrawal of the Bid pursuant </w:t>
            </w:r>
            <w:r w:rsidR="00E42577" w:rsidRPr="002E1E21">
              <w:rPr>
                <w:rFonts w:ascii="Arial" w:hAnsi="Arial" w:cs="Arial"/>
                <w:sz w:val="20"/>
                <w:szCs w:val="20"/>
              </w:rPr>
              <w:t>ITB 19.9</w:t>
            </w:r>
            <w:r w:rsidRPr="002E1E21">
              <w:rPr>
                <w:rFonts w:ascii="Arial" w:hAnsi="Arial" w:cs="Arial"/>
                <w:sz w:val="20"/>
                <w:szCs w:val="20"/>
              </w:rPr>
              <w:t>.</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15B37">
            <w:pPr>
              <w:jc w:val="center"/>
              <w:rPr>
                <w:rFonts w:ascii="Arial" w:hAnsi="Arial" w:cs="Arial"/>
                <w:sz w:val="20"/>
              </w:rPr>
            </w:pPr>
            <w:r w:rsidRPr="002E1E21">
              <w:rPr>
                <w:rFonts w:ascii="Arial" w:hAnsi="Arial" w:cs="Arial"/>
                <w:sz w:val="20"/>
              </w:rPr>
              <w:t>N/A</w:t>
            </w:r>
          </w:p>
        </w:tc>
        <w:tc>
          <w:tcPr>
            <w:tcW w:w="60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Bid Submission Form</w:t>
            </w:r>
          </w:p>
        </w:tc>
      </w:tr>
      <w:tr w:rsidR="00B24081" w:rsidRPr="002E1E21" w:rsidTr="00B24081">
        <w:tc>
          <w:tcPr>
            <w:tcW w:w="200"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2.3</w:t>
            </w:r>
          </w:p>
        </w:tc>
        <w:tc>
          <w:tcPr>
            <w:tcW w:w="925" w:type="pct"/>
          </w:tcPr>
          <w:p w:rsidR="00432552" w:rsidRPr="002E1E21" w:rsidRDefault="00432552" w:rsidP="00415B37">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Pending Litigation</w:t>
            </w:r>
          </w:p>
        </w:tc>
        <w:tc>
          <w:tcPr>
            <w:tcW w:w="1004" w:type="pct"/>
          </w:tcPr>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Bid</w:t>
            </w:r>
            <w:r w:rsidR="00A91939" w:rsidRPr="002E1E21">
              <w:rPr>
                <w:rFonts w:ascii="Arial" w:hAnsi="Arial" w:cs="Arial"/>
                <w:sz w:val="20"/>
                <w:szCs w:val="20"/>
              </w:rPr>
              <w:t>der’s</w:t>
            </w:r>
            <w:r w:rsidRPr="002E1E21">
              <w:rPr>
                <w:rFonts w:ascii="Arial" w:hAnsi="Arial" w:cs="Arial"/>
                <w:sz w:val="20"/>
                <w:szCs w:val="20"/>
              </w:rPr>
              <w:t xml:space="preserve"> financial position and prospective long term profitability sound according to criteria established in 3.1 below and assuming that all pending </w:t>
            </w:r>
            <w:r w:rsidRPr="002E1E21">
              <w:rPr>
                <w:rFonts w:ascii="Arial" w:hAnsi="Arial" w:cs="Arial"/>
                <w:sz w:val="20"/>
                <w:szCs w:val="20"/>
              </w:rPr>
              <w:lastRenderedPageBreak/>
              <w:t>litigation will be resolved against the Bidder</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lastRenderedPageBreak/>
              <w:t>Must meet requirement</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N/A</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15B37">
            <w:pPr>
              <w:jc w:val="center"/>
              <w:rPr>
                <w:rFonts w:ascii="Arial" w:hAnsi="Arial" w:cs="Arial"/>
                <w:sz w:val="20"/>
              </w:rPr>
            </w:pPr>
            <w:r w:rsidRPr="002E1E21">
              <w:rPr>
                <w:rFonts w:ascii="Arial" w:hAnsi="Arial" w:cs="Arial"/>
                <w:sz w:val="20"/>
              </w:rPr>
              <w:t>N/A</w:t>
            </w:r>
          </w:p>
        </w:tc>
        <w:tc>
          <w:tcPr>
            <w:tcW w:w="60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 CON – 2</w:t>
            </w:r>
          </w:p>
          <w:p w:rsidR="00432552" w:rsidRPr="002E1E21" w:rsidRDefault="00432552" w:rsidP="00415B37">
            <w:pPr>
              <w:pStyle w:val="Style11"/>
              <w:tabs>
                <w:tab w:val="left" w:leader="dot" w:pos="8424"/>
              </w:tabs>
              <w:spacing w:line="240" w:lineRule="auto"/>
              <w:jc w:val="center"/>
              <w:rPr>
                <w:rFonts w:ascii="Arial" w:hAnsi="Arial" w:cs="Arial"/>
                <w:sz w:val="20"/>
                <w:szCs w:val="20"/>
              </w:rPr>
            </w:pPr>
          </w:p>
        </w:tc>
      </w:tr>
      <w:tr w:rsidR="00B24081" w:rsidRPr="002E1E21" w:rsidTr="00B24081">
        <w:tc>
          <w:tcPr>
            <w:tcW w:w="200" w:type="pct"/>
          </w:tcPr>
          <w:p w:rsidR="00432552" w:rsidRPr="002E1E21" w:rsidRDefault="00432552" w:rsidP="00A57D3C">
            <w:pPr>
              <w:pStyle w:val="Style11"/>
              <w:tabs>
                <w:tab w:val="left" w:leader="dot" w:pos="8424"/>
              </w:tabs>
              <w:spacing w:line="240" w:lineRule="auto"/>
              <w:rPr>
                <w:rFonts w:ascii="Arial" w:hAnsi="Arial" w:cs="Arial"/>
                <w:sz w:val="20"/>
                <w:szCs w:val="20"/>
              </w:rPr>
            </w:pPr>
            <w:r w:rsidRPr="002E1E21">
              <w:rPr>
                <w:rFonts w:ascii="Arial" w:hAnsi="Arial" w:cs="Arial"/>
                <w:sz w:val="20"/>
                <w:szCs w:val="20"/>
              </w:rPr>
              <w:lastRenderedPageBreak/>
              <w:t>2.4</w:t>
            </w:r>
          </w:p>
        </w:tc>
        <w:tc>
          <w:tcPr>
            <w:tcW w:w="925" w:type="pct"/>
          </w:tcPr>
          <w:p w:rsidR="00432552" w:rsidRPr="002E1E21" w:rsidRDefault="00432552" w:rsidP="004318D5">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Litigation History</w:t>
            </w:r>
          </w:p>
        </w:tc>
        <w:tc>
          <w:tcPr>
            <w:tcW w:w="1004" w:type="pct"/>
          </w:tcPr>
          <w:p w:rsidR="00432552" w:rsidRPr="002E1E21" w:rsidRDefault="00432552" w:rsidP="003C168B">
            <w:pPr>
              <w:pStyle w:val="Style11"/>
              <w:tabs>
                <w:tab w:val="left" w:leader="dot" w:pos="8424"/>
              </w:tabs>
              <w:spacing w:line="240" w:lineRule="auto"/>
              <w:jc w:val="both"/>
              <w:rPr>
                <w:rFonts w:ascii="Arial" w:hAnsi="Arial" w:cs="Arial"/>
                <w:sz w:val="16"/>
                <w:szCs w:val="20"/>
              </w:rPr>
            </w:pPr>
            <w:r w:rsidRPr="002E1E21">
              <w:rPr>
                <w:rFonts w:ascii="Arial" w:hAnsi="Arial" w:cs="Arial"/>
                <w:sz w:val="20"/>
                <w:szCs w:val="20"/>
              </w:rPr>
              <w:t>No consistent history of court/arbitral  award decisions against the Bidder</w:t>
            </w:r>
            <w:r w:rsidRPr="002E1E21">
              <w:rPr>
                <w:rStyle w:val="FootnoteReference"/>
                <w:rFonts w:ascii="Arial" w:hAnsi="Arial" w:cs="Arial"/>
                <w:sz w:val="20"/>
                <w:szCs w:val="20"/>
              </w:rPr>
              <w:footnoteReference w:id="4"/>
            </w:r>
            <w:r w:rsidRPr="002E1E21">
              <w:rPr>
                <w:rFonts w:ascii="Arial" w:hAnsi="Arial" w:cs="Arial"/>
                <w:sz w:val="20"/>
                <w:szCs w:val="20"/>
              </w:rPr>
              <w:t xml:space="preserve"> since 1</w:t>
            </w:r>
            <w:r w:rsidRPr="002E1E21">
              <w:rPr>
                <w:rFonts w:ascii="Arial" w:hAnsi="Arial" w:cs="Arial"/>
                <w:sz w:val="20"/>
                <w:szCs w:val="20"/>
                <w:vertAlign w:val="superscript"/>
              </w:rPr>
              <w:t>st</w:t>
            </w:r>
            <w:r w:rsidRPr="002E1E21">
              <w:rPr>
                <w:rFonts w:ascii="Arial" w:hAnsi="Arial" w:cs="Arial"/>
                <w:sz w:val="20"/>
                <w:szCs w:val="20"/>
              </w:rPr>
              <w:t xml:space="preserve"> January </w:t>
            </w:r>
            <w:r w:rsidR="003C168B" w:rsidRPr="002E1E21">
              <w:rPr>
                <w:rFonts w:ascii="Arial" w:hAnsi="Arial" w:cs="Arial"/>
                <w:sz w:val="20"/>
                <w:szCs w:val="20"/>
              </w:rPr>
              <w:t>2011</w:t>
            </w:r>
          </w:p>
        </w:tc>
        <w:tc>
          <w:tcPr>
            <w:tcW w:w="57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68"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619" w:type="pct"/>
            <w:gridSpan w:val="2"/>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15B37">
            <w:pPr>
              <w:jc w:val="center"/>
              <w:rPr>
                <w:rFonts w:ascii="Arial" w:hAnsi="Arial" w:cs="Arial"/>
                <w:sz w:val="20"/>
              </w:rPr>
            </w:pPr>
            <w:r w:rsidRPr="002E1E21">
              <w:rPr>
                <w:rFonts w:ascii="Arial" w:hAnsi="Arial" w:cs="Arial"/>
                <w:sz w:val="20"/>
              </w:rPr>
              <w:t>N/A</w:t>
            </w:r>
          </w:p>
        </w:tc>
        <w:tc>
          <w:tcPr>
            <w:tcW w:w="600" w:type="pct"/>
          </w:tcPr>
          <w:p w:rsidR="00432552" w:rsidRPr="002E1E21" w:rsidRDefault="00432552" w:rsidP="00415B37">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 CON – 2</w:t>
            </w:r>
          </w:p>
        </w:tc>
      </w:tr>
      <w:tr w:rsidR="00432552" w:rsidRPr="002E1E21" w:rsidTr="00B24081">
        <w:tc>
          <w:tcPr>
            <w:tcW w:w="5000" w:type="pct"/>
            <w:gridSpan w:val="9"/>
          </w:tcPr>
          <w:p w:rsidR="00432552" w:rsidRPr="002E1E21" w:rsidRDefault="00432552" w:rsidP="00A57D3C">
            <w:pPr>
              <w:pStyle w:val="Sec3header"/>
              <w:pageBreakBefore/>
            </w:pPr>
            <w:bookmarkStart w:id="377" w:name="_Toc107899638"/>
            <w:r w:rsidRPr="002E1E21">
              <w:lastRenderedPageBreak/>
              <w:t>3. Financial Situation</w:t>
            </w:r>
            <w:bookmarkEnd w:id="377"/>
            <w:r w:rsidRPr="002E1E21">
              <w:t xml:space="preserve"> and Performance</w:t>
            </w:r>
          </w:p>
        </w:tc>
      </w:tr>
      <w:tr w:rsidR="00B24081" w:rsidRPr="002E1E21" w:rsidTr="00B24081">
        <w:tc>
          <w:tcPr>
            <w:tcW w:w="200" w:type="pct"/>
            <w:tcBorders>
              <w:bottom w:val="nil"/>
            </w:tcBorders>
          </w:tcPr>
          <w:p w:rsidR="00432552" w:rsidRPr="002E1E21" w:rsidRDefault="00432552" w:rsidP="00A57D3C">
            <w:pPr>
              <w:pStyle w:val="Style11"/>
              <w:tabs>
                <w:tab w:val="left" w:leader="dot" w:pos="8424"/>
              </w:tabs>
              <w:spacing w:line="240" w:lineRule="auto"/>
              <w:rPr>
                <w:rFonts w:ascii="Arial" w:hAnsi="Arial" w:cs="Arial"/>
                <w:sz w:val="20"/>
                <w:szCs w:val="20"/>
              </w:rPr>
            </w:pPr>
            <w:r w:rsidRPr="002E1E21">
              <w:rPr>
                <w:rFonts w:ascii="Arial" w:hAnsi="Arial" w:cs="Arial"/>
                <w:sz w:val="20"/>
                <w:szCs w:val="20"/>
              </w:rPr>
              <w:t>3.1</w:t>
            </w:r>
          </w:p>
        </w:tc>
        <w:tc>
          <w:tcPr>
            <w:tcW w:w="925" w:type="pct"/>
            <w:tcBorders>
              <w:bottom w:val="nil"/>
            </w:tcBorders>
          </w:tcPr>
          <w:p w:rsidR="00432552" w:rsidRPr="002E1E21" w:rsidRDefault="00432552" w:rsidP="004318D5">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Financial Capabilities</w:t>
            </w:r>
          </w:p>
        </w:tc>
        <w:tc>
          <w:tcPr>
            <w:tcW w:w="1004" w:type="pct"/>
            <w:tcBorders>
              <w:bottom w:val="nil"/>
            </w:tcBorders>
          </w:tcPr>
          <w:p w:rsidR="00432552" w:rsidRPr="002E1E21" w:rsidRDefault="00432552" w:rsidP="003A3899">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(i) The </w:t>
            </w:r>
            <w:r w:rsidR="00A91939" w:rsidRPr="002E1E21">
              <w:rPr>
                <w:rFonts w:ascii="Arial" w:hAnsi="Arial" w:cs="Arial"/>
                <w:sz w:val="20"/>
                <w:szCs w:val="20"/>
              </w:rPr>
              <w:t xml:space="preserve">Bidder </w:t>
            </w:r>
            <w:r w:rsidRPr="002E1E21">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estimated as </w:t>
            </w:r>
            <w:r w:rsidRPr="002E1E21">
              <w:rPr>
                <w:rFonts w:ascii="Arial" w:hAnsi="Arial" w:cs="Arial"/>
                <w:b/>
                <w:bCs/>
                <w:color w:val="FF0000"/>
                <w:sz w:val="20"/>
                <w:szCs w:val="20"/>
              </w:rPr>
              <w:t>US</w:t>
            </w:r>
            <w:r w:rsidR="0097564F" w:rsidRPr="002E1E21">
              <w:rPr>
                <w:rFonts w:ascii="Arial" w:hAnsi="Arial" w:cs="Arial"/>
                <w:b/>
                <w:bCs/>
                <w:color w:val="FF0000"/>
                <w:sz w:val="20"/>
                <w:szCs w:val="20"/>
              </w:rPr>
              <w:t>$</w:t>
            </w:r>
            <w:r w:rsidR="003A3899" w:rsidRPr="002E1E21">
              <w:rPr>
                <w:rFonts w:ascii="Arial" w:hAnsi="Arial" w:cs="Arial"/>
                <w:b/>
                <w:bCs/>
                <w:color w:val="FF0000"/>
                <w:sz w:val="20"/>
                <w:szCs w:val="20"/>
              </w:rPr>
              <w:t>3</w:t>
            </w:r>
            <w:r w:rsidR="0097564F" w:rsidRPr="002E1E21">
              <w:rPr>
                <w:rFonts w:ascii="Arial" w:hAnsi="Arial" w:cs="Arial"/>
                <w:color w:val="FF0000"/>
                <w:sz w:val="20"/>
                <w:szCs w:val="20"/>
              </w:rPr>
              <w:t xml:space="preserve"> </w:t>
            </w:r>
            <w:r w:rsidR="003C168B" w:rsidRPr="002E1E21">
              <w:rPr>
                <w:rFonts w:ascii="Arial" w:hAnsi="Arial" w:cs="Arial"/>
                <w:b/>
                <w:bCs/>
                <w:color w:val="FF0000"/>
                <w:sz w:val="20"/>
                <w:szCs w:val="20"/>
              </w:rPr>
              <w:t>million</w:t>
            </w:r>
            <w:r w:rsidR="003C168B" w:rsidRPr="002E1E21">
              <w:rPr>
                <w:rFonts w:ascii="Arial" w:hAnsi="Arial" w:cs="Arial"/>
                <w:sz w:val="20"/>
                <w:szCs w:val="20"/>
              </w:rPr>
              <w:t xml:space="preserve"> </w:t>
            </w:r>
            <w:r w:rsidRPr="002E1E21">
              <w:rPr>
                <w:rFonts w:ascii="Arial" w:hAnsi="Arial" w:cs="Arial"/>
                <w:sz w:val="20"/>
                <w:szCs w:val="20"/>
              </w:rPr>
              <w:t xml:space="preserve">for the subject contract(s) net of the </w:t>
            </w:r>
            <w:r w:rsidR="007D0683" w:rsidRPr="002E1E21">
              <w:rPr>
                <w:rFonts w:ascii="Arial" w:hAnsi="Arial" w:cs="Arial"/>
                <w:sz w:val="20"/>
                <w:szCs w:val="20"/>
              </w:rPr>
              <w:t xml:space="preserve">Bidders </w:t>
            </w:r>
            <w:r w:rsidRPr="002E1E21">
              <w:rPr>
                <w:rFonts w:ascii="Arial" w:hAnsi="Arial" w:cs="Arial"/>
                <w:sz w:val="20"/>
                <w:szCs w:val="20"/>
              </w:rPr>
              <w:t>other commitments</w:t>
            </w:r>
          </w:p>
          <w:p w:rsidR="00432552" w:rsidRPr="002E1E21" w:rsidRDefault="00432552" w:rsidP="00415B37">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(ii) The </w:t>
            </w:r>
            <w:r w:rsidR="007D0683" w:rsidRPr="002E1E21">
              <w:rPr>
                <w:rFonts w:ascii="Arial" w:hAnsi="Arial" w:cs="Arial"/>
                <w:sz w:val="20"/>
                <w:szCs w:val="20"/>
              </w:rPr>
              <w:t xml:space="preserve">Bidders </w:t>
            </w:r>
            <w:r w:rsidRPr="002E1E21">
              <w:rPr>
                <w:rFonts w:ascii="Arial" w:hAnsi="Arial" w:cs="Arial"/>
                <w:sz w:val="20"/>
                <w:szCs w:val="20"/>
              </w:rPr>
              <w:t xml:space="preserve">shall also demonstrate, to the satisfaction of the Employer, that it has adequate sources of finance to meet the cash flow requirements on works </w:t>
            </w:r>
            <w:r w:rsidRPr="002E1E21">
              <w:rPr>
                <w:rFonts w:ascii="Arial" w:hAnsi="Arial" w:cs="Arial"/>
                <w:sz w:val="20"/>
                <w:szCs w:val="20"/>
              </w:rPr>
              <w:lastRenderedPageBreak/>
              <w:t>currently in progress and for future contract commitments.</w:t>
            </w:r>
          </w:p>
          <w:p w:rsidR="00432552" w:rsidRPr="002E1E21" w:rsidRDefault="00432552" w:rsidP="0097564F">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(iii) The audited balance sheets or, if not required by the laws of the </w:t>
            </w:r>
            <w:r w:rsidR="007D0683" w:rsidRPr="002E1E21">
              <w:rPr>
                <w:rFonts w:ascii="Arial" w:hAnsi="Arial" w:cs="Arial"/>
                <w:sz w:val="20"/>
                <w:szCs w:val="20"/>
              </w:rPr>
              <w:t>Bidder</w:t>
            </w:r>
            <w:r w:rsidRPr="002E1E21">
              <w:rPr>
                <w:rFonts w:ascii="Arial" w:hAnsi="Arial" w:cs="Arial"/>
                <w:sz w:val="20"/>
                <w:szCs w:val="20"/>
              </w:rPr>
              <w:t xml:space="preserve">’s country, other financial statements acceptable to the Employer, for the last </w:t>
            </w:r>
            <w:r w:rsidR="0097564F" w:rsidRPr="002E1E21">
              <w:rPr>
                <w:rFonts w:ascii="Arial" w:hAnsi="Arial" w:cs="Arial"/>
                <w:b/>
                <w:bCs/>
                <w:color w:val="FF0000"/>
                <w:sz w:val="20"/>
                <w:szCs w:val="20"/>
              </w:rPr>
              <w:t xml:space="preserve">03 </w:t>
            </w:r>
            <w:r w:rsidRPr="002E1E21">
              <w:rPr>
                <w:rFonts w:ascii="Arial" w:hAnsi="Arial" w:cs="Arial"/>
                <w:sz w:val="20"/>
                <w:szCs w:val="20"/>
              </w:rPr>
              <w:t xml:space="preserve">years shall be submitted and must demonstrate the current soundness of the </w:t>
            </w:r>
            <w:r w:rsidR="007D0683" w:rsidRPr="002E1E21">
              <w:rPr>
                <w:rFonts w:ascii="Arial" w:hAnsi="Arial" w:cs="Arial"/>
                <w:sz w:val="20"/>
                <w:szCs w:val="20"/>
              </w:rPr>
              <w:t>Bidder</w:t>
            </w:r>
            <w:r w:rsidRPr="002E1E21">
              <w:rPr>
                <w:rFonts w:ascii="Arial" w:hAnsi="Arial" w:cs="Arial"/>
                <w:sz w:val="20"/>
                <w:szCs w:val="20"/>
              </w:rPr>
              <w:t>’s financial position and indicate its prospective long-term profitability.</w:t>
            </w:r>
          </w:p>
        </w:tc>
        <w:tc>
          <w:tcPr>
            <w:tcW w:w="570" w:type="pct"/>
            <w:tcBorders>
              <w:bottom w:val="nil"/>
            </w:tcBorders>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lastRenderedPageBreak/>
              <w:t>Must meet requirement</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68" w:type="pct"/>
            <w:tcBorders>
              <w:bottom w:val="nil"/>
            </w:tcBorders>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N/A</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jc w:val="center"/>
              <w:rPr>
                <w:rFonts w:ascii="Arial" w:hAnsi="Arial" w:cs="Arial"/>
                <w:sz w:val="20"/>
                <w:szCs w:val="20"/>
              </w:rPr>
            </w:pPr>
            <w:r w:rsidRPr="002E1E21">
              <w:rPr>
                <w:rFonts w:ascii="Arial" w:hAnsi="Arial" w:cs="Arial"/>
                <w:sz w:val="20"/>
                <w:szCs w:val="20"/>
              </w:rPr>
              <w:t>N/A</w:t>
            </w:r>
          </w:p>
        </w:tc>
        <w:tc>
          <w:tcPr>
            <w:tcW w:w="619" w:type="pct"/>
            <w:gridSpan w:val="2"/>
            <w:tcBorders>
              <w:bottom w:val="nil"/>
            </w:tcBorders>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N/A</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Borders>
              <w:bottom w:val="nil"/>
            </w:tcBorders>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N/A</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r w:rsidRPr="002E1E21">
              <w:rPr>
                <w:rFonts w:ascii="Arial" w:hAnsi="Arial" w:cs="Arial"/>
                <w:sz w:val="20"/>
              </w:rPr>
              <w:t>N/A</w:t>
            </w: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r w:rsidRPr="002E1E21">
              <w:rPr>
                <w:rFonts w:ascii="Arial" w:hAnsi="Arial" w:cs="Arial"/>
                <w:sz w:val="20"/>
              </w:rPr>
              <w:t>N/A</w:t>
            </w:r>
          </w:p>
        </w:tc>
        <w:tc>
          <w:tcPr>
            <w:tcW w:w="600" w:type="pct"/>
            <w:tcBorders>
              <w:bottom w:val="nil"/>
            </w:tcBorders>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 FIN – 3.1, with attachments</w:t>
            </w:r>
          </w:p>
        </w:tc>
      </w:tr>
      <w:tr w:rsidR="00B24081" w:rsidRPr="002E1E21" w:rsidTr="00B24081">
        <w:tc>
          <w:tcPr>
            <w:tcW w:w="200" w:type="pct"/>
          </w:tcPr>
          <w:p w:rsidR="00432552" w:rsidRPr="002E1E21" w:rsidRDefault="00432552" w:rsidP="00A57D3C">
            <w:pPr>
              <w:pStyle w:val="Style11"/>
              <w:tabs>
                <w:tab w:val="left" w:leader="dot" w:pos="8424"/>
              </w:tabs>
              <w:spacing w:line="240" w:lineRule="auto"/>
              <w:rPr>
                <w:rFonts w:ascii="Arial" w:hAnsi="Arial" w:cs="Arial"/>
                <w:sz w:val="20"/>
                <w:szCs w:val="20"/>
              </w:rPr>
            </w:pPr>
            <w:r w:rsidRPr="002E1E21">
              <w:rPr>
                <w:rFonts w:ascii="Arial" w:hAnsi="Arial" w:cs="Arial"/>
                <w:sz w:val="20"/>
                <w:szCs w:val="20"/>
              </w:rPr>
              <w:lastRenderedPageBreak/>
              <w:t>3.2</w:t>
            </w:r>
          </w:p>
        </w:tc>
        <w:tc>
          <w:tcPr>
            <w:tcW w:w="925" w:type="pct"/>
          </w:tcPr>
          <w:p w:rsidR="00432552" w:rsidRPr="002E1E21" w:rsidRDefault="00432552" w:rsidP="004318D5">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Average Annual Construction Turnover</w:t>
            </w:r>
          </w:p>
        </w:tc>
        <w:tc>
          <w:tcPr>
            <w:tcW w:w="1004" w:type="pct"/>
          </w:tcPr>
          <w:p w:rsidR="00432552" w:rsidRPr="002E1E21" w:rsidRDefault="00432552" w:rsidP="003A3899">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Minimum average annual construction turnover of </w:t>
            </w:r>
            <w:r w:rsidRPr="002E1E21">
              <w:rPr>
                <w:rFonts w:ascii="Arial" w:hAnsi="Arial" w:cs="Arial"/>
                <w:b/>
                <w:bCs/>
                <w:color w:val="FF0000"/>
                <w:sz w:val="20"/>
                <w:szCs w:val="20"/>
              </w:rPr>
              <w:t>US$</w:t>
            </w:r>
            <w:r w:rsidR="003A3899" w:rsidRPr="002E1E21">
              <w:rPr>
                <w:rFonts w:ascii="Arial" w:hAnsi="Arial" w:cs="Arial"/>
                <w:b/>
                <w:bCs/>
                <w:color w:val="FF0000"/>
                <w:sz w:val="20"/>
                <w:szCs w:val="20"/>
              </w:rPr>
              <w:t>8</w:t>
            </w:r>
            <w:r w:rsidR="0097564F" w:rsidRPr="002E1E21">
              <w:rPr>
                <w:rFonts w:ascii="Arial" w:hAnsi="Arial" w:cs="Arial"/>
                <w:b/>
                <w:bCs/>
                <w:color w:val="FF0000"/>
                <w:sz w:val="20"/>
                <w:szCs w:val="20"/>
              </w:rPr>
              <w:t xml:space="preserve"> million</w:t>
            </w:r>
            <w:r w:rsidRPr="002E1E21">
              <w:rPr>
                <w:rFonts w:ascii="Arial" w:hAnsi="Arial" w:cs="Arial"/>
                <w:sz w:val="20"/>
                <w:szCs w:val="20"/>
              </w:rPr>
              <w:t>, calculated as total certified payments received for contracts in progress and/or completed within the last</w:t>
            </w:r>
            <w:r w:rsidR="003A3899" w:rsidRPr="002E1E21">
              <w:rPr>
                <w:rFonts w:ascii="Arial" w:hAnsi="Arial" w:cs="Arial"/>
                <w:b/>
                <w:bCs/>
                <w:color w:val="FF0000"/>
                <w:sz w:val="20"/>
                <w:szCs w:val="20"/>
              </w:rPr>
              <w:t xml:space="preserve"> 5</w:t>
            </w:r>
            <w:r w:rsidR="003A3899" w:rsidRPr="002E1E21">
              <w:rPr>
                <w:rFonts w:ascii="Arial" w:hAnsi="Arial" w:cs="Arial"/>
                <w:color w:val="FF0000"/>
                <w:sz w:val="20"/>
                <w:szCs w:val="20"/>
              </w:rPr>
              <w:t xml:space="preserve"> </w:t>
            </w:r>
            <w:r w:rsidRPr="002E1E21">
              <w:rPr>
                <w:rFonts w:ascii="Arial" w:hAnsi="Arial" w:cs="Arial"/>
                <w:sz w:val="20"/>
                <w:szCs w:val="20"/>
              </w:rPr>
              <w:t xml:space="preserve">years, divided by </w:t>
            </w:r>
            <w:r w:rsidR="003A3899" w:rsidRPr="002E1E21">
              <w:rPr>
                <w:rFonts w:ascii="Arial" w:hAnsi="Arial" w:cs="Arial"/>
                <w:b/>
                <w:bCs/>
                <w:sz w:val="20"/>
                <w:szCs w:val="20"/>
              </w:rPr>
              <w:t xml:space="preserve"> </w:t>
            </w:r>
            <w:r w:rsidR="003A3899" w:rsidRPr="002E1E21">
              <w:rPr>
                <w:rFonts w:ascii="Arial" w:hAnsi="Arial" w:cs="Arial"/>
                <w:b/>
                <w:bCs/>
                <w:color w:val="FF0000"/>
                <w:sz w:val="20"/>
                <w:szCs w:val="20"/>
              </w:rPr>
              <w:t xml:space="preserve">5 </w:t>
            </w:r>
            <w:r w:rsidRPr="002E1E21">
              <w:rPr>
                <w:rFonts w:ascii="Arial" w:hAnsi="Arial" w:cs="Arial"/>
                <w:sz w:val="20"/>
                <w:szCs w:val="20"/>
              </w:rPr>
              <w:lastRenderedPageBreak/>
              <w:t>years</w:t>
            </w:r>
          </w:p>
        </w:tc>
        <w:tc>
          <w:tcPr>
            <w:tcW w:w="570"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lastRenderedPageBreak/>
              <w:t>Must meet requirement</w:t>
            </w:r>
          </w:p>
        </w:tc>
        <w:tc>
          <w:tcPr>
            <w:tcW w:w="568"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619" w:type="pct"/>
            <w:gridSpan w:val="2"/>
          </w:tcPr>
          <w:p w:rsidR="00432552" w:rsidRPr="002E1E21" w:rsidRDefault="00432552" w:rsidP="003A3899">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 xml:space="preserve">Must meet </w:t>
            </w:r>
            <w:r w:rsidR="003A3899" w:rsidRPr="002E1E21">
              <w:rPr>
                <w:rFonts w:ascii="Arial" w:hAnsi="Arial" w:cs="Arial"/>
                <w:sz w:val="20"/>
                <w:szCs w:val="20"/>
              </w:rPr>
              <w:t>25</w:t>
            </w:r>
            <w:r w:rsidRPr="002E1E21">
              <w:rPr>
                <w:rFonts w:ascii="Arial" w:hAnsi="Arial" w:cs="Arial"/>
                <w:sz w:val="20"/>
                <w:szCs w:val="20"/>
              </w:rPr>
              <w:t>%, of the requirement</w:t>
            </w:r>
          </w:p>
        </w:tc>
        <w:tc>
          <w:tcPr>
            <w:tcW w:w="514" w:type="pct"/>
          </w:tcPr>
          <w:p w:rsidR="00432552" w:rsidRPr="002E1E21" w:rsidRDefault="00432552" w:rsidP="003A3899">
            <w:pPr>
              <w:jc w:val="center"/>
              <w:rPr>
                <w:rFonts w:ascii="Arial" w:hAnsi="Arial" w:cs="Arial"/>
                <w:sz w:val="20"/>
              </w:rPr>
            </w:pPr>
            <w:r w:rsidRPr="002E1E21">
              <w:rPr>
                <w:rFonts w:ascii="Arial" w:hAnsi="Arial" w:cs="Arial"/>
                <w:sz w:val="20"/>
              </w:rPr>
              <w:t xml:space="preserve">Must meet </w:t>
            </w:r>
            <w:r w:rsidR="003A3899" w:rsidRPr="002E1E21">
              <w:rPr>
                <w:rFonts w:ascii="Arial" w:hAnsi="Arial" w:cs="Arial"/>
                <w:sz w:val="20"/>
              </w:rPr>
              <w:t>40</w:t>
            </w:r>
            <w:r w:rsidRPr="002E1E21">
              <w:rPr>
                <w:rFonts w:ascii="Arial" w:hAnsi="Arial" w:cs="Arial"/>
                <w:sz w:val="20"/>
              </w:rPr>
              <w:t>%, of the requirement</w:t>
            </w:r>
          </w:p>
        </w:tc>
        <w:tc>
          <w:tcPr>
            <w:tcW w:w="600"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 FIN – 3.2</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tc>
      </w:tr>
      <w:tr w:rsidR="00432552" w:rsidRPr="002E1E21" w:rsidTr="00B24081">
        <w:tc>
          <w:tcPr>
            <w:tcW w:w="5000" w:type="pct"/>
            <w:gridSpan w:val="9"/>
          </w:tcPr>
          <w:p w:rsidR="00432552" w:rsidRPr="002E1E21" w:rsidRDefault="00432552" w:rsidP="00A57D3C">
            <w:pPr>
              <w:pStyle w:val="Sec3header"/>
              <w:pageBreakBefore/>
            </w:pPr>
            <w:bookmarkStart w:id="378" w:name="_Toc107899639"/>
            <w:r w:rsidRPr="002E1E21">
              <w:lastRenderedPageBreak/>
              <w:t>4. Experience</w:t>
            </w:r>
            <w:bookmarkEnd w:id="378"/>
          </w:p>
        </w:tc>
      </w:tr>
      <w:tr w:rsidR="00B24081" w:rsidRPr="002E1E21" w:rsidTr="00B24081">
        <w:tc>
          <w:tcPr>
            <w:tcW w:w="200" w:type="pct"/>
          </w:tcPr>
          <w:p w:rsidR="00432552" w:rsidRPr="002E1E21" w:rsidRDefault="00432552" w:rsidP="00A57D3C">
            <w:pPr>
              <w:pStyle w:val="Style11"/>
              <w:tabs>
                <w:tab w:val="left" w:leader="dot" w:pos="8424"/>
              </w:tabs>
              <w:spacing w:line="240" w:lineRule="auto"/>
              <w:rPr>
                <w:rFonts w:ascii="Arial" w:hAnsi="Arial" w:cs="Arial"/>
                <w:sz w:val="20"/>
                <w:szCs w:val="20"/>
              </w:rPr>
            </w:pPr>
            <w:r w:rsidRPr="002E1E21">
              <w:rPr>
                <w:rFonts w:ascii="Arial" w:hAnsi="Arial" w:cs="Arial"/>
                <w:sz w:val="20"/>
                <w:szCs w:val="20"/>
              </w:rPr>
              <w:t>4.1 (a)</w:t>
            </w:r>
          </w:p>
        </w:tc>
        <w:tc>
          <w:tcPr>
            <w:tcW w:w="925" w:type="pct"/>
          </w:tcPr>
          <w:p w:rsidR="00432552" w:rsidRPr="002E1E21" w:rsidRDefault="00432552" w:rsidP="004318D5">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General Construction Experience</w:t>
            </w:r>
          </w:p>
        </w:tc>
        <w:tc>
          <w:tcPr>
            <w:tcW w:w="1004" w:type="pct"/>
          </w:tcPr>
          <w:p w:rsidR="00432552" w:rsidRPr="002E1E21" w:rsidRDefault="00432552" w:rsidP="003A3899">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Experience under construction contracts in the role of prime contractor, JV member, sub-contractor, or management contractor for at least the last </w:t>
            </w:r>
            <w:r w:rsidR="003A3899" w:rsidRPr="002E1E21">
              <w:rPr>
                <w:rFonts w:ascii="Arial" w:hAnsi="Arial" w:cs="Arial"/>
                <w:b/>
                <w:bCs/>
                <w:color w:val="FF0000"/>
                <w:sz w:val="20"/>
                <w:szCs w:val="20"/>
              </w:rPr>
              <w:t>05</w:t>
            </w:r>
            <w:r w:rsidR="003A3899" w:rsidRPr="002E1E21">
              <w:rPr>
                <w:rFonts w:ascii="Arial" w:hAnsi="Arial" w:cs="Arial"/>
                <w:sz w:val="20"/>
                <w:szCs w:val="20"/>
              </w:rPr>
              <w:t xml:space="preserve"> </w:t>
            </w:r>
            <w:r w:rsidRPr="002E1E21">
              <w:rPr>
                <w:rFonts w:ascii="Arial" w:hAnsi="Arial" w:cs="Arial"/>
                <w:sz w:val="20"/>
                <w:szCs w:val="20"/>
              </w:rPr>
              <w:t>years, starting 1</w:t>
            </w:r>
            <w:r w:rsidRPr="002E1E21">
              <w:rPr>
                <w:rFonts w:ascii="Arial" w:hAnsi="Arial" w:cs="Arial"/>
                <w:sz w:val="20"/>
                <w:szCs w:val="20"/>
                <w:vertAlign w:val="superscript"/>
              </w:rPr>
              <w:t>st</w:t>
            </w:r>
            <w:r w:rsidRPr="002E1E21">
              <w:rPr>
                <w:rFonts w:ascii="Arial" w:hAnsi="Arial" w:cs="Arial"/>
                <w:sz w:val="20"/>
                <w:szCs w:val="20"/>
              </w:rPr>
              <w:t xml:space="preserve"> January </w:t>
            </w:r>
            <w:r w:rsidR="003A3899" w:rsidRPr="002E1E21">
              <w:rPr>
                <w:rFonts w:ascii="Arial" w:hAnsi="Arial" w:cs="Arial"/>
                <w:b/>
                <w:bCs/>
                <w:color w:val="FF0000"/>
                <w:sz w:val="20"/>
                <w:szCs w:val="20"/>
              </w:rPr>
              <w:t>2011</w:t>
            </w:r>
            <w:r w:rsidRPr="002E1E21">
              <w:rPr>
                <w:rFonts w:ascii="Arial" w:hAnsi="Arial" w:cs="Arial"/>
                <w:b/>
                <w:bCs/>
                <w:color w:val="FF0000"/>
                <w:sz w:val="20"/>
                <w:szCs w:val="20"/>
              </w:rPr>
              <w:t>.</w:t>
            </w:r>
          </w:p>
        </w:tc>
        <w:tc>
          <w:tcPr>
            <w:tcW w:w="570"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89" w:type="pct"/>
            <w:gridSpan w:val="2"/>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N/A</w:t>
            </w:r>
          </w:p>
        </w:tc>
        <w:tc>
          <w:tcPr>
            <w:tcW w:w="598"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p>
        </w:tc>
        <w:tc>
          <w:tcPr>
            <w:tcW w:w="514" w:type="pct"/>
          </w:tcPr>
          <w:p w:rsidR="00432552" w:rsidRPr="002E1E21" w:rsidRDefault="00432552" w:rsidP="004318D5">
            <w:pPr>
              <w:jc w:val="center"/>
              <w:rPr>
                <w:rFonts w:ascii="Arial" w:hAnsi="Arial" w:cs="Arial"/>
                <w:sz w:val="20"/>
              </w:rPr>
            </w:pPr>
            <w:r w:rsidRPr="002E1E21">
              <w:rPr>
                <w:rFonts w:ascii="Arial" w:hAnsi="Arial" w:cs="Arial"/>
                <w:sz w:val="20"/>
              </w:rPr>
              <w:t>N/A</w:t>
            </w:r>
          </w:p>
        </w:tc>
        <w:tc>
          <w:tcPr>
            <w:tcW w:w="600"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 EXP – 4.1</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tc>
      </w:tr>
      <w:tr w:rsidR="00B24081" w:rsidRPr="002E1E21" w:rsidTr="00B24081">
        <w:tc>
          <w:tcPr>
            <w:tcW w:w="200" w:type="pct"/>
            <w:vMerge w:val="restart"/>
          </w:tcPr>
          <w:p w:rsidR="00432552" w:rsidRPr="002E1E21" w:rsidRDefault="00432552" w:rsidP="00A57D3C">
            <w:pPr>
              <w:pStyle w:val="Style11"/>
              <w:tabs>
                <w:tab w:val="left" w:leader="dot" w:pos="8424"/>
              </w:tabs>
              <w:spacing w:line="240" w:lineRule="auto"/>
              <w:rPr>
                <w:rFonts w:ascii="Arial" w:hAnsi="Arial" w:cs="Arial"/>
                <w:sz w:val="20"/>
                <w:szCs w:val="20"/>
              </w:rPr>
            </w:pPr>
            <w:r w:rsidRPr="002E1E21">
              <w:rPr>
                <w:rFonts w:ascii="Arial" w:hAnsi="Arial" w:cs="Arial"/>
                <w:sz w:val="20"/>
                <w:szCs w:val="20"/>
              </w:rPr>
              <w:t>4.2 (a)</w:t>
            </w:r>
          </w:p>
        </w:tc>
        <w:tc>
          <w:tcPr>
            <w:tcW w:w="925" w:type="pct"/>
            <w:vMerge w:val="restart"/>
          </w:tcPr>
          <w:p w:rsidR="00432552" w:rsidRPr="002E1E21" w:rsidRDefault="00432552" w:rsidP="004318D5">
            <w:pPr>
              <w:pStyle w:val="Style11"/>
              <w:tabs>
                <w:tab w:val="left" w:leader="dot" w:pos="8424"/>
              </w:tabs>
              <w:spacing w:line="240" w:lineRule="auto"/>
              <w:jc w:val="both"/>
              <w:rPr>
                <w:rFonts w:ascii="Arial" w:hAnsi="Arial" w:cs="Arial"/>
                <w:b/>
                <w:sz w:val="20"/>
                <w:szCs w:val="20"/>
              </w:rPr>
            </w:pPr>
            <w:r w:rsidRPr="002E1E21">
              <w:rPr>
                <w:rFonts w:ascii="Arial" w:hAnsi="Arial" w:cs="Arial"/>
                <w:b/>
                <w:sz w:val="20"/>
                <w:szCs w:val="20"/>
              </w:rPr>
              <w:t>Specific Construction &amp; Contract Management Experience</w:t>
            </w:r>
          </w:p>
        </w:tc>
        <w:tc>
          <w:tcPr>
            <w:tcW w:w="1004" w:type="pct"/>
          </w:tcPr>
          <w:p w:rsidR="002B24DC" w:rsidRPr="002E1E21" w:rsidRDefault="002B24DC" w:rsidP="0041771C">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(i) A minimum number of similar</w:t>
            </w:r>
            <w:r w:rsidRPr="002E1E21">
              <w:rPr>
                <w:rStyle w:val="FootnoteReference"/>
                <w:rFonts w:ascii="Arial" w:hAnsi="Arial" w:cs="Arial"/>
                <w:sz w:val="20"/>
                <w:szCs w:val="20"/>
              </w:rPr>
              <w:footnoteReference w:id="5"/>
            </w:r>
            <w:r w:rsidRPr="002E1E21">
              <w:rPr>
                <w:rFonts w:ascii="Arial" w:hAnsi="Arial" w:cs="Arial"/>
                <w:sz w:val="20"/>
                <w:szCs w:val="20"/>
              </w:rPr>
              <w:t xml:space="preserve"> contracts specified below that have been satisfactorily and substantially</w:t>
            </w:r>
            <w:r w:rsidRPr="002E1E21">
              <w:rPr>
                <w:rStyle w:val="FootnoteReference"/>
                <w:rFonts w:ascii="Arial" w:hAnsi="Arial" w:cs="Arial"/>
                <w:sz w:val="20"/>
                <w:szCs w:val="20"/>
              </w:rPr>
              <w:footnoteReference w:id="6"/>
            </w:r>
            <w:r w:rsidRPr="002E1E21">
              <w:rPr>
                <w:rFonts w:ascii="Arial" w:hAnsi="Arial" w:cs="Arial"/>
                <w:sz w:val="20"/>
                <w:szCs w:val="20"/>
              </w:rPr>
              <w:t xml:space="preserve"> completed as a prime contractor, joint venture member</w:t>
            </w:r>
            <w:bookmarkStart w:id="379" w:name="_Ref303691044"/>
            <w:r w:rsidRPr="002E1E21">
              <w:rPr>
                <w:rFonts w:ascii="Arial" w:hAnsi="Arial" w:cs="Arial"/>
                <w:sz w:val="20"/>
                <w:szCs w:val="20"/>
                <w:vertAlign w:val="superscript"/>
              </w:rPr>
              <w:footnoteReference w:id="7"/>
            </w:r>
            <w:bookmarkEnd w:id="379"/>
            <w:r w:rsidRPr="002E1E21">
              <w:rPr>
                <w:rFonts w:ascii="Arial" w:hAnsi="Arial" w:cs="Arial"/>
                <w:sz w:val="20"/>
                <w:szCs w:val="20"/>
              </w:rPr>
              <w:t>, management contractor or sub-</w:t>
            </w:r>
            <w:r w:rsidRPr="002E1E21">
              <w:rPr>
                <w:rFonts w:ascii="Arial" w:hAnsi="Arial" w:cs="Arial"/>
                <w:sz w:val="20"/>
                <w:szCs w:val="20"/>
              </w:rPr>
              <w:lastRenderedPageBreak/>
              <w:t>contractor</w:t>
            </w:r>
            <w:r w:rsidR="005F21ED" w:rsidRPr="002E1E21">
              <w:rPr>
                <w:vertAlign w:val="superscript"/>
              </w:rPr>
              <w:fldChar w:fldCharType="begin"/>
            </w:r>
            <w:r w:rsidR="005F21ED" w:rsidRPr="002E1E21">
              <w:rPr>
                <w:vertAlign w:val="superscript"/>
              </w:rPr>
              <w:instrText xml:space="preserve"> NOTEREF _Ref303691044 \h  \* MERGEFORMAT </w:instrText>
            </w:r>
            <w:r w:rsidR="005F21ED" w:rsidRPr="002E1E21">
              <w:rPr>
                <w:vertAlign w:val="superscript"/>
              </w:rPr>
            </w:r>
            <w:r w:rsidR="005F21ED" w:rsidRPr="002E1E21">
              <w:rPr>
                <w:vertAlign w:val="superscript"/>
              </w:rPr>
              <w:fldChar w:fldCharType="separate"/>
            </w:r>
            <w:r w:rsidR="007E538D" w:rsidRPr="002E1E21">
              <w:rPr>
                <w:vertAlign w:val="superscript"/>
              </w:rPr>
              <w:t>7</w:t>
            </w:r>
            <w:r w:rsidR="005F21ED" w:rsidRPr="002E1E21">
              <w:rPr>
                <w:vertAlign w:val="superscript"/>
              </w:rPr>
              <w:fldChar w:fldCharType="end"/>
            </w:r>
            <w:r w:rsidRPr="002E1E21">
              <w:t xml:space="preserve"> </w:t>
            </w:r>
            <w:r w:rsidRPr="002E1E21">
              <w:rPr>
                <w:rFonts w:ascii="Arial" w:hAnsi="Arial" w:cs="Arial"/>
                <w:sz w:val="20"/>
                <w:szCs w:val="20"/>
              </w:rPr>
              <w:t xml:space="preserve">between 1st January </w:t>
            </w:r>
            <w:r w:rsidR="003A3899" w:rsidRPr="002E1E21">
              <w:rPr>
                <w:rFonts w:ascii="Arial" w:hAnsi="Arial" w:cs="Arial"/>
                <w:sz w:val="20"/>
                <w:szCs w:val="20"/>
              </w:rPr>
              <w:t>2011</w:t>
            </w:r>
            <w:r w:rsidRPr="002E1E21">
              <w:rPr>
                <w:rFonts w:ascii="Arial" w:hAnsi="Arial" w:cs="Arial"/>
                <w:sz w:val="20"/>
                <w:szCs w:val="20"/>
              </w:rPr>
              <w:t xml:space="preserve"> and application submission deadline: (i) </w:t>
            </w:r>
            <w:r w:rsidR="0041771C" w:rsidRPr="002E1E21">
              <w:rPr>
                <w:rFonts w:ascii="Arial" w:hAnsi="Arial" w:cs="Arial"/>
                <w:b/>
                <w:bCs/>
                <w:color w:val="FF0000"/>
                <w:sz w:val="20"/>
                <w:szCs w:val="20"/>
              </w:rPr>
              <w:t>2</w:t>
            </w:r>
            <w:r w:rsidRPr="002E1E21">
              <w:rPr>
                <w:rFonts w:ascii="Arial" w:hAnsi="Arial" w:cs="Arial"/>
                <w:sz w:val="20"/>
                <w:szCs w:val="20"/>
              </w:rPr>
              <w:t xml:space="preserve"> contracts, each of minimum value </w:t>
            </w:r>
            <w:r w:rsidR="003A3899" w:rsidRPr="002E1E21">
              <w:rPr>
                <w:rFonts w:ascii="Arial" w:hAnsi="Arial" w:cs="Arial"/>
                <w:b/>
                <w:bCs/>
                <w:color w:val="FF0000"/>
                <w:sz w:val="20"/>
                <w:szCs w:val="20"/>
              </w:rPr>
              <w:t>US$</w:t>
            </w:r>
            <w:r w:rsidR="0041771C" w:rsidRPr="002E1E21">
              <w:rPr>
                <w:rFonts w:ascii="Arial" w:hAnsi="Arial" w:cs="Arial"/>
                <w:b/>
                <w:bCs/>
                <w:color w:val="FF0000"/>
                <w:sz w:val="20"/>
                <w:szCs w:val="20"/>
              </w:rPr>
              <w:t>3.75 million</w:t>
            </w:r>
            <w:r w:rsidRPr="002E1E21">
              <w:rPr>
                <w:rFonts w:ascii="Arial" w:hAnsi="Arial" w:cs="Arial"/>
                <w:sz w:val="20"/>
                <w:szCs w:val="20"/>
              </w:rPr>
              <w:t>;</w:t>
            </w:r>
          </w:p>
          <w:p w:rsidR="002B24DC" w:rsidRPr="002E1E21" w:rsidRDefault="002B24DC"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Or </w:t>
            </w:r>
          </w:p>
          <w:p w:rsidR="00432552" w:rsidRPr="002E1E21" w:rsidRDefault="002B24DC" w:rsidP="0041771C">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(ii) Less than or equal to </w:t>
            </w:r>
            <w:r w:rsidR="0041771C" w:rsidRPr="002E1E21">
              <w:rPr>
                <w:rFonts w:ascii="Arial" w:hAnsi="Arial" w:cs="Arial"/>
                <w:sz w:val="20"/>
                <w:szCs w:val="20"/>
              </w:rPr>
              <w:t>5</w:t>
            </w:r>
            <w:r w:rsidRPr="002E1E21">
              <w:rPr>
                <w:rFonts w:ascii="Arial" w:hAnsi="Arial" w:cs="Arial"/>
                <w:sz w:val="20"/>
                <w:szCs w:val="20"/>
              </w:rPr>
              <w:t xml:space="preserve"> contracts, each of minimum value </w:t>
            </w:r>
            <w:r w:rsidR="0041771C" w:rsidRPr="002E1E21">
              <w:rPr>
                <w:rFonts w:ascii="Arial" w:hAnsi="Arial" w:cs="Arial"/>
                <w:b/>
                <w:bCs/>
                <w:color w:val="FF0000"/>
                <w:sz w:val="20"/>
                <w:szCs w:val="20"/>
              </w:rPr>
              <w:t>US$1.5 million</w:t>
            </w:r>
            <w:r w:rsidRPr="002E1E21">
              <w:rPr>
                <w:rFonts w:ascii="Arial" w:hAnsi="Arial" w:cs="Arial"/>
                <w:sz w:val="20"/>
                <w:szCs w:val="20"/>
              </w:rPr>
              <w:t xml:space="preserve">, but with total value of all contracts equal or more than </w:t>
            </w:r>
            <w:r w:rsidR="0041771C" w:rsidRPr="002E1E21">
              <w:rPr>
                <w:rFonts w:ascii="Arial" w:hAnsi="Arial" w:cs="Arial"/>
                <w:b/>
                <w:bCs/>
                <w:color w:val="FF0000"/>
                <w:sz w:val="20"/>
                <w:szCs w:val="20"/>
              </w:rPr>
              <w:t>US$7.5 million</w:t>
            </w:r>
            <w:r w:rsidRPr="002E1E21" w:rsidDel="000D67AD">
              <w:rPr>
                <w:rFonts w:ascii="Arial" w:hAnsi="Arial" w:cs="Arial"/>
                <w:sz w:val="20"/>
                <w:szCs w:val="20"/>
              </w:rPr>
              <w:t>.</w:t>
            </w:r>
          </w:p>
        </w:tc>
        <w:tc>
          <w:tcPr>
            <w:tcW w:w="570"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lastRenderedPageBreak/>
              <w:t>Must meet requirement</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tc>
        <w:tc>
          <w:tcPr>
            <w:tcW w:w="589" w:type="pct"/>
            <w:gridSpan w:val="2"/>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Must meet requirement</w:t>
            </w:r>
            <w:r w:rsidRPr="002E1E21">
              <w:rPr>
                <w:rStyle w:val="FootnoteReference"/>
                <w:rFonts w:ascii="Arial" w:hAnsi="Arial" w:cs="Arial"/>
                <w:sz w:val="20"/>
                <w:szCs w:val="20"/>
              </w:rPr>
              <w:footnoteReference w:id="8"/>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tc>
        <w:tc>
          <w:tcPr>
            <w:tcW w:w="598"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N/A</w:t>
            </w: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p w:rsidR="00432552" w:rsidRPr="002E1E21" w:rsidRDefault="00432552" w:rsidP="004318D5">
            <w:pPr>
              <w:pStyle w:val="Style11"/>
              <w:tabs>
                <w:tab w:val="left" w:leader="dot" w:pos="8424"/>
              </w:tabs>
              <w:spacing w:line="240" w:lineRule="auto"/>
              <w:jc w:val="center"/>
              <w:rPr>
                <w:rFonts w:ascii="Arial" w:hAnsi="Arial" w:cs="Arial"/>
                <w:sz w:val="20"/>
                <w:szCs w:val="20"/>
              </w:rPr>
            </w:pPr>
          </w:p>
        </w:tc>
        <w:tc>
          <w:tcPr>
            <w:tcW w:w="514" w:type="pct"/>
          </w:tcPr>
          <w:p w:rsidR="00432552" w:rsidRPr="002E1E21" w:rsidRDefault="00432552" w:rsidP="004318D5">
            <w:pPr>
              <w:jc w:val="center"/>
              <w:rPr>
                <w:rFonts w:ascii="Arial" w:hAnsi="Arial" w:cs="Arial"/>
                <w:sz w:val="20"/>
              </w:rPr>
            </w:pPr>
            <w:r w:rsidRPr="002E1E21">
              <w:rPr>
                <w:rFonts w:ascii="Arial" w:hAnsi="Arial" w:cs="Arial"/>
                <w:sz w:val="20"/>
              </w:rPr>
              <w:t>N/A</w:t>
            </w: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p w:rsidR="00432552" w:rsidRPr="002E1E21" w:rsidRDefault="00432552" w:rsidP="004318D5">
            <w:pPr>
              <w:jc w:val="center"/>
              <w:rPr>
                <w:rFonts w:ascii="Arial" w:hAnsi="Arial" w:cs="Arial"/>
                <w:sz w:val="20"/>
              </w:rPr>
            </w:pPr>
          </w:p>
        </w:tc>
        <w:tc>
          <w:tcPr>
            <w:tcW w:w="600" w:type="pct"/>
          </w:tcPr>
          <w:p w:rsidR="00432552" w:rsidRPr="002E1E21" w:rsidRDefault="00432552" w:rsidP="004318D5">
            <w:pPr>
              <w:pStyle w:val="Style11"/>
              <w:tabs>
                <w:tab w:val="left" w:leader="dot" w:pos="8424"/>
              </w:tabs>
              <w:spacing w:line="240" w:lineRule="auto"/>
              <w:jc w:val="center"/>
              <w:rPr>
                <w:rFonts w:ascii="Arial" w:hAnsi="Arial" w:cs="Arial"/>
                <w:sz w:val="20"/>
                <w:szCs w:val="20"/>
              </w:rPr>
            </w:pPr>
            <w:r w:rsidRPr="002E1E21">
              <w:rPr>
                <w:rFonts w:ascii="Arial" w:hAnsi="Arial" w:cs="Arial"/>
                <w:sz w:val="20"/>
                <w:szCs w:val="20"/>
              </w:rPr>
              <w:t>Form EXP 4.2(a)</w:t>
            </w:r>
          </w:p>
        </w:tc>
      </w:tr>
      <w:tr w:rsidR="00B24081" w:rsidRPr="002E1E21" w:rsidTr="00B24081">
        <w:tc>
          <w:tcPr>
            <w:tcW w:w="200" w:type="pct"/>
            <w:vMerge/>
          </w:tcPr>
          <w:p w:rsidR="00432552" w:rsidRPr="002E1E21" w:rsidRDefault="00432552" w:rsidP="00A57D3C">
            <w:pPr>
              <w:pStyle w:val="Style11"/>
              <w:tabs>
                <w:tab w:val="left" w:leader="dot" w:pos="8424"/>
              </w:tabs>
              <w:spacing w:line="240" w:lineRule="auto"/>
              <w:rPr>
                <w:rFonts w:ascii="Arial" w:hAnsi="Arial" w:cs="Arial"/>
                <w:sz w:val="20"/>
                <w:szCs w:val="20"/>
              </w:rPr>
            </w:pPr>
          </w:p>
        </w:tc>
        <w:tc>
          <w:tcPr>
            <w:tcW w:w="925" w:type="pct"/>
            <w:vMerge/>
          </w:tcPr>
          <w:p w:rsidR="00432552" w:rsidRPr="002E1E21" w:rsidRDefault="00432552" w:rsidP="00A57D3C">
            <w:pPr>
              <w:pStyle w:val="Style11"/>
              <w:tabs>
                <w:tab w:val="left" w:leader="dot" w:pos="8424"/>
              </w:tabs>
              <w:spacing w:line="240" w:lineRule="auto"/>
              <w:rPr>
                <w:rFonts w:ascii="Arial" w:hAnsi="Arial" w:cs="Arial"/>
                <w:b/>
                <w:sz w:val="20"/>
                <w:szCs w:val="20"/>
              </w:rPr>
            </w:pPr>
          </w:p>
        </w:tc>
        <w:tc>
          <w:tcPr>
            <w:tcW w:w="1004" w:type="pct"/>
          </w:tcPr>
          <w:p w:rsidR="002B24DC" w:rsidRPr="002E1E21" w:rsidRDefault="002C1B23"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 xml:space="preserve"> </w:t>
            </w:r>
            <w:r w:rsidR="002B24DC" w:rsidRPr="002E1E21">
              <w:rPr>
                <w:rFonts w:ascii="Arial" w:hAnsi="Arial" w:cs="Arial"/>
                <w:sz w:val="20"/>
                <w:szCs w:val="20"/>
              </w:rPr>
              <w:t>“(ii) For the following specialized works, the Employer permits specialized sub-contractors as per ITB 3</w:t>
            </w:r>
            <w:r w:rsidR="00FC6294" w:rsidRPr="002E1E21">
              <w:rPr>
                <w:rFonts w:ascii="Arial" w:hAnsi="Arial" w:cs="Arial"/>
                <w:sz w:val="20"/>
                <w:szCs w:val="20"/>
              </w:rPr>
              <w:t>4.3</w:t>
            </w:r>
            <w:r w:rsidR="002B24DC" w:rsidRPr="002E1E21">
              <w:rPr>
                <w:rFonts w:ascii="Arial" w:hAnsi="Arial" w:cs="Arial"/>
                <w:sz w:val="20"/>
                <w:szCs w:val="20"/>
              </w:rPr>
              <w:t>”</w:t>
            </w:r>
          </w:p>
          <w:p w:rsidR="002C1B23" w:rsidRPr="002E1E21" w:rsidRDefault="002C1B23" w:rsidP="002C1B23">
            <w:pPr>
              <w:pStyle w:val="Style11"/>
              <w:numPr>
                <w:ilvl w:val="0"/>
                <w:numId w:val="154"/>
              </w:numPr>
              <w:tabs>
                <w:tab w:val="left" w:leader="dot" w:pos="8424"/>
              </w:tabs>
              <w:spacing w:line="240" w:lineRule="auto"/>
              <w:jc w:val="both"/>
              <w:rPr>
                <w:rFonts w:ascii="Arial" w:hAnsi="Arial" w:cs="Arial"/>
                <w:sz w:val="20"/>
                <w:szCs w:val="20"/>
              </w:rPr>
            </w:pPr>
            <w:r w:rsidRPr="002E1E21">
              <w:rPr>
                <w:rFonts w:ascii="Arial" w:hAnsi="Arial" w:cs="Arial"/>
                <w:sz w:val="20"/>
                <w:szCs w:val="20"/>
              </w:rPr>
              <w:t>Designing of the hospital</w:t>
            </w:r>
          </w:p>
          <w:p w:rsidR="002C1B23" w:rsidRPr="002E1E21" w:rsidRDefault="002C1B23" w:rsidP="002C1B23">
            <w:pPr>
              <w:pStyle w:val="Style11"/>
              <w:numPr>
                <w:ilvl w:val="0"/>
                <w:numId w:val="154"/>
              </w:numPr>
              <w:tabs>
                <w:tab w:val="left" w:leader="dot" w:pos="8424"/>
              </w:tabs>
              <w:spacing w:line="240" w:lineRule="auto"/>
              <w:jc w:val="both"/>
              <w:rPr>
                <w:rFonts w:ascii="Arial" w:hAnsi="Arial" w:cs="Arial"/>
                <w:sz w:val="20"/>
                <w:szCs w:val="20"/>
              </w:rPr>
            </w:pPr>
            <w:r w:rsidRPr="002E1E21">
              <w:rPr>
                <w:rFonts w:ascii="Arial" w:hAnsi="Arial" w:cs="Arial"/>
                <w:sz w:val="20"/>
                <w:szCs w:val="20"/>
              </w:rPr>
              <w:t>Medical gas wiring and services integration.</w:t>
            </w:r>
          </w:p>
        </w:tc>
        <w:tc>
          <w:tcPr>
            <w:tcW w:w="570" w:type="pct"/>
          </w:tcPr>
          <w:p w:rsidR="00432552" w:rsidRPr="002E1E21" w:rsidRDefault="00FC6294"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“Must meet requirement for one contract</w:t>
            </w:r>
            <w:bookmarkStart w:id="380" w:name="_Ref302395437"/>
            <w:r w:rsidRPr="002E1E21">
              <w:rPr>
                <w:rFonts w:ascii="Arial" w:hAnsi="Arial" w:cs="Arial"/>
                <w:sz w:val="20"/>
                <w:szCs w:val="20"/>
              </w:rPr>
              <w:t xml:space="preserve"> (Requirement can be met through a Specialized Sub-contractor)</w:t>
            </w:r>
            <w:bookmarkEnd w:id="380"/>
            <w:r w:rsidRPr="002E1E21">
              <w:rPr>
                <w:rFonts w:ascii="Arial" w:hAnsi="Arial" w:cs="Arial"/>
                <w:sz w:val="20"/>
                <w:szCs w:val="20"/>
              </w:rPr>
              <w:t>”</w:t>
            </w:r>
          </w:p>
        </w:tc>
        <w:tc>
          <w:tcPr>
            <w:tcW w:w="589" w:type="pct"/>
            <w:gridSpan w:val="2"/>
          </w:tcPr>
          <w:p w:rsidR="00432552" w:rsidRPr="002E1E21" w:rsidRDefault="00030045"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Must meet requirement</w:t>
            </w:r>
          </w:p>
        </w:tc>
        <w:tc>
          <w:tcPr>
            <w:tcW w:w="598" w:type="pct"/>
          </w:tcPr>
          <w:p w:rsidR="00432552" w:rsidRPr="002E1E21" w:rsidRDefault="00030045"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N/A</w:t>
            </w:r>
          </w:p>
        </w:tc>
        <w:tc>
          <w:tcPr>
            <w:tcW w:w="514" w:type="pct"/>
          </w:tcPr>
          <w:p w:rsidR="00432552" w:rsidRPr="002E1E21" w:rsidRDefault="00FC6294" w:rsidP="004318D5">
            <w:pPr>
              <w:rPr>
                <w:rFonts w:ascii="Arial" w:hAnsi="Arial" w:cs="Arial"/>
                <w:sz w:val="20"/>
              </w:rPr>
            </w:pPr>
            <w:r w:rsidRPr="002E1E21">
              <w:rPr>
                <w:rFonts w:ascii="Arial" w:hAnsi="Arial" w:cs="Arial"/>
                <w:sz w:val="20"/>
              </w:rPr>
              <w:t>“Must meet requirement (Requirement can be met through a Specialized Sub-contractor)”</w:t>
            </w:r>
          </w:p>
        </w:tc>
        <w:tc>
          <w:tcPr>
            <w:tcW w:w="600" w:type="pct"/>
          </w:tcPr>
          <w:p w:rsidR="00432552" w:rsidRPr="002E1E21" w:rsidRDefault="002C1B23"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Form EXP 4.2(a)</w:t>
            </w:r>
          </w:p>
        </w:tc>
      </w:tr>
      <w:tr w:rsidR="00B24081" w:rsidRPr="002E1E21" w:rsidTr="00B24081">
        <w:tc>
          <w:tcPr>
            <w:tcW w:w="200" w:type="pct"/>
          </w:tcPr>
          <w:p w:rsidR="00432552" w:rsidRPr="002E1E21" w:rsidRDefault="00432552" w:rsidP="00A57D3C">
            <w:pPr>
              <w:pStyle w:val="Style11"/>
              <w:tabs>
                <w:tab w:val="left" w:leader="dot" w:pos="8424"/>
              </w:tabs>
              <w:spacing w:line="240" w:lineRule="auto"/>
              <w:rPr>
                <w:rFonts w:ascii="Arial" w:hAnsi="Arial" w:cs="Arial"/>
                <w:sz w:val="20"/>
                <w:szCs w:val="20"/>
              </w:rPr>
            </w:pPr>
            <w:r w:rsidRPr="002E1E21">
              <w:rPr>
                <w:rFonts w:ascii="Arial" w:hAnsi="Arial" w:cs="Arial"/>
                <w:sz w:val="20"/>
                <w:szCs w:val="20"/>
              </w:rPr>
              <w:lastRenderedPageBreak/>
              <w:t>4.2 (b)</w:t>
            </w:r>
          </w:p>
        </w:tc>
        <w:tc>
          <w:tcPr>
            <w:tcW w:w="925" w:type="pct"/>
          </w:tcPr>
          <w:p w:rsidR="00432552" w:rsidRPr="002E1E21" w:rsidRDefault="00432552" w:rsidP="00A57D3C">
            <w:pPr>
              <w:pStyle w:val="Style11"/>
              <w:tabs>
                <w:tab w:val="left" w:leader="dot" w:pos="8424"/>
              </w:tabs>
              <w:spacing w:line="240" w:lineRule="auto"/>
              <w:rPr>
                <w:rFonts w:ascii="Arial" w:hAnsi="Arial" w:cs="Arial"/>
                <w:b/>
                <w:sz w:val="20"/>
                <w:szCs w:val="20"/>
              </w:rPr>
            </w:pPr>
          </w:p>
        </w:tc>
        <w:tc>
          <w:tcPr>
            <w:tcW w:w="1004" w:type="pct"/>
          </w:tcPr>
          <w:p w:rsidR="002C1B23" w:rsidRPr="002E1E21" w:rsidRDefault="00432552" w:rsidP="002C1B23">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For the above and any other contracts completed and under implementation as prime contractor, joint venture member,  management contractor or sub-contractor</w:t>
            </w:r>
            <w:r w:rsidRPr="002E1E21">
              <w:rPr>
                <w:rFonts w:ascii="Arial" w:hAnsi="Arial" w:cs="Arial"/>
                <w:sz w:val="20"/>
                <w:szCs w:val="20"/>
                <w:vertAlign w:val="superscript"/>
              </w:rPr>
              <w:footnoteReference w:id="9"/>
            </w:r>
            <w:r w:rsidRPr="002E1E21">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2E1E21">
              <w:rPr>
                <w:rStyle w:val="FootnoteReference"/>
                <w:rFonts w:ascii="Arial" w:hAnsi="Arial" w:cs="Arial"/>
                <w:sz w:val="20"/>
                <w:szCs w:val="20"/>
              </w:rPr>
              <w:footnoteReference w:id="10"/>
            </w:r>
            <w:r w:rsidRPr="002E1E21">
              <w:rPr>
                <w:rFonts w:ascii="Arial" w:hAnsi="Arial" w:cs="Arial"/>
                <w:sz w:val="20"/>
                <w:szCs w:val="20"/>
              </w:rPr>
              <w:t>:</w:t>
            </w:r>
          </w:p>
          <w:p w:rsidR="002E1E21" w:rsidRPr="002E1E21" w:rsidRDefault="002C1B23" w:rsidP="002E1E21">
            <w:pPr>
              <w:pStyle w:val="Style11"/>
              <w:numPr>
                <w:ilvl w:val="0"/>
                <w:numId w:val="155"/>
              </w:numPr>
              <w:tabs>
                <w:tab w:val="left" w:leader="dot" w:pos="8424"/>
              </w:tabs>
              <w:spacing w:line="240" w:lineRule="auto"/>
              <w:ind w:left="429" w:hanging="283"/>
              <w:jc w:val="both"/>
              <w:rPr>
                <w:rFonts w:ascii="Arial" w:hAnsi="Arial" w:cs="Arial"/>
                <w:sz w:val="20"/>
                <w:szCs w:val="20"/>
              </w:rPr>
            </w:pPr>
            <w:r w:rsidRPr="002E1E21">
              <w:rPr>
                <w:rFonts w:ascii="Arial" w:hAnsi="Arial" w:cs="Arial"/>
                <w:sz w:val="20"/>
                <w:szCs w:val="20"/>
              </w:rPr>
              <w:t>Designing</w:t>
            </w:r>
            <w:r w:rsidR="002E1E21" w:rsidRPr="002E1E21">
              <w:rPr>
                <w:rFonts w:ascii="Arial" w:hAnsi="Arial" w:cs="Arial"/>
                <w:sz w:val="20"/>
                <w:szCs w:val="20"/>
              </w:rPr>
              <w:t xml:space="preserve"> of hospital facilities</w:t>
            </w:r>
          </w:p>
          <w:p w:rsidR="002E1E21" w:rsidRPr="002E1E21" w:rsidRDefault="002E1E21" w:rsidP="002E1E21">
            <w:pPr>
              <w:pStyle w:val="Style11"/>
              <w:numPr>
                <w:ilvl w:val="0"/>
                <w:numId w:val="155"/>
              </w:numPr>
              <w:tabs>
                <w:tab w:val="left" w:leader="dot" w:pos="8424"/>
              </w:tabs>
              <w:spacing w:line="240" w:lineRule="auto"/>
              <w:ind w:left="429" w:hanging="283"/>
              <w:jc w:val="both"/>
              <w:rPr>
                <w:rFonts w:ascii="Arial" w:hAnsi="Arial" w:cs="Arial"/>
                <w:sz w:val="20"/>
                <w:szCs w:val="20"/>
              </w:rPr>
            </w:pPr>
            <w:r w:rsidRPr="002E1E21">
              <w:rPr>
                <w:rFonts w:ascii="Arial" w:hAnsi="Arial" w:cs="Arial"/>
                <w:sz w:val="20"/>
                <w:szCs w:val="20"/>
              </w:rPr>
              <w:t>Building construction works with complex services</w:t>
            </w:r>
          </w:p>
          <w:p w:rsidR="00432552" w:rsidRPr="002E1E21" w:rsidRDefault="002E1E21" w:rsidP="002E1E21">
            <w:pPr>
              <w:pStyle w:val="Style11"/>
              <w:numPr>
                <w:ilvl w:val="0"/>
                <w:numId w:val="155"/>
              </w:numPr>
              <w:tabs>
                <w:tab w:val="left" w:leader="dot" w:pos="8424"/>
              </w:tabs>
              <w:spacing w:line="240" w:lineRule="auto"/>
              <w:ind w:left="429" w:hanging="283"/>
              <w:jc w:val="both"/>
              <w:rPr>
                <w:rFonts w:ascii="Arial" w:hAnsi="Arial" w:cs="Arial"/>
                <w:sz w:val="20"/>
                <w:szCs w:val="20"/>
              </w:rPr>
            </w:pPr>
            <w:r w:rsidRPr="002E1E21">
              <w:rPr>
                <w:rFonts w:ascii="Arial" w:hAnsi="Arial" w:cs="Arial"/>
                <w:sz w:val="20"/>
                <w:szCs w:val="20"/>
              </w:rPr>
              <w:t xml:space="preserve">Medical gas wiring </w:t>
            </w:r>
            <w:r w:rsidRPr="002E1E21">
              <w:rPr>
                <w:rFonts w:ascii="Arial" w:hAnsi="Arial" w:cs="Arial"/>
                <w:sz w:val="20"/>
                <w:szCs w:val="20"/>
              </w:rPr>
              <w:lastRenderedPageBreak/>
              <w:t>and services integration</w:t>
            </w:r>
            <w:r w:rsidRPr="002E1E21">
              <w:rPr>
                <w:rStyle w:val="FootnoteReference"/>
                <w:rFonts w:ascii="Arial" w:hAnsi="Arial" w:cs="Arial"/>
                <w:sz w:val="20"/>
                <w:szCs w:val="20"/>
              </w:rPr>
              <w:t xml:space="preserve"> </w:t>
            </w:r>
            <w:r w:rsidR="00432552" w:rsidRPr="002E1E21">
              <w:rPr>
                <w:rStyle w:val="FootnoteReference"/>
                <w:rFonts w:ascii="Arial" w:hAnsi="Arial" w:cs="Arial"/>
                <w:sz w:val="20"/>
                <w:szCs w:val="20"/>
              </w:rPr>
              <w:footnoteReference w:id="11"/>
            </w:r>
          </w:p>
        </w:tc>
        <w:tc>
          <w:tcPr>
            <w:tcW w:w="570" w:type="pct"/>
          </w:tcPr>
          <w:p w:rsidR="00432552" w:rsidRPr="002E1E21" w:rsidRDefault="00432552"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lastRenderedPageBreak/>
              <w:t xml:space="preserve">Must meet requirements </w:t>
            </w:r>
          </w:p>
        </w:tc>
        <w:tc>
          <w:tcPr>
            <w:tcW w:w="589" w:type="pct"/>
            <w:gridSpan w:val="2"/>
          </w:tcPr>
          <w:p w:rsidR="00432552" w:rsidRPr="002E1E21" w:rsidRDefault="00432552"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Must meet requirements</w:t>
            </w:r>
          </w:p>
        </w:tc>
        <w:tc>
          <w:tcPr>
            <w:tcW w:w="598" w:type="pct"/>
          </w:tcPr>
          <w:p w:rsidR="00432552" w:rsidRPr="002E1E21" w:rsidRDefault="00432552"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N/A</w:t>
            </w:r>
          </w:p>
        </w:tc>
        <w:tc>
          <w:tcPr>
            <w:tcW w:w="514" w:type="pct"/>
          </w:tcPr>
          <w:p w:rsidR="00432552" w:rsidRPr="002E1E21" w:rsidRDefault="00432552" w:rsidP="002E1E21">
            <w:pPr>
              <w:rPr>
                <w:rFonts w:ascii="Arial" w:hAnsi="Arial" w:cs="Arial"/>
                <w:sz w:val="20"/>
              </w:rPr>
            </w:pPr>
            <w:r w:rsidRPr="002E1E21">
              <w:rPr>
                <w:rFonts w:ascii="Arial" w:hAnsi="Arial" w:cs="Arial"/>
                <w:sz w:val="20"/>
              </w:rPr>
              <w:t>Must meet the following requirements for the key activities listed below</w:t>
            </w:r>
            <w:r w:rsidRPr="002E1E21">
              <w:rPr>
                <w:rStyle w:val="FootnoteReference"/>
                <w:rFonts w:ascii="Arial" w:hAnsi="Arial" w:cs="Arial"/>
                <w:sz w:val="20"/>
              </w:rPr>
              <w:footnoteReference w:id="12"/>
            </w:r>
            <w:r w:rsidRPr="002E1E21" w:rsidDel="00C215FE">
              <w:rPr>
                <w:rFonts w:ascii="Arial" w:hAnsi="Arial" w:cs="Arial"/>
                <w:sz w:val="20"/>
              </w:rPr>
              <w:t xml:space="preserve"> </w:t>
            </w:r>
          </w:p>
          <w:p w:rsidR="002E1E21" w:rsidRPr="002E1E21" w:rsidRDefault="002E1E21" w:rsidP="002E1E21">
            <w:pPr>
              <w:pStyle w:val="Style11"/>
              <w:numPr>
                <w:ilvl w:val="0"/>
                <w:numId w:val="157"/>
              </w:numPr>
              <w:tabs>
                <w:tab w:val="left" w:leader="dot" w:pos="8424"/>
              </w:tabs>
              <w:spacing w:line="240" w:lineRule="auto"/>
              <w:ind w:left="317" w:hanging="283"/>
              <w:jc w:val="both"/>
              <w:rPr>
                <w:rFonts w:ascii="Arial" w:hAnsi="Arial" w:cs="Arial"/>
                <w:sz w:val="20"/>
                <w:szCs w:val="20"/>
              </w:rPr>
            </w:pPr>
            <w:r w:rsidRPr="002E1E21">
              <w:rPr>
                <w:rFonts w:ascii="Arial" w:hAnsi="Arial" w:cs="Arial"/>
                <w:sz w:val="20"/>
                <w:szCs w:val="20"/>
              </w:rPr>
              <w:t>Designing of hospital facilities</w:t>
            </w:r>
          </w:p>
          <w:p w:rsidR="002E1E21" w:rsidRPr="002E1E21" w:rsidRDefault="002E1E21" w:rsidP="002E1E21">
            <w:pPr>
              <w:pStyle w:val="Style11"/>
              <w:numPr>
                <w:ilvl w:val="0"/>
                <w:numId w:val="157"/>
              </w:numPr>
              <w:tabs>
                <w:tab w:val="left" w:leader="dot" w:pos="8424"/>
              </w:tabs>
              <w:spacing w:line="240" w:lineRule="auto"/>
              <w:ind w:left="317" w:hanging="283"/>
              <w:jc w:val="both"/>
              <w:rPr>
                <w:rFonts w:ascii="Arial" w:hAnsi="Arial" w:cs="Arial"/>
                <w:sz w:val="20"/>
                <w:szCs w:val="20"/>
              </w:rPr>
            </w:pPr>
            <w:r w:rsidRPr="002E1E21">
              <w:rPr>
                <w:rFonts w:ascii="Arial" w:hAnsi="Arial" w:cs="Arial"/>
                <w:sz w:val="20"/>
                <w:szCs w:val="20"/>
              </w:rPr>
              <w:t>Building construction works with complex services</w:t>
            </w:r>
          </w:p>
          <w:p w:rsidR="002E1E21" w:rsidRPr="002E1E21" w:rsidRDefault="002E1E21" w:rsidP="002E1E21">
            <w:pPr>
              <w:pStyle w:val="Style11"/>
              <w:numPr>
                <w:ilvl w:val="0"/>
                <w:numId w:val="157"/>
              </w:numPr>
              <w:tabs>
                <w:tab w:val="left" w:leader="dot" w:pos="8424"/>
              </w:tabs>
              <w:spacing w:line="240" w:lineRule="auto"/>
              <w:ind w:left="317" w:hanging="283"/>
              <w:jc w:val="both"/>
              <w:rPr>
                <w:rFonts w:ascii="Arial" w:hAnsi="Arial" w:cs="Arial"/>
                <w:sz w:val="20"/>
                <w:szCs w:val="20"/>
              </w:rPr>
            </w:pPr>
            <w:r w:rsidRPr="002E1E21">
              <w:rPr>
                <w:rFonts w:ascii="Arial" w:hAnsi="Arial" w:cs="Arial"/>
                <w:sz w:val="20"/>
                <w:szCs w:val="20"/>
              </w:rPr>
              <w:t>Medical gas wiring and services integration</w:t>
            </w:r>
          </w:p>
        </w:tc>
        <w:tc>
          <w:tcPr>
            <w:tcW w:w="600" w:type="pct"/>
          </w:tcPr>
          <w:p w:rsidR="00432552" w:rsidRPr="002E1E21" w:rsidRDefault="00432552" w:rsidP="004318D5">
            <w:pPr>
              <w:pStyle w:val="Style11"/>
              <w:tabs>
                <w:tab w:val="left" w:leader="dot" w:pos="8424"/>
              </w:tabs>
              <w:spacing w:line="240" w:lineRule="auto"/>
              <w:jc w:val="both"/>
              <w:rPr>
                <w:rFonts w:ascii="Arial" w:hAnsi="Arial" w:cs="Arial"/>
                <w:sz w:val="20"/>
                <w:szCs w:val="20"/>
              </w:rPr>
            </w:pPr>
            <w:r w:rsidRPr="002E1E21">
              <w:rPr>
                <w:rFonts w:ascii="Arial" w:hAnsi="Arial" w:cs="Arial"/>
                <w:sz w:val="20"/>
                <w:szCs w:val="20"/>
              </w:rPr>
              <w:t>Form EXP – 4.2 (b)</w:t>
            </w:r>
          </w:p>
        </w:tc>
      </w:tr>
    </w:tbl>
    <w:p w:rsidR="00EF5399" w:rsidRDefault="00EF5399">
      <w:pPr>
        <w:pStyle w:val="Footer"/>
        <w:ind w:left="1440" w:hanging="720"/>
        <w:rPr>
          <w:b/>
          <w:sz w:val="24"/>
        </w:rPr>
      </w:pPr>
    </w:p>
    <w:p w:rsidR="00D14B64" w:rsidRPr="004318D5" w:rsidRDefault="00030045">
      <w:pPr>
        <w:pStyle w:val="Footer"/>
        <w:rPr>
          <w:b/>
          <w:iCs/>
          <w:sz w:val="24"/>
        </w:rPr>
      </w:pPr>
      <w:r w:rsidRPr="004318D5">
        <w:rPr>
          <w:b/>
          <w:iCs/>
          <w:sz w:val="24"/>
        </w:rPr>
        <w:t xml:space="preserve">Note: [For Multiple lots (contracts) </w:t>
      </w:r>
      <w:r w:rsidR="00FC6294" w:rsidRPr="004318D5">
        <w:rPr>
          <w:b/>
          <w:iCs/>
          <w:sz w:val="24"/>
        </w:rPr>
        <w:t xml:space="preserve">specify </w:t>
      </w:r>
      <w:r w:rsidRPr="004318D5">
        <w:rPr>
          <w:b/>
          <w:iCs/>
          <w:sz w:val="24"/>
        </w:rPr>
        <w:t>financial and experience criteria for each lot under 3.1, 3.2, 4.2(a) and 4.2(b)]</w:t>
      </w:r>
      <w:r w:rsidRPr="004318D5">
        <w:rPr>
          <w:b/>
          <w:iCs/>
          <w:sz w:val="24"/>
        </w:rPr>
        <w:br w:type="page"/>
      </w:r>
    </w:p>
    <w:p w:rsidR="00700ACD" w:rsidRDefault="00700ACD">
      <w:pPr>
        <w:ind w:left="1440" w:hanging="720"/>
        <w:jc w:val="left"/>
        <w:rPr>
          <w:b/>
        </w:rPr>
        <w:sectPr w:rsidR="00700ACD" w:rsidSect="0011437F">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39" w:code="9"/>
          <w:pgMar w:top="1440" w:right="1800" w:bottom="1440" w:left="1440" w:header="720" w:footer="720" w:gutter="0"/>
          <w:cols w:space="720"/>
          <w:titlePg/>
          <w:docGrid w:linePitch="326"/>
        </w:sectPr>
      </w:pPr>
    </w:p>
    <w:p w:rsidR="006309F7" w:rsidRPr="00D20367" w:rsidRDefault="009271CF" w:rsidP="00700ACD">
      <w:pPr>
        <w:pStyle w:val="Footer"/>
        <w:ind w:left="720" w:hanging="720"/>
        <w:rPr>
          <w:sz w:val="24"/>
        </w:rPr>
      </w:pPr>
      <w:r w:rsidRPr="008837FA">
        <w:rPr>
          <w:b/>
          <w:sz w:val="24"/>
        </w:rPr>
        <w:lastRenderedPageBreak/>
        <w:t>3</w:t>
      </w:r>
      <w:r w:rsidR="006309F7" w:rsidRPr="008837FA">
        <w:rPr>
          <w:b/>
          <w:sz w:val="24"/>
        </w:rPr>
        <w:t>.5</w:t>
      </w:r>
      <w:r w:rsidR="006309F7" w:rsidRPr="008837FA">
        <w:rPr>
          <w:b/>
          <w:sz w:val="24"/>
        </w:rPr>
        <w:tab/>
        <w:t>Personnel</w:t>
      </w:r>
    </w:p>
    <w:p w:rsidR="006309F7" w:rsidRPr="00D20367" w:rsidRDefault="006309F7" w:rsidP="00700ACD">
      <w:pPr>
        <w:tabs>
          <w:tab w:val="left" w:pos="432"/>
          <w:tab w:val="left" w:pos="2952"/>
          <w:tab w:val="left" w:pos="5832"/>
        </w:tabs>
      </w:pPr>
    </w:p>
    <w:p w:rsidR="006309F7" w:rsidRPr="00D20367" w:rsidRDefault="006309F7" w:rsidP="00700ACD">
      <w:pPr>
        <w:tabs>
          <w:tab w:val="right" w:pos="7254"/>
        </w:tabs>
        <w:spacing w:before="120"/>
        <w:ind w:left="720"/>
        <w:jc w:val="left"/>
      </w:pPr>
      <w:r w:rsidRPr="00D20367">
        <w:t>The Bidder must demonstrate tha</w:t>
      </w:r>
      <w:r w:rsidR="00E04D65" w:rsidRPr="00D20367">
        <w:t xml:space="preserve">t it has the personnel for the </w:t>
      </w:r>
      <w:r w:rsidRPr="00D20367">
        <w:t>key positions that meet the following requirements:</w:t>
      </w:r>
    </w:p>
    <w:p w:rsidR="00D14B64" w:rsidRDefault="006309F7">
      <w:pPr>
        <w:tabs>
          <w:tab w:val="left" w:pos="720"/>
          <w:tab w:val="left" w:pos="5832"/>
        </w:tabs>
      </w:pPr>
      <w:r w:rsidRPr="00D20367">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4664"/>
        <w:gridCol w:w="1417"/>
        <w:gridCol w:w="1359"/>
      </w:tblGrid>
      <w:tr w:rsidR="006309F7" w:rsidRPr="00D20367" w:rsidTr="0011437F">
        <w:tc>
          <w:tcPr>
            <w:tcW w:w="570" w:type="dxa"/>
            <w:shd w:val="clear" w:color="auto" w:fill="D9D9D9" w:themeFill="background1" w:themeFillShade="D9"/>
            <w:vAlign w:val="center"/>
          </w:tcPr>
          <w:p w:rsidR="006309F7" w:rsidRPr="00D20367" w:rsidRDefault="006309F7">
            <w:pPr>
              <w:jc w:val="center"/>
              <w:rPr>
                <w:b/>
                <w:bCs/>
              </w:rPr>
            </w:pPr>
            <w:r w:rsidRPr="00D20367">
              <w:rPr>
                <w:b/>
                <w:bCs/>
              </w:rPr>
              <w:t>No.</w:t>
            </w:r>
          </w:p>
        </w:tc>
        <w:tc>
          <w:tcPr>
            <w:tcW w:w="4664" w:type="dxa"/>
            <w:shd w:val="clear" w:color="auto" w:fill="D9D9D9" w:themeFill="background1" w:themeFillShade="D9"/>
            <w:vAlign w:val="center"/>
          </w:tcPr>
          <w:p w:rsidR="006309F7" w:rsidRPr="00D20367" w:rsidRDefault="006309F7">
            <w:pPr>
              <w:jc w:val="center"/>
              <w:rPr>
                <w:b/>
                <w:bCs/>
              </w:rPr>
            </w:pPr>
            <w:r w:rsidRPr="00D20367">
              <w:rPr>
                <w:b/>
                <w:bCs/>
              </w:rPr>
              <w:t>Position</w:t>
            </w:r>
          </w:p>
        </w:tc>
        <w:tc>
          <w:tcPr>
            <w:tcW w:w="1417" w:type="dxa"/>
            <w:shd w:val="clear" w:color="auto" w:fill="D9D9D9" w:themeFill="background1" w:themeFillShade="D9"/>
            <w:vAlign w:val="center"/>
          </w:tcPr>
          <w:p w:rsidR="006309F7" w:rsidRPr="008837FA" w:rsidRDefault="006309F7">
            <w:pPr>
              <w:jc w:val="center"/>
              <w:rPr>
                <w:b/>
                <w:bCs/>
                <w:sz w:val="22"/>
                <w:szCs w:val="18"/>
              </w:rPr>
            </w:pPr>
            <w:r w:rsidRPr="008837FA">
              <w:rPr>
                <w:b/>
                <w:bCs/>
                <w:sz w:val="22"/>
                <w:szCs w:val="18"/>
              </w:rPr>
              <w:t>Total Work Similar</w:t>
            </w:r>
          </w:p>
          <w:p w:rsidR="006309F7" w:rsidRPr="008837FA" w:rsidRDefault="006309F7">
            <w:pPr>
              <w:jc w:val="center"/>
              <w:rPr>
                <w:b/>
                <w:bCs/>
                <w:sz w:val="22"/>
                <w:szCs w:val="18"/>
              </w:rPr>
            </w:pPr>
            <w:r w:rsidRPr="008837FA">
              <w:rPr>
                <w:b/>
                <w:bCs/>
                <w:sz w:val="22"/>
                <w:szCs w:val="18"/>
              </w:rPr>
              <w:t>Experience (years)</w:t>
            </w:r>
          </w:p>
        </w:tc>
        <w:tc>
          <w:tcPr>
            <w:tcW w:w="1359" w:type="dxa"/>
            <w:shd w:val="clear" w:color="auto" w:fill="D9D9D9" w:themeFill="background1" w:themeFillShade="D9"/>
            <w:vAlign w:val="center"/>
          </w:tcPr>
          <w:p w:rsidR="006309F7" w:rsidRPr="008837FA" w:rsidRDefault="006309F7">
            <w:pPr>
              <w:jc w:val="center"/>
              <w:rPr>
                <w:b/>
                <w:bCs/>
                <w:sz w:val="22"/>
                <w:szCs w:val="18"/>
              </w:rPr>
            </w:pPr>
            <w:r w:rsidRPr="008837FA">
              <w:rPr>
                <w:b/>
                <w:bCs/>
                <w:sz w:val="22"/>
                <w:szCs w:val="18"/>
              </w:rPr>
              <w:t xml:space="preserve">In Similar </w:t>
            </w:r>
            <w:r w:rsidRPr="008837FA">
              <w:rPr>
                <w:b/>
                <w:sz w:val="22"/>
                <w:szCs w:val="18"/>
              </w:rPr>
              <w:t>Works</w:t>
            </w:r>
            <w:r w:rsidRPr="008837FA">
              <w:rPr>
                <w:b/>
                <w:bCs/>
                <w:sz w:val="22"/>
                <w:szCs w:val="18"/>
              </w:rPr>
              <w:t xml:space="preserve"> Experience</w:t>
            </w:r>
          </w:p>
          <w:p w:rsidR="006309F7" w:rsidRPr="008837FA" w:rsidRDefault="006309F7">
            <w:pPr>
              <w:jc w:val="center"/>
              <w:rPr>
                <w:b/>
                <w:bCs/>
                <w:sz w:val="22"/>
                <w:szCs w:val="18"/>
              </w:rPr>
            </w:pPr>
            <w:r w:rsidRPr="008837FA">
              <w:rPr>
                <w:b/>
                <w:bCs/>
                <w:sz w:val="22"/>
                <w:szCs w:val="18"/>
              </w:rPr>
              <w:t>(years)</w:t>
            </w:r>
          </w:p>
        </w:tc>
      </w:tr>
      <w:tr w:rsidR="006309F7" w:rsidRPr="00D20367" w:rsidTr="0011437F">
        <w:tc>
          <w:tcPr>
            <w:tcW w:w="570" w:type="dxa"/>
          </w:tcPr>
          <w:p w:rsidR="006309F7" w:rsidRPr="008837FA" w:rsidRDefault="006309F7" w:rsidP="008837FA">
            <w:pPr>
              <w:jc w:val="center"/>
              <w:rPr>
                <w:szCs w:val="24"/>
              </w:rPr>
            </w:pPr>
            <w:r w:rsidRPr="008837FA">
              <w:rPr>
                <w:szCs w:val="24"/>
              </w:rPr>
              <w:t>1</w:t>
            </w:r>
          </w:p>
        </w:tc>
        <w:tc>
          <w:tcPr>
            <w:tcW w:w="4664" w:type="dxa"/>
          </w:tcPr>
          <w:p w:rsidR="006309F7" w:rsidRPr="008837FA" w:rsidRDefault="008837FA" w:rsidP="008837FA">
            <w:pPr>
              <w:rPr>
                <w:szCs w:val="24"/>
              </w:rPr>
            </w:pPr>
            <w:r w:rsidRPr="008837FA">
              <w:rPr>
                <w:szCs w:val="24"/>
              </w:rPr>
              <w:t xml:space="preserve">Construction Manager (1 </w:t>
            </w:r>
            <w:proofErr w:type="spellStart"/>
            <w:r w:rsidRPr="008837FA">
              <w:rPr>
                <w:szCs w:val="24"/>
              </w:rPr>
              <w:t>nos</w:t>
            </w:r>
            <w:proofErr w:type="spellEnd"/>
            <w:r w:rsidRPr="008837FA">
              <w:rPr>
                <w:szCs w:val="24"/>
              </w:rPr>
              <w:t>)</w:t>
            </w:r>
          </w:p>
        </w:tc>
        <w:tc>
          <w:tcPr>
            <w:tcW w:w="1417" w:type="dxa"/>
          </w:tcPr>
          <w:p w:rsidR="006309F7" w:rsidRPr="008837FA" w:rsidRDefault="008837FA" w:rsidP="008837FA">
            <w:pPr>
              <w:jc w:val="center"/>
              <w:rPr>
                <w:szCs w:val="24"/>
              </w:rPr>
            </w:pPr>
            <w:r w:rsidRPr="008837FA">
              <w:rPr>
                <w:szCs w:val="24"/>
              </w:rPr>
              <w:t>10</w:t>
            </w:r>
          </w:p>
        </w:tc>
        <w:tc>
          <w:tcPr>
            <w:tcW w:w="1359" w:type="dxa"/>
          </w:tcPr>
          <w:p w:rsidR="006309F7" w:rsidRPr="008837FA" w:rsidRDefault="008837FA" w:rsidP="008837FA">
            <w:pPr>
              <w:jc w:val="center"/>
              <w:rPr>
                <w:szCs w:val="24"/>
              </w:rPr>
            </w:pPr>
            <w:r w:rsidRPr="008837FA">
              <w:rPr>
                <w:szCs w:val="24"/>
              </w:rPr>
              <w:t>8</w:t>
            </w:r>
          </w:p>
        </w:tc>
      </w:tr>
      <w:tr w:rsidR="006309F7" w:rsidRPr="00D20367" w:rsidTr="008837FA">
        <w:tc>
          <w:tcPr>
            <w:tcW w:w="570" w:type="dxa"/>
          </w:tcPr>
          <w:p w:rsidR="006309F7" w:rsidRPr="008837FA" w:rsidRDefault="006309F7" w:rsidP="008837FA">
            <w:pPr>
              <w:jc w:val="center"/>
              <w:rPr>
                <w:szCs w:val="24"/>
              </w:rPr>
            </w:pPr>
            <w:r w:rsidRPr="008837FA">
              <w:rPr>
                <w:szCs w:val="24"/>
              </w:rPr>
              <w:t>2</w:t>
            </w:r>
          </w:p>
        </w:tc>
        <w:tc>
          <w:tcPr>
            <w:tcW w:w="4664" w:type="dxa"/>
          </w:tcPr>
          <w:p w:rsidR="008837FA" w:rsidRPr="008837FA" w:rsidRDefault="008837FA" w:rsidP="008837FA">
            <w:pPr>
              <w:rPr>
                <w:szCs w:val="24"/>
              </w:rPr>
            </w:pPr>
            <w:r w:rsidRPr="008837FA">
              <w:rPr>
                <w:szCs w:val="24"/>
              </w:rPr>
              <w:t xml:space="preserve">Civil/Structural Engineer (1 </w:t>
            </w:r>
            <w:proofErr w:type="spellStart"/>
            <w:r w:rsidRPr="008837FA">
              <w:rPr>
                <w:szCs w:val="24"/>
              </w:rPr>
              <w:t>nos</w:t>
            </w:r>
            <w:proofErr w:type="spellEnd"/>
            <w:r w:rsidRPr="008837FA">
              <w:rPr>
                <w:szCs w:val="24"/>
              </w:rPr>
              <w:t>)</w:t>
            </w:r>
          </w:p>
        </w:tc>
        <w:tc>
          <w:tcPr>
            <w:tcW w:w="1417" w:type="dxa"/>
          </w:tcPr>
          <w:p w:rsidR="006309F7" w:rsidRPr="008837FA" w:rsidRDefault="008837FA" w:rsidP="008837FA">
            <w:pPr>
              <w:jc w:val="center"/>
              <w:rPr>
                <w:szCs w:val="24"/>
              </w:rPr>
            </w:pPr>
            <w:r w:rsidRPr="008837FA">
              <w:rPr>
                <w:szCs w:val="24"/>
              </w:rPr>
              <w:t>10</w:t>
            </w:r>
          </w:p>
        </w:tc>
        <w:tc>
          <w:tcPr>
            <w:tcW w:w="1359" w:type="dxa"/>
          </w:tcPr>
          <w:p w:rsidR="006309F7" w:rsidRPr="008837FA" w:rsidRDefault="008837FA" w:rsidP="008837FA">
            <w:pPr>
              <w:jc w:val="center"/>
              <w:rPr>
                <w:szCs w:val="24"/>
              </w:rPr>
            </w:pPr>
            <w:r w:rsidRPr="008837FA">
              <w:rPr>
                <w:szCs w:val="24"/>
              </w:rPr>
              <w:t>8</w:t>
            </w:r>
          </w:p>
        </w:tc>
      </w:tr>
      <w:tr w:rsidR="006309F7" w:rsidRPr="00D20367" w:rsidTr="008837FA">
        <w:tc>
          <w:tcPr>
            <w:tcW w:w="570" w:type="dxa"/>
          </w:tcPr>
          <w:p w:rsidR="006309F7" w:rsidRPr="008837FA" w:rsidRDefault="006309F7" w:rsidP="008837FA">
            <w:pPr>
              <w:jc w:val="center"/>
              <w:rPr>
                <w:szCs w:val="24"/>
              </w:rPr>
            </w:pPr>
            <w:r w:rsidRPr="008837FA">
              <w:rPr>
                <w:szCs w:val="24"/>
              </w:rPr>
              <w:t>3</w:t>
            </w:r>
          </w:p>
        </w:tc>
        <w:tc>
          <w:tcPr>
            <w:tcW w:w="4664" w:type="dxa"/>
          </w:tcPr>
          <w:p w:rsidR="006309F7" w:rsidRPr="008837FA" w:rsidRDefault="008837FA" w:rsidP="008837FA">
            <w:pPr>
              <w:rPr>
                <w:szCs w:val="24"/>
              </w:rPr>
            </w:pPr>
            <w:r w:rsidRPr="008837FA">
              <w:rPr>
                <w:szCs w:val="24"/>
              </w:rPr>
              <w:t xml:space="preserve">Mechanical and Electrical Engineer (1 </w:t>
            </w:r>
            <w:proofErr w:type="spellStart"/>
            <w:r w:rsidRPr="008837FA">
              <w:rPr>
                <w:szCs w:val="24"/>
              </w:rPr>
              <w:t>nos</w:t>
            </w:r>
            <w:proofErr w:type="spellEnd"/>
            <w:r w:rsidRPr="008837FA">
              <w:rPr>
                <w:szCs w:val="24"/>
              </w:rPr>
              <w:t>)</w:t>
            </w:r>
          </w:p>
        </w:tc>
        <w:tc>
          <w:tcPr>
            <w:tcW w:w="1417" w:type="dxa"/>
          </w:tcPr>
          <w:p w:rsidR="006309F7" w:rsidRPr="008837FA" w:rsidRDefault="008837FA" w:rsidP="008837FA">
            <w:pPr>
              <w:jc w:val="center"/>
              <w:rPr>
                <w:szCs w:val="24"/>
              </w:rPr>
            </w:pPr>
            <w:r w:rsidRPr="008837FA">
              <w:rPr>
                <w:szCs w:val="24"/>
              </w:rPr>
              <w:t>5</w:t>
            </w:r>
          </w:p>
        </w:tc>
        <w:tc>
          <w:tcPr>
            <w:tcW w:w="1359" w:type="dxa"/>
          </w:tcPr>
          <w:p w:rsidR="006309F7" w:rsidRPr="008837FA" w:rsidRDefault="008837FA" w:rsidP="008837FA">
            <w:pPr>
              <w:jc w:val="center"/>
              <w:rPr>
                <w:szCs w:val="24"/>
              </w:rPr>
            </w:pPr>
            <w:r w:rsidRPr="008837FA">
              <w:rPr>
                <w:szCs w:val="24"/>
              </w:rPr>
              <w:t>2</w:t>
            </w:r>
          </w:p>
        </w:tc>
      </w:tr>
      <w:tr w:rsidR="008837FA" w:rsidRPr="00D20367" w:rsidTr="008837FA">
        <w:tc>
          <w:tcPr>
            <w:tcW w:w="570" w:type="dxa"/>
          </w:tcPr>
          <w:p w:rsidR="008837FA" w:rsidRPr="008837FA" w:rsidRDefault="008837FA" w:rsidP="008837FA">
            <w:pPr>
              <w:jc w:val="center"/>
              <w:rPr>
                <w:szCs w:val="24"/>
              </w:rPr>
            </w:pPr>
            <w:r w:rsidRPr="008837FA">
              <w:rPr>
                <w:szCs w:val="24"/>
              </w:rPr>
              <w:t>4</w:t>
            </w:r>
          </w:p>
        </w:tc>
        <w:tc>
          <w:tcPr>
            <w:tcW w:w="4664" w:type="dxa"/>
          </w:tcPr>
          <w:p w:rsidR="008837FA" w:rsidRPr="008837FA" w:rsidRDefault="008837FA" w:rsidP="008837FA">
            <w:pPr>
              <w:rPr>
                <w:szCs w:val="24"/>
              </w:rPr>
            </w:pPr>
            <w:r w:rsidRPr="008837FA">
              <w:rPr>
                <w:szCs w:val="24"/>
              </w:rPr>
              <w:t xml:space="preserve">Medical Architect (1 </w:t>
            </w:r>
            <w:proofErr w:type="spellStart"/>
            <w:r w:rsidRPr="008837FA">
              <w:rPr>
                <w:szCs w:val="24"/>
              </w:rPr>
              <w:t>nos</w:t>
            </w:r>
            <w:proofErr w:type="spellEnd"/>
            <w:r w:rsidRPr="008837FA">
              <w:rPr>
                <w:szCs w:val="24"/>
              </w:rPr>
              <w:t>)</w:t>
            </w:r>
          </w:p>
        </w:tc>
        <w:tc>
          <w:tcPr>
            <w:tcW w:w="1417" w:type="dxa"/>
          </w:tcPr>
          <w:p w:rsidR="008837FA" w:rsidRPr="008837FA" w:rsidRDefault="008837FA" w:rsidP="008837FA">
            <w:pPr>
              <w:jc w:val="center"/>
              <w:rPr>
                <w:szCs w:val="24"/>
              </w:rPr>
            </w:pPr>
            <w:r w:rsidRPr="008837FA">
              <w:rPr>
                <w:szCs w:val="24"/>
              </w:rPr>
              <w:t>10</w:t>
            </w:r>
          </w:p>
        </w:tc>
        <w:tc>
          <w:tcPr>
            <w:tcW w:w="1359" w:type="dxa"/>
          </w:tcPr>
          <w:p w:rsidR="008837FA" w:rsidRPr="008837FA" w:rsidRDefault="008837FA" w:rsidP="008837FA">
            <w:pPr>
              <w:jc w:val="center"/>
              <w:rPr>
                <w:szCs w:val="24"/>
              </w:rPr>
            </w:pPr>
            <w:r w:rsidRPr="008837FA">
              <w:rPr>
                <w:szCs w:val="24"/>
              </w:rPr>
              <w:t>8</w:t>
            </w:r>
          </w:p>
        </w:tc>
      </w:tr>
      <w:tr w:rsidR="006309F7" w:rsidRPr="00D20367" w:rsidTr="008837FA">
        <w:tc>
          <w:tcPr>
            <w:tcW w:w="570" w:type="dxa"/>
          </w:tcPr>
          <w:p w:rsidR="006309F7" w:rsidRPr="008837FA" w:rsidRDefault="008837FA" w:rsidP="008837FA">
            <w:pPr>
              <w:jc w:val="center"/>
              <w:rPr>
                <w:szCs w:val="24"/>
              </w:rPr>
            </w:pPr>
            <w:r w:rsidRPr="008837FA">
              <w:rPr>
                <w:szCs w:val="24"/>
              </w:rPr>
              <w:t>5</w:t>
            </w:r>
          </w:p>
        </w:tc>
        <w:tc>
          <w:tcPr>
            <w:tcW w:w="4664" w:type="dxa"/>
          </w:tcPr>
          <w:p w:rsidR="006309F7" w:rsidRPr="008837FA" w:rsidRDefault="008837FA" w:rsidP="008837FA">
            <w:pPr>
              <w:rPr>
                <w:szCs w:val="24"/>
              </w:rPr>
            </w:pPr>
            <w:r w:rsidRPr="008837FA">
              <w:rPr>
                <w:szCs w:val="24"/>
              </w:rPr>
              <w:t xml:space="preserve">Mechanical and Electrical work Supervisor (2 </w:t>
            </w:r>
            <w:proofErr w:type="spellStart"/>
            <w:r w:rsidRPr="008837FA">
              <w:rPr>
                <w:szCs w:val="24"/>
              </w:rPr>
              <w:t>nos</w:t>
            </w:r>
            <w:proofErr w:type="spellEnd"/>
            <w:r w:rsidRPr="008837FA">
              <w:rPr>
                <w:szCs w:val="24"/>
              </w:rPr>
              <w:t>)</w:t>
            </w:r>
          </w:p>
        </w:tc>
        <w:tc>
          <w:tcPr>
            <w:tcW w:w="1417" w:type="dxa"/>
          </w:tcPr>
          <w:p w:rsidR="006309F7" w:rsidRPr="008837FA" w:rsidRDefault="008837FA" w:rsidP="008837FA">
            <w:pPr>
              <w:jc w:val="center"/>
              <w:rPr>
                <w:szCs w:val="24"/>
              </w:rPr>
            </w:pPr>
            <w:r w:rsidRPr="008837FA">
              <w:rPr>
                <w:szCs w:val="24"/>
              </w:rPr>
              <w:t>5</w:t>
            </w:r>
          </w:p>
        </w:tc>
        <w:tc>
          <w:tcPr>
            <w:tcW w:w="1359" w:type="dxa"/>
          </w:tcPr>
          <w:p w:rsidR="006309F7" w:rsidRPr="008837FA" w:rsidRDefault="008837FA" w:rsidP="008837FA">
            <w:pPr>
              <w:jc w:val="center"/>
              <w:rPr>
                <w:szCs w:val="24"/>
              </w:rPr>
            </w:pPr>
            <w:r w:rsidRPr="008837FA">
              <w:rPr>
                <w:szCs w:val="24"/>
              </w:rPr>
              <w:t>2</w:t>
            </w:r>
          </w:p>
        </w:tc>
      </w:tr>
      <w:tr w:rsidR="006309F7" w:rsidRPr="00D20367" w:rsidTr="008837FA">
        <w:tc>
          <w:tcPr>
            <w:tcW w:w="570" w:type="dxa"/>
          </w:tcPr>
          <w:p w:rsidR="006309F7" w:rsidRPr="008837FA" w:rsidRDefault="008837FA" w:rsidP="008837FA">
            <w:pPr>
              <w:jc w:val="center"/>
              <w:rPr>
                <w:szCs w:val="24"/>
              </w:rPr>
            </w:pPr>
            <w:r w:rsidRPr="008837FA">
              <w:rPr>
                <w:szCs w:val="24"/>
              </w:rPr>
              <w:t>6</w:t>
            </w:r>
          </w:p>
        </w:tc>
        <w:tc>
          <w:tcPr>
            <w:tcW w:w="4664" w:type="dxa"/>
          </w:tcPr>
          <w:p w:rsidR="006309F7" w:rsidRPr="008837FA" w:rsidRDefault="008837FA" w:rsidP="008837FA">
            <w:pPr>
              <w:rPr>
                <w:szCs w:val="24"/>
              </w:rPr>
            </w:pPr>
            <w:r w:rsidRPr="008837FA">
              <w:rPr>
                <w:szCs w:val="24"/>
              </w:rPr>
              <w:t xml:space="preserve">Civil/Structural work Supervisor (3 </w:t>
            </w:r>
            <w:proofErr w:type="spellStart"/>
            <w:r w:rsidRPr="008837FA">
              <w:rPr>
                <w:szCs w:val="24"/>
              </w:rPr>
              <w:t>nos</w:t>
            </w:r>
            <w:proofErr w:type="spellEnd"/>
            <w:r w:rsidRPr="008837FA">
              <w:rPr>
                <w:szCs w:val="24"/>
              </w:rPr>
              <w:t>)</w:t>
            </w:r>
          </w:p>
        </w:tc>
        <w:tc>
          <w:tcPr>
            <w:tcW w:w="1417" w:type="dxa"/>
          </w:tcPr>
          <w:p w:rsidR="006309F7" w:rsidRPr="008837FA" w:rsidRDefault="008837FA" w:rsidP="008837FA">
            <w:pPr>
              <w:jc w:val="center"/>
              <w:rPr>
                <w:szCs w:val="24"/>
              </w:rPr>
            </w:pPr>
            <w:r w:rsidRPr="008837FA">
              <w:rPr>
                <w:szCs w:val="24"/>
              </w:rPr>
              <w:t>5</w:t>
            </w:r>
          </w:p>
        </w:tc>
        <w:tc>
          <w:tcPr>
            <w:tcW w:w="1359" w:type="dxa"/>
          </w:tcPr>
          <w:p w:rsidR="006309F7" w:rsidRPr="008837FA" w:rsidRDefault="008837FA" w:rsidP="008837FA">
            <w:pPr>
              <w:jc w:val="center"/>
              <w:rPr>
                <w:szCs w:val="24"/>
              </w:rPr>
            </w:pPr>
            <w:r w:rsidRPr="008837FA">
              <w:rPr>
                <w:szCs w:val="24"/>
              </w:rPr>
              <w:t>3</w:t>
            </w:r>
          </w:p>
        </w:tc>
      </w:tr>
      <w:tr w:rsidR="006309F7" w:rsidRPr="00D20367" w:rsidTr="008837FA">
        <w:tc>
          <w:tcPr>
            <w:tcW w:w="570" w:type="dxa"/>
          </w:tcPr>
          <w:p w:rsidR="006309F7" w:rsidRPr="008837FA" w:rsidRDefault="008837FA" w:rsidP="008837FA">
            <w:pPr>
              <w:jc w:val="center"/>
              <w:rPr>
                <w:szCs w:val="24"/>
              </w:rPr>
            </w:pPr>
            <w:r w:rsidRPr="008837FA">
              <w:rPr>
                <w:szCs w:val="24"/>
              </w:rPr>
              <w:t>7</w:t>
            </w:r>
          </w:p>
        </w:tc>
        <w:tc>
          <w:tcPr>
            <w:tcW w:w="4664" w:type="dxa"/>
          </w:tcPr>
          <w:p w:rsidR="006309F7" w:rsidRPr="008837FA" w:rsidRDefault="008837FA" w:rsidP="008837FA">
            <w:pPr>
              <w:rPr>
                <w:szCs w:val="24"/>
              </w:rPr>
            </w:pPr>
            <w:r w:rsidRPr="008837FA">
              <w:rPr>
                <w:szCs w:val="24"/>
              </w:rPr>
              <w:t>Quality Assurance Officer</w:t>
            </w:r>
            <w:r w:rsidR="00B24081">
              <w:rPr>
                <w:szCs w:val="24"/>
              </w:rPr>
              <w:t xml:space="preserve"> </w:t>
            </w:r>
            <w:r w:rsidRPr="008837FA">
              <w:rPr>
                <w:szCs w:val="24"/>
              </w:rPr>
              <w:t xml:space="preserve">(1 </w:t>
            </w:r>
            <w:proofErr w:type="spellStart"/>
            <w:r w:rsidRPr="008837FA">
              <w:rPr>
                <w:szCs w:val="24"/>
              </w:rPr>
              <w:t>nos</w:t>
            </w:r>
            <w:proofErr w:type="spellEnd"/>
            <w:r w:rsidRPr="008837FA">
              <w:rPr>
                <w:szCs w:val="24"/>
              </w:rPr>
              <w:t>)</w:t>
            </w:r>
          </w:p>
        </w:tc>
        <w:tc>
          <w:tcPr>
            <w:tcW w:w="1417" w:type="dxa"/>
          </w:tcPr>
          <w:p w:rsidR="006309F7" w:rsidRPr="008837FA" w:rsidRDefault="008837FA" w:rsidP="008837FA">
            <w:pPr>
              <w:jc w:val="center"/>
              <w:rPr>
                <w:szCs w:val="24"/>
              </w:rPr>
            </w:pPr>
            <w:r w:rsidRPr="008837FA">
              <w:rPr>
                <w:szCs w:val="24"/>
              </w:rPr>
              <w:t>5</w:t>
            </w:r>
          </w:p>
        </w:tc>
        <w:tc>
          <w:tcPr>
            <w:tcW w:w="1359" w:type="dxa"/>
          </w:tcPr>
          <w:p w:rsidR="006309F7" w:rsidRPr="008837FA" w:rsidRDefault="008837FA" w:rsidP="008837FA">
            <w:pPr>
              <w:jc w:val="center"/>
              <w:rPr>
                <w:szCs w:val="24"/>
              </w:rPr>
            </w:pPr>
            <w:r w:rsidRPr="008837FA">
              <w:rPr>
                <w:szCs w:val="24"/>
              </w:rPr>
              <w:t>3</w:t>
            </w:r>
          </w:p>
        </w:tc>
      </w:tr>
      <w:tr w:rsidR="00B24081" w:rsidRPr="00D20367" w:rsidTr="008837FA">
        <w:tc>
          <w:tcPr>
            <w:tcW w:w="570" w:type="dxa"/>
          </w:tcPr>
          <w:p w:rsidR="00B24081" w:rsidRPr="008837FA" w:rsidRDefault="00B24081" w:rsidP="008837FA">
            <w:pPr>
              <w:jc w:val="center"/>
              <w:rPr>
                <w:szCs w:val="24"/>
              </w:rPr>
            </w:pPr>
            <w:r>
              <w:rPr>
                <w:szCs w:val="24"/>
              </w:rPr>
              <w:t>8</w:t>
            </w:r>
          </w:p>
        </w:tc>
        <w:tc>
          <w:tcPr>
            <w:tcW w:w="4664" w:type="dxa"/>
          </w:tcPr>
          <w:p w:rsidR="00B24081" w:rsidRPr="008837FA" w:rsidRDefault="00B24081" w:rsidP="00B24081">
            <w:pPr>
              <w:rPr>
                <w:szCs w:val="24"/>
              </w:rPr>
            </w:pPr>
            <w:r>
              <w:rPr>
                <w:szCs w:val="24"/>
              </w:rPr>
              <w:t xml:space="preserve">Health Services Facility Expert </w:t>
            </w:r>
            <w:r w:rsidRPr="008837FA">
              <w:rPr>
                <w:szCs w:val="24"/>
              </w:rPr>
              <w:t xml:space="preserve">(1 </w:t>
            </w:r>
            <w:proofErr w:type="spellStart"/>
            <w:r w:rsidRPr="008837FA">
              <w:rPr>
                <w:szCs w:val="24"/>
              </w:rPr>
              <w:t>nos</w:t>
            </w:r>
            <w:proofErr w:type="spellEnd"/>
            <w:r w:rsidRPr="008837FA">
              <w:rPr>
                <w:szCs w:val="24"/>
              </w:rPr>
              <w:t>)</w:t>
            </w:r>
          </w:p>
        </w:tc>
        <w:tc>
          <w:tcPr>
            <w:tcW w:w="1417" w:type="dxa"/>
          </w:tcPr>
          <w:p w:rsidR="00B24081" w:rsidRPr="008837FA" w:rsidRDefault="00B24081" w:rsidP="008837FA">
            <w:pPr>
              <w:jc w:val="center"/>
              <w:rPr>
                <w:szCs w:val="24"/>
              </w:rPr>
            </w:pPr>
            <w:r>
              <w:rPr>
                <w:szCs w:val="24"/>
              </w:rPr>
              <w:t>10</w:t>
            </w:r>
          </w:p>
        </w:tc>
        <w:tc>
          <w:tcPr>
            <w:tcW w:w="1359" w:type="dxa"/>
          </w:tcPr>
          <w:p w:rsidR="00B24081" w:rsidRPr="008837FA" w:rsidRDefault="00B24081" w:rsidP="008837FA">
            <w:pPr>
              <w:jc w:val="center"/>
              <w:rPr>
                <w:szCs w:val="24"/>
              </w:rPr>
            </w:pPr>
            <w:r>
              <w:rPr>
                <w:szCs w:val="24"/>
              </w:rPr>
              <w:t>5</w:t>
            </w:r>
          </w:p>
        </w:tc>
      </w:tr>
      <w:tr w:rsidR="00B24081" w:rsidRPr="00D20367" w:rsidTr="008837FA">
        <w:tc>
          <w:tcPr>
            <w:tcW w:w="570" w:type="dxa"/>
          </w:tcPr>
          <w:p w:rsidR="00B24081" w:rsidRDefault="00B24081" w:rsidP="008837FA">
            <w:pPr>
              <w:jc w:val="center"/>
              <w:rPr>
                <w:szCs w:val="24"/>
              </w:rPr>
            </w:pPr>
            <w:r>
              <w:rPr>
                <w:szCs w:val="24"/>
              </w:rPr>
              <w:t>9</w:t>
            </w:r>
          </w:p>
        </w:tc>
        <w:tc>
          <w:tcPr>
            <w:tcW w:w="4664" w:type="dxa"/>
          </w:tcPr>
          <w:p w:rsidR="00B24081" w:rsidRDefault="00B24081" w:rsidP="00B24081">
            <w:pPr>
              <w:rPr>
                <w:szCs w:val="24"/>
              </w:rPr>
            </w:pPr>
            <w:r>
              <w:rPr>
                <w:szCs w:val="24"/>
              </w:rPr>
              <w:t xml:space="preserve">Quantity Surveyor </w:t>
            </w:r>
            <w:r w:rsidRPr="008837FA">
              <w:rPr>
                <w:szCs w:val="24"/>
              </w:rPr>
              <w:t xml:space="preserve">(1 </w:t>
            </w:r>
            <w:proofErr w:type="spellStart"/>
            <w:r w:rsidRPr="008837FA">
              <w:rPr>
                <w:szCs w:val="24"/>
              </w:rPr>
              <w:t>nos</w:t>
            </w:r>
            <w:proofErr w:type="spellEnd"/>
            <w:r w:rsidRPr="008837FA">
              <w:rPr>
                <w:szCs w:val="24"/>
              </w:rPr>
              <w:t>)</w:t>
            </w:r>
          </w:p>
        </w:tc>
        <w:tc>
          <w:tcPr>
            <w:tcW w:w="1417" w:type="dxa"/>
          </w:tcPr>
          <w:p w:rsidR="00B24081" w:rsidRDefault="00B24081" w:rsidP="008837FA">
            <w:pPr>
              <w:jc w:val="center"/>
              <w:rPr>
                <w:szCs w:val="24"/>
              </w:rPr>
            </w:pPr>
            <w:r>
              <w:rPr>
                <w:szCs w:val="24"/>
              </w:rPr>
              <w:t>5</w:t>
            </w:r>
          </w:p>
        </w:tc>
        <w:tc>
          <w:tcPr>
            <w:tcW w:w="1359" w:type="dxa"/>
          </w:tcPr>
          <w:p w:rsidR="00B24081" w:rsidRDefault="00B24081" w:rsidP="008837FA">
            <w:pPr>
              <w:jc w:val="center"/>
              <w:rPr>
                <w:szCs w:val="24"/>
              </w:rPr>
            </w:pPr>
            <w:r>
              <w:rPr>
                <w:szCs w:val="24"/>
              </w:rPr>
              <w:t>3</w:t>
            </w:r>
          </w:p>
        </w:tc>
      </w:tr>
    </w:tbl>
    <w:p w:rsidR="006309F7" w:rsidRPr="00D20367" w:rsidRDefault="006309F7" w:rsidP="00700ACD">
      <w:pPr>
        <w:tabs>
          <w:tab w:val="left" w:pos="432"/>
          <w:tab w:val="left" w:pos="2952"/>
          <w:tab w:val="left" w:pos="5832"/>
        </w:tabs>
      </w:pPr>
    </w:p>
    <w:p w:rsidR="006309F7" w:rsidRPr="00D20367" w:rsidRDefault="006309F7" w:rsidP="00700ACD">
      <w:pPr>
        <w:ind w:left="720"/>
      </w:pPr>
      <w:r w:rsidRPr="00D20367">
        <w:t>The Bidder shall provide details of the proposed personnel and their expe</w:t>
      </w:r>
      <w:r w:rsidR="00E04D65" w:rsidRPr="00D20367">
        <w:t xml:space="preserve">rience records </w:t>
      </w:r>
      <w:r w:rsidR="00D55207">
        <w:t>using</w:t>
      </w:r>
      <w:r w:rsidR="00E04D65" w:rsidRPr="00D20367">
        <w:t xml:space="preserve"> Forms</w:t>
      </w:r>
      <w:r w:rsidR="008A1D28">
        <w:t xml:space="preserve"> PER-1 and PER-2</w:t>
      </w:r>
      <w:r w:rsidR="00E04D65" w:rsidRPr="00D20367">
        <w:t xml:space="preserve"> </w:t>
      </w:r>
      <w:r w:rsidRPr="00D20367">
        <w:t>included in Section IV, Bidding Forms.</w:t>
      </w:r>
    </w:p>
    <w:p w:rsidR="00D14B64" w:rsidRDefault="00D14B64">
      <w:pPr>
        <w:pStyle w:val="List"/>
        <w:spacing w:before="0" w:after="0"/>
        <w:ind w:left="0"/>
      </w:pPr>
    </w:p>
    <w:p w:rsidR="00D14B64" w:rsidRDefault="00030045">
      <w:pPr>
        <w:pStyle w:val="List"/>
        <w:spacing w:before="0" w:after="0"/>
        <w:ind w:left="0"/>
        <w:rPr>
          <w:b/>
        </w:rPr>
      </w:pPr>
      <w:r w:rsidRPr="008837FA">
        <w:rPr>
          <w:b/>
        </w:rPr>
        <w:t>3.6</w:t>
      </w:r>
      <w:r w:rsidR="008544B6" w:rsidRPr="008837FA">
        <w:rPr>
          <w:b/>
        </w:rPr>
        <w:t xml:space="preserve">       </w:t>
      </w:r>
      <w:r w:rsidR="006309F7" w:rsidRPr="008837FA">
        <w:rPr>
          <w:b/>
        </w:rPr>
        <w:t>Equipment</w:t>
      </w:r>
    </w:p>
    <w:p w:rsidR="006309F7" w:rsidRPr="00D20367" w:rsidRDefault="006309F7" w:rsidP="00700ACD">
      <w:pPr>
        <w:pStyle w:val="Footer"/>
        <w:rPr>
          <w:b/>
        </w:rPr>
      </w:pPr>
    </w:p>
    <w:p w:rsidR="006309F7" w:rsidRPr="00D20367" w:rsidRDefault="006309F7" w:rsidP="00700ACD">
      <w:pPr>
        <w:tabs>
          <w:tab w:val="right" w:pos="7254"/>
        </w:tabs>
        <w:spacing w:before="120"/>
        <w:ind w:left="720"/>
        <w:jc w:val="left"/>
      </w:pPr>
      <w:r w:rsidRPr="00D20367">
        <w:t>The Bidder must demonstrate that it has the key equipment listed hereafter:</w:t>
      </w:r>
    </w:p>
    <w:p w:rsidR="006309F7" w:rsidRPr="00D20367" w:rsidRDefault="00FC6294" w:rsidP="008F1497">
      <w:pPr>
        <w:tabs>
          <w:tab w:val="right" w:pos="7254"/>
        </w:tabs>
        <w:spacing w:before="120"/>
        <w:ind w:left="720" w:hanging="720"/>
      </w:pPr>
      <w:r>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D20367" w:rsidTr="0011437F">
        <w:tc>
          <w:tcPr>
            <w:tcW w:w="570" w:type="dxa"/>
            <w:shd w:val="clear" w:color="auto" w:fill="D9D9D9" w:themeFill="background1" w:themeFillShade="D9"/>
            <w:vAlign w:val="center"/>
          </w:tcPr>
          <w:p w:rsidR="006309F7" w:rsidRPr="00D20367" w:rsidRDefault="006309F7">
            <w:pPr>
              <w:jc w:val="center"/>
              <w:rPr>
                <w:b/>
                <w:bCs/>
              </w:rPr>
            </w:pPr>
            <w:r w:rsidRPr="00D20367">
              <w:rPr>
                <w:b/>
                <w:bCs/>
              </w:rPr>
              <w:t>No.</w:t>
            </w:r>
          </w:p>
        </w:tc>
        <w:tc>
          <w:tcPr>
            <w:tcW w:w="5100" w:type="dxa"/>
            <w:shd w:val="clear" w:color="auto" w:fill="D9D9D9" w:themeFill="background1" w:themeFillShade="D9"/>
            <w:vAlign w:val="center"/>
          </w:tcPr>
          <w:p w:rsidR="006309F7" w:rsidRPr="00D20367" w:rsidRDefault="006309F7">
            <w:pPr>
              <w:jc w:val="center"/>
              <w:rPr>
                <w:b/>
                <w:bCs/>
              </w:rPr>
            </w:pPr>
            <w:r w:rsidRPr="00D20367">
              <w:rPr>
                <w:b/>
                <w:bCs/>
              </w:rPr>
              <w:t>Equipment Type and Characteristics</w:t>
            </w:r>
          </w:p>
        </w:tc>
        <w:tc>
          <w:tcPr>
            <w:tcW w:w="2340" w:type="dxa"/>
            <w:shd w:val="clear" w:color="auto" w:fill="D9D9D9" w:themeFill="background1" w:themeFillShade="D9"/>
            <w:vAlign w:val="center"/>
          </w:tcPr>
          <w:p w:rsidR="006309F7" w:rsidRPr="00D20367" w:rsidRDefault="006309F7">
            <w:pPr>
              <w:jc w:val="center"/>
              <w:rPr>
                <w:b/>
                <w:bCs/>
              </w:rPr>
            </w:pPr>
            <w:r w:rsidRPr="00D20367">
              <w:rPr>
                <w:b/>
                <w:bCs/>
              </w:rPr>
              <w:t>Minimum Number required</w:t>
            </w:r>
          </w:p>
        </w:tc>
      </w:tr>
      <w:tr w:rsidR="006309F7" w:rsidRPr="00D20367" w:rsidTr="0011437F">
        <w:tc>
          <w:tcPr>
            <w:tcW w:w="570" w:type="dxa"/>
          </w:tcPr>
          <w:p w:rsidR="006309F7" w:rsidRPr="0011437F" w:rsidRDefault="006309F7">
            <w:pPr>
              <w:pStyle w:val="Header"/>
              <w:jc w:val="center"/>
              <w:rPr>
                <w:rFonts w:asciiTheme="majorBidi" w:hAnsiTheme="majorBidi" w:cstheme="majorBidi"/>
                <w:sz w:val="24"/>
                <w:szCs w:val="24"/>
              </w:rPr>
            </w:pPr>
            <w:r w:rsidRPr="0011437F">
              <w:rPr>
                <w:rFonts w:asciiTheme="majorBidi" w:hAnsiTheme="majorBidi" w:cstheme="majorBidi"/>
                <w:sz w:val="24"/>
                <w:szCs w:val="24"/>
              </w:rPr>
              <w:t>1</w:t>
            </w:r>
          </w:p>
        </w:tc>
        <w:tc>
          <w:tcPr>
            <w:tcW w:w="5100" w:type="dxa"/>
          </w:tcPr>
          <w:p w:rsidR="006309F7" w:rsidRPr="0011437F" w:rsidRDefault="008837FA">
            <w:pPr>
              <w:rPr>
                <w:rFonts w:asciiTheme="majorBidi" w:hAnsiTheme="majorBidi" w:cstheme="majorBidi"/>
                <w:szCs w:val="24"/>
              </w:rPr>
            </w:pPr>
            <w:r w:rsidRPr="0011437F">
              <w:rPr>
                <w:rFonts w:asciiTheme="majorBidi" w:hAnsiTheme="majorBidi" w:cstheme="majorBidi"/>
                <w:szCs w:val="24"/>
              </w:rPr>
              <w:t>Crane</w:t>
            </w:r>
          </w:p>
        </w:tc>
        <w:tc>
          <w:tcPr>
            <w:tcW w:w="2340" w:type="dxa"/>
          </w:tcPr>
          <w:p w:rsidR="006309F7" w:rsidRPr="0011437F" w:rsidRDefault="008837FA" w:rsidP="0011437F">
            <w:pPr>
              <w:jc w:val="center"/>
              <w:rPr>
                <w:rFonts w:asciiTheme="majorBidi" w:hAnsiTheme="majorBidi" w:cstheme="majorBidi"/>
                <w:szCs w:val="24"/>
              </w:rPr>
            </w:pPr>
            <w:r w:rsidRPr="0011437F">
              <w:rPr>
                <w:rFonts w:asciiTheme="majorBidi" w:hAnsiTheme="majorBidi" w:cstheme="majorBidi"/>
                <w:szCs w:val="24"/>
              </w:rPr>
              <w:t>1</w:t>
            </w:r>
          </w:p>
        </w:tc>
      </w:tr>
      <w:tr w:rsidR="006309F7" w:rsidRPr="00D20367">
        <w:tc>
          <w:tcPr>
            <w:tcW w:w="570" w:type="dxa"/>
          </w:tcPr>
          <w:p w:rsidR="006309F7" w:rsidRPr="0011437F" w:rsidRDefault="006309F7">
            <w:pPr>
              <w:jc w:val="center"/>
              <w:rPr>
                <w:rFonts w:asciiTheme="majorBidi" w:hAnsiTheme="majorBidi" w:cstheme="majorBidi"/>
                <w:szCs w:val="24"/>
              </w:rPr>
            </w:pPr>
            <w:r w:rsidRPr="0011437F">
              <w:rPr>
                <w:rFonts w:asciiTheme="majorBidi" w:hAnsiTheme="majorBidi" w:cstheme="majorBidi"/>
                <w:szCs w:val="24"/>
              </w:rPr>
              <w:t>2</w:t>
            </w:r>
          </w:p>
        </w:tc>
        <w:tc>
          <w:tcPr>
            <w:tcW w:w="5100" w:type="dxa"/>
          </w:tcPr>
          <w:p w:rsidR="006309F7" w:rsidRPr="0011437F" w:rsidRDefault="008837FA">
            <w:pPr>
              <w:rPr>
                <w:rFonts w:asciiTheme="majorBidi" w:hAnsiTheme="majorBidi" w:cstheme="majorBidi"/>
                <w:szCs w:val="24"/>
              </w:rPr>
            </w:pPr>
            <w:r w:rsidRPr="0011437F">
              <w:rPr>
                <w:rFonts w:asciiTheme="majorBidi" w:hAnsiTheme="majorBidi" w:cstheme="majorBidi"/>
                <w:szCs w:val="24"/>
              </w:rPr>
              <w:t>Excavator</w:t>
            </w:r>
          </w:p>
        </w:tc>
        <w:tc>
          <w:tcPr>
            <w:tcW w:w="2340" w:type="dxa"/>
          </w:tcPr>
          <w:p w:rsidR="006309F7" w:rsidRPr="0011437F" w:rsidRDefault="008837FA" w:rsidP="0011437F">
            <w:pPr>
              <w:jc w:val="center"/>
              <w:rPr>
                <w:rFonts w:asciiTheme="majorBidi" w:hAnsiTheme="majorBidi" w:cstheme="majorBidi"/>
                <w:szCs w:val="24"/>
              </w:rPr>
            </w:pPr>
            <w:r w:rsidRPr="0011437F">
              <w:rPr>
                <w:rFonts w:asciiTheme="majorBidi" w:hAnsiTheme="majorBidi" w:cstheme="majorBidi"/>
                <w:szCs w:val="24"/>
              </w:rPr>
              <w:t>3</w:t>
            </w:r>
          </w:p>
        </w:tc>
      </w:tr>
      <w:tr w:rsidR="006309F7" w:rsidRPr="00D20367">
        <w:tc>
          <w:tcPr>
            <w:tcW w:w="570" w:type="dxa"/>
          </w:tcPr>
          <w:p w:rsidR="006309F7" w:rsidRPr="0011437F" w:rsidRDefault="006309F7">
            <w:pPr>
              <w:pStyle w:val="Header"/>
              <w:jc w:val="center"/>
              <w:rPr>
                <w:rFonts w:asciiTheme="majorBidi" w:hAnsiTheme="majorBidi" w:cstheme="majorBidi"/>
                <w:sz w:val="24"/>
                <w:szCs w:val="24"/>
              </w:rPr>
            </w:pPr>
            <w:r w:rsidRPr="0011437F">
              <w:rPr>
                <w:rFonts w:asciiTheme="majorBidi" w:hAnsiTheme="majorBidi" w:cstheme="majorBidi"/>
                <w:sz w:val="24"/>
                <w:szCs w:val="24"/>
              </w:rPr>
              <w:t>3</w:t>
            </w:r>
          </w:p>
        </w:tc>
        <w:tc>
          <w:tcPr>
            <w:tcW w:w="5100" w:type="dxa"/>
          </w:tcPr>
          <w:p w:rsidR="006309F7" w:rsidRPr="0011437F" w:rsidRDefault="008837FA">
            <w:pPr>
              <w:rPr>
                <w:rFonts w:asciiTheme="majorBidi" w:hAnsiTheme="majorBidi" w:cstheme="majorBidi"/>
                <w:szCs w:val="24"/>
              </w:rPr>
            </w:pPr>
            <w:r w:rsidRPr="0011437F">
              <w:rPr>
                <w:rFonts w:asciiTheme="majorBidi" w:hAnsiTheme="majorBidi" w:cstheme="majorBidi"/>
                <w:szCs w:val="24"/>
              </w:rPr>
              <w:t>Concrete Mixers</w:t>
            </w:r>
          </w:p>
        </w:tc>
        <w:tc>
          <w:tcPr>
            <w:tcW w:w="2340" w:type="dxa"/>
          </w:tcPr>
          <w:p w:rsidR="006309F7" w:rsidRPr="0011437F" w:rsidRDefault="008837FA" w:rsidP="0011437F">
            <w:pPr>
              <w:jc w:val="center"/>
              <w:rPr>
                <w:rFonts w:asciiTheme="majorBidi" w:hAnsiTheme="majorBidi" w:cstheme="majorBidi"/>
                <w:szCs w:val="24"/>
              </w:rPr>
            </w:pPr>
            <w:r w:rsidRPr="0011437F">
              <w:rPr>
                <w:rFonts w:asciiTheme="majorBidi" w:hAnsiTheme="majorBidi" w:cstheme="majorBidi"/>
                <w:szCs w:val="24"/>
              </w:rPr>
              <w:t>3</w:t>
            </w:r>
          </w:p>
        </w:tc>
      </w:tr>
      <w:tr w:rsidR="006309F7" w:rsidRPr="00D20367">
        <w:tc>
          <w:tcPr>
            <w:tcW w:w="570" w:type="dxa"/>
          </w:tcPr>
          <w:p w:rsidR="006309F7" w:rsidRPr="0011437F" w:rsidRDefault="006309F7">
            <w:pPr>
              <w:rPr>
                <w:rFonts w:asciiTheme="majorBidi" w:hAnsiTheme="majorBidi" w:cstheme="majorBidi"/>
                <w:szCs w:val="24"/>
              </w:rPr>
            </w:pPr>
          </w:p>
        </w:tc>
        <w:tc>
          <w:tcPr>
            <w:tcW w:w="5100" w:type="dxa"/>
          </w:tcPr>
          <w:p w:rsidR="006309F7" w:rsidRPr="0011437F" w:rsidRDefault="006309F7">
            <w:pPr>
              <w:rPr>
                <w:rFonts w:asciiTheme="majorBidi" w:hAnsiTheme="majorBidi" w:cstheme="majorBidi"/>
                <w:szCs w:val="24"/>
              </w:rPr>
            </w:pPr>
          </w:p>
        </w:tc>
        <w:tc>
          <w:tcPr>
            <w:tcW w:w="2340" w:type="dxa"/>
          </w:tcPr>
          <w:p w:rsidR="006309F7" w:rsidRPr="0011437F" w:rsidRDefault="006309F7">
            <w:pPr>
              <w:rPr>
                <w:rFonts w:asciiTheme="majorBidi" w:hAnsiTheme="majorBidi" w:cstheme="majorBidi"/>
                <w:szCs w:val="24"/>
                <w:u w:val="single"/>
              </w:rPr>
            </w:pPr>
          </w:p>
        </w:tc>
      </w:tr>
    </w:tbl>
    <w:p w:rsidR="006309F7" w:rsidRPr="00D20367" w:rsidRDefault="006309F7" w:rsidP="00700ACD">
      <w:pPr>
        <w:tabs>
          <w:tab w:val="left" w:pos="432"/>
          <w:tab w:val="left" w:pos="2952"/>
          <w:tab w:val="left" w:pos="5832"/>
        </w:tabs>
      </w:pPr>
    </w:p>
    <w:p w:rsidR="006309F7" w:rsidRPr="00D20367" w:rsidRDefault="006309F7" w:rsidP="00700ACD">
      <w:pPr>
        <w:pStyle w:val="Footer"/>
        <w:ind w:left="360"/>
        <w:rPr>
          <w:sz w:val="24"/>
        </w:rPr>
      </w:pPr>
      <w:r w:rsidRPr="00D20367">
        <w:rPr>
          <w:sz w:val="24"/>
        </w:rPr>
        <w:t xml:space="preserve">The Bidder shall provide further details of proposed items of equipment using Form </w:t>
      </w:r>
      <w:r w:rsidR="008A1D28">
        <w:rPr>
          <w:sz w:val="24"/>
        </w:rPr>
        <w:t xml:space="preserve">EQU </w:t>
      </w:r>
      <w:r w:rsidRPr="00D20367">
        <w:rPr>
          <w:sz w:val="24"/>
        </w:rPr>
        <w:t>in Section IV, Bidding Forms.</w:t>
      </w:r>
    </w:p>
    <w:p w:rsidR="006309F7" w:rsidRPr="00D20367" w:rsidRDefault="006309F7">
      <w:pPr>
        <w:jc w:val="left"/>
        <w:rPr>
          <w:i/>
          <w:iCs/>
        </w:rPr>
      </w:pPr>
    </w:p>
    <w:p w:rsidR="006309F7" w:rsidRPr="00D20367" w:rsidRDefault="006309F7">
      <w:pPr>
        <w:ind w:left="1440"/>
        <w:rPr>
          <w:i/>
          <w:iCs/>
        </w:rPr>
      </w:pPr>
    </w:p>
    <w:p w:rsidR="006309F7" w:rsidRPr="00D20367" w:rsidRDefault="006309F7">
      <w:pPr>
        <w:tabs>
          <w:tab w:val="left" w:pos="-1440"/>
          <w:tab w:val="left" w:pos="-720"/>
          <w:tab w:val="left" w:pos="0"/>
        </w:tabs>
        <w:ind w:left="720"/>
        <w:sectPr w:rsidR="006309F7" w:rsidRPr="00D20367" w:rsidSect="0011437F">
          <w:headerReference w:type="even" r:id="rId39"/>
          <w:headerReference w:type="default" r:id="rId40"/>
          <w:headerReference w:type="first" r:id="rId41"/>
          <w:footerReference w:type="first" r:id="rId42"/>
          <w:endnotePr>
            <w:numFmt w:val="decimal"/>
          </w:endnotePr>
          <w:pgSz w:w="11907" w:h="16839" w:code="9"/>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trPr>
          <w:trHeight w:val="1100"/>
        </w:trPr>
        <w:tc>
          <w:tcPr>
            <w:tcW w:w="9198" w:type="dxa"/>
            <w:vAlign w:val="center"/>
          </w:tcPr>
          <w:p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56093897"/>
            <w:r w:rsidRPr="00D20367">
              <w:lastRenderedPageBreak/>
              <w:t>Section IV.  Bidding Forms</w:t>
            </w:r>
            <w:bookmarkEnd w:id="381"/>
            <w:bookmarkEnd w:id="382"/>
            <w:bookmarkEnd w:id="383"/>
            <w:bookmarkEnd w:id="384"/>
            <w:bookmarkEnd w:id="385"/>
          </w:p>
        </w:tc>
      </w:tr>
    </w:tbl>
    <w:p w:rsidR="006309F7" w:rsidRPr="00D20367" w:rsidRDefault="006309F7">
      <w:pPr>
        <w:pStyle w:val="Subtitle2"/>
      </w:pPr>
      <w:r w:rsidRPr="00D20367">
        <w:t>Table of Forms</w:t>
      </w:r>
    </w:p>
    <w:p w:rsidR="00EC062B" w:rsidRDefault="0088578A">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320179576" w:history="1">
        <w:r w:rsidR="00EC062B" w:rsidRPr="008C3D60">
          <w:rPr>
            <w:rStyle w:val="Hyperlink"/>
            <w:noProof/>
          </w:rPr>
          <w:t>Letter of Bid</w:t>
        </w:r>
        <w:r w:rsidR="00EC062B">
          <w:rPr>
            <w:noProof/>
            <w:webHidden/>
          </w:rPr>
          <w:tab/>
        </w:r>
        <w:r>
          <w:rPr>
            <w:noProof/>
            <w:webHidden/>
          </w:rPr>
          <w:fldChar w:fldCharType="begin"/>
        </w:r>
        <w:r w:rsidR="00EC062B">
          <w:rPr>
            <w:noProof/>
            <w:webHidden/>
          </w:rPr>
          <w:instrText xml:space="preserve"> PAGEREF _Toc320179576 \h </w:instrText>
        </w:r>
        <w:r>
          <w:rPr>
            <w:noProof/>
            <w:webHidden/>
          </w:rPr>
        </w:r>
        <w:r>
          <w:rPr>
            <w:noProof/>
            <w:webHidden/>
          </w:rPr>
          <w:fldChar w:fldCharType="separate"/>
        </w:r>
        <w:r w:rsidR="007E538D">
          <w:rPr>
            <w:noProof/>
            <w:webHidden/>
          </w:rPr>
          <w:t>56</w:t>
        </w:r>
        <w:r>
          <w:rPr>
            <w:noProof/>
            <w:webHidden/>
          </w:rPr>
          <w:fldChar w:fldCharType="end"/>
        </w:r>
      </w:hyperlink>
    </w:p>
    <w:p w:rsidR="00EC062B" w:rsidRDefault="007452E0">
      <w:pPr>
        <w:pStyle w:val="TOC1"/>
        <w:rPr>
          <w:rFonts w:asciiTheme="minorHAnsi" w:eastAsiaTheme="minorEastAsia" w:hAnsiTheme="minorHAnsi" w:cstheme="minorBidi"/>
          <w:b w:val="0"/>
          <w:noProof/>
          <w:sz w:val="22"/>
          <w:szCs w:val="22"/>
        </w:rPr>
      </w:pPr>
      <w:hyperlink w:anchor="_Toc320179577" w:history="1">
        <w:r w:rsidR="00EC062B" w:rsidRPr="008C3D60">
          <w:rPr>
            <w:rStyle w:val="Hyperlink"/>
            <w:noProof/>
          </w:rPr>
          <w:t>Appendix to Bid</w:t>
        </w:r>
        <w:r w:rsidR="00EC062B">
          <w:rPr>
            <w:noProof/>
            <w:webHidden/>
          </w:rPr>
          <w:tab/>
        </w:r>
        <w:r w:rsidR="0088578A">
          <w:rPr>
            <w:noProof/>
            <w:webHidden/>
          </w:rPr>
          <w:fldChar w:fldCharType="begin"/>
        </w:r>
        <w:r w:rsidR="00EC062B">
          <w:rPr>
            <w:noProof/>
            <w:webHidden/>
          </w:rPr>
          <w:instrText xml:space="preserve"> PAGEREF _Toc320179577 \h </w:instrText>
        </w:r>
        <w:r w:rsidR="0088578A">
          <w:rPr>
            <w:noProof/>
            <w:webHidden/>
          </w:rPr>
        </w:r>
        <w:r w:rsidR="0088578A">
          <w:rPr>
            <w:noProof/>
            <w:webHidden/>
          </w:rPr>
          <w:fldChar w:fldCharType="separate"/>
        </w:r>
        <w:r w:rsidR="007E538D">
          <w:rPr>
            <w:noProof/>
            <w:webHidden/>
          </w:rPr>
          <w:t>59</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78" w:history="1">
        <w:r w:rsidR="00EC062B" w:rsidRPr="008C3D60">
          <w:rPr>
            <w:rStyle w:val="Hyperlink"/>
            <w:noProof/>
          </w:rPr>
          <w:t>Table A.  Local Currency</w:t>
        </w:r>
        <w:r w:rsidR="00EC062B">
          <w:rPr>
            <w:noProof/>
            <w:webHidden/>
          </w:rPr>
          <w:tab/>
        </w:r>
        <w:r w:rsidR="0088578A">
          <w:rPr>
            <w:noProof/>
            <w:webHidden/>
          </w:rPr>
          <w:fldChar w:fldCharType="begin"/>
        </w:r>
        <w:r w:rsidR="00EC062B">
          <w:rPr>
            <w:noProof/>
            <w:webHidden/>
          </w:rPr>
          <w:instrText xml:space="preserve"> PAGEREF _Toc320179578 \h </w:instrText>
        </w:r>
        <w:r w:rsidR="0088578A">
          <w:rPr>
            <w:noProof/>
            <w:webHidden/>
          </w:rPr>
        </w:r>
        <w:r w:rsidR="0088578A">
          <w:rPr>
            <w:noProof/>
            <w:webHidden/>
          </w:rPr>
          <w:fldChar w:fldCharType="separate"/>
        </w:r>
        <w:r w:rsidR="007E538D">
          <w:rPr>
            <w:noProof/>
            <w:webHidden/>
          </w:rPr>
          <w:t>59</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79" w:history="1">
        <w:r w:rsidR="00EC062B" w:rsidRPr="008C3D60">
          <w:rPr>
            <w:rStyle w:val="Hyperlink"/>
            <w:noProof/>
          </w:rPr>
          <w:t>Table B.  Foreign Currency (FC)</w:t>
        </w:r>
        <w:r w:rsidR="00EC062B">
          <w:rPr>
            <w:noProof/>
            <w:webHidden/>
          </w:rPr>
          <w:tab/>
        </w:r>
        <w:r w:rsidR="0088578A">
          <w:rPr>
            <w:noProof/>
            <w:webHidden/>
          </w:rPr>
          <w:fldChar w:fldCharType="begin"/>
        </w:r>
        <w:r w:rsidR="00EC062B">
          <w:rPr>
            <w:noProof/>
            <w:webHidden/>
          </w:rPr>
          <w:instrText xml:space="preserve"> PAGEREF _Toc320179579 \h </w:instrText>
        </w:r>
        <w:r w:rsidR="0088578A">
          <w:rPr>
            <w:noProof/>
            <w:webHidden/>
          </w:rPr>
        </w:r>
        <w:r w:rsidR="0088578A">
          <w:rPr>
            <w:noProof/>
            <w:webHidden/>
          </w:rPr>
          <w:fldChar w:fldCharType="separate"/>
        </w:r>
        <w:r w:rsidR="007E538D">
          <w:rPr>
            <w:noProof/>
            <w:webHidden/>
          </w:rPr>
          <w:t>60</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0" w:history="1">
        <w:r w:rsidR="00EC062B" w:rsidRPr="008C3D60">
          <w:rPr>
            <w:rStyle w:val="Hyperlink"/>
            <w:noProof/>
          </w:rPr>
          <w:t>Table C.  Summary of Payment Currencies</w:t>
        </w:r>
        <w:r w:rsidR="00EC062B">
          <w:rPr>
            <w:noProof/>
            <w:webHidden/>
          </w:rPr>
          <w:tab/>
        </w:r>
        <w:r w:rsidR="0088578A">
          <w:rPr>
            <w:noProof/>
            <w:webHidden/>
          </w:rPr>
          <w:fldChar w:fldCharType="begin"/>
        </w:r>
        <w:r w:rsidR="00EC062B">
          <w:rPr>
            <w:noProof/>
            <w:webHidden/>
          </w:rPr>
          <w:instrText xml:space="preserve"> PAGEREF _Toc320179580 \h </w:instrText>
        </w:r>
        <w:r w:rsidR="0088578A">
          <w:rPr>
            <w:noProof/>
            <w:webHidden/>
          </w:rPr>
        </w:r>
        <w:r w:rsidR="0088578A">
          <w:rPr>
            <w:noProof/>
            <w:webHidden/>
          </w:rPr>
          <w:fldChar w:fldCharType="separate"/>
        </w:r>
        <w:r w:rsidR="007E538D">
          <w:rPr>
            <w:noProof/>
            <w:webHidden/>
          </w:rPr>
          <w:t>61</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581" w:history="1">
        <w:r w:rsidR="00EC062B" w:rsidRPr="008C3D60">
          <w:rPr>
            <w:rStyle w:val="Hyperlink"/>
            <w:noProof/>
          </w:rPr>
          <w:t>Bill of Quantities</w:t>
        </w:r>
        <w:r w:rsidR="00EC062B">
          <w:rPr>
            <w:noProof/>
            <w:webHidden/>
          </w:rPr>
          <w:tab/>
        </w:r>
        <w:r w:rsidR="0088578A">
          <w:rPr>
            <w:noProof/>
            <w:webHidden/>
          </w:rPr>
          <w:fldChar w:fldCharType="begin"/>
        </w:r>
        <w:r w:rsidR="00EC062B">
          <w:rPr>
            <w:noProof/>
            <w:webHidden/>
          </w:rPr>
          <w:instrText xml:space="preserve"> PAGEREF _Toc320179581 \h </w:instrText>
        </w:r>
        <w:r w:rsidR="0088578A">
          <w:rPr>
            <w:noProof/>
            <w:webHidden/>
          </w:rPr>
        </w:r>
        <w:r w:rsidR="0088578A">
          <w:rPr>
            <w:noProof/>
            <w:webHidden/>
          </w:rPr>
          <w:fldChar w:fldCharType="separate"/>
        </w:r>
        <w:r w:rsidR="007E538D">
          <w:rPr>
            <w:noProof/>
            <w:webHidden/>
          </w:rPr>
          <w:t>63</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2" w:history="1">
        <w:r w:rsidR="00EC062B" w:rsidRPr="008C3D60">
          <w:rPr>
            <w:rStyle w:val="Hyperlink"/>
            <w:noProof/>
          </w:rPr>
          <w:t>Bill No. 1:  General Items</w:t>
        </w:r>
        <w:r w:rsidR="00EC062B">
          <w:rPr>
            <w:noProof/>
            <w:webHidden/>
          </w:rPr>
          <w:tab/>
        </w:r>
        <w:r w:rsidR="0088578A">
          <w:rPr>
            <w:noProof/>
            <w:webHidden/>
          </w:rPr>
          <w:fldChar w:fldCharType="begin"/>
        </w:r>
        <w:r w:rsidR="00EC062B">
          <w:rPr>
            <w:noProof/>
            <w:webHidden/>
          </w:rPr>
          <w:instrText xml:space="preserve"> PAGEREF _Toc320179582 \h </w:instrText>
        </w:r>
        <w:r w:rsidR="0088578A">
          <w:rPr>
            <w:noProof/>
            <w:webHidden/>
          </w:rPr>
        </w:r>
        <w:r w:rsidR="0088578A">
          <w:rPr>
            <w:noProof/>
            <w:webHidden/>
          </w:rPr>
          <w:fldChar w:fldCharType="separate"/>
        </w:r>
        <w:r w:rsidR="007E538D">
          <w:rPr>
            <w:noProof/>
            <w:webHidden/>
          </w:rPr>
          <w:t>63</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3" w:history="1">
        <w:r w:rsidR="00EC062B" w:rsidRPr="008C3D60">
          <w:rPr>
            <w:rStyle w:val="Hyperlink"/>
            <w:noProof/>
          </w:rPr>
          <w:t>Bill No. 2:  Earthworks</w:t>
        </w:r>
        <w:r w:rsidR="00EC062B">
          <w:rPr>
            <w:noProof/>
            <w:webHidden/>
          </w:rPr>
          <w:tab/>
        </w:r>
        <w:r w:rsidR="0088578A">
          <w:rPr>
            <w:noProof/>
            <w:webHidden/>
          </w:rPr>
          <w:fldChar w:fldCharType="begin"/>
        </w:r>
        <w:r w:rsidR="00EC062B">
          <w:rPr>
            <w:noProof/>
            <w:webHidden/>
          </w:rPr>
          <w:instrText xml:space="preserve"> PAGEREF _Toc320179583 \h </w:instrText>
        </w:r>
        <w:r w:rsidR="0088578A">
          <w:rPr>
            <w:noProof/>
            <w:webHidden/>
          </w:rPr>
        </w:r>
        <w:r w:rsidR="0088578A">
          <w:rPr>
            <w:noProof/>
            <w:webHidden/>
          </w:rPr>
          <w:fldChar w:fldCharType="separate"/>
        </w:r>
        <w:r w:rsidR="007E538D">
          <w:rPr>
            <w:noProof/>
            <w:webHidden/>
          </w:rPr>
          <w:t>64</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4" w:history="1">
        <w:r w:rsidR="00EC062B" w:rsidRPr="008C3D60">
          <w:rPr>
            <w:rStyle w:val="Hyperlink"/>
            <w:noProof/>
          </w:rPr>
          <w:t>Bill No. 3:  Culverts and Bridges</w:t>
        </w:r>
        <w:r w:rsidR="00EC062B">
          <w:rPr>
            <w:noProof/>
            <w:webHidden/>
          </w:rPr>
          <w:tab/>
        </w:r>
        <w:r w:rsidR="0088578A">
          <w:rPr>
            <w:noProof/>
            <w:webHidden/>
          </w:rPr>
          <w:fldChar w:fldCharType="begin"/>
        </w:r>
        <w:r w:rsidR="00EC062B">
          <w:rPr>
            <w:noProof/>
            <w:webHidden/>
          </w:rPr>
          <w:instrText xml:space="preserve"> PAGEREF _Toc320179584 \h </w:instrText>
        </w:r>
        <w:r w:rsidR="0088578A">
          <w:rPr>
            <w:noProof/>
            <w:webHidden/>
          </w:rPr>
        </w:r>
        <w:r w:rsidR="0088578A">
          <w:rPr>
            <w:noProof/>
            <w:webHidden/>
          </w:rPr>
          <w:fldChar w:fldCharType="separate"/>
        </w:r>
        <w:r w:rsidR="007E538D">
          <w:rPr>
            <w:noProof/>
            <w:webHidden/>
          </w:rPr>
          <w:t>65</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5" w:history="1">
        <w:r w:rsidR="00EC062B" w:rsidRPr="008C3D60">
          <w:rPr>
            <w:rStyle w:val="Hyperlink"/>
            <w:noProof/>
          </w:rPr>
          <w:t>Schedule of Daywork Rates:  1. Labour</w:t>
        </w:r>
        <w:r w:rsidR="00EC062B">
          <w:rPr>
            <w:noProof/>
            <w:webHidden/>
          </w:rPr>
          <w:tab/>
        </w:r>
        <w:r w:rsidR="0088578A">
          <w:rPr>
            <w:noProof/>
            <w:webHidden/>
          </w:rPr>
          <w:fldChar w:fldCharType="begin"/>
        </w:r>
        <w:r w:rsidR="00EC062B">
          <w:rPr>
            <w:noProof/>
            <w:webHidden/>
          </w:rPr>
          <w:instrText xml:space="preserve"> PAGEREF _Toc320179585 \h </w:instrText>
        </w:r>
        <w:r w:rsidR="0088578A">
          <w:rPr>
            <w:noProof/>
            <w:webHidden/>
          </w:rPr>
        </w:r>
        <w:r w:rsidR="0088578A">
          <w:rPr>
            <w:noProof/>
            <w:webHidden/>
          </w:rPr>
          <w:fldChar w:fldCharType="separate"/>
        </w:r>
        <w:r w:rsidR="007E538D">
          <w:rPr>
            <w:noProof/>
            <w:webHidden/>
          </w:rPr>
          <w:t>66</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6" w:history="1">
        <w:r w:rsidR="00EC062B" w:rsidRPr="008C3D60">
          <w:rPr>
            <w:rStyle w:val="Hyperlink"/>
            <w:noProof/>
          </w:rPr>
          <w:t>Schedule of Daywork Rates:  2. Materials</w:t>
        </w:r>
        <w:r w:rsidR="00EC062B">
          <w:rPr>
            <w:noProof/>
            <w:webHidden/>
          </w:rPr>
          <w:tab/>
        </w:r>
        <w:r w:rsidR="0088578A">
          <w:rPr>
            <w:noProof/>
            <w:webHidden/>
          </w:rPr>
          <w:fldChar w:fldCharType="begin"/>
        </w:r>
        <w:r w:rsidR="00EC062B">
          <w:rPr>
            <w:noProof/>
            <w:webHidden/>
          </w:rPr>
          <w:instrText xml:space="preserve"> PAGEREF _Toc320179586 \h </w:instrText>
        </w:r>
        <w:r w:rsidR="0088578A">
          <w:rPr>
            <w:noProof/>
            <w:webHidden/>
          </w:rPr>
        </w:r>
        <w:r w:rsidR="0088578A">
          <w:rPr>
            <w:noProof/>
            <w:webHidden/>
          </w:rPr>
          <w:fldChar w:fldCharType="separate"/>
        </w:r>
        <w:r w:rsidR="007E538D">
          <w:rPr>
            <w:noProof/>
            <w:webHidden/>
          </w:rPr>
          <w:t>67</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7" w:history="1">
        <w:r w:rsidR="00EC062B" w:rsidRPr="008C3D60">
          <w:rPr>
            <w:rStyle w:val="Hyperlink"/>
            <w:noProof/>
          </w:rPr>
          <w:t>Schedule of Daywork Rates:  3. Contractor’s Equipment</w:t>
        </w:r>
        <w:r w:rsidR="00EC062B">
          <w:rPr>
            <w:noProof/>
            <w:webHidden/>
          </w:rPr>
          <w:tab/>
        </w:r>
        <w:r w:rsidR="0088578A">
          <w:rPr>
            <w:noProof/>
            <w:webHidden/>
          </w:rPr>
          <w:fldChar w:fldCharType="begin"/>
        </w:r>
        <w:r w:rsidR="00EC062B">
          <w:rPr>
            <w:noProof/>
            <w:webHidden/>
          </w:rPr>
          <w:instrText xml:space="preserve"> PAGEREF _Toc320179587 \h </w:instrText>
        </w:r>
        <w:r w:rsidR="0088578A">
          <w:rPr>
            <w:noProof/>
            <w:webHidden/>
          </w:rPr>
        </w:r>
        <w:r w:rsidR="0088578A">
          <w:rPr>
            <w:noProof/>
            <w:webHidden/>
          </w:rPr>
          <w:fldChar w:fldCharType="separate"/>
        </w:r>
        <w:r w:rsidR="007E538D">
          <w:rPr>
            <w:noProof/>
            <w:webHidden/>
          </w:rPr>
          <w:t>68</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8" w:history="1">
        <w:r w:rsidR="00EC062B" w:rsidRPr="008C3D60">
          <w:rPr>
            <w:rStyle w:val="Hyperlink"/>
            <w:noProof/>
          </w:rPr>
          <w:t>Daywork Summary</w:t>
        </w:r>
        <w:r w:rsidR="00EC062B">
          <w:rPr>
            <w:noProof/>
            <w:webHidden/>
          </w:rPr>
          <w:tab/>
        </w:r>
        <w:r w:rsidR="0088578A">
          <w:rPr>
            <w:noProof/>
            <w:webHidden/>
          </w:rPr>
          <w:fldChar w:fldCharType="begin"/>
        </w:r>
        <w:r w:rsidR="00EC062B">
          <w:rPr>
            <w:noProof/>
            <w:webHidden/>
          </w:rPr>
          <w:instrText xml:space="preserve"> PAGEREF _Toc320179588 \h </w:instrText>
        </w:r>
        <w:r w:rsidR="0088578A">
          <w:rPr>
            <w:noProof/>
            <w:webHidden/>
          </w:rPr>
        </w:r>
        <w:r w:rsidR="0088578A">
          <w:rPr>
            <w:noProof/>
            <w:webHidden/>
          </w:rPr>
          <w:fldChar w:fldCharType="separate"/>
        </w:r>
        <w:r w:rsidR="007E538D">
          <w:rPr>
            <w:noProof/>
            <w:webHidden/>
          </w:rPr>
          <w:t>69</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89" w:history="1">
        <w:r w:rsidR="00EC062B" w:rsidRPr="008C3D60">
          <w:rPr>
            <w:rStyle w:val="Hyperlink"/>
            <w:noProof/>
          </w:rPr>
          <w:t>Summary of Specified Provisional Sums</w:t>
        </w:r>
        <w:r w:rsidR="00EC062B">
          <w:rPr>
            <w:noProof/>
            <w:webHidden/>
          </w:rPr>
          <w:tab/>
        </w:r>
        <w:r w:rsidR="0088578A">
          <w:rPr>
            <w:noProof/>
            <w:webHidden/>
          </w:rPr>
          <w:fldChar w:fldCharType="begin"/>
        </w:r>
        <w:r w:rsidR="00EC062B">
          <w:rPr>
            <w:noProof/>
            <w:webHidden/>
          </w:rPr>
          <w:instrText xml:space="preserve"> PAGEREF _Toc320179589 \h </w:instrText>
        </w:r>
        <w:r w:rsidR="0088578A">
          <w:rPr>
            <w:noProof/>
            <w:webHidden/>
          </w:rPr>
        </w:r>
        <w:r w:rsidR="0088578A">
          <w:rPr>
            <w:noProof/>
            <w:webHidden/>
          </w:rPr>
          <w:fldChar w:fldCharType="separate"/>
        </w:r>
        <w:r w:rsidR="007E538D">
          <w:rPr>
            <w:noProof/>
            <w:webHidden/>
          </w:rPr>
          <w:t>70</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90" w:history="1">
        <w:r w:rsidR="00EC062B" w:rsidRPr="008C3D60">
          <w:rPr>
            <w:rStyle w:val="Hyperlink"/>
            <w:noProof/>
          </w:rPr>
          <w:t>Grand Summary</w:t>
        </w:r>
        <w:r w:rsidR="00EC062B">
          <w:rPr>
            <w:noProof/>
            <w:webHidden/>
          </w:rPr>
          <w:tab/>
        </w:r>
        <w:r w:rsidR="0088578A">
          <w:rPr>
            <w:noProof/>
            <w:webHidden/>
          </w:rPr>
          <w:fldChar w:fldCharType="begin"/>
        </w:r>
        <w:r w:rsidR="00EC062B">
          <w:rPr>
            <w:noProof/>
            <w:webHidden/>
          </w:rPr>
          <w:instrText xml:space="preserve"> PAGEREF _Toc320179590 \h </w:instrText>
        </w:r>
        <w:r w:rsidR="0088578A">
          <w:rPr>
            <w:noProof/>
            <w:webHidden/>
          </w:rPr>
        </w:r>
        <w:r w:rsidR="0088578A">
          <w:rPr>
            <w:noProof/>
            <w:webHidden/>
          </w:rPr>
          <w:fldChar w:fldCharType="separate"/>
        </w:r>
        <w:r w:rsidR="007E538D">
          <w:rPr>
            <w:noProof/>
            <w:webHidden/>
          </w:rPr>
          <w:t>71</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591" w:history="1">
        <w:r w:rsidR="00EC062B" w:rsidRPr="008C3D60">
          <w:rPr>
            <w:rStyle w:val="Hyperlink"/>
            <w:noProof/>
          </w:rPr>
          <w:t>Technical Proposal</w:t>
        </w:r>
        <w:r w:rsidR="00EC062B">
          <w:rPr>
            <w:noProof/>
            <w:webHidden/>
          </w:rPr>
          <w:tab/>
        </w:r>
        <w:r w:rsidR="0088578A">
          <w:rPr>
            <w:noProof/>
            <w:webHidden/>
          </w:rPr>
          <w:fldChar w:fldCharType="begin"/>
        </w:r>
        <w:r w:rsidR="00EC062B">
          <w:rPr>
            <w:noProof/>
            <w:webHidden/>
          </w:rPr>
          <w:instrText xml:space="preserve"> PAGEREF _Toc320179591 \h </w:instrText>
        </w:r>
        <w:r w:rsidR="0088578A">
          <w:rPr>
            <w:noProof/>
            <w:webHidden/>
          </w:rPr>
        </w:r>
        <w:r w:rsidR="0088578A">
          <w:rPr>
            <w:noProof/>
            <w:webHidden/>
          </w:rPr>
          <w:fldChar w:fldCharType="separate"/>
        </w:r>
        <w:r w:rsidR="007E538D">
          <w:rPr>
            <w:noProof/>
            <w:webHidden/>
          </w:rPr>
          <w:t>72</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92" w:history="1">
        <w:r w:rsidR="00EC062B" w:rsidRPr="008C3D60">
          <w:rPr>
            <w:rStyle w:val="Hyperlink"/>
            <w:noProof/>
          </w:rPr>
          <w:t>Site Organization</w:t>
        </w:r>
        <w:r w:rsidR="00EC062B">
          <w:rPr>
            <w:noProof/>
            <w:webHidden/>
          </w:rPr>
          <w:tab/>
        </w:r>
        <w:r w:rsidR="0088578A">
          <w:rPr>
            <w:noProof/>
            <w:webHidden/>
          </w:rPr>
          <w:fldChar w:fldCharType="begin"/>
        </w:r>
        <w:r w:rsidR="00EC062B">
          <w:rPr>
            <w:noProof/>
            <w:webHidden/>
          </w:rPr>
          <w:instrText xml:space="preserve"> PAGEREF _Toc320179592 \h </w:instrText>
        </w:r>
        <w:r w:rsidR="0088578A">
          <w:rPr>
            <w:noProof/>
            <w:webHidden/>
          </w:rPr>
        </w:r>
        <w:r w:rsidR="0088578A">
          <w:rPr>
            <w:noProof/>
            <w:webHidden/>
          </w:rPr>
          <w:fldChar w:fldCharType="separate"/>
        </w:r>
        <w:r w:rsidR="007E538D">
          <w:rPr>
            <w:noProof/>
            <w:webHidden/>
          </w:rPr>
          <w:t>73</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93" w:history="1">
        <w:r w:rsidR="00EC062B" w:rsidRPr="008C3D60">
          <w:rPr>
            <w:rStyle w:val="Hyperlink"/>
            <w:noProof/>
          </w:rPr>
          <w:t>Method Statement</w:t>
        </w:r>
        <w:r w:rsidR="00EC062B">
          <w:rPr>
            <w:noProof/>
            <w:webHidden/>
          </w:rPr>
          <w:tab/>
        </w:r>
        <w:r w:rsidR="0088578A">
          <w:rPr>
            <w:noProof/>
            <w:webHidden/>
          </w:rPr>
          <w:fldChar w:fldCharType="begin"/>
        </w:r>
        <w:r w:rsidR="00EC062B">
          <w:rPr>
            <w:noProof/>
            <w:webHidden/>
          </w:rPr>
          <w:instrText xml:space="preserve"> PAGEREF _Toc320179593 \h </w:instrText>
        </w:r>
        <w:r w:rsidR="0088578A">
          <w:rPr>
            <w:noProof/>
            <w:webHidden/>
          </w:rPr>
        </w:r>
        <w:r w:rsidR="0088578A">
          <w:rPr>
            <w:noProof/>
            <w:webHidden/>
          </w:rPr>
          <w:fldChar w:fldCharType="separate"/>
        </w:r>
        <w:r w:rsidR="007E538D">
          <w:rPr>
            <w:noProof/>
            <w:webHidden/>
          </w:rPr>
          <w:t>74</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94" w:history="1">
        <w:r w:rsidR="00EC062B" w:rsidRPr="008C3D60">
          <w:rPr>
            <w:rStyle w:val="Hyperlink"/>
            <w:noProof/>
          </w:rPr>
          <w:t>Mobilization Schedule</w:t>
        </w:r>
        <w:r w:rsidR="00EC062B">
          <w:rPr>
            <w:noProof/>
            <w:webHidden/>
          </w:rPr>
          <w:tab/>
        </w:r>
        <w:r w:rsidR="0088578A">
          <w:rPr>
            <w:noProof/>
            <w:webHidden/>
          </w:rPr>
          <w:fldChar w:fldCharType="begin"/>
        </w:r>
        <w:r w:rsidR="00EC062B">
          <w:rPr>
            <w:noProof/>
            <w:webHidden/>
          </w:rPr>
          <w:instrText xml:space="preserve"> PAGEREF _Toc320179594 \h </w:instrText>
        </w:r>
        <w:r w:rsidR="0088578A">
          <w:rPr>
            <w:noProof/>
            <w:webHidden/>
          </w:rPr>
        </w:r>
        <w:r w:rsidR="0088578A">
          <w:rPr>
            <w:noProof/>
            <w:webHidden/>
          </w:rPr>
          <w:fldChar w:fldCharType="separate"/>
        </w:r>
        <w:r w:rsidR="007E538D">
          <w:rPr>
            <w:noProof/>
            <w:webHidden/>
          </w:rPr>
          <w:t>75</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95" w:history="1">
        <w:r w:rsidR="00EC062B" w:rsidRPr="008C3D60">
          <w:rPr>
            <w:rStyle w:val="Hyperlink"/>
            <w:noProof/>
          </w:rPr>
          <w:t>Construction Schedule</w:t>
        </w:r>
        <w:r w:rsidR="00EC062B" w:rsidRPr="008C3D60">
          <w:rPr>
            <w:rStyle w:val="Hyperlink"/>
            <w:i/>
            <w:iCs/>
            <w:noProof/>
          </w:rPr>
          <w:t xml:space="preserve"> </w:t>
        </w:r>
        <w:r w:rsidR="00EC062B" w:rsidRPr="008C3D60">
          <w:rPr>
            <w:rStyle w:val="Hyperlink"/>
            <w:iCs/>
            <w:noProof/>
          </w:rPr>
          <w:t>Form EQU: Equipment</w:t>
        </w:r>
        <w:r w:rsidR="00EC062B">
          <w:rPr>
            <w:noProof/>
            <w:webHidden/>
          </w:rPr>
          <w:tab/>
        </w:r>
        <w:r w:rsidR="0088578A">
          <w:rPr>
            <w:noProof/>
            <w:webHidden/>
          </w:rPr>
          <w:fldChar w:fldCharType="begin"/>
        </w:r>
        <w:r w:rsidR="00EC062B">
          <w:rPr>
            <w:noProof/>
            <w:webHidden/>
          </w:rPr>
          <w:instrText xml:space="preserve"> PAGEREF _Toc320179595 \h </w:instrText>
        </w:r>
        <w:r w:rsidR="0088578A">
          <w:rPr>
            <w:noProof/>
            <w:webHidden/>
          </w:rPr>
        </w:r>
        <w:r w:rsidR="0088578A">
          <w:rPr>
            <w:noProof/>
            <w:webHidden/>
          </w:rPr>
          <w:fldChar w:fldCharType="separate"/>
        </w:r>
        <w:r w:rsidR="007E538D">
          <w:rPr>
            <w:noProof/>
            <w:webHidden/>
          </w:rPr>
          <w:t>76</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96" w:history="1">
        <w:r w:rsidR="00EC062B" w:rsidRPr="008C3D60">
          <w:rPr>
            <w:rStyle w:val="Hyperlink"/>
            <w:iCs/>
            <w:noProof/>
          </w:rPr>
          <w:t>Form EQU: Equipment</w:t>
        </w:r>
        <w:r w:rsidR="00EC062B">
          <w:rPr>
            <w:noProof/>
            <w:webHidden/>
          </w:rPr>
          <w:tab/>
        </w:r>
        <w:r w:rsidR="0088578A">
          <w:rPr>
            <w:noProof/>
            <w:webHidden/>
          </w:rPr>
          <w:fldChar w:fldCharType="begin"/>
        </w:r>
        <w:r w:rsidR="00EC062B">
          <w:rPr>
            <w:noProof/>
            <w:webHidden/>
          </w:rPr>
          <w:instrText xml:space="preserve"> PAGEREF _Toc320179596 \h </w:instrText>
        </w:r>
        <w:r w:rsidR="0088578A">
          <w:rPr>
            <w:noProof/>
            <w:webHidden/>
          </w:rPr>
        </w:r>
        <w:r w:rsidR="0088578A">
          <w:rPr>
            <w:noProof/>
            <w:webHidden/>
          </w:rPr>
          <w:fldChar w:fldCharType="separate"/>
        </w:r>
        <w:r w:rsidR="007E538D">
          <w:rPr>
            <w:noProof/>
            <w:webHidden/>
          </w:rPr>
          <w:t>77</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597" w:history="1">
        <w:r w:rsidR="00EC062B" w:rsidRPr="008C3D60">
          <w:rPr>
            <w:rStyle w:val="Hyperlink"/>
            <w:noProof/>
          </w:rPr>
          <w:t>Personnel</w:t>
        </w:r>
        <w:r w:rsidR="00EC062B">
          <w:rPr>
            <w:noProof/>
            <w:webHidden/>
          </w:rPr>
          <w:tab/>
        </w:r>
        <w:r w:rsidR="0088578A">
          <w:rPr>
            <w:noProof/>
            <w:webHidden/>
          </w:rPr>
          <w:fldChar w:fldCharType="begin"/>
        </w:r>
        <w:r w:rsidR="00EC062B">
          <w:rPr>
            <w:noProof/>
            <w:webHidden/>
          </w:rPr>
          <w:instrText xml:space="preserve"> PAGEREF _Toc320179597 \h </w:instrText>
        </w:r>
        <w:r w:rsidR="0088578A">
          <w:rPr>
            <w:noProof/>
            <w:webHidden/>
          </w:rPr>
        </w:r>
        <w:r w:rsidR="0088578A">
          <w:rPr>
            <w:noProof/>
            <w:webHidden/>
          </w:rPr>
          <w:fldChar w:fldCharType="separate"/>
        </w:r>
        <w:r w:rsidR="007E538D">
          <w:rPr>
            <w:noProof/>
            <w:webHidden/>
          </w:rPr>
          <w:t>78</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98" w:history="1">
        <w:r w:rsidR="00EC062B" w:rsidRPr="008C3D60">
          <w:rPr>
            <w:rStyle w:val="Hyperlink"/>
            <w:noProof/>
          </w:rPr>
          <w:t>Form PER-1: Proposed Personnel</w:t>
        </w:r>
        <w:r w:rsidR="00EC062B">
          <w:rPr>
            <w:noProof/>
            <w:webHidden/>
          </w:rPr>
          <w:tab/>
        </w:r>
        <w:r w:rsidR="0088578A">
          <w:rPr>
            <w:noProof/>
            <w:webHidden/>
          </w:rPr>
          <w:fldChar w:fldCharType="begin"/>
        </w:r>
        <w:r w:rsidR="00EC062B">
          <w:rPr>
            <w:noProof/>
            <w:webHidden/>
          </w:rPr>
          <w:instrText xml:space="preserve"> PAGEREF _Toc320179598 \h </w:instrText>
        </w:r>
        <w:r w:rsidR="0088578A">
          <w:rPr>
            <w:noProof/>
            <w:webHidden/>
          </w:rPr>
        </w:r>
        <w:r w:rsidR="0088578A">
          <w:rPr>
            <w:noProof/>
            <w:webHidden/>
          </w:rPr>
          <w:fldChar w:fldCharType="separate"/>
        </w:r>
        <w:r w:rsidR="007E538D">
          <w:rPr>
            <w:noProof/>
            <w:webHidden/>
          </w:rPr>
          <w:t>78</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599" w:history="1">
        <w:r w:rsidR="00EC062B" w:rsidRPr="008C3D60">
          <w:rPr>
            <w:rStyle w:val="Hyperlink"/>
            <w:bCs/>
            <w:noProof/>
          </w:rPr>
          <w:t>Form PER-2: Re</w:t>
        </w:r>
        <w:r w:rsidR="00EC062B" w:rsidRPr="008C3D60">
          <w:rPr>
            <w:rStyle w:val="Hyperlink"/>
            <w:noProof/>
          </w:rPr>
          <w:t>sume of Proposed Personnel</w:t>
        </w:r>
        <w:r w:rsidR="00EC062B">
          <w:rPr>
            <w:noProof/>
            <w:webHidden/>
          </w:rPr>
          <w:tab/>
        </w:r>
        <w:r w:rsidR="0088578A">
          <w:rPr>
            <w:noProof/>
            <w:webHidden/>
          </w:rPr>
          <w:fldChar w:fldCharType="begin"/>
        </w:r>
        <w:r w:rsidR="00EC062B">
          <w:rPr>
            <w:noProof/>
            <w:webHidden/>
          </w:rPr>
          <w:instrText xml:space="preserve"> PAGEREF _Toc320179599 \h </w:instrText>
        </w:r>
        <w:r w:rsidR="0088578A">
          <w:rPr>
            <w:noProof/>
            <w:webHidden/>
          </w:rPr>
        </w:r>
        <w:r w:rsidR="0088578A">
          <w:rPr>
            <w:noProof/>
            <w:webHidden/>
          </w:rPr>
          <w:fldChar w:fldCharType="separate"/>
        </w:r>
        <w:r w:rsidR="007E538D">
          <w:rPr>
            <w:noProof/>
            <w:webHidden/>
          </w:rPr>
          <w:t>79</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600" w:history="1">
        <w:r w:rsidR="00EC062B" w:rsidRPr="008C3D60">
          <w:rPr>
            <w:rStyle w:val="Hyperlink"/>
            <w:noProof/>
          </w:rPr>
          <w:t>Bidders Qualification following Prequalification</w:t>
        </w:r>
        <w:r w:rsidR="00EC062B">
          <w:rPr>
            <w:noProof/>
            <w:webHidden/>
          </w:rPr>
          <w:tab/>
        </w:r>
        <w:r w:rsidR="0088578A">
          <w:rPr>
            <w:noProof/>
            <w:webHidden/>
          </w:rPr>
          <w:fldChar w:fldCharType="begin"/>
        </w:r>
        <w:r w:rsidR="00EC062B">
          <w:rPr>
            <w:noProof/>
            <w:webHidden/>
          </w:rPr>
          <w:instrText xml:space="preserve"> PAGEREF _Toc320179600 \h </w:instrText>
        </w:r>
        <w:r w:rsidR="0088578A">
          <w:rPr>
            <w:noProof/>
            <w:webHidden/>
          </w:rPr>
        </w:r>
        <w:r w:rsidR="0088578A">
          <w:rPr>
            <w:noProof/>
            <w:webHidden/>
          </w:rPr>
          <w:fldChar w:fldCharType="separate"/>
        </w:r>
        <w:r w:rsidR="007E538D">
          <w:rPr>
            <w:noProof/>
            <w:webHidden/>
          </w:rPr>
          <w:t>81</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601" w:history="1">
        <w:r w:rsidR="00EC062B" w:rsidRPr="008C3D60">
          <w:rPr>
            <w:rStyle w:val="Hyperlink"/>
            <w:noProof/>
          </w:rPr>
          <w:t>Bidders Qualification without prequalification</w:t>
        </w:r>
        <w:r w:rsidR="00EC062B">
          <w:rPr>
            <w:noProof/>
            <w:webHidden/>
          </w:rPr>
          <w:tab/>
        </w:r>
        <w:r w:rsidR="0088578A">
          <w:rPr>
            <w:noProof/>
            <w:webHidden/>
          </w:rPr>
          <w:fldChar w:fldCharType="begin"/>
        </w:r>
        <w:r w:rsidR="00EC062B">
          <w:rPr>
            <w:noProof/>
            <w:webHidden/>
          </w:rPr>
          <w:instrText xml:space="preserve"> PAGEREF _Toc320179601 \h </w:instrText>
        </w:r>
        <w:r w:rsidR="0088578A">
          <w:rPr>
            <w:noProof/>
            <w:webHidden/>
          </w:rPr>
        </w:r>
        <w:r w:rsidR="0088578A">
          <w:rPr>
            <w:noProof/>
            <w:webHidden/>
          </w:rPr>
          <w:fldChar w:fldCharType="separate"/>
        </w:r>
        <w:r w:rsidR="007E538D">
          <w:rPr>
            <w:noProof/>
            <w:webHidden/>
          </w:rPr>
          <w:t>89</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602" w:history="1">
        <w:r w:rsidR="00EC062B" w:rsidRPr="008C3D60">
          <w:rPr>
            <w:rStyle w:val="Hyperlink"/>
            <w:noProof/>
          </w:rPr>
          <w:t>Form FIN – 3.3: Financial Resources</w:t>
        </w:r>
        <w:r w:rsidR="00EC062B">
          <w:rPr>
            <w:noProof/>
            <w:webHidden/>
          </w:rPr>
          <w:tab/>
        </w:r>
        <w:r w:rsidR="0088578A">
          <w:rPr>
            <w:noProof/>
            <w:webHidden/>
          </w:rPr>
          <w:fldChar w:fldCharType="begin"/>
        </w:r>
        <w:r w:rsidR="00EC062B">
          <w:rPr>
            <w:noProof/>
            <w:webHidden/>
          </w:rPr>
          <w:instrText xml:space="preserve"> PAGEREF _Toc320179602 \h </w:instrText>
        </w:r>
        <w:r w:rsidR="0088578A">
          <w:rPr>
            <w:noProof/>
            <w:webHidden/>
          </w:rPr>
        </w:r>
        <w:r w:rsidR="0088578A">
          <w:rPr>
            <w:noProof/>
            <w:webHidden/>
          </w:rPr>
          <w:fldChar w:fldCharType="separate"/>
        </w:r>
        <w:r w:rsidR="007E538D">
          <w:rPr>
            <w:noProof/>
            <w:webHidden/>
          </w:rPr>
          <w:t>97</w:t>
        </w:r>
        <w:r w:rsidR="0088578A">
          <w:rPr>
            <w:noProof/>
            <w:webHidden/>
          </w:rPr>
          <w:fldChar w:fldCharType="end"/>
        </w:r>
      </w:hyperlink>
    </w:p>
    <w:p w:rsidR="00EC062B" w:rsidRDefault="007452E0">
      <w:pPr>
        <w:pStyle w:val="TOC2"/>
        <w:rPr>
          <w:rFonts w:asciiTheme="minorHAnsi" w:eastAsiaTheme="minorEastAsia" w:hAnsiTheme="minorHAnsi" w:cstheme="minorBidi"/>
          <w:noProof/>
          <w:sz w:val="22"/>
          <w:szCs w:val="22"/>
        </w:rPr>
      </w:pPr>
      <w:hyperlink w:anchor="_Toc320179603" w:history="1">
        <w:r w:rsidR="00EC062B" w:rsidRPr="008C3D60">
          <w:rPr>
            <w:rStyle w:val="Hyperlink"/>
            <w:noProof/>
          </w:rPr>
          <w:t>Form FIN – 3.4: Current Contract Commitments / Works in Progress</w:t>
        </w:r>
        <w:r w:rsidR="00EC062B">
          <w:rPr>
            <w:noProof/>
            <w:webHidden/>
          </w:rPr>
          <w:tab/>
        </w:r>
        <w:r w:rsidR="0088578A">
          <w:rPr>
            <w:noProof/>
            <w:webHidden/>
          </w:rPr>
          <w:fldChar w:fldCharType="begin"/>
        </w:r>
        <w:r w:rsidR="00EC062B">
          <w:rPr>
            <w:noProof/>
            <w:webHidden/>
          </w:rPr>
          <w:instrText xml:space="preserve"> PAGEREF _Toc320179603 \h </w:instrText>
        </w:r>
        <w:r w:rsidR="0088578A">
          <w:rPr>
            <w:noProof/>
            <w:webHidden/>
          </w:rPr>
        </w:r>
        <w:r w:rsidR="0088578A">
          <w:rPr>
            <w:noProof/>
            <w:webHidden/>
          </w:rPr>
          <w:fldChar w:fldCharType="separate"/>
        </w:r>
        <w:r w:rsidR="007E538D">
          <w:rPr>
            <w:noProof/>
            <w:webHidden/>
          </w:rPr>
          <w:t>98</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604" w:history="1">
        <w:r w:rsidR="00EC062B" w:rsidRPr="008C3D60">
          <w:rPr>
            <w:rStyle w:val="Hyperlink"/>
            <w:noProof/>
          </w:rPr>
          <w:t>Form of Bid Security</w:t>
        </w:r>
        <w:r w:rsidR="00EC062B">
          <w:rPr>
            <w:noProof/>
            <w:webHidden/>
          </w:rPr>
          <w:tab/>
        </w:r>
        <w:r w:rsidR="0088578A">
          <w:rPr>
            <w:noProof/>
            <w:webHidden/>
          </w:rPr>
          <w:fldChar w:fldCharType="begin"/>
        </w:r>
        <w:r w:rsidR="00EC062B">
          <w:rPr>
            <w:noProof/>
            <w:webHidden/>
          </w:rPr>
          <w:instrText xml:space="preserve"> PAGEREF _Toc320179604 \h </w:instrText>
        </w:r>
        <w:r w:rsidR="0088578A">
          <w:rPr>
            <w:noProof/>
            <w:webHidden/>
          </w:rPr>
        </w:r>
        <w:r w:rsidR="0088578A">
          <w:rPr>
            <w:noProof/>
            <w:webHidden/>
          </w:rPr>
          <w:fldChar w:fldCharType="separate"/>
        </w:r>
        <w:r w:rsidR="007E538D">
          <w:rPr>
            <w:noProof/>
            <w:webHidden/>
          </w:rPr>
          <w:t>105</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605" w:history="1">
        <w:r w:rsidR="00EC062B" w:rsidRPr="008C3D60">
          <w:rPr>
            <w:rStyle w:val="Hyperlink"/>
            <w:noProof/>
          </w:rPr>
          <w:t>Form of Bid-Securing Declaration</w:t>
        </w:r>
        <w:r w:rsidR="00EC062B">
          <w:rPr>
            <w:noProof/>
            <w:webHidden/>
          </w:rPr>
          <w:tab/>
        </w:r>
        <w:r w:rsidR="0088578A">
          <w:rPr>
            <w:noProof/>
            <w:webHidden/>
          </w:rPr>
          <w:fldChar w:fldCharType="begin"/>
        </w:r>
        <w:r w:rsidR="00EC062B">
          <w:rPr>
            <w:noProof/>
            <w:webHidden/>
          </w:rPr>
          <w:instrText xml:space="preserve"> PAGEREF _Toc320179605 \h </w:instrText>
        </w:r>
        <w:r w:rsidR="0088578A">
          <w:rPr>
            <w:noProof/>
            <w:webHidden/>
          </w:rPr>
        </w:r>
        <w:r w:rsidR="0088578A">
          <w:rPr>
            <w:noProof/>
            <w:webHidden/>
          </w:rPr>
          <w:fldChar w:fldCharType="separate"/>
        </w:r>
        <w:r w:rsidR="007E538D">
          <w:rPr>
            <w:noProof/>
            <w:webHidden/>
          </w:rPr>
          <w:t>107</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606" w:history="1">
        <w:r w:rsidR="00EC062B" w:rsidRPr="008C3D60">
          <w:rPr>
            <w:rStyle w:val="Hyperlink"/>
            <w:noProof/>
          </w:rPr>
          <w:t>Bid Submission Form</w:t>
        </w:r>
        <w:r w:rsidR="00EC062B">
          <w:rPr>
            <w:noProof/>
            <w:webHidden/>
          </w:rPr>
          <w:tab/>
        </w:r>
        <w:r w:rsidR="0088578A">
          <w:rPr>
            <w:noProof/>
            <w:webHidden/>
          </w:rPr>
          <w:fldChar w:fldCharType="begin"/>
        </w:r>
        <w:r w:rsidR="00EC062B">
          <w:rPr>
            <w:noProof/>
            <w:webHidden/>
          </w:rPr>
          <w:instrText xml:space="preserve"> PAGEREF _Toc320179606 \h </w:instrText>
        </w:r>
        <w:r w:rsidR="0088578A">
          <w:rPr>
            <w:noProof/>
            <w:webHidden/>
          </w:rPr>
        </w:r>
        <w:r w:rsidR="0088578A">
          <w:rPr>
            <w:noProof/>
            <w:webHidden/>
          </w:rPr>
          <w:fldChar w:fldCharType="separate"/>
        </w:r>
        <w:r w:rsidR="007E538D">
          <w:rPr>
            <w:noProof/>
            <w:webHidden/>
          </w:rPr>
          <w:t>203</w:t>
        </w:r>
        <w:r w:rsidR="0088578A">
          <w:rPr>
            <w:noProof/>
            <w:webHidden/>
          </w:rPr>
          <w:fldChar w:fldCharType="end"/>
        </w:r>
      </w:hyperlink>
    </w:p>
    <w:p w:rsidR="00EC062B" w:rsidRDefault="007452E0" w:rsidP="00961168">
      <w:pPr>
        <w:pStyle w:val="TOC1"/>
        <w:spacing w:before="180"/>
        <w:rPr>
          <w:rFonts w:asciiTheme="minorHAnsi" w:eastAsiaTheme="minorEastAsia" w:hAnsiTheme="minorHAnsi" w:cstheme="minorBidi"/>
          <w:b w:val="0"/>
          <w:noProof/>
          <w:sz w:val="22"/>
          <w:szCs w:val="22"/>
        </w:rPr>
      </w:pPr>
      <w:hyperlink w:anchor="_Toc320179607" w:history="1">
        <w:r w:rsidR="00EC062B" w:rsidRPr="008C3D60">
          <w:rPr>
            <w:rStyle w:val="Hyperlink"/>
            <w:noProof/>
          </w:rPr>
          <w:t>Form of Bid Security</w:t>
        </w:r>
        <w:r w:rsidR="00EC062B">
          <w:rPr>
            <w:noProof/>
            <w:webHidden/>
          </w:rPr>
          <w:tab/>
        </w:r>
        <w:r w:rsidR="0088578A">
          <w:rPr>
            <w:noProof/>
            <w:webHidden/>
          </w:rPr>
          <w:fldChar w:fldCharType="begin"/>
        </w:r>
        <w:r w:rsidR="00EC062B">
          <w:rPr>
            <w:noProof/>
            <w:webHidden/>
          </w:rPr>
          <w:instrText xml:space="preserve"> PAGEREF _Toc320179607 \h </w:instrText>
        </w:r>
        <w:r w:rsidR="0088578A">
          <w:rPr>
            <w:noProof/>
            <w:webHidden/>
          </w:rPr>
        </w:r>
        <w:r w:rsidR="0088578A">
          <w:rPr>
            <w:noProof/>
            <w:webHidden/>
          </w:rPr>
          <w:fldChar w:fldCharType="separate"/>
        </w:r>
        <w:r w:rsidR="007E538D">
          <w:rPr>
            <w:noProof/>
            <w:webHidden/>
          </w:rPr>
          <w:t>263</w:t>
        </w:r>
        <w:r w:rsidR="0088578A">
          <w:rPr>
            <w:noProof/>
            <w:webHidden/>
          </w:rPr>
          <w:fldChar w:fldCharType="end"/>
        </w:r>
      </w:hyperlink>
    </w:p>
    <w:p w:rsidR="006309F7" w:rsidRPr="00D20367" w:rsidRDefault="0088578A" w:rsidP="00E15F2D">
      <w:pPr>
        <w:rPr>
          <w:sz w:val="20"/>
        </w:rPr>
      </w:pPr>
      <w:r>
        <w:fldChar w:fldCharType="end"/>
      </w:r>
      <w:r w:rsidR="00E15F2D">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1E6453" w:rsidP="00311FDA">
            <w:pPr>
              <w:pStyle w:val="SectionVHeader"/>
              <w:rPr>
                <w:highlight w:val="yellow"/>
                <w:lang w:val="en-US"/>
              </w:rPr>
            </w:pPr>
            <w:bookmarkStart w:id="386" w:name="_Toc320179576"/>
            <w:r>
              <w:rPr>
                <w:lang w:val="en-US"/>
              </w:rPr>
              <w:lastRenderedPageBreak/>
              <w:t>Letter of Bid</w:t>
            </w:r>
            <w:bookmarkEnd w:id="386"/>
          </w:p>
        </w:tc>
      </w:tr>
    </w:tbl>
    <w:p w:rsidR="006309F7" w:rsidRPr="00D20367" w:rsidRDefault="006309F7" w:rsidP="004318D5">
      <w:pPr>
        <w:tabs>
          <w:tab w:val="right" w:pos="9000"/>
        </w:tabs>
        <w:ind w:left="4320" w:firstLine="720"/>
      </w:pPr>
    </w:p>
    <w:p w:rsidR="006309F7" w:rsidRPr="00D20367" w:rsidRDefault="006309F7" w:rsidP="004318D5">
      <w:pPr>
        <w:tabs>
          <w:tab w:val="right" w:pos="9000"/>
        </w:tabs>
        <w:ind w:left="4320" w:firstLine="720"/>
      </w:pPr>
      <w:r w:rsidRPr="00D20367">
        <w:t xml:space="preserve">Date: </w:t>
      </w:r>
      <w:r w:rsidRPr="00D20367">
        <w:rPr>
          <w:u w:val="single"/>
        </w:rPr>
        <w:tab/>
      </w:r>
    </w:p>
    <w:p w:rsidR="006309F7" w:rsidRPr="00D20367" w:rsidRDefault="00573292" w:rsidP="002D57E5">
      <w:pPr>
        <w:tabs>
          <w:tab w:val="right" w:pos="9000"/>
        </w:tabs>
        <w:ind w:left="4320" w:firstLine="720"/>
      </w:pPr>
      <w:r w:rsidRPr="004318D5">
        <w:t>ICB</w:t>
      </w:r>
      <w:r w:rsidR="006309F7" w:rsidRPr="00D20367">
        <w:t xml:space="preserve"> No.: </w:t>
      </w:r>
      <w:r w:rsidR="006309F7" w:rsidRPr="00D20367">
        <w:rPr>
          <w:u w:val="single"/>
        </w:rPr>
        <w:tab/>
      </w:r>
    </w:p>
    <w:p w:rsidR="006309F7" w:rsidRPr="004318D5" w:rsidRDefault="006309F7" w:rsidP="004318D5">
      <w:pPr>
        <w:tabs>
          <w:tab w:val="right" w:pos="9000"/>
        </w:tabs>
        <w:ind w:left="4320" w:firstLine="720"/>
        <w:rPr>
          <w:b/>
          <w:bCs/>
        </w:rPr>
      </w:pPr>
      <w:r w:rsidRPr="004318D5">
        <w:rPr>
          <w:b/>
          <w:bCs/>
        </w:rPr>
        <w:t xml:space="preserve">Invitation for Bid No.: </w:t>
      </w:r>
      <w:r w:rsidRPr="00E0360F">
        <w:rPr>
          <w:u w:val="single"/>
        </w:rPr>
        <w:tab/>
      </w:r>
    </w:p>
    <w:p w:rsidR="007452E0" w:rsidRPr="00E57878" w:rsidRDefault="006309F7" w:rsidP="007452E0">
      <w:pPr>
        <w:rPr>
          <w:sz w:val="22"/>
          <w:szCs w:val="22"/>
        </w:rPr>
      </w:pPr>
      <w:r w:rsidRPr="004318D5">
        <w:rPr>
          <w:b/>
          <w:bCs/>
        </w:rPr>
        <w:t>To:</w:t>
      </w:r>
      <w:r w:rsidR="007452E0">
        <w:t xml:space="preserve"> </w:t>
      </w:r>
      <w:r w:rsidR="007452E0" w:rsidRPr="00E57878">
        <w:rPr>
          <w:sz w:val="22"/>
          <w:szCs w:val="22"/>
        </w:rPr>
        <w:t xml:space="preserve">Ahmed </w:t>
      </w:r>
      <w:proofErr w:type="spellStart"/>
      <w:r w:rsidR="007452E0" w:rsidRPr="00E57878">
        <w:rPr>
          <w:sz w:val="22"/>
          <w:szCs w:val="22"/>
        </w:rPr>
        <w:t>Mujuthaba</w:t>
      </w:r>
      <w:proofErr w:type="spellEnd"/>
      <w:r w:rsidR="007452E0" w:rsidRPr="00E57878">
        <w:rPr>
          <w:sz w:val="22"/>
          <w:szCs w:val="22"/>
        </w:rPr>
        <w:t>,</w:t>
      </w:r>
    </w:p>
    <w:p w:rsidR="007452E0" w:rsidRPr="00E57878" w:rsidRDefault="007452E0" w:rsidP="007452E0">
      <w:pPr>
        <w:rPr>
          <w:sz w:val="22"/>
          <w:szCs w:val="22"/>
        </w:rPr>
      </w:pPr>
      <w:r w:rsidRPr="00E57878">
        <w:rPr>
          <w:sz w:val="22"/>
          <w:szCs w:val="22"/>
        </w:rPr>
        <w:t xml:space="preserve">       Director General,</w:t>
      </w:r>
    </w:p>
    <w:p w:rsidR="007452E0" w:rsidRPr="00E57878" w:rsidRDefault="007452E0" w:rsidP="007452E0">
      <w:pPr>
        <w:rPr>
          <w:sz w:val="22"/>
          <w:szCs w:val="22"/>
        </w:rPr>
      </w:pPr>
      <w:r w:rsidRPr="00E57878">
        <w:rPr>
          <w:sz w:val="22"/>
          <w:szCs w:val="22"/>
        </w:rPr>
        <w:t xml:space="preserve">       Public Procurement Division,</w:t>
      </w:r>
    </w:p>
    <w:p w:rsidR="007452E0" w:rsidRPr="00E57878" w:rsidRDefault="007452E0" w:rsidP="007452E0">
      <w:pPr>
        <w:rPr>
          <w:sz w:val="22"/>
          <w:szCs w:val="22"/>
        </w:rPr>
      </w:pPr>
      <w:r w:rsidRPr="00E57878">
        <w:rPr>
          <w:sz w:val="22"/>
          <w:szCs w:val="22"/>
        </w:rPr>
        <w:t xml:space="preserve">       Ministry of Finance and Treasury</w:t>
      </w:r>
    </w:p>
    <w:p w:rsidR="006309F7" w:rsidRPr="00D20367" w:rsidRDefault="007452E0" w:rsidP="007452E0">
      <w:r w:rsidRPr="00E57878">
        <w:rPr>
          <w:sz w:val="22"/>
          <w:szCs w:val="22"/>
        </w:rPr>
        <w:t xml:space="preserve">       Male’, Republic of Maldives</w:t>
      </w:r>
      <w:r w:rsidRPr="00D20367">
        <w:t xml:space="preserve"> </w:t>
      </w:r>
      <w:r w:rsidR="006309F7" w:rsidRPr="00D20367">
        <w:t>_______________________________________________________________________</w:t>
      </w:r>
    </w:p>
    <w:p w:rsidR="006309F7" w:rsidRPr="00D20367" w:rsidRDefault="006309F7" w:rsidP="004318D5"/>
    <w:p w:rsidR="006309F7" w:rsidRPr="00D20367" w:rsidRDefault="006309F7" w:rsidP="004318D5">
      <w:r w:rsidRPr="00D20367">
        <w:t xml:space="preserve">We, the undersigned, declare that: </w:t>
      </w:r>
    </w:p>
    <w:p w:rsidR="006309F7" w:rsidRPr="00D20367" w:rsidRDefault="006309F7" w:rsidP="004318D5"/>
    <w:p w:rsidR="006309F7" w:rsidRPr="00D20367" w:rsidRDefault="006309F7" w:rsidP="004318D5">
      <w:pPr>
        <w:numPr>
          <w:ilvl w:val="0"/>
          <w:numId w:val="1"/>
        </w:numPr>
        <w:tabs>
          <w:tab w:val="right" w:pos="9000"/>
        </w:tabs>
      </w:pPr>
      <w:r w:rsidRPr="00D20367">
        <w:t>We have examined and have no reservations to the Bidding Document</w:t>
      </w:r>
      <w:r w:rsidR="00900BF8">
        <w:t>s</w:t>
      </w:r>
      <w:r w:rsidRPr="00D20367">
        <w:t>, including Addenda issued in accordance with Instructions to Bidders (ITB</w:t>
      </w:r>
      <w:r w:rsidR="00244436">
        <w:t xml:space="preserve"> </w:t>
      </w:r>
      <w:r w:rsidRPr="00D20367">
        <w:t>8</w:t>
      </w:r>
      <w:r w:rsidR="00244436">
        <w:t>)</w:t>
      </w:r>
      <w:r w:rsidRPr="00D20367">
        <w:rPr>
          <w:u w:val="single"/>
        </w:rPr>
        <w:tab/>
      </w:r>
      <w:r w:rsidRPr="00D20367">
        <w:t>;</w:t>
      </w:r>
    </w:p>
    <w:p w:rsidR="006309F7" w:rsidRPr="00D20367" w:rsidRDefault="006309F7" w:rsidP="004318D5"/>
    <w:p w:rsidR="00A903B6" w:rsidRPr="00A903B6" w:rsidRDefault="00A903B6" w:rsidP="004318D5">
      <w:pPr>
        <w:numPr>
          <w:ilvl w:val="0"/>
          <w:numId w:val="1"/>
        </w:numPr>
        <w:tabs>
          <w:tab w:val="right" w:pos="9000"/>
        </w:tabs>
      </w:pPr>
      <w:r w:rsidRPr="00A903B6">
        <w:rPr>
          <w:bCs/>
        </w:rPr>
        <w:t xml:space="preserve">We </w:t>
      </w:r>
      <w:r w:rsidR="00840102">
        <w:rPr>
          <w:bCs/>
        </w:rPr>
        <w:t xml:space="preserve">meet the eligibility </w:t>
      </w:r>
      <w:proofErr w:type="spellStart"/>
      <w:r w:rsidR="00840102">
        <w:rPr>
          <w:bCs/>
        </w:rPr>
        <w:t>requerements</w:t>
      </w:r>
      <w:proofErr w:type="spellEnd"/>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rsidR="00D14B64" w:rsidRDefault="00D14B64" w:rsidP="004318D5">
      <w:pPr>
        <w:pStyle w:val="ListParagraph"/>
      </w:pPr>
    </w:p>
    <w:p w:rsidR="00A903B6" w:rsidRDefault="00A903B6" w:rsidP="004318D5">
      <w:pPr>
        <w:numPr>
          <w:ilvl w:val="0"/>
          <w:numId w:val="1"/>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rsidR="00D14B64" w:rsidRDefault="00D14B64" w:rsidP="004318D5">
      <w:pPr>
        <w:tabs>
          <w:tab w:val="right" w:pos="9000"/>
        </w:tabs>
      </w:pPr>
    </w:p>
    <w:p w:rsidR="00D14B64" w:rsidRDefault="00D14B64" w:rsidP="004318D5">
      <w:pPr>
        <w:pStyle w:val="ListParagraph"/>
      </w:pPr>
    </w:p>
    <w:p w:rsidR="007452E0" w:rsidRDefault="006309F7" w:rsidP="00A04D4A">
      <w:pPr>
        <w:numPr>
          <w:ilvl w:val="0"/>
          <w:numId w:val="1"/>
        </w:numPr>
        <w:tabs>
          <w:tab w:val="right" w:pos="9000"/>
        </w:tabs>
      </w:pPr>
      <w:r w:rsidRPr="00D20367">
        <w:t>We offer to execute in conformity with the Bidding Document</w:t>
      </w:r>
      <w:r w:rsidR="00900BF8">
        <w:t>s</w:t>
      </w:r>
      <w:r w:rsidRPr="00D20367">
        <w:t xml:space="preserve"> the following Works:</w:t>
      </w:r>
    </w:p>
    <w:p w:rsidR="007452E0" w:rsidRDefault="007452E0" w:rsidP="007452E0">
      <w:pPr>
        <w:tabs>
          <w:tab w:val="right" w:pos="9000"/>
        </w:tabs>
        <w:ind w:left="420"/>
      </w:pPr>
    </w:p>
    <w:p w:rsidR="007452E0" w:rsidRPr="007452E0" w:rsidRDefault="007452E0" w:rsidP="007452E0">
      <w:pPr>
        <w:tabs>
          <w:tab w:val="right" w:pos="9000"/>
        </w:tabs>
        <w:ind w:left="420"/>
        <w:rPr>
          <w:b/>
          <w:u w:val="single"/>
        </w:rPr>
      </w:pPr>
      <w:r w:rsidRPr="007452E0">
        <w:rPr>
          <w:rFonts w:asciiTheme="majorBidi" w:hAnsiTheme="majorBidi" w:cstheme="majorBidi"/>
          <w:b/>
          <w:szCs w:val="24"/>
          <w:u w:val="single"/>
        </w:rPr>
        <w:t xml:space="preserve">CONSTRUCTION OF S. HITHADHOO REGIONAL </w:t>
      </w:r>
      <w:r w:rsidRPr="007452E0">
        <w:rPr>
          <w:rFonts w:asciiTheme="majorBidi" w:hAnsiTheme="majorBidi" w:cstheme="majorBidi"/>
          <w:b/>
          <w:szCs w:val="24"/>
          <w:u w:val="single"/>
        </w:rPr>
        <w:t>HOSPITAL IN</w:t>
      </w:r>
      <w:r w:rsidRPr="007452E0">
        <w:rPr>
          <w:rFonts w:asciiTheme="majorBidi" w:hAnsiTheme="majorBidi" w:cstheme="majorBidi"/>
          <w:b/>
          <w:szCs w:val="24"/>
          <w:u w:val="single"/>
        </w:rPr>
        <w:t xml:space="preserve"> SEENU HITHADHOO</w:t>
      </w:r>
    </w:p>
    <w:p w:rsidR="006309F7" w:rsidRPr="00D20367" w:rsidRDefault="006309F7" w:rsidP="004318D5">
      <w:pPr>
        <w:tabs>
          <w:tab w:val="right" w:pos="9000"/>
        </w:tabs>
      </w:pPr>
    </w:p>
    <w:p w:rsidR="00840102" w:rsidRDefault="006309F7" w:rsidP="004318D5">
      <w:pPr>
        <w:numPr>
          <w:ilvl w:val="0"/>
          <w:numId w:val="1"/>
        </w:numPr>
        <w:tabs>
          <w:tab w:val="right" w:pos="9000"/>
        </w:tabs>
      </w:pPr>
      <w:r w:rsidRPr="00D20367">
        <w:t>The total price of our Bid, excluding any discounts offered in item (</w:t>
      </w:r>
      <w:r w:rsidR="00AF59A8">
        <w:t>f</w:t>
      </w:r>
      <w:r w:rsidRPr="00D20367">
        <w:t xml:space="preserve">) below is: </w:t>
      </w:r>
    </w:p>
    <w:p w:rsidR="00D14B64" w:rsidRDefault="00E40A8C" w:rsidP="004318D5">
      <w:pPr>
        <w:tabs>
          <w:tab w:val="right" w:pos="9000"/>
        </w:tabs>
        <w:ind w:left="420"/>
      </w:pPr>
      <w:r>
        <w:t>In case of only one lot, total price of the Bid</w:t>
      </w:r>
      <w:r w:rsidR="006309F7" w:rsidRPr="00840102">
        <w:rPr>
          <w:u w:val="single"/>
        </w:rPr>
        <w:tab/>
      </w:r>
    </w:p>
    <w:p w:rsidR="00E40A8C" w:rsidRDefault="00E40A8C" w:rsidP="004318D5">
      <w:pPr>
        <w:tabs>
          <w:tab w:val="right" w:pos="9000"/>
        </w:tabs>
        <w:ind w:left="420"/>
        <w:rPr>
          <w:u w:val="single"/>
        </w:rPr>
      </w:pPr>
    </w:p>
    <w:p w:rsidR="00E40A8C" w:rsidRPr="00E0360F" w:rsidRDefault="00E40A8C" w:rsidP="004318D5">
      <w:pPr>
        <w:tabs>
          <w:tab w:val="right" w:pos="9000"/>
        </w:tabs>
        <w:ind w:left="420"/>
      </w:pPr>
      <w:r>
        <w:rPr>
          <w:u w:val="single"/>
        </w:rPr>
        <w:t>In case of mult</w:t>
      </w:r>
      <w:bookmarkStart w:id="387" w:name="_GoBack"/>
      <w:bookmarkEnd w:id="387"/>
      <w:r>
        <w:rPr>
          <w:u w:val="single"/>
        </w:rPr>
        <w:t xml:space="preserve">iple lots, </w:t>
      </w:r>
      <w:r w:rsidR="00840102">
        <w:rPr>
          <w:u w:val="single"/>
        </w:rPr>
        <w:t xml:space="preserve">total </w:t>
      </w:r>
      <w:r>
        <w:rPr>
          <w:u w:val="single"/>
        </w:rPr>
        <w:t xml:space="preserve">price of </w:t>
      </w:r>
      <w:r w:rsidR="008107F9">
        <w:rPr>
          <w:u w:val="single"/>
        </w:rPr>
        <w:t xml:space="preserve">each </w:t>
      </w:r>
      <w:r>
        <w:rPr>
          <w:u w:val="single"/>
        </w:rPr>
        <w:t xml:space="preserve">lot </w:t>
      </w:r>
      <w:r w:rsidRPr="00E0360F">
        <w:t>__________________________________</w:t>
      </w:r>
      <w:r w:rsidR="008107F9" w:rsidRPr="00E0360F">
        <w:t>___</w:t>
      </w:r>
    </w:p>
    <w:p w:rsidR="006309F7" w:rsidRPr="00E0360F"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w:t>
      </w:r>
      <w:r w:rsidRPr="00E40A8C">
        <w:rPr>
          <w:u w:val="single"/>
        </w:rPr>
        <w:t xml:space="preserve"> </w:t>
      </w:r>
      <w:r w:rsidR="008107F9">
        <w:rPr>
          <w:u w:val="single"/>
        </w:rPr>
        <w:t xml:space="preserve">(sum of all </w:t>
      </w:r>
      <w:r w:rsidR="008107F9" w:rsidRPr="00E0360F">
        <w:t>lots</w:t>
      </w:r>
      <w:proofErr w:type="gramStart"/>
      <w:r w:rsidR="008107F9" w:rsidRPr="00E0360F">
        <w:t>)_</w:t>
      </w:r>
      <w:proofErr w:type="gramEnd"/>
      <w:r w:rsidRPr="00E0360F">
        <w:t>____________________</w:t>
      </w:r>
      <w:r w:rsidR="006309F7" w:rsidRPr="00E0360F">
        <w:t>;</w:t>
      </w:r>
    </w:p>
    <w:p w:rsidR="006309F7" w:rsidRPr="00D20367" w:rsidRDefault="006309F7" w:rsidP="004318D5">
      <w:pPr>
        <w:tabs>
          <w:tab w:val="right" w:pos="9000"/>
        </w:tabs>
      </w:pPr>
    </w:p>
    <w:p w:rsidR="006309F7" w:rsidRPr="00D20367" w:rsidRDefault="006309F7" w:rsidP="004318D5">
      <w:pPr>
        <w:numPr>
          <w:ilvl w:val="0"/>
          <w:numId w:val="1"/>
        </w:numPr>
        <w:tabs>
          <w:tab w:val="right" w:pos="9000"/>
        </w:tabs>
      </w:pPr>
      <w:r w:rsidRPr="00D20367">
        <w:t xml:space="preserve">The discounts offered and the methodology for their application are: </w:t>
      </w:r>
    </w:p>
    <w:p w:rsidR="00D14B64" w:rsidRPr="00E0360F" w:rsidRDefault="00840102" w:rsidP="009516E8">
      <w:pPr>
        <w:pStyle w:val="ListParagraph"/>
        <w:numPr>
          <w:ilvl w:val="0"/>
          <w:numId w:val="142"/>
        </w:numPr>
        <w:tabs>
          <w:tab w:val="right" w:pos="9000"/>
        </w:tabs>
      </w:pPr>
      <w:r>
        <w:rPr>
          <w:u w:val="single"/>
        </w:rPr>
        <w:t xml:space="preserve">The discounts offered are: </w:t>
      </w:r>
      <w:r w:rsidRPr="00E0360F">
        <w:t>___________________________________________</w:t>
      </w:r>
    </w:p>
    <w:p w:rsidR="00D14B64" w:rsidRDefault="00D14B64" w:rsidP="004318D5">
      <w:pPr>
        <w:tabs>
          <w:tab w:val="right" w:pos="9000"/>
        </w:tabs>
        <w:rPr>
          <w:u w:val="single"/>
        </w:rPr>
      </w:pPr>
    </w:p>
    <w:p w:rsidR="00D14B64" w:rsidRDefault="00840102" w:rsidP="009516E8">
      <w:pPr>
        <w:pStyle w:val="ListParagraph"/>
        <w:numPr>
          <w:ilvl w:val="0"/>
          <w:numId w:val="142"/>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rsidR="006309F7" w:rsidRPr="00D20367" w:rsidRDefault="006309F7" w:rsidP="004318D5">
      <w:pPr>
        <w:tabs>
          <w:tab w:val="right" w:pos="9000"/>
        </w:tabs>
        <w:ind w:left="450"/>
      </w:pPr>
      <w:r w:rsidRPr="00D20367">
        <w:rPr>
          <w:u w:val="single"/>
        </w:rPr>
        <w:tab/>
      </w:r>
      <w:r w:rsidRPr="00D20367">
        <w:t>;</w:t>
      </w:r>
    </w:p>
    <w:p w:rsidR="006309F7" w:rsidRPr="00D20367" w:rsidRDefault="006309F7" w:rsidP="004318D5">
      <w:pPr>
        <w:tabs>
          <w:tab w:val="right" w:pos="9000"/>
        </w:tabs>
      </w:pPr>
    </w:p>
    <w:p w:rsidR="006309F7" w:rsidRPr="00D20367" w:rsidRDefault="006309F7" w:rsidP="004318D5">
      <w:pPr>
        <w:numPr>
          <w:ilvl w:val="0"/>
          <w:numId w:val="1"/>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xml:space="preserve">, and it shall </w:t>
      </w:r>
      <w:r w:rsidRPr="00D20367">
        <w:lastRenderedPageBreak/>
        <w:t>remain binding upon us and may be accepted at any time before the expiration of that period;</w:t>
      </w:r>
    </w:p>
    <w:p w:rsidR="006309F7" w:rsidRPr="00D20367" w:rsidRDefault="006309F7" w:rsidP="004318D5">
      <w:pPr>
        <w:tabs>
          <w:tab w:val="right" w:pos="9000"/>
        </w:tabs>
      </w:pPr>
    </w:p>
    <w:p w:rsidR="006309F7" w:rsidRPr="00311FDA" w:rsidRDefault="006309F7" w:rsidP="00311FDA">
      <w:pPr>
        <w:numPr>
          <w:ilvl w:val="0"/>
          <w:numId w:val="1"/>
        </w:numPr>
        <w:tabs>
          <w:tab w:val="right" w:pos="9000"/>
        </w:tabs>
      </w:pPr>
      <w:r w:rsidRPr="00D20367">
        <w:t>If our bid is accepted, we commit to obtain a performance security in accordance with the Bidding Document</w:t>
      </w:r>
      <w:r w:rsidR="00900BF8">
        <w:t>s</w:t>
      </w:r>
      <w:r w:rsidRPr="00D20367">
        <w:t>;</w:t>
      </w:r>
    </w:p>
    <w:p w:rsidR="006309F7" w:rsidRPr="00D20367" w:rsidRDefault="006309F7" w:rsidP="004318D5">
      <w:pPr>
        <w:numPr>
          <w:ilvl w:val="0"/>
          <w:numId w:val="1"/>
        </w:numPr>
        <w:tabs>
          <w:tab w:val="right" w:pos="9000"/>
        </w:tabs>
      </w:pPr>
      <w:r w:rsidRPr="00D20367">
        <w:t>We</w:t>
      </w:r>
      <w:r w:rsidRPr="00D20367">
        <w:rPr>
          <w:i/>
        </w:rPr>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w:t>
      </w:r>
      <w:r w:rsidR="00E11E42">
        <w:t xml:space="preserve"> </w:t>
      </w:r>
      <w:r w:rsidRPr="00D20367">
        <w:t>13;</w:t>
      </w:r>
    </w:p>
    <w:p w:rsidR="006309F7" w:rsidRPr="00D20367" w:rsidRDefault="006309F7" w:rsidP="004318D5">
      <w:pPr>
        <w:tabs>
          <w:tab w:val="right" w:pos="9000"/>
        </w:tabs>
      </w:pPr>
    </w:p>
    <w:p w:rsidR="006309F7" w:rsidRDefault="00E11E42" w:rsidP="002D57E5">
      <w:pPr>
        <w:tabs>
          <w:tab w:val="left" w:pos="450"/>
          <w:tab w:val="right" w:pos="9000"/>
        </w:tabs>
        <w:ind w:left="450" w:hanging="450"/>
        <w:rPr>
          <w:iCs/>
        </w:rPr>
      </w:pPr>
      <w:r>
        <w:t>(j)</w:t>
      </w:r>
      <w:r>
        <w:tab/>
      </w:r>
      <w:r w:rsidR="006309F7" w:rsidRPr="00D20367">
        <w:t>We, including any of our subcontractors or suppliers for any part of the contract,</w:t>
      </w:r>
      <w:r w:rsidR="006309F7" w:rsidRPr="00D20367">
        <w:rPr>
          <w:i/>
          <w:iCs/>
        </w:rPr>
        <w:t xml:space="preserve"> </w:t>
      </w:r>
      <w:r w:rsidR="006309F7" w:rsidRPr="00D20367">
        <w:t xml:space="preserve">have not been declared ineligible by the </w:t>
      </w:r>
      <w:r w:rsidR="00D66690">
        <w:t>Fund</w:t>
      </w:r>
      <w:r w:rsidR="006309F7" w:rsidRPr="00D20367">
        <w:t>,</w:t>
      </w:r>
      <w:r w:rsidR="006309F7" w:rsidRPr="00D20367">
        <w:rPr>
          <w:i/>
        </w:rPr>
        <w:t xml:space="preserve"> </w:t>
      </w:r>
      <w:r w:rsidR="006309F7" w:rsidRPr="00D20367">
        <w:rPr>
          <w:iCs/>
        </w:rPr>
        <w:t>under the Employer’s country laws or official regulations or by an act of c</w:t>
      </w:r>
      <w:r w:rsidR="002D57E5">
        <w:rPr>
          <w:iCs/>
        </w:rPr>
        <w:t>ompliance with a decision of SFD and OFID</w:t>
      </w:r>
      <w:r w:rsidR="00A80452">
        <w:rPr>
          <w:iCs/>
        </w:rPr>
        <w:t>;</w:t>
      </w:r>
    </w:p>
    <w:p w:rsidR="00A80452" w:rsidRPr="00D20367" w:rsidRDefault="00A80452" w:rsidP="00A80452">
      <w:pPr>
        <w:tabs>
          <w:tab w:val="left" w:pos="450"/>
          <w:tab w:val="right" w:pos="9000"/>
        </w:tabs>
        <w:ind w:left="450" w:hanging="450"/>
      </w:pPr>
    </w:p>
    <w:p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w:t>
      </w:r>
      <w:r w:rsidR="00361204">
        <w:rPr>
          <w:spacing w:val="-2"/>
        </w:rPr>
        <w:t xml:space="preserve"> </w:t>
      </w:r>
      <w:r w:rsidR="006309F7" w:rsidRPr="00D20367">
        <w:rPr>
          <w:spacing w:val="-2"/>
        </w:rPr>
        <w:t>4.5;</w:t>
      </w:r>
      <w:r w:rsidR="006309F7" w:rsidRPr="00D20367">
        <w:rPr>
          <w:rStyle w:val="FootnoteReference"/>
          <w:spacing w:val="-2"/>
        </w:rPr>
        <w:footnoteReference w:id="13"/>
      </w:r>
    </w:p>
    <w:p w:rsidR="006309F7" w:rsidRPr="00D20367" w:rsidRDefault="006309F7" w:rsidP="004318D5">
      <w:pPr>
        <w:tabs>
          <w:tab w:val="left" w:pos="450"/>
          <w:tab w:val="right" w:pos="9000"/>
        </w:tabs>
        <w:ind w:left="450" w:hanging="450"/>
      </w:pPr>
    </w:p>
    <w:p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tc>
          <w:tcPr>
            <w:tcW w:w="252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bl>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rsidR="006309F7" w:rsidRPr="00D20367" w:rsidRDefault="006309F7" w:rsidP="004318D5">
      <w:r w:rsidRPr="00D20367">
        <w:tab/>
        <w:t>(If none has been paid or is to be paid, indicate “none.”)</w:t>
      </w: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rsidR="006309F7" w:rsidRPr="00D20367" w:rsidRDefault="006309F7" w:rsidP="004318D5">
      <w:pPr>
        <w:tabs>
          <w:tab w:val="left" w:pos="450"/>
        </w:tabs>
        <w:ind w:left="450" w:hanging="450"/>
      </w:pPr>
    </w:p>
    <w:p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rsidR="006309F7" w:rsidRPr="00D20367" w:rsidRDefault="006309F7" w:rsidP="004318D5">
      <w:pPr>
        <w:tabs>
          <w:tab w:val="left" w:pos="450"/>
        </w:tabs>
        <w:ind w:left="450" w:hanging="450"/>
      </w:pPr>
    </w:p>
    <w:p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p>
    <w:p w:rsidR="006309F7" w:rsidRDefault="006309F7" w:rsidP="004318D5">
      <w:pPr>
        <w:tabs>
          <w:tab w:val="left" w:pos="1188"/>
          <w:tab w:val="left" w:pos="2394"/>
          <w:tab w:val="left" w:pos="4209"/>
          <w:tab w:val="left" w:pos="5238"/>
          <w:tab w:val="left" w:pos="7632"/>
          <w:tab w:val="left" w:pos="7868"/>
          <w:tab w:val="left" w:pos="9468"/>
        </w:tabs>
      </w:pPr>
    </w:p>
    <w:p w:rsidR="00BC3A3A" w:rsidRPr="00D20367" w:rsidRDefault="00BC3A3A" w:rsidP="004318D5">
      <w:pPr>
        <w:tabs>
          <w:tab w:val="left" w:pos="1188"/>
          <w:tab w:val="left" w:pos="2394"/>
          <w:tab w:val="left" w:pos="4209"/>
          <w:tab w:val="left" w:pos="5238"/>
          <w:tab w:val="left" w:pos="7632"/>
          <w:tab w:val="left" w:pos="7868"/>
          <w:tab w:val="left" w:pos="9468"/>
        </w:tabs>
      </w:pPr>
    </w:p>
    <w:p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0121E" w:rsidRDefault="00D0121E" w:rsidP="004318D5">
      <w:pPr>
        <w:tabs>
          <w:tab w:val="right" w:pos="9000"/>
        </w:tabs>
      </w:pPr>
      <w:r>
        <w:t>Title of the person signing the Bid</w:t>
      </w:r>
      <w:r w:rsidRPr="00D0121E">
        <w:rPr>
          <w:u w:val="single"/>
        </w:rPr>
        <w:tab/>
      </w:r>
    </w:p>
    <w:p w:rsidR="00D0121E" w:rsidRDefault="00D0121E" w:rsidP="004318D5">
      <w:pPr>
        <w:tabs>
          <w:tab w:val="right" w:pos="9000"/>
        </w:tabs>
      </w:pPr>
    </w:p>
    <w:p w:rsidR="006309F7" w:rsidRPr="00D20367" w:rsidRDefault="00D0121E">
      <w:pPr>
        <w:tabs>
          <w:tab w:val="right" w:pos="9000"/>
        </w:tabs>
        <w:jc w:val="left"/>
      </w:pPr>
      <w:r>
        <w:t>Signature of the person named above</w:t>
      </w:r>
      <w:r w:rsidR="006309F7" w:rsidRPr="00D20367">
        <w:rPr>
          <w:u w:val="single"/>
        </w:rPr>
        <w:tab/>
      </w:r>
    </w:p>
    <w:p w:rsidR="006309F7" w:rsidRPr="00D20367" w:rsidRDefault="006309F7">
      <w:pPr>
        <w:tabs>
          <w:tab w:val="right" w:pos="9000"/>
        </w:tabs>
        <w:jc w:val="left"/>
      </w:pPr>
    </w:p>
    <w:p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rsidR="00D0121E" w:rsidRDefault="00D0121E" w:rsidP="004318D5">
      <w:pPr>
        <w:tabs>
          <w:tab w:val="right" w:pos="9000"/>
        </w:tabs>
      </w:pPr>
    </w:p>
    <w:p w:rsidR="00D0121E" w:rsidRPr="0011437F" w:rsidRDefault="00D0121E" w:rsidP="004318D5">
      <w:pPr>
        <w:tabs>
          <w:tab w:val="right" w:pos="9000"/>
        </w:tabs>
        <w:rPr>
          <w:sz w:val="20"/>
          <w:szCs w:val="16"/>
        </w:rPr>
      </w:pPr>
      <w:r w:rsidRPr="0011437F">
        <w:rPr>
          <w:b/>
          <w:bCs/>
          <w:iCs/>
          <w:sz w:val="20"/>
          <w:szCs w:val="16"/>
        </w:rPr>
        <w:lastRenderedPageBreak/>
        <w:t>*</w:t>
      </w:r>
      <w:r w:rsidRPr="0011437F">
        <w:rPr>
          <w:sz w:val="20"/>
          <w:szCs w:val="16"/>
        </w:rPr>
        <w:t>: In the case of the Bid submitted by joint venture specify the name of the Joint Venture as Bidder</w:t>
      </w:r>
    </w:p>
    <w:p w:rsidR="009B5064" w:rsidRPr="0011437F" w:rsidRDefault="00030045" w:rsidP="004318D5">
      <w:pPr>
        <w:tabs>
          <w:tab w:val="right" w:pos="9000"/>
        </w:tabs>
        <w:rPr>
          <w:sz w:val="20"/>
          <w:szCs w:val="16"/>
        </w:rPr>
      </w:pPr>
      <w:r w:rsidRPr="0011437F">
        <w:rPr>
          <w:bCs/>
          <w:iCs/>
          <w:sz w:val="20"/>
          <w:szCs w:val="16"/>
        </w:rPr>
        <w:t>**: Person signing the Bid shall have the p</w:t>
      </w:r>
      <w:r w:rsidR="00D0121E" w:rsidRPr="0011437F">
        <w:rPr>
          <w:bCs/>
          <w:iCs/>
          <w:sz w:val="20"/>
          <w:szCs w:val="16"/>
        </w:rPr>
        <w:t>ower of attorney given by the Bi</w:t>
      </w:r>
      <w:r w:rsidRPr="0011437F">
        <w:rPr>
          <w:bCs/>
          <w:iCs/>
          <w:sz w:val="20"/>
          <w:szCs w:val="16"/>
        </w:rPr>
        <w:t xml:space="preserve">dder to </w:t>
      </w:r>
      <w:r w:rsidR="00D0121E" w:rsidRPr="0011437F">
        <w:rPr>
          <w:bCs/>
          <w:iCs/>
          <w:sz w:val="20"/>
          <w:szCs w:val="16"/>
        </w:rPr>
        <w:t>be attached with the Bid</w:t>
      </w:r>
      <w:r w:rsidR="009B5064" w:rsidRPr="0011437F">
        <w:rPr>
          <w:sz w:val="20"/>
          <w:szCs w:val="16"/>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389" w:name="_Toc482500892"/>
            <w:r w:rsidRPr="00D20367">
              <w:rPr>
                <w:lang w:val="en-US"/>
              </w:rPr>
              <w:lastRenderedPageBreak/>
              <w:br w:type="page"/>
            </w:r>
            <w:bookmarkStart w:id="390" w:name="_Toc163966134"/>
            <w:bookmarkStart w:id="391" w:name="_Toc320179577"/>
            <w:r w:rsidRPr="00D20367">
              <w:rPr>
                <w:lang w:val="en-US"/>
              </w:rPr>
              <w:t>Appendix to Bid</w:t>
            </w:r>
            <w:bookmarkEnd w:id="390"/>
            <w:bookmarkEnd w:id="391"/>
          </w:p>
        </w:tc>
      </w:tr>
    </w:tbl>
    <w:p w:rsidR="006309F7" w:rsidRPr="00D20367" w:rsidRDefault="006309F7">
      <w:pPr>
        <w:pStyle w:val="SectionVHeader"/>
        <w:rPr>
          <w:i/>
          <w:iCs/>
          <w:lang w:val="en-US"/>
        </w:rPr>
      </w:pPr>
    </w:p>
    <w:p w:rsidR="006309F7" w:rsidRDefault="006309F7" w:rsidP="008C3066">
      <w:pPr>
        <w:jc w:val="center"/>
        <w:rPr>
          <w:b/>
          <w:sz w:val="28"/>
          <w:szCs w:val="28"/>
        </w:rPr>
      </w:pPr>
      <w:r w:rsidRPr="00D20367">
        <w:rPr>
          <w:b/>
          <w:sz w:val="28"/>
          <w:szCs w:val="28"/>
        </w:rPr>
        <w:t>Schedule of Adjustment Data</w:t>
      </w:r>
    </w:p>
    <w:p w:rsidR="00D94404" w:rsidRDefault="00D94404" w:rsidP="00D94404">
      <w:pPr>
        <w:jc w:val="left"/>
        <w:rPr>
          <w:szCs w:val="24"/>
        </w:rPr>
      </w:pPr>
    </w:p>
    <w:p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rsidR="006309F7" w:rsidRPr="00D20367" w:rsidRDefault="006309F7" w:rsidP="00774B26">
      <w:pPr>
        <w:pStyle w:val="TOCNumber1"/>
      </w:pPr>
    </w:p>
    <w:p w:rsidR="006309F7" w:rsidRPr="00D20367" w:rsidRDefault="00D94404" w:rsidP="00E15F2D">
      <w:pPr>
        <w:pStyle w:val="SectionVHeading2"/>
      </w:pPr>
      <w:bookmarkStart w:id="392" w:name="_Toc320179578"/>
      <w:proofErr w:type="spellStart"/>
      <w:r>
        <w:t>Table</w:t>
      </w:r>
      <w:proofErr w:type="spellEnd"/>
      <w:r>
        <w:t xml:space="preserve"> A.  </w:t>
      </w:r>
      <w:r w:rsidR="006309F7" w:rsidRPr="00D20367">
        <w:t xml:space="preserve">Local </w:t>
      </w:r>
      <w:proofErr w:type="spellStart"/>
      <w:r w:rsidR="006309F7" w:rsidRPr="00D20367">
        <w:t>Currency</w:t>
      </w:r>
      <w:bookmarkEnd w:id="392"/>
      <w:proofErr w:type="spell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rsidTr="0011437F">
        <w:trPr>
          <w:cantSplit/>
        </w:trPr>
        <w:tc>
          <w:tcPr>
            <w:tcW w:w="1170" w:type="dxa"/>
            <w:shd w:val="clear" w:color="auto" w:fill="D9D9D9" w:themeFill="background1" w:themeFillShade="D9"/>
          </w:tcPr>
          <w:p w:rsidR="006309F7" w:rsidRPr="00D20367" w:rsidRDefault="006309F7">
            <w:pPr>
              <w:suppressAutoHyphens/>
              <w:jc w:val="center"/>
              <w:rPr>
                <w:b/>
                <w:bCs/>
                <w:iCs/>
              </w:rPr>
            </w:pPr>
            <w:r w:rsidRPr="00D20367">
              <w:rPr>
                <w:b/>
                <w:bCs/>
                <w:iCs/>
              </w:rPr>
              <w:t>Index code*</w:t>
            </w:r>
          </w:p>
        </w:tc>
        <w:tc>
          <w:tcPr>
            <w:tcW w:w="1710" w:type="dxa"/>
            <w:shd w:val="clear" w:color="auto" w:fill="D9D9D9" w:themeFill="background1" w:themeFillShade="D9"/>
          </w:tcPr>
          <w:p w:rsidR="006309F7" w:rsidRPr="00D20367" w:rsidRDefault="006309F7">
            <w:pPr>
              <w:suppressAutoHyphens/>
              <w:jc w:val="center"/>
              <w:rPr>
                <w:b/>
                <w:bCs/>
                <w:iCs/>
              </w:rPr>
            </w:pPr>
            <w:r w:rsidRPr="00D20367">
              <w:rPr>
                <w:b/>
                <w:bCs/>
                <w:iCs/>
              </w:rPr>
              <w:t>Index description*</w:t>
            </w:r>
          </w:p>
        </w:tc>
        <w:tc>
          <w:tcPr>
            <w:tcW w:w="1440" w:type="dxa"/>
            <w:shd w:val="clear" w:color="auto" w:fill="D9D9D9" w:themeFill="background1" w:themeFillShade="D9"/>
          </w:tcPr>
          <w:p w:rsidR="006309F7" w:rsidRPr="00D20367" w:rsidRDefault="006309F7">
            <w:pPr>
              <w:suppressAutoHyphens/>
              <w:jc w:val="center"/>
              <w:rPr>
                <w:b/>
                <w:bCs/>
                <w:iCs/>
              </w:rPr>
            </w:pPr>
            <w:r w:rsidRPr="00D20367">
              <w:rPr>
                <w:b/>
                <w:bCs/>
                <w:iCs/>
              </w:rPr>
              <w:t>Source of index*</w:t>
            </w:r>
          </w:p>
        </w:tc>
        <w:tc>
          <w:tcPr>
            <w:tcW w:w="1440" w:type="dxa"/>
            <w:shd w:val="clear" w:color="auto" w:fill="D9D9D9" w:themeFill="background1" w:themeFillShade="D9"/>
          </w:tcPr>
          <w:p w:rsidR="006309F7" w:rsidRPr="00D20367" w:rsidRDefault="006309F7">
            <w:pPr>
              <w:suppressAutoHyphens/>
              <w:jc w:val="center"/>
              <w:rPr>
                <w:b/>
                <w:bCs/>
                <w:iCs/>
              </w:rPr>
            </w:pPr>
            <w:r w:rsidRPr="00D20367">
              <w:rPr>
                <w:b/>
                <w:bCs/>
                <w:iCs/>
              </w:rPr>
              <w:t>Base value</w:t>
            </w:r>
          </w:p>
          <w:p w:rsidR="006309F7" w:rsidRPr="00D20367" w:rsidRDefault="006309F7">
            <w:pPr>
              <w:suppressAutoHyphens/>
              <w:jc w:val="center"/>
              <w:rPr>
                <w:b/>
                <w:bCs/>
                <w:iCs/>
              </w:rPr>
            </w:pPr>
            <w:r w:rsidRPr="00D20367">
              <w:rPr>
                <w:b/>
                <w:bCs/>
                <w:iCs/>
              </w:rPr>
              <w:t>and date*</w:t>
            </w:r>
          </w:p>
        </w:tc>
        <w:tc>
          <w:tcPr>
            <w:tcW w:w="1800" w:type="dxa"/>
            <w:shd w:val="clear" w:color="auto" w:fill="D9D9D9" w:themeFill="background1" w:themeFillShade="D9"/>
          </w:tcPr>
          <w:p w:rsidR="006309F7" w:rsidRPr="00D20367" w:rsidRDefault="006309F7">
            <w:pPr>
              <w:suppressAutoHyphens/>
              <w:jc w:val="center"/>
              <w:rPr>
                <w:b/>
                <w:bCs/>
                <w:iCs/>
              </w:rPr>
            </w:pPr>
            <w:r w:rsidRPr="00D20367">
              <w:rPr>
                <w:b/>
                <w:bCs/>
                <w:iCs/>
              </w:rPr>
              <w:t>Bidder’s</w:t>
            </w:r>
          </w:p>
          <w:p w:rsidR="006309F7" w:rsidRPr="00D20367" w:rsidRDefault="006309F7">
            <w:pPr>
              <w:suppressAutoHyphens/>
              <w:jc w:val="center"/>
              <w:rPr>
                <w:b/>
                <w:bCs/>
                <w:iCs/>
              </w:rPr>
            </w:pPr>
            <w:r w:rsidRPr="00D20367">
              <w:rPr>
                <w:b/>
                <w:bCs/>
                <w:iCs/>
              </w:rPr>
              <w:t>related currency amount</w:t>
            </w:r>
          </w:p>
        </w:tc>
        <w:tc>
          <w:tcPr>
            <w:tcW w:w="1530" w:type="dxa"/>
            <w:shd w:val="clear" w:color="auto" w:fill="D9D9D9" w:themeFill="background1" w:themeFillShade="D9"/>
          </w:tcPr>
          <w:p w:rsidR="006309F7" w:rsidRPr="00D20367" w:rsidRDefault="006309F7">
            <w:pPr>
              <w:suppressAutoHyphens/>
              <w:jc w:val="center"/>
              <w:rPr>
                <w:b/>
                <w:bCs/>
                <w:iCs/>
              </w:rPr>
            </w:pPr>
            <w:r w:rsidRPr="00D20367">
              <w:rPr>
                <w:b/>
                <w:bCs/>
                <w:iCs/>
              </w:rPr>
              <w:t>Bidder’s</w:t>
            </w:r>
          </w:p>
          <w:p w:rsidR="006309F7" w:rsidRPr="00D20367" w:rsidRDefault="006309F7">
            <w:pPr>
              <w:suppressAutoHyphens/>
              <w:jc w:val="center"/>
              <w:rPr>
                <w:b/>
                <w:bCs/>
                <w:iCs/>
              </w:rPr>
            </w:pPr>
            <w:r w:rsidRPr="00D20367">
              <w:rPr>
                <w:b/>
                <w:bCs/>
                <w:iCs/>
              </w:rPr>
              <w:t>proposed</w:t>
            </w:r>
          </w:p>
          <w:p w:rsidR="006309F7" w:rsidRPr="00D20367" w:rsidRDefault="006309F7">
            <w:pPr>
              <w:suppressAutoHyphens/>
              <w:jc w:val="center"/>
              <w:rPr>
                <w:b/>
                <w:bCs/>
                <w:iCs/>
              </w:rPr>
            </w:pPr>
            <w:r w:rsidRPr="00D20367">
              <w:rPr>
                <w:b/>
                <w:bCs/>
                <w:iCs/>
              </w:rPr>
              <w:t>weighting</w:t>
            </w:r>
          </w:p>
        </w:tc>
      </w:tr>
      <w:tr w:rsidR="006309F7" w:rsidRPr="00D20367" w:rsidTr="0011437F">
        <w:trPr>
          <w:cantSplit/>
        </w:trPr>
        <w:tc>
          <w:tcPr>
            <w:tcW w:w="1170" w:type="dxa"/>
          </w:tcPr>
          <w:p w:rsidR="006309F7" w:rsidRPr="00D20367" w:rsidRDefault="006309F7">
            <w:pPr>
              <w:suppressAutoHyphens/>
              <w:spacing w:before="60" w:after="60"/>
              <w:rPr>
                <w:sz w:val="18"/>
              </w:rPr>
            </w:pPr>
          </w:p>
        </w:tc>
        <w:tc>
          <w:tcPr>
            <w:tcW w:w="1710" w:type="dxa"/>
          </w:tcPr>
          <w:p w:rsidR="006309F7" w:rsidRPr="00D20367" w:rsidRDefault="006309F7">
            <w:pPr>
              <w:pStyle w:val="TOAHeading"/>
              <w:tabs>
                <w:tab w:val="clear" w:pos="9000"/>
                <w:tab w:val="clear" w:pos="9360"/>
              </w:tabs>
              <w:spacing w:before="60" w:after="60"/>
            </w:pPr>
            <w:r w:rsidRPr="00D20367">
              <w:t>Nonadjustable</w:t>
            </w:r>
          </w:p>
        </w:tc>
        <w:tc>
          <w:tcPr>
            <w:tcW w:w="1440" w:type="dxa"/>
          </w:tcPr>
          <w:p w:rsidR="006309F7" w:rsidRPr="00D20367" w:rsidRDefault="006309F7">
            <w:pPr>
              <w:suppressAutoHyphens/>
              <w:spacing w:before="60" w:after="60"/>
              <w:jc w:val="center"/>
              <w:rPr>
                <w:sz w:val="18"/>
              </w:rPr>
            </w:pPr>
            <w:r w:rsidRPr="00D20367">
              <w:rPr>
                <w:sz w:val="18"/>
              </w:rPr>
              <w:t>—</w:t>
            </w:r>
          </w:p>
        </w:tc>
        <w:tc>
          <w:tcPr>
            <w:tcW w:w="1440" w:type="dxa"/>
          </w:tcPr>
          <w:p w:rsidR="006309F7" w:rsidRPr="00D20367" w:rsidRDefault="006309F7">
            <w:pPr>
              <w:suppressAutoHyphens/>
              <w:spacing w:before="60" w:after="60"/>
              <w:jc w:val="center"/>
              <w:rPr>
                <w:sz w:val="18"/>
              </w:rPr>
            </w:pPr>
            <w:r w:rsidRPr="00D20367">
              <w:rPr>
                <w:sz w:val="18"/>
              </w:rPr>
              <w:t>—</w:t>
            </w:r>
          </w:p>
        </w:tc>
        <w:tc>
          <w:tcPr>
            <w:tcW w:w="1800" w:type="dxa"/>
          </w:tcPr>
          <w:p w:rsidR="006309F7" w:rsidRPr="00D20367" w:rsidRDefault="006309F7">
            <w:pPr>
              <w:suppressAutoHyphens/>
              <w:spacing w:before="60" w:after="60"/>
              <w:jc w:val="center"/>
              <w:rPr>
                <w:sz w:val="18"/>
              </w:rPr>
            </w:pPr>
            <w:r w:rsidRPr="00D20367">
              <w:rPr>
                <w:sz w:val="18"/>
              </w:rPr>
              <w:t>—</w:t>
            </w:r>
          </w:p>
        </w:tc>
        <w:tc>
          <w:tcPr>
            <w:tcW w:w="1530" w:type="dxa"/>
          </w:tcPr>
          <w:p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rsidTr="0011437F">
        <w:trPr>
          <w:cantSplit/>
        </w:trPr>
        <w:tc>
          <w:tcPr>
            <w:tcW w:w="1170" w:type="dxa"/>
          </w:tcPr>
          <w:p w:rsidR="006309F7" w:rsidRPr="00D20367" w:rsidRDefault="006309F7">
            <w:pPr>
              <w:suppressAutoHyphens/>
              <w:rPr>
                <w:b/>
                <w:bCs/>
                <w:sz w:val="20"/>
              </w:rPr>
            </w:pPr>
          </w:p>
        </w:tc>
        <w:tc>
          <w:tcPr>
            <w:tcW w:w="1710" w:type="dxa"/>
          </w:tcPr>
          <w:p w:rsidR="006309F7" w:rsidRPr="00D20367" w:rsidRDefault="006309F7">
            <w:pPr>
              <w:suppressAutoHyphens/>
              <w:rPr>
                <w:b/>
                <w:bCs/>
                <w:sz w:val="20"/>
              </w:rPr>
            </w:pPr>
          </w:p>
        </w:tc>
        <w:tc>
          <w:tcPr>
            <w:tcW w:w="1440" w:type="dxa"/>
          </w:tcPr>
          <w:p w:rsidR="006309F7" w:rsidRPr="00D20367" w:rsidRDefault="006309F7">
            <w:pPr>
              <w:suppressAutoHyphens/>
              <w:rPr>
                <w:b/>
                <w:bCs/>
                <w:sz w:val="20"/>
              </w:rPr>
            </w:pPr>
          </w:p>
        </w:tc>
        <w:tc>
          <w:tcPr>
            <w:tcW w:w="1440" w:type="dxa"/>
          </w:tcPr>
          <w:p w:rsidR="006309F7" w:rsidRPr="00D20367" w:rsidRDefault="006309F7">
            <w:pPr>
              <w:suppressAutoHyphens/>
              <w:rPr>
                <w:b/>
                <w:bCs/>
                <w:sz w:val="20"/>
              </w:rPr>
            </w:pPr>
            <w:r w:rsidRPr="00D20367">
              <w:rPr>
                <w:b/>
                <w:bCs/>
                <w:sz w:val="20"/>
              </w:rPr>
              <w:t>Total</w:t>
            </w:r>
          </w:p>
        </w:tc>
        <w:tc>
          <w:tcPr>
            <w:tcW w:w="1800" w:type="dxa"/>
          </w:tcPr>
          <w:p w:rsidR="006309F7" w:rsidRPr="00D20367" w:rsidRDefault="006309F7">
            <w:pPr>
              <w:suppressAutoHyphens/>
              <w:rPr>
                <w:b/>
                <w:bCs/>
                <w:sz w:val="20"/>
              </w:rPr>
            </w:pPr>
          </w:p>
        </w:tc>
        <w:tc>
          <w:tcPr>
            <w:tcW w:w="1530" w:type="dxa"/>
          </w:tcPr>
          <w:p w:rsidR="006309F7" w:rsidRPr="00D20367" w:rsidRDefault="006309F7">
            <w:pPr>
              <w:tabs>
                <w:tab w:val="decimal" w:pos="695"/>
              </w:tabs>
              <w:suppressAutoHyphens/>
              <w:rPr>
                <w:b/>
                <w:bCs/>
                <w:sz w:val="20"/>
              </w:rPr>
            </w:pPr>
            <w:r w:rsidRPr="00D20367">
              <w:rPr>
                <w:b/>
                <w:bCs/>
                <w:sz w:val="20"/>
              </w:rPr>
              <w:t>1.00</w:t>
            </w:r>
          </w:p>
        </w:tc>
      </w:tr>
    </w:tbl>
    <w:p w:rsidR="006309F7" w:rsidRPr="00D20367" w:rsidRDefault="006309F7">
      <w:pPr>
        <w:suppressAutoHyphens/>
      </w:pPr>
    </w:p>
    <w:p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rsidR="006309F7" w:rsidRPr="00D20367" w:rsidRDefault="006309F7">
      <w:pPr>
        <w:suppressAutoHyphens/>
      </w:pPr>
    </w:p>
    <w:p w:rsidR="006309F7" w:rsidRPr="00BA0CF6" w:rsidRDefault="00D94404" w:rsidP="00E15F2D">
      <w:pPr>
        <w:pStyle w:val="SectionVHeading2"/>
        <w:rPr>
          <w:lang w:val="en-US"/>
        </w:rPr>
      </w:pPr>
      <w:r w:rsidRPr="00BA0CF6">
        <w:rPr>
          <w:lang w:val="en-US"/>
        </w:rPr>
        <w:br w:type="page"/>
      </w:r>
      <w:bookmarkStart w:id="393" w:name="_Toc320179579"/>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3"/>
    </w:p>
    <w:p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Pr="00D20367">
        <w:t xml:space="preserve"> </w:t>
      </w:r>
      <w:r w:rsidR="00AB1922">
        <w:t xml:space="preserve">then </w:t>
      </w:r>
      <w:r w:rsidRPr="00D20367">
        <w:t>this table should be repeated for each foreign currency.]</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rsidTr="0011437F">
        <w:trPr>
          <w:tblHeader/>
        </w:trPr>
        <w:tc>
          <w:tcPr>
            <w:tcW w:w="857" w:type="dxa"/>
            <w:shd w:val="clear" w:color="auto" w:fill="D9D9D9" w:themeFill="background1" w:themeFillShade="D9"/>
          </w:tcPr>
          <w:p w:rsidR="006309F7" w:rsidRPr="00D20367" w:rsidRDefault="006309F7">
            <w:pPr>
              <w:suppressAutoHyphens/>
              <w:jc w:val="center"/>
              <w:rPr>
                <w:b/>
                <w:bCs/>
                <w:iCs/>
              </w:rPr>
            </w:pPr>
            <w:r w:rsidRPr="00D20367">
              <w:rPr>
                <w:b/>
                <w:bCs/>
                <w:iCs/>
              </w:rPr>
              <w:t>Index code</w:t>
            </w:r>
          </w:p>
        </w:tc>
        <w:tc>
          <w:tcPr>
            <w:tcW w:w="1735" w:type="dxa"/>
            <w:shd w:val="clear" w:color="auto" w:fill="D9D9D9" w:themeFill="background1" w:themeFillShade="D9"/>
          </w:tcPr>
          <w:p w:rsidR="006309F7" w:rsidRPr="00D20367" w:rsidRDefault="006309F7">
            <w:pPr>
              <w:suppressAutoHyphens/>
              <w:jc w:val="center"/>
              <w:rPr>
                <w:b/>
                <w:bCs/>
                <w:iCs/>
              </w:rPr>
            </w:pPr>
            <w:r w:rsidRPr="00D20367">
              <w:rPr>
                <w:b/>
                <w:bCs/>
                <w:iCs/>
              </w:rPr>
              <w:t>Index description</w:t>
            </w:r>
          </w:p>
        </w:tc>
        <w:tc>
          <w:tcPr>
            <w:tcW w:w="1224" w:type="dxa"/>
            <w:shd w:val="clear" w:color="auto" w:fill="D9D9D9" w:themeFill="background1" w:themeFillShade="D9"/>
          </w:tcPr>
          <w:p w:rsidR="006309F7" w:rsidRPr="00D20367" w:rsidRDefault="006309F7">
            <w:pPr>
              <w:suppressAutoHyphens/>
              <w:jc w:val="center"/>
              <w:rPr>
                <w:b/>
                <w:bCs/>
                <w:iCs/>
              </w:rPr>
            </w:pPr>
            <w:r w:rsidRPr="00D20367">
              <w:rPr>
                <w:b/>
                <w:bCs/>
                <w:iCs/>
              </w:rPr>
              <w:t>Source of index</w:t>
            </w:r>
          </w:p>
        </w:tc>
        <w:tc>
          <w:tcPr>
            <w:tcW w:w="1152" w:type="dxa"/>
            <w:shd w:val="clear" w:color="auto" w:fill="D9D9D9" w:themeFill="background1" w:themeFillShade="D9"/>
          </w:tcPr>
          <w:p w:rsidR="006309F7" w:rsidRPr="00D20367" w:rsidRDefault="006309F7">
            <w:pPr>
              <w:suppressAutoHyphens/>
              <w:jc w:val="center"/>
              <w:rPr>
                <w:b/>
                <w:bCs/>
                <w:iCs/>
              </w:rPr>
            </w:pPr>
            <w:r w:rsidRPr="00D20367">
              <w:rPr>
                <w:b/>
                <w:bCs/>
                <w:iCs/>
              </w:rPr>
              <w:t>Base value and date</w:t>
            </w:r>
          </w:p>
        </w:tc>
        <w:tc>
          <w:tcPr>
            <w:tcW w:w="1440" w:type="dxa"/>
            <w:shd w:val="clear" w:color="auto" w:fill="D9D9D9" w:themeFill="background1" w:themeFillShade="D9"/>
          </w:tcPr>
          <w:p w:rsidR="006309F7" w:rsidRPr="00D20367" w:rsidRDefault="006309F7">
            <w:pPr>
              <w:suppressAutoHyphens/>
              <w:jc w:val="center"/>
              <w:rPr>
                <w:b/>
                <w:bCs/>
                <w:iCs/>
              </w:rPr>
            </w:pPr>
            <w:r w:rsidRPr="00D20367">
              <w:rPr>
                <w:b/>
                <w:bCs/>
                <w:iCs/>
              </w:rPr>
              <w:t>Bidder’s related source currency in type/amount</w:t>
            </w:r>
          </w:p>
        </w:tc>
        <w:tc>
          <w:tcPr>
            <w:tcW w:w="1379" w:type="dxa"/>
            <w:shd w:val="clear" w:color="auto" w:fill="D9D9D9" w:themeFill="background1" w:themeFillShade="D9"/>
          </w:tcPr>
          <w:p w:rsidR="006309F7" w:rsidRPr="00D20367" w:rsidRDefault="006309F7">
            <w:pPr>
              <w:suppressAutoHyphens/>
              <w:jc w:val="center"/>
              <w:rPr>
                <w:b/>
                <w:bCs/>
                <w:iCs/>
              </w:rPr>
            </w:pPr>
            <w:r w:rsidRPr="00D20367">
              <w:rPr>
                <w:b/>
                <w:bCs/>
                <w:iCs/>
              </w:rPr>
              <w:t>Equivalent in FC1</w:t>
            </w:r>
          </w:p>
        </w:tc>
        <w:tc>
          <w:tcPr>
            <w:tcW w:w="1213" w:type="dxa"/>
            <w:shd w:val="clear" w:color="auto" w:fill="D9D9D9" w:themeFill="background1" w:themeFillShade="D9"/>
          </w:tcPr>
          <w:p w:rsidR="006309F7" w:rsidRPr="00D20367" w:rsidRDefault="006309F7">
            <w:pPr>
              <w:suppressAutoHyphens/>
              <w:jc w:val="center"/>
              <w:rPr>
                <w:b/>
                <w:bCs/>
                <w:iCs/>
              </w:rPr>
            </w:pPr>
            <w:r w:rsidRPr="00D20367">
              <w:rPr>
                <w:b/>
                <w:bCs/>
                <w:iCs/>
              </w:rPr>
              <w:t>Bidder’s proposed weighting</w:t>
            </w:r>
          </w:p>
        </w:tc>
      </w:tr>
      <w:tr w:rsidR="006309F7" w:rsidRPr="00D20367" w:rsidTr="0011437F">
        <w:trPr>
          <w:tblHeader/>
        </w:trPr>
        <w:tc>
          <w:tcPr>
            <w:tcW w:w="857" w:type="dxa"/>
          </w:tcPr>
          <w:p w:rsidR="006309F7" w:rsidRPr="00D20367" w:rsidRDefault="006309F7">
            <w:pPr>
              <w:suppressAutoHyphens/>
              <w:rPr>
                <w:b/>
                <w:bCs/>
                <w:iCs/>
                <w:sz w:val="18"/>
              </w:rPr>
            </w:pPr>
          </w:p>
        </w:tc>
        <w:tc>
          <w:tcPr>
            <w:tcW w:w="1735" w:type="dxa"/>
          </w:tcPr>
          <w:p w:rsidR="006309F7" w:rsidRPr="00D20367" w:rsidRDefault="006309F7">
            <w:pPr>
              <w:pStyle w:val="TOAHeading"/>
              <w:tabs>
                <w:tab w:val="clear" w:pos="9000"/>
                <w:tab w:val="clear" w:pos="9360"/>
              </w:tabs>
              <w:rPr>
                <w:iCs/>
              </w:rPr>
            </w:pPr>
            <w:r w:rsidRPr="00D20367">
              <w:rPr>
                <w:iCs/>
              </w:rPr>
              <w:t>Nonadjustable</w:t>
            </w:r>
          </w:p>
        </w:tc>
        <w:tc>
          <w:tcPr>
            <w:tcW w:w="1224" w:type="dxa"/>
          </w:tcPr>
          <w:p w:rsidR="006309F7" w:rsidRPr="00D20367" w:rsidRDefault="006309F7">
            <w:pPr>
              <w:suppressAutoHyphens/>
              <w:jc w:val="center"/>
              <w:rPr>
                <w:b/>
                <w:bCs/>
                <w:iCs/>
                <w:sz w:val="18"/>
              </w:rPr>
            </w:pPr>
            <w:r w:rsidRPr="00D20367">
              <w:rPr>
                <w:b/>
                <w:bCs/>
                <w:iCs/>
                <w:sz w:val="18"/>
              </w:rPr>
              <w:t>—</w:t>
            </w:r>
          </w:p>
        </w:tc>
        <w:tc>
          <w:tcPr>
            <w:tcW w:w="1152" w:type="dxa"/>
          </w:tcPr>
          <w:p w:rsidR="006309F7" w:rsidRPr="00D20367" w:rsidRDefault="006309F7">
            <w:pPr>
              <w:suppressAutoHyphens/>
              <w:jc w:val="center"/>
              <w:rPr>
                <w:b/>
                <w:bCs/>
                <w:iCs/>
                <w:sz w:val="18"/>
              </w:rPr>
            </w:pPr>
            <w:r w:rsidRPr="00D20367">
              <w:rPr>
                <w:b/>
                <w:bCs/>
                <w:iCs/>
                <w:sz w:val="18"/>
              </w:rPr>
              <w:t>—</w:t>
            </w:r>
          </w:p>
        </w:tc>
        <w:tc>
          <w:tcPr>
            <w:tcW w:w="1440" w:type="dxa"/>
          </w:tcPr>
          <w:p w:rsidR="006309F7" w:rsidRPr="00D20367" w:rsidRDefault="006309F7">
            <w:pPr>
              <w:suppressAutoHyphens/>
              <w:jc w:val="center"/>
              <w:rPr>
                <w:b/>
                <w:bCs/>
                <w:iCs/>
                <w:sz w:val="18"/>
              </w:rPr>
            </w:pPr>
            <w:r w:rsidRPr="00D20367">
              <w:rPr>
                <w:b/>
                <w:bCs/>
                <w:iCs/>
                <w:sz w:val="18"/>
              </w:rPr>
              <w:t>—</w:t>
            </w:r>
          </w:p>
        </w:tc>
        <w:tc>
          <w:tcPr>
            <w:tcW w:w="1379" w:type="dxa"/>
          </w:tcPr>
          <w:p w:rsidR="006309F7" w:rsidRPr="00D20367" w:rsidRDefault="006309F7">
            <w:pPr>
              <w:suppressAutoHyphens/>
              <w:rPr>
                <w:b/>
                <w:bCs/>
                <w:iCs/>
                <w:sz w:val="18"/>
              </w:rPr>
            </w:pPr>
          </w:p>
        </w:tc>
        <w:tc>
          <w:tcPr>
            <w:tcW w:w="1213" w:type="dxa"/>
          </w:tcPr>
          <w:p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rsidTr="0011437F">
        <w:trPr>
          <w:tblHeader/>
        </w:trPr>
        <w:tc>
          <w:tcPr>
            <w:tcW w:w="857" w:type="dxa"/>
          </w:tcPr>
          <w:p w:rsidR="006309F7" w:rsidRPr="00D20367" w:rsidRDefault="006309F7">
            <w:pPr>
              <w:suppressAutoHyphens/>
              <w:rPr>
                <w:b/>
                <w:bCs/>
                <w:sz w:val="18"/>
              </w:rPr>
            </w:pPr>
          </w:p>
        </w:tc>
        <w:tc>
          <w:tcPr>
            <w:tcW w:w="1735" w:type="dxa"/>
          </w:tcPr>
          <w:p w:rsidR="006309F7" w:rsidRPr="00D20367" w:rsidRDefault="006309F7">
            <w:pPr>
              <w:suppressAutoHyphens/>
              <w:rPr>
                <w:b/>
                <w:bCs/>
                <w:sz w:val="18"/>
              </w:rPr>
            </w:pPr>
          </w:p>
        </w:tc>
        <w:tc>
          <w:tcPr>
            <w:tcW w:w="1224" w:type="dxa"/>
          </w:tcPr>
          <w:p w:rsidR="006309F7" w:rsidRPr="00D20367" w:rsidRDefault="006309F7">
            <w:pPr>
              <w:suppressAutoHyphens/>
              <w:rPr>
                <w:b/>
                <w:bCs/>
                <w:sz w:val="18"/>
              </w:rPr>
            </w:pPr>
          </w:p>
        </w:tc>
        <w:tc>
          <w:tcPr>
            <w:tcW w:w="1152" w:type="dxa"/>
          </w:tcPr>
          <w:p w:rsidR="006309F7" w:rsidRPr="00D20367" w:rsidRDefault="006309F7">
            <w:pPr>
              <w:suppressAutoHyphens/>
              <w:rPr>
                <w:b/>
                <w:bCs/>
                <w:sz w:val="18"/>
              </w:rPr>
            </w:pPr>
          </w:p>
        </w:tc>
        <w:tc>
          <w:tcPr>
            <w:tcW w:w="1440" w:type="dxa"/>
          </w:tcPr>
          <w:p w:rsidR="006309F7" w:rsidRPr="00D20367" w:rsidRDefault="006309F7">
            <w:pPr>
              <w:suppressAutoHyphens/>
              <w:rPr>
                <w:b/>
                <w:bCs/>
                <w:sz w:val="18"/>
              </w:rPr>
            </w:pPr>
            <w:r w:rsidRPr="00D20367">
              <w:rPr>
                <w:b/>
                <w:bCs/>
                <w:sz w:val="18"/>
              </w:rPr>
              <w:t>Total</w:t>
            </w:r>
          </w:p>
        </w:tc>
        <w:tc>
          <w:tcPr>
            <w:tcW w:w="1379" w:type="dxa"/>
          </w:tcPr>
          <w:p w:rsidR="006309F7" w:rsidRPr="00D20367" w:rsidRDefault="006309F7">
            <w:pPr>
              <w:suppressAutoHyphens/>
              <w:rPr>
                <w:b/>
                <w:bCs/>
                <w:sz w:val="18"/>
              </w:rPr>
            </w:pPr>
          </w:p>
        </w:tc>
        <w:tc>
          <w:tcPr>
            <w:tcW w:w="1213" w:type="dxa"/>
          </w:tcPr>
          <w:p w:rsidR="006309F7" w:rsidRPr="00D20367" w:rsidRDefault="006309F7">
            <w:pPr>
              <w:tabs>
                <w:tab w:val="decimal" w:pos="695"/>
              </w:tabs>
              <w:suppressAutoHyphens/>
              <w:rPr>
                <w:b/>
                <w:bCs/>
                <w:sz w:val="18"/>
              </w:rPr>
            </w:pPr>
            <w:r w:rsidRPr="00D20367">
              <w:rPr>
                <w:b/>
                <w:bCs/>
                <w:sz w:val="18"/>
              </w:rPr>
              <w:t>1.00</w:t>
            </w:r>
          </w:p>
        </w:tc>
      </w:tr>
    </w:tbl>
    <w:p w:rsidR="006309F7" w:rsidRPr="00D20367" w:rsidRDefault="006309F7">
      <w:pPr>
        <w:tabs>
          <w:tab w:val="left" w:pos="2160"/>
          <w:tab w:val="left" w:pos="3600"/>
          <w:tab w:val="left" w:pos="9144"/>
        </w:tabs>
        <w:suppressAutoHyphens/>
        <w:ind w:right="-72"/>
      </w:pPr>
    </w:p>
    <w:p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rsidR="006309F7" w:rsidRPr="00BA0CF6" w:rsidRDefault="006309F7" w:rsidP="00E15F2D">
      <w:pPr>
        <w:pStyle w:val="SectionVHeading2"/>
        <w:rPr>
          <w:lang w:val="en-US"/>
        </w:rPr>
      </w:pPr>
      <w:r w:rsidRPr="00BA0CF6">
        <w:rPr>
          <w:lang w:val="en-US"/>
        </w:rPr>
        <w:br w:type="page"/>
      </w:r>
      <w:bookmarkStart w:id="394" w:name="_Toc320179580"/>
      <w:r w:rsidR="00D94404" w:rsidRPr="00BA0CF6">
        <w:rPr>
          <w:lang w:val="en-US"/>
        </w:rPr>
        <w:lastRenderedPageBreak/>
        <w:t xml:space="preserve">Table C.  </w:t>
      </w:r>
      <w:r w:rsidRPr="00BA0CF6">
        <w:rPr>
          <w:lang w:val="en-US"/>
        </w:rPr>
        <w:t>Summary of Payment Currencies</w:t>
      </w:r>
      <w:bookmarkEnd w:id="394"/>
    </w:p>
    <w:p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rsidR="00F77896" w:rsidRPr="00D20367" w:rsidRDefault="00F77896" w:rsidP="00E11E42">
      <w:pPr>
        <w:pStyle w:val="Technical4"/>
        <w:keepNext/>
        <w:keepLines/>
        <w:tabs>
          <w:tab w:val="clear" w:pos="-720"/>
        </w:tabs>
        <w:jc w:val="center"/>
        <w:rPr>
          <w:rFonts w:ascii="Times New Roman" w:hAnsi="Times New Roman"/>
          <w:b w:val="0"/>
        </w:rPr>
      </w:pPr>
    </w:p>
    <w:p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r w:rsidRPr="00D20367">
        <w:rPr>
          <w:b w:val="0"/>
          <w:iCs/>
          <w:sz w:val="16"/>
        </w:rPr>
        <w:t xml:space="preserve"> </w:t>
      </w:r>
    </w:p>
    <w:p w:rsidR="006309F7" w:rsidRPr="00D20367" w:rsidRDefault="006309F7">
      <w:pPr>
        <w:keepNext/>
        <w:keepLines/>
        <w:tabs>
          <w:tab w:val="left" w:pos="5760"/>
        </w:tabs>
        <w:suppressAutoHyphens/>
        <w:jc w:val="center"/>
        <w:rPr>
          <w:iCs/>
          <w:sz w:val="16"/>
          <w:highlight w:val="yellow"/>
        </w:rPr>
      </w:pPr>
    </w:p>
    <w:p w:rsidR="006309F7" w:rsidRPr="00D20367" w:rsidRDefault="006309F7">
      <w:pPr>
        <w:keepNext/>
        <w:keepLines/>
        <w:suppressAutoHyphens/>
        <w:rPr>
          <w:sz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rsidTr="0011437F">
        <w:tc>
          <w:tcPr>
            <w:tcW w:w="1800" w:type="dxa"/>
            <w:shd w:val="clear" w:color="auto" w:fill="D9D9D9" w:themeFill="background1" w:themeFillShade="D9"/>
          </w:tcPr>
          <w:p w:rsidR="006309F7" w:rsidRPr="00D20367" w:rsidRDefault="006309F7">
            <w:pPr>
              <w:keepNext/>
              <w:keepLines/>
              <w:suppressAutoHyphens/>
              <w:jc w:val="center"/>
              <w:rPr>
                <w:b/>
                <w:bCs/>
                <w:iCs/>
              </w:rPr>
            </w:pPr>
          </w:p>
          <w:p w:rsidR="006309F7" w:rsidRPr="00D20367" w:rsidRDefault="006309F7">
            <w:pPr>
              <w:keepNext/>
              <w:keepLines/>
              <w:suppressAutoHyphens/>
              <w:jc w:val="center"/>
              <w:rPr>
                <w:b/>
                <w:bCs/>
                <w:iCs/>
              </w:rPr>
            </w:pPr>
            <w:r w:rsidRPr="00D20367">
              <w:rPr>
                <w:b/>
                <w:bCs/>
                <w:iCs/>
              </w:rPr>
              <w:t>Name of payment currency</w:t>
            </w:r>
          </w:p>
        </w:tc>
        <w:tc>
          <w:tcPr>
            <w:tcW w:w="1440" w:type="dxa"/>
            <w:shd w:val="clear" w:color="auto" w:fill="D9D9D9" w:themeFill="background1" w:themeFillShade="D9"/>
          </w:tcPr>
          <w:p w:rsidR="006309F7" w:rsidRPr="00D20367" w:rsidRDefault="006309F7">
            <w:pPr>
              <w:keepNext/>
              <w:keepLines/>
              <w:suppressAutoHyphens/>
              <w:jc w:val="center"/>
              <w:rPr>
                <w:b/>
                <w:bCs/>
                <w:iCs/>
              </w:rPr>
            </w:pPr>
            <w:r w:rsidRPr="00D20367">
              <w:rPr>
                <w:b/>
                <w:bCs/>
                <w:iCs/>
              </w:rPr>
              <w:t>A</w:t>
            </w:r>
          </w:p>
          <w:p w:rsidR="006309F7" w:rsidRPr="00D20367" w:rsidRDefault="006309F7">
            <w:pPr>
              <w:keepNext/>
              <w:keepLines/>
              <w:suppressAutoHyphens/>
              <w:jc w:val="center"/>
              <w:rPr>
                <w:b/>
                <w:bCs/>
                <w:iCs/>
              </w:rPr>
            </w:pPr>
            <w:r w:rsidRPr="00D20367">
              <w:rPr>
                <w:b/>
                <w:bCs/>
                <w:iCs/>
              </w:rPr>
              <w:t>Amount of currency</w:t>
            </w:r>
          </w:p>
        </w:tc>
        <w:tc>
          <w:tcPr>
            <w:tcW w:w="1800" w:type="dxa"/>
            <w:shd w:val="clear" w:color="auto" w:fill="D9D9D9" w:themeFill="background1" w:themeFillShade="D9"/>
          </w:tcPr>
          <w:p w:rsidR="006309F7" w:rsidRPr="00D20367" w:rsidRDefault="006309F7">
            <w:pPr>
              <w:keepNext/>
              <w:keepLines/>
              <w:suppressAutoHyphens/>
              <w:jc w:val="center"/>
              <w:rPr>
                <w:b/>
                <w:bCs/>
                <w:iCs/>
              </w:rPr>
            </w:pPr>
            <w:r w:rsidRPr="00D20367">
              <w:rPr>
                <w:b/>
                <w:bCs/>
                <w:iCs/>
              </w:rPr>
              <w:t>B</w:t>
            </w:r>
          </w:p>
          <w:p w:rsidR="006309F7" w:rsidRPr="00D20367" w:rsidRDefault="006309F7">
            <w:pPr>
              <w:keepNext/>
              <w:keepLines/>
              <w:suppressAutoHyphens/>
              <w:jc w:val="center"/>
              <w:rPr>
                <w:b/>
                <w:bCs/>
                <w:iCs/>
              </w:rPr>
            </w:pPr>
            <w:r w:rsidRPr="00D20367">
              <w:rPr>
                <w:b/>
                <w:bCs/>
                <w:iCs/>
              </w:rPr>
              <w:t>Rate of exchange</w:t>
            </w:r>
          </w:p>
          <w:p w:rsidR="006309F7" w:rsidRPr="00D20367" w:rsidRDefault="006309F7">
            <w:pPr>
              <w:keepNext/>
              <w:keepLines/>
              <w:suppressAutoHyphens/>
              <w:jc w:val="center"/>
              <w:rPr>
                <w:b/>
                <w:bCs/>
                <w:iCs/>
              </w:rPr>
            </w:pPr>
            <w:r w:rsidRPr="00D20367">
              <w:rPr>
                <w:b/>
                <w:bCs/>
                <w:iCs/>
              </w:rPr>
              <w:t>(local currency per unit of foreign)</w:t>
            </w:r>
          </w:p>
        </w:tc>
        <w:tc>
          <w:tcPr>
            <w:tcW w:w="1800" w:type="dxa"/>
            <w:shd w:val="clear" w:color="auto" w:fill="D9D9D9" w:themeFill="background1" w:themeFillShade="D9"/>
          </w:tcPr>
          <w:p w:rsidR="006309F7" w:rsidRPr="00D20367" w:rsidRDefault="006309F7">
            <w:pPr>
              <w:keepNext/>
              <w:keepLines/>
              <w:suppressAutoHyphens/>
              <w:jc w:val="center"/>
              <w:rPr>
                <w:b/>
                <w:bCs/>
                <w:iCs/>
              </w:rPr>
            </w:pPr>
            <w:r w:rsidRPr="00D20367">
              <w:rPr>
                <w:b/>
                <w:bCs/>
                <w:iCs/>
              </w:rPr>
              <w:t>C</w:t>
            </w:r>
          </w:p>
          <w:p w:rsidR="006309F7" w:rsidRPr="00D20367" w:rsidRDefault="006309F7">
            <w:pPr>
              <w:keepNext/>
              <w:keepLines/>
              <w:suppressAutoHyphens/>
              <w:jc w:val="center"/>
              <w:rPr>
                <w:b/>
                <w:bCs/>
                <w:iCs/>
              </w:rPr>
            </w:pPr>
            <w:r w:rsidRPr="00D20367">
              <w:rPr>
                <w:b/>
                <w:bCs/>
                <w:iCs/>
              </w:rPr>
              <w:t>Local currency equivalent</w:t>
            </w:r>
          </w:p>
          <w:p w:rsidR="006309F7" w:rsidRPr="00D20367" w:rsidRDefault="006309F7">
            <w:pPr>
              <w:keepNext/>
              <w:keepLines/>
              <w:suppressAutoHyphens/>
              <w:jc w:val="center"/>
              <w:rPr>
                <w:b/>
                <w:bCs/>
                <w:iCs/>
              </w:rPr>
            </w:pPr>
            <w:r w:rsidRPr="00D20367">
              <w:rPr>
                <w:b/>
                <w:bCs/>
                <w:iCs/>
              </w:rPr>
              <w:t>C = A x B</w:t>
            </w:r>
          </w:p>
        </w:tc>
        <w:tc>
          <w:tcPr>
            <w:tcW w:w="2160" w:type="dxa"/>
            <w:shd w:val="clear" w:color="auto" w:fill="D9D9D9" w:themeFill="background1" w:themeFillShade="D9"/>
          </w:tcPr>
          <w:p w:rsidR="006309F7" w:rsidRPr="00D20367" w:rsidRDefault="006309F7">
            <w:pPr>
              <w:keepNext/>
              <w:keepLines/>
              <w:suppressAutoHyphens/>
              <w:jc w:val="center"/>
              <w:rPr>
                <w:b/>
                <w:bCs/>
                <w:iCs/>
              </w:rPr>
            </w:pPr>
            <w:r w:rsidRPr="00D20367">
              <w:rPr>
                <w:b/>
                <w:bCs/>
                <w:iCs/>
              </w:rPr>
              <w:t>D</w:t>
            </w:r>
          </w:p>
          <w:p w:rsidR="006309F7" w:rsidRPr="00D20367" w:rsidRDefault="006309F7">
            <w:pPr>
              <w:keepNext/>
              <w:keepLines/>
              <w:suppressAutoHyphens/>
              <w:jc w:val="center"/>
              <w:rPr>
                <w:b/>
                <w:bCs/>
                <w:iCs/>
              </w:rPr>
            </w:pPr>
            <w:r w:rsidRPr="00D20367">
              <w:rPr>
                <w:b/>
                <w:bCs/>
                <w:iCs/>
              </w:rPr>
              <w:t>Percentage of</w:t>
            </w:r>
            <w:r w:rsidRPr="00D20367">
              <w:rPr>
                <w:b/>
                <w:bCs/>
                <w:iCs/>
              </w:rPr>
              <w:br/>
              <w:t xml:space="preserve"> </w:t>
            </w:r>
            <w:r w:rsidR="002A243F">
              <w:rPr>
                <w:b/>
                <w:bCs/>
                <w:iCs/>
              </w:rPr>
              <w:t xml:space="preserve">Total </w:t>
            </w:r>
            <w:r w:rsidRPr="00D20367">
              <w:rPr>
                <w:b/>
                <w:bCs/>
                <w:iCs/>
              </w:rPr>
              <w:t>Bid Price (</w:t>
            </w:r>
            <w:r w:rsidR="002A243F">
              <w:rPr>
                <w:b/>
                <w:bCs/>
                <w:iCs/>
              </w:rPr>
              <w:t>T</w:t>
            </w:r>
            <w:r w:rsidRPr="00D20367">
              <w:rPr>
                <w:b/>
                <w:bCs/>
                <w:iCs/>
              </w:rPr>
              <w:t>BP)</w:t>
            </w:r>
          </w:p>
          <w:p w:rsidR="006309F7" w:rsidRPr="00D20367" w:rsidRDefault="006309F7">
            <w:pPr>
              <w:keepNext/>
              <w:keepLines/>
              <w:suppressAutoHyphens/>
              <w:jc w:val="center"/>
              <w:rPr>
                <w:b/>
                <w:bCs/>
                <w:iCs/>
              </w:rPr>
            </w:pPr>
            <w:r w:rsidRPr="00D20367">
              <w:rPr>
                <w:b/>
                <w:bCs/>
                <w:iCs/>
                <w:u w:val="single"/>
              </w:rPr>
              <w:t xml:space="preserve"> 100xC</w:t>
            </w:r>
            <w:r w:rsidRPr="00D20367">
              <w:rPr>
                <w:b/>
                <w:bCs/>
                <w:iCs/>
              </w:rPr>
              <w:t xml:space="preserve"> </w:t>
            </w:r>
          </w:p>
          <w:p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rsidTr="0011437F">
        <w:tc>
          <w:tcPr>
            <w:tcW w:w="1800" w:type="dxa"/>
          </w:tcPr>
          <w:p w:rsidR="006309F7" w:rsidRPr="00D20367" w:rsidRDefault="006309F7">
            <w:pPr>
              <w:keepNext/>
              <w:keepLines/>
              <w:tabs>
                <w:tab w:val="left" w:pos="1458"/>
              </w:tabs>
              <w:suppressAutoHyphens/>
              <w:spacing w:before="60"/>
              <w:rPr>
                <w:b/>
                <w:bCs/>
                <w:iCs/>
              </w:rPr>
            </w:pPr>
            <w:r w:rsidRPr="00D20367">
              <w:rPr>
                <w:b/>
                <w:bCs/>
                <w:iCs/>
              </w:rPr>
              <w:t>Local currency</w:t>
            </w:r>
          </w:p>
          <w:p w:rsidR="006309F7" w:rsidRPr="00D20367" w:rsidRDefault="006309F7">
            <w:pPr>
              <w:keepNext/>
              <w:keepLines/>
              <w:tabs>
                <w:tab w:val="left" w:pos="1458"/>
              </w:tabs>
              <w:suppressAutoHyphens/>
              <w:rPr>
                <w:b/>
                <w:bCs/>
                <w:iCs/>
                <w:u w:val="single"/>
              </w:rPr>
            </w:pPr>
            <w:r w:rsidRPr="00D20367">
              <w:rPr>
                <w:b/>
                <w:bCs/>
                <w:iCs/>
                <w:u w:val="single"/>
              </w:rPr>
              <w:tab/>
            </w:r>
          </w:p>
          <w:p w:rsidR="006309F7" w:rsidRPr="00D20367" w:rsidRDefault="006309F7">
            <w:pPr>
              <w:keepNext/>
              <w:keepLines/>
              <w:tabs>
                <w:tab w:val="left" w:pos="1458"/>
              </w:tabs>
              <w:suppressAutoHyphens/>
              <w:rPr>
                <w:b/>
                <w:bCs/>
                <w:iCs/>
              </w:rPr>
            </w:pPr>
          </w:p>
        </w:tc>
        <w:tc>
          <w:tcPr>
            <w:tcW w:w="1440" w:type="dxa"/>
          </w:tcPr>
          <w:p w:rsidR="006309F7" w:rsidRPr="00D20367" w:rsidRDefault="006309F7">
            <w:pPr>
              <w:keepNext/>
              <w:keepLines/>
              <w:tabs>
                <w:tab w:val="decimal" w:pos="918"/>
              </w:tabs>
              <w:suppressAutoHyphens/>
              <w:rPr>
                <w:b/>
                <w:bCs/>
                <w:iCs/>
              </w:rPr>
            </w:pPr>
          </w:p>
        </w:tc>
        <w:tc>
          <w:tcPr>
            <w:tcW w:w="1800" w:type="dxa"/>
          </w:tcPr>
          <w:p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Pr>
          <w:p w:rsidR="006309F7" w:rsidRPr="00D20367" w:rsidRDefault="006309F7">
            <w:pPr>
              <w:keepNext/>
              <w:keepLines/>
              <w:tabs>
                <w:tab w:val="decimal" w:pos="1098"/>
              </w:tabs>
              <w:suppressAutoHyphens/>
              <w:rPr>
                <w:b/>
                <w:bCs/>
                <w:iCs/>
              </w:rPr>
            </w:pPr>
          </w:p>
        </w:tc>
        <w:tc>
          <w:tcPr>
            <w:tcW w:w="2160" w:type="dxa"/>
          </w:tcPr>
          <w:p w:rsidR="006309F7" w:rsidRPr="00D20367" w:rsidRDefault="006309F7">
            <w:pPr>
              <w:keepNext/>
              <w:keepLines/>
              <w:tabs>
                <w:tab w:val="decimal" w:pos="1098"/>
              </w:tabs>
              <w:suppressAutoHyphens/>
              <w:rPr>
                <w:b/>
                <w:bCs/>
                <w:iCs/>
              </w:rPr>
            </w:pPr>
          </w:p>
        </w:tc>
      </w:tr>
      <w:tr w:rsidR="006309F7" w:rsidRPr="00D20367" w:rsidTr="0011437F">
        <w:tc>
          <w:tcPr>
            <w:tcW w:w="1800" w:type="dxa"/>
          </w:tcPr>
          <w:p w:rsidR="006309F7" w:rsidRPr="00D20367" w:rsidRDefault="006309F7">
            <w:pPr>
              <w:keepNext/>
              <w:keepLines/>
              <w:tabs>
                <w:tab w:val="left" w:pos="1458"/>
              </w:tabs>
              <w:suppressAutoHyphens/>
              <w:spacing w:before="60"/>
              <w:rPr>
                <w:b/>
                <w:bCs/>
                <w:iCs/>
              </w:rPr>
            </w:pPr>
            <w:r w:rsidRPr="00D20367">
              <w:rPr>
                <w:b/>
                <w:bCs/>
                <w:iCs/>
              </w:rPr>
              <w:t>Foreign currency #1</w:t>
            </w:r>
          </w:p>
          <w:p w:rsidR="006309F7" w:rsidRPr="00D20367" w:rsidRDefault="006309F7">
            <w:pPr>
              <w:keepNext/>
              <w:keepLines/>
              <w:tabs>
                <w:tab w:val="left" w:pos="1458"/>
              </w:tabs>
              <w:suppressAutoHyphens/>
              <w:rPr>
                <w:b/>
                <w:bCs/>
                <w:iCs/>
                <w:u w:val="single"/>
              </w:rPr>
            </w:pPr>
            <w:r w:rsidRPr="00D20367">
              <w:rPr>
                <w:b/>
                <w:bCs/>
                <w:iCs/>
                <w:u w:val="single"/>
              </w:rPr>
              <w:tab/>
            </w:r>
          </w:p>
          <w:p w:rsidR="006309F7" w:rsidRPr="00D20367" w:rsidRDefault="006309F7">
            <w:pPr>
              <w:keepNext/>
              <w:keepLines/>
              <w:tabs>
                <w:tab w:val="left" w:pos="1458"/>
              </w:tabs>
              <w:suppressAutoHyphens/>
              <w:rPr>
                <w:b/>
                <w:bCs/>
                <w:iCs/>
              </w:rPr>
            </w:pPr>
          </w:p>
        </w:tc>
        <w:tc>
          <w:tcPr>
            <w:tcW w:w="1440" w:type="dxa"/>
          </w:tcPr>
          <w:p w:rsidR="006309F7" w:rsidRPr="00D20367" w:rsidRDefault="006309F7">
            <w:pPr>
              <w:keepNext/>
              <w:keepLines/>
              <w:tabs>
                <w:tab w:val="decimal" w:pos="918"/>
              </w:tabs>
              <w:suppressAutoHyphens/>
              <w:rPr>
                <w:b/>
                <w:bCs/>
                <w:iCs/>
              </w:rPr>
            </w:pPr>
          </w:p>
        </w:tc>
        <w:tc>
          <w:tcPr>
            <w:tcW w:w="1800" w:type="dxa"/>
          </w:tcPr>
          <w:p w:rsidR="006309F7" w:rsidRPr="00D20367" w:rsidRDefault="006309F7">
            <w:pPr>
              <w:keepNext/>
              <w:keepLines/>
              <w:tabs>
                <w:tab w:val="decimal" w:pos="828"/>
              </w:tabs>
              <w:suppressAutoHyphens/>
              <w:rPr>
                <w:b/>
                <w:bCs/>
                <w:iCs/>
              </w:rPr>
            </w:pPr>
          </w:p>
        </w:tc>
        <w:tc>
          <w:tcPr>
            <w:tcW w:w="1800" w:type="dxa"/>
          </w:tcPr>
          <w:p w:rsidR="006309F7" w:rsidRPr="00D20367" w:rsidRDefault="006309F7">
            <w:pPr>
              <w:keepNext/>
              <w:keepLines/>
              <w:tabs>
                <w:tab w:val="decimal" w:pos="1098"/>
              </w:tabs>
              <w:suppressAutoHyphens/>
              <w:rPr>
                <w:b/>
                <w:bCs/>
                <w:iCs/>
              </w:rPr>
            </w:pPr>
          </w:p>
        </w:tc>
        <w:tc>
          <w:tcPr>
            <w:tcW w:w="2160" w:type="dxa"/>
          </w:tcPr>
          <w:p w:rsidR="006309F7" w:rsidRPr="00D20367" w:rsidRDefault="006309F7">
            <w:pPr>
              <w:keepNext/>
              <w:keepLines/>
              <w:tabs>
                <w:tab w:val="decimal" w:pos="1098"/>
              </w:tabs>
              <w:suppressAutoHyphens/>
              <w:rPr>
                <w:b/>
                <w:bCs/>
                <w:iCs/>
              </w:rPr>
            </w:pPr>
          </w:p>
        </w:tc>
      </w:tr>
      <w:tr w:rsidR="006309F7" w:rsidRPr="00D20367" w:rsidTr="0011437F">
        <w:tc>
          <w:tcPr>
            <w:tcW w:w="1800" w:type="dxa"/>
          </w:tcPr>
          <w:p w:rsidR="006309F7" w:rsidRPr="00D20367" w:rsidRDefault="006309F7">
            <w:pPr>
              <w:tabs>
                <w:tab w:val="left" w:pos="1458"/>
              </w:tabs>
              <w:suppressAutoHyphens/>
              <w:spacing w:before="60"/>
              <w:rPr>
                <w:b/>
                <w:bCs/>
                <w:iCs/>
              </w:rPr>
            </w:pPr>
            <w:r w:rsidRPr="00D20367">
              <w:rPr>
                <w:b/>
                <w:bCs/>
                <w:iCs/>
              </w:rPr>
              <w:t>Foreign currency #2</w:t>
            </w:r>
          </w:p>
          <w:p w:rsidR="006309F7" w:rsidRPr="00D20367" w:rsidRDefault="006309F7">
            <w:pPr>
              <w:tabs>
                <w:tab w:val="left" w:pos="1458"/>
              </w:tabs>
              <w:suppressAutoHyphens/>
              <w:rPr>
                <w:b/>
                <w:bCs/>
                <w:iCs/>
                <w:u w:val="single"/>
              </w:rPr>
            </w:pPr>
            <w:r w:rsidRPr="00D20367">
              <w:rPr>
                <w:b/>
                <w:bCs/>
                <w:iCs/>
                <w:u w:val="single"/>
              </w:rPr>
              <w:tab/>
            </w:r>
          </w:p>
          <w:p w:rsidR="006309F7" w:rsidRPr="00D20367" w:rsidRDefault="006309F7">
            <w:pPr>
              <w:tabs>
                <w:tab w:val="left" w:pos="1458"/>
              </w:tabs>
              <w:suppressAutoHyphens/>
              <w:rPr>
                <w:b/>
                <w:bCs/>
                <w:iCs/>
              </w:rPr>
            </w:pPr>
          </w:p>
        </w:tc>
        <w:tc>
          <w:tcPr>
            <w:tcW w:w="1440" w:type="dxa"/>
          </w:tcPr>
          <w:p w:rsidR="006309F7" w:rsidRPr="00D20367" w:rsidRDefault="006309F7">
            <w:pPr>
              <w:tabs>
                <w:tab w:val="decimal" w:pos="918"/>
              </w:tabs>
              <w:suppressAutoHyphens/>
              <w:rPr>
                <w:b/>
                <w:bCs/>
                <w:iCs/>
              </w:rPr>
            </w:pPr>
          </w:p>
        </w:tc>
        <w:tc>
          <w:tcPr>
            <w:tcW w:w="1800" w:type="dxa"/>
          </w:tcPr>
          <w:p w:rsidR="006309F7" w:rsidRPr="00D20367" w:rsidRDefault="006309F7">
            <w:pPr>
              <w:tabs>
                <w:tab w:val="decimal" w:pos="828"/>
              </w:tabs>
              <w:suppressAutoHyphens/>
              <w:rPr>
                <w:b/>
                <w:bCs/>
                <w:iCs/>
              </w:rPr>
            </w:pPr>
          </w:p>
        </w:tc>
        <w:tc>
          <w:tcPr>
            <w:tcW w:w="1800" w:type="dxa"/>
          </w:tcPr>
          <w:p w:rsidR="006309F7" w:rsidRPr="00D20367" w:rsidRDefault="006309F7">
            <w:pPr>
              <w:tabs>
                <w:tab w:val="decimal" w:pos="1098"/>
              </w:tabs>
              <w:suppressAutoHyphens/>
              <w:rPr>
                <w:b/>
                <w:bCs/>
                <w:iCs/>
              </w:rPr>
            </w:pPr>
          </w:p>
        </w:tc>
        <w:tc>
          <w:tcPr>
            <w:tcW w:w="2160" w:type="dxa"/>
          </w:tcPr>
          <w:p w:rsidR="006309F7" w:rsidRPr="00D20367" w:rsidRDefault="006309F7">
            <w:pPr>
              <w:tabs>
                <w:tab w:val="decimal" w:pos="1098"/>
              </w:tabs>
              <w:suppressAutoHyphens/>
              <w:rPr>
                <w:b/>
                <w:bCs/>
                <w:iCs/>
              </w:rPr>
            </w:pPr>
          </w:p>
        </w:tc>
      </w:tr>
      <w:tr w:rsidR="006309F7" w:rsidRPr="00D20367" w:rsidTr="0011437F">
        <w:tc>
          <w:tcPr>
            <w:tcW w:w="1800" w:type="dxa"/>
          </w:tcPr>
          <w:p w:rsidR="006309F7" w:rsidRPr="00D20367" w:rsidRDefault="006309F7">
            <w:pPr>
              <w:tabs>
                <w:tab w:val="left" w:pos="1458"/>
              </w:tabs>
              <w:suppressAutoHyphens/>
              <w:spacing w:before="60"/>
              <w:rPr>
                <w:b/>
                <w:bCs/>
                <w:iCs/>
              </w:rPr>
            </w:pPr>
            <w:r w:rsidRPr="00D20367">
              <w:rPr>
                <w:b/>
                <w:bCs/>
                <w:iCs/>
              </w:rPr>
              <w:t>Foreign currency #</w:t>
            </w:r>
          </w:p>
          <w:p w:rsidR="006309F7" w:rsidRPr="00D20367" w:rsidRDefault="006309F7">
            <w:pPr>
              <w:tabs>
                <w:tab w:val="left" w:pos="1458"/>
              </w:tabs>
              <w:suppressAutoHyphens/>
              <w:rPr>
                <w:b/>
                <w:bCs/>
                <w:iCs/>
                <w:u w:val="single"/>
              </w:rPr>
            </w:pPr>
            <w:r w:rsidRPr="00D20367">
              <w:rPr>
                <w:b/>
                <w:bCs/>
                <w:iCs/>
                <w:u w:val="single"/>
              </w:rPr>
              <w:tab/>
            </w:r>
          </w:p>
          <w:p w:rsidR="006309F7" w:rsidRPr="00D20367" w:rsidRDefault="006309F7">
            <w:pPr>
              <w:tabs>
                <w:tab w:val="left" w:pos="1458"/>
              </w:tabs>
              <w:suppressAutoHyphens/>
              <w:rPr>
                <w:b/>
                <w:bCs/>
                <w:iCs/>
              </w:rPr>
            </w:pPr>
          </w:p>
        </w:tc>
        <w:tc>
          <w:tcPr>
            <w:tcW w:w="1440" w:type="dxa"/>
          </w:tcPr>
          <w:p w:rsidR="006309F7" w:rsidRPr="00D20367" w:rsidRDefault="006309F7">
            <w:pPr>
              <w:tabs>
                <w:tab w:val="decimal" w:pos="918"/>
              </w:tabs>
              <w:suppressAutoHyphens/>
              <w:rPr>
                <w:b/>
                <w:bCs/>
                <w:iCs/>
              </w:rPr>
            </w:pPr>
          </w:p>
        </w:tc>
        <w:tc>
          <w:tcPr>
            <w:tcW w:w="1800" w:type="dxa"/>
          </w:tcPr>
          <w:p w:rsidR="006309F7" w:rsidRPr="00D20367" w:rsidRDefault="006309F7">
            <w:pPr>
              <w:tabs>
                <w:tab w:val="decimal" w:pos="828"/>
              </w:tabs>
              <w:suppressAutoHyphens/>
              <w:rPr>
                <w:b/>
                <w:bCs/>
                <w:iCs/>
              </w:rPr>
            </w:pPr>
          </w:p>
        </w:tc>
        <w:tc>
          <w:tcPr>
            <w:tcW w:w="1800" w:type="dxa"/>
          </w:tcPr>
          <w:p w:rsidR="006309F7" w:rsidRPr="00D20367" w:rsidRDefault="006309F7">
            <w:pPr>
              <w:tabs>
                <w:tab w:val="decimal" w:pos="1098"/>
              </w:tabs>
              <w:suppressAutoHyphens/>
              <w:rPr>
                <w:b/>
                <w:bCs/>
                <w:iCs/>
              </w:rPr>
            </w:pPr>
          </w:p>
        </w:tc>
        <w:tc>
          <w:tcPr>
            <w:tcW w:w="2160" w:type="dxa"/>
          </w:tcPr>
          <w:p w:rsidR="006309F7" w:rsidRPr="00D20367" w:rsidRDefault="006309F7">
            <w:pPr>
              <w:tabs>
                <w:tab w:val="decimal" w:pos="1098"/>
              </w:tabs>
              <w:suppressAutoHyphens/>
              <w:rPr>
                <w:b/>
                <w:bCs/>
                <w:iCs/>
              </w:rPr>
            </w:pPr>
          </w:p>
        </w:tc>
      </w:tr>
      <w:tr w:rsidR="006309F7" w:rsidRPr="00D20367" w:rsidTr="0011437F">
        <w:tc>
          <w:tcPr>
            <w:tcW w:w="1800" w:type="dxa"/>
          </w:tcPr>
          <w:p w:rsidR="006309F7" w:rsidRPr="00D20367" w:rsidRDefault="002A243F">
            <w:pPr>
              <w:suppressAutoHyphens/>
              <w:spacing w:before="60"/>
              <w:rPr>
                <w:b/>
                <w:bCs/>
                <w:iCs/>
              </w:rPr>
            </w:pPr>
            <w:r>
              <w:rPr>
                <w:b/>
                <w:bCs/>
                <w:iCs/>
              </w:rPr>
              <w:t xml:space="preserve">Total </w:t>
            </w:r>
            <w:r w:rsidR="006309F7" w:rsidRPr="00D20367">
              <w:rPr>
                <w:b/>
                <w:bCs/>
                <w:iCs/>
              </w:rPr>
              <w:t>Bid Price</w:t>
            </w:r>
          </w:p>
          <w:p w:rsidR="006309F7" w:rsidRPr="00D20367" w:rsidRDefault="006309F7">
            <w:pPr>
              <w:suppressAutoHyphens/>
              <w:spacing w:before="60"/>
              <w:rPr>
                <w:b/>
                <w:bCs/>
                <w:iCs/>
              </w:rPr>
            </w:pPr>
          </w:p>
          <w:p w:rsidR="006309F7" w:rsidRPr="00D20367" w:rsidRDefault="006309F7">
            <w:pPr>
              <w:suppressAutoHyphens/>
              <w:spacing w:before="60"/>
              <w:rPr>
                <w:b/>
                <w:bCs/>
                <w:iCs/>
              </w:rPr>
            </w:pPr>
          </w:p>
        </w:tc>
        <w:tc>
          <w:tcPr>
            <w:tcW w:w="1440" w:type="dxa"/>
          </w:tcPr>
          <w:p w:rsidR="006309F7" w:rsidRPr="00D20367" w:rsidRDefault="006309F7">
            <w:pPr>
              <w:suppressAutoHyphens/>
              <w:spacing w:before="60"/>
              <w:rPr>
                <w:b/>
                <w:bCs/>
                <w:iCs/>
              </w:rPr>
            </w:pPr>
          </w:p>
        </w:tc>
        <w:tc>
          <w:tcPr>
            <w:tcW w:w="1800" w:type="dxa"/>
          </w:tcPr>
          <w:p w:rsidR="006309F7" w:rsidRPr="00D20367" w:rsidRDefault="006309F7">
            <w:pPr>
              <w:suppressAutoHyphens/>
              <w:spacing w:before="60"/>
              <w:rPr>
                <w:b/>
                <w:bCs/>
                <w:iCs/>
              </w:rPr>
            </w:pPr>
          </w:p>
        </w:tc>
        <w:tc>
          <w:tcPr>
            <w:tcW w:w="1800" w:type="dxa"/>
          </w:tcPr>
          <w:p w:rsidR="006309F7" w:rsidRPr="00D20367" w:rsidRDefault="006309F7">
            <w:pPr>
              <w:tabs>
                <w:tab w:val="decimal" w:pos="1098"/>
                <w:tab w:val="left" w:pos="1278"/>
              </w:tabs>
              <w:suppressAutoHyphens/>
              <w:spacing w:before="60"/>
              <w:rPr>
                <w:b/>
                <w:bCs/>
                <w:iCs/>
                <w:u w:val="single"/>
              </w:rPr>
            </w:pPr>
            <w:r w:rsidRPr="00D20367">
              <w:rPr>
                <w:b/>
                <w:bCs/>
                <w:iCs/>
              </w:rPr>
              <w:tab/>
            </w:r>
          </w:p>
          <w:p w:rsidR="006309F7" w:rsidRPr="00D20367" w:rsidRDefault="006309F7">
            <w:pPr>
              <w:jc w:val="center"/>
            </w:pPr>
          </w:p>
        </w:tc>
        <w:tc>
          <w:tcPr>
            <w:tcW w:w="2160" w:type="dxa"/>
          </w:tcPr>
          <w:p w:rsidR="006309F7" w:rsidRPr="00D20367" w:rsidRDefault="006309F7">
            <w:pPr>
              <w:tabs>
                <w:tab w:val="decimal" w:pos="1098"/>
              </w:tabs>
              <w:suppressAutoHyphens/>
              <w:spacing w:before="60"/>
              <w:rPr>
                <w:b/>
                <w:bCs/>
                <w:iCs/>
              </w:rPr>
            </w:pPr>
            <w:r w:rsidRPr="00D20367">
              <w:rPr>
                <w:b/>
                <w:bCs/>
                <w:iCs/>
              </w:rPr>
              <w:t>100.00</w:t>
            </w:r>
          </w:p>
        </w:tc>
      </w:tr>
      <w:tr w:rsidR="006309F7" w:rsidRPr="00D20367" w:rsidTr="0011437F">
        <w:tc>
          <w:tcPr>
            <w:tcW w:w="1800" w:type="dxa"/>
          </w:tcPr>
          <w:p w:rsidR="006309F7" w:rsidRPr="00D20367" w:rsidRDefault="006309F7">
            <w:pPr>
              <w:suppressAutoHyphens/>
              <w:spacing w:before="60"/>
              <w:jc w:val="left"/>
              <w:rPr>
                <w:b/>
                <w:bCs/>
                <w:iCs/>
                <w:vertAlign w:val="superscript"/>
              </w:rPr>
            </w:pPr>
            <w:r w:rsidRPr="00D20367">
              <w:rPr>
                <w:b/>
                <w:bCs/>
                <w:iCs/>
              </w:rPr>
              <w:t>Provisional sums expressed in local currency</w:t>
            </w:r>
          </w:p>
          <w:p w:rsidR="006309F7" w:rsidRPr="00D20367" w:rsidRDefault="006309F7">
            <w:pPr>
              <w:suppressAutoHyphens/>
              <w:rPr>
                <w:b/>
                <w:bCs/>
                <w:iCs/>
              </w:rPr>
            </w:pPr>
          </w:p>
        </w:tc>
        <w:tc>
          <w:tcPr>
            <w:tcW w:w="1440" w:type="dxa"/>
          </w:tcPr>
          <w:p w:rsidR="006309F7" w:rsidRPr="00D20367" w:rsidRDefault="006309F7" w:rsidP="00F77896">
            <w:pPr>
              <w:tabs>
                <w:tab w:val="decimal" w:pos="918"/>
              </w:tabs>
              <w:suppressAutoHyphens/>
              <w:jc w:val="center"/>
              <w:rPr>
                <w:b/>
                <w:bCs/>
                <w:iCs/>
              </w:rPr>
            </w:pPr>
          </w:p>
          <w:p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Pr>
          <w:p w:rsidR="006309F7" w:rsidRPr="00D20367" w:rsidRDefault="006309F7" w:rsidP="00F77896">
            <w:pPr>
              <w:suppressAutoHyphens/>
              <w:jc w:val="center"/>
              <w:rPr>
                <w:b/>
                <w:bCs/>
                <w:iCs/>
              </w:rPr>
            </w:pPr>
          </w:p>
        </w:tc>
        <w:tc>
          <w:tcPr>
            <w:tcW w:w="1800" w:type="dxa"/>
          </w:tcPr>
          <w:p w:rsidR="006309F7" w:rsidRPr="00D20367" w:rsidRDefault="006309F7" w:rsidP="00F77896">
            <w:pPr>
              <w:tabs>
                <w:tab w:val="decimal" w:pos="1098"/>
              </w:tabs>
              <w:suppressAutoHyphens/>
              <w:jc w:val="center"/>
              <w:rPr>
                <w:b/>
                <w:bCs/>
                <w:iCs/>
                <w:u w:val="single"/>
              </w:rPr>
            </w:pPr>
          </w:p>
          <w:p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Pr>
          <w:p w:rsidR="006309F7" w:rsidRPr="00D20367" w:rsidRDefault="006309F7">
            <w:pPr>
              <w:tabs>
                <w:tab w:val="decimal" w:pos="1098"/>
              </w:tabs>
              <w:suppressAutoHyphens/>
              <w:rPr>
                <w:b/>
                <w:bCs/>
                <w:iCs/>
              </w:rPr>
            </w:pPr>
          </w:p>
        </w:tc>
      </w:tr>
      <w:tr w:rsidR="006309F7" w:rsidRPr="00D20367" w:rsidTr="0011437F">
        <w:tc>
          <w:tcPr>
            <w:tcW w:w="1800" w:type="dxa"/>
          </w:tcPr>
          <w:p w:rsidR="006309F7" w:rsidRPr="00D20367" w:rsidRDefault="002A243F">
            <w:pPr>
              <w:suppressAutoHyphens/>
              <w:spacing w:before="240"/>
              <w:rPr>
                <w:b/>
                <w:bCs/>
                <w:iCs/>
              </w:rPr>
            </w:pPr>
            <w:r>
              <w:rPr>
                <w:b/>
                <w:bCs/>
                <w:iCs/>
              </w:rPr>
              <w:t xml:space="preserve">TOTAL </w:t>
            </w:r>
            <w:r w:rsidR="006309F7" w:rsidRPr="00D20367">
              <w:rPr>
                <w:b/>
                <w:bCs/>
                <w:iCs/>
              </w:rPr>
              <w:t>BID PRICE</w:t>
            </w:r>
            <w:r>
              <w:rPr>
                <w:b/>
                <w:bCs/>
                <w:iCs/>
              </w:rPr>
              <w:t xml:space="preserve"> (including provisional sum)</w:t>
            </w:r>
          </w:p>
        </w:tc>
        <w:tc>
          <w:tcPr>
            <w:tcW w:w="1440" w:type="dxa"/>
          </w:tcPr>
          <w:p w:rsidR="006309F7" w:rsidRPr="00D20367" w:rsidRDefault="006309F7">
            <w:pPr>
              <w:suppressAutoHyphens/>
              <w:rPr>
                <w:b/>
                <w:bCs/>
                <w:iCs/>
              </w:rPr>
            </w:pPr>
          </w:p>
        </w:tc>
        <w:tc>
          <w:tcPr>
            <w:tcW w:w="1800" w:type="dxa"/>
          </w:tcPr>
          <w:p w:rsidR="006309F7" w:rsidRPr="00D20367" w:rsidRDefault="006309F7">
            <w:pPr>
              <w:suppressAutoHyphens/>
              <w:rPr>
                <w:b/>
                <w:bCs/>
                <w:iCs/>
              </w:rPr>
            </w:pPr>
          </w:p>
        </w:tc>
        <w:tc>
          <w:tcPr>
            <w:tcW w:w="1800" w:type="dxa"/>
          </w:tcPr>
          <w:p w:rsidR="006309F7" w:rsidRPr="00D20367" w:rsidRDefault="006309F7">
            <w:pPr>
              <w:tabs>
                <w:tab w:val="decimal" w:pos="1098"/>
              </w:tabs>
              <w:suppressAutoHyphens/>
              <w:rPr>
                <w:b/>
                <w:bCs/>
                <w:iCs/>
              </w:rPr>
            </w:pPr>
          </w:p>
          <w:p w:rsidR="006309F7" w:rsidRPr="00D20367" w:rsidRDefault="006309F7">
            <w:pPr>
              <w:tabs>
                <w:tab w:val="decimal" w:pos="1098"/>
              </w:tabs>
              <w:suppressAutoHyphens/>
              <w:rPr>
                <w:b/>
                <w:bCs/>
                <w:iCs/>
              </w:rPr>
            </w:pPr>
          </w:p>
        </w:tc>
        <w:tc>
          <w:tcPr>
            <w:tcW w:w="2160" w:type="dxa"/>
          </w:tcPr>
          <w:p w:rsidR="006309F7" w:rsidRPr="00D20367" w:rsidRDefault="006309F7">
            <w:pPr>
              <w:tabs>
                <w:tab w:val="decimal" w:pos="1098"/>
              </w:tabs>
              <w:suppressAutoHyphens/>
              <w:rPr>
                <w:b/>
                <w:bCs/>
                <w:iCs/>
              </w:rPr>
            </w:pPr>
          </w:p>
        </w:tc>
      </w:tr>
    </w:tbl>
    <w:p w:rsidR="006309F7" w:rsidRDefault="006309F7">
      <w:pPr>
        <w:suppressAutoHyphens/>
        <w:rPr>
          <w:sz w:val="22"/>
        </w:rPr>
      </w:pPr>
    </w:p>
    <w:p w:rsidR="00E11E42" w:rsidRDefault="00E11E42">
      <w:pPr>
        <w:suppressAutoHyphens/>
        <w:rPr>
          <w:sz w:val="22"/>
        </w:rPr>
      </w:pPr>
    </w:p>
    <w:p w:rsidR="00E11E42" w:rsidRDefault="00E11E42">
      <w:pPr>
        <w:suppressAutoHyphens/>
        <w:rPr>
          <w:sz w:val="22"/>
        </w:rPr>
      </w:pPr>
    </w:p>
    <w:p w:rsidR="0011437F" w:rsidRDefault="0011437F">
      <w:pPr>
        <w:jc w:val="left"/>
        <w:rPr>
          <w:b/>
        </w:rPr>
      </w:pPr>
      <w:r>
        <w:rPr>
          <w:b/>
        </w:rPr>
        <w:br w:type="page"/>
      </w:r>
    </w:p>
    <w:p w:rsidR="00E11E42" w:rsidRDefault="00E11E42" w:rsidP="00E11E42">
      <w:pPr>
        <w:keepNext/>
        <w:keepLines/>
        <w:suppressAutoHyphens/>
        <w:jc w:val="center"/>
        <w:rPr>
          <w:b/>
        </w:rPr>
      </w:pPr>
      <w:r>
        <w:rPr>
          <w:b/>
        </w:rPr>
        <w:lastRenderedPageBreak/>
        <w:t>Table:  Alternative B</w:t>
      </w:r>
    </w:p>
    <w:p w:rsidR="00E11E42" w:rsidRPr="007866D6" w:rsidRDefault="00E11E42" w:rsidP="00E11E42"/>
    <w:p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rsidR="00E11E42" w:rsidRPr="007866D6" w:rsidRDefault="00E11E42" w:rsidP="00E11E42"/>
    <w:p w:rsidR="00E11E42" w:rsidRDefault="00E11E42" w:rsidP="00E11E42">
      <w:pPr>
        <w:suppressAutoHyphens/>
        <w:jc w:val="center"/>
      </w:pPr>
      <w:r>
        <w:t xml:space="preserve">Summary of currencies of the bid for </w:t>
      </w:r>
      <w:r>
        <w:rPr>
          <w:u w:val="single"/>
        </w:rPr>
        <w:tab/>
        <w:t>___________</w:t>
      </w:r>
      <w:r>
        <w:t xml:space="preserve"> </w:t>
      </w:r>
      <w:r>
        <w:rPr>
          <w:i/>
          <w:sz w:val="20"/>
        </w:rPr>
        <w:t>[</w:t>
      </w:r>
      <w:r w:rsidRPr="009A63C8">
        <w:rPr>
          <w:i/>
          <w:color w:val="C00000"/>
          <w:sz w:val="22"/>
          <w:szCs w:val="22"/>
        </w:rPr>
        <w:t>insert name of Section of the Works</w:t>
      </w:r>
      <w:r>
        <w:rPr>
          <w:i/>
          <w:sz w:val="20"/>
        </w:rPr>
        <w:t xml:space="preserve">] </w:t>
      </w:r>
    </w:p>
    <w:p w:rsidR="00E11E42" w:rsidRDefault="00E11E42" w:rsidP="00E11E42">
      <w:pPr>
        <w:suppressAutoHyphens/>
        <w:jc w:val="center"/>
      </w:pPr>
    </w:p>
    <w:p w:rsidR="00E11E42" w:rsidRDefault="00E11E42" w:rsidP="00E11E42">
      <w:pPr>
        <w:suppressAutoHyphens/>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0"/>
        <w:gridCol w:w="4320"/>
      </w:tblGrid>
      <w:tr w:rsidR="00E11E42" w:rsidTr="00E0360F">
        <w:tc>
          <w:tcPr>
            <w:tcW w:w="4680" w:type="dxa"/>
            <w:shd w:val="clear" w:color="auto" w:fill="D9D9D9" w:themeFill="background1" w:themeFillShade="D9"/>
          </w:tcPr>
          <w:p w:rsidR="00E11E42" w:rsidRDefault="00E11E42" w:rsidP="00E11E42">
            <w:pPr>
              <w:suppressAutoHyphens/>
              <w:jc w:val="center"/>
              <w:rPr>
                <w:b/>
                <w:bCs/>
                <w:iCs/>
              </w:rPr>
            </w:pPr>
            <w:r w:rsidRPr="009A63C8">
              <w:rPr>
                <w:b/>
                <w:bCs/>
                <w:iCs/>
              </w:rPr>
              <w:t>Name of currency</w:t>
            </w:r>
          </w:p>
          <w:p w:rsidR="009A63C8" w:rsidRPr="009A63C8" w:rsidRDefault="009A63C8" w:rsidP="00E11E42">
            <w:pPr>
              <w:suppressAutoHyphens/>
              <w:jc w:val="center"/>
              <w:rPr>
                <w:b/>
                <w:bCs/>
                <w:iCs/>
              </w:rPr>
            </w:pPr>
          </w:p>
        </w:tc>
        <w:tc>
          <w:tcPr>
            <w:tcW w:w="4320" w:type="dxa"/>
            <w:shd w:val="clear" w:color="auto" w:fill="D9D9D9" w:themeFill="background1" w:themeFillShade="D9"/>
          </w:tcPr>
          <w:p w:rsidR="00E11E42" w:rsidRPr="009A63C8" w:rsidRDefault="00E11E42" w:rsidP="00E11E42">
            <w:pPr>
              <w:suppressAutoHyphens/>
              <w:jc w:val="center"/>
              <w:rPr>
                <w:b/>
                <w:bCs/>
                <w:iCs/>
              </w:rPr>
            </w:pPr>
            <w:r w:rsidRPr="009A63C8">
              <w:rPr>
                <w:b/>
                <w:bCs/>
                <w:iCs/>
              </w:rPr>
              <w:t>Amounts payable</w:t>
            </w:r>
          </w:p>
        </w:tc>
      </w:tr>
      <w:tr w:rsidR="00E11E42" w:rsidTr="00E0360F">
        <w:tc>
          <w:tcPr>
            <w:tcW w:w="4680" w:type="dxa"/>
          </w:tcPr>
          <w:p w:rsidR="00E11E42" w:rsidRDefault="00E11E42" w:rsidP="009A63C8">
            <w:pPr>
              <w:tabs>
                <w:tab w:val="left" w:pos="4290"/>
              </w:tabs>
              <w:suppressAutoHyphens/>
              <w:jc w:val="left"/>
              <w:rPr>
                <w:u w:val="single"/>
              </w:rPr>
            </w:pPr>
            <w:r>
              <w:t xml:space="preserve">Local currency:  </w:t>
            </w:r>
            <w:r>
              <w:rPr>
                <w:u w:val="single"/>
              </w:rPr>
              <w:tab/>
            </w:r>
          </w:p>
          <w:p w:rsidR="009A63C8" w:rsidRDefault="009A63C8" w:rsidP="009A63C8">
            <w:pPr>
              <w:tabs>
                <w:tab w:val="left" w:pos="4290"/>
              </w:tabs>
              <w:suppressAutoHyphens/>
              <w:jc w:val="left"/>
            </w:pPr>
          </w:p>
        </w:tc>
        <w:tc>
          <w:tcPr>
            <w:tcW w:w="4320" w:type="dxa"/>
          </w:tcPr>
          <w:p w:rsidR="00E11E42" w:rsidRDefault="00E11E42" w:rsidP="009A63C8">
            <w:pPr>
              <w:tabs>
                <w:tab w:val="decimal" w:pos="2310"/>
              </w:tabs>
              <w:suppressAutoHyphens/>
              <w:jc w:val="left"/>
            </w:pPr>
          </w:p>
        </w:tc>
      </w:tr>
      <w:tr w:rsidR="00E11E42" w:rsidTr="00E0360F">
        <w:tc>
          <w:tcPr>
            <w:tcW w:w="4680" w:type="dxa"/>
          </w:tcPr>
          <w:p w:rsidR="00E11E42" w:rsidRDefault="00E11E42" w:rsidP="009A63C8">
            <w:pPr>
              <w:tabs>
                <w:tab w:val="left" w:pos="4290"/>
              </w:tabs>
              <w:suppressAutoHyphens/>
              <w:jc w:val="left"/>
              <w:rPr>
                <w:u w:val="single"/>
              </w:rPr>
            </w:pPr>
            <w:r>
              <w:t xml:space="preserve">Foreign currency #1:  </w:t>
            </w:r>
            <w:r>
              <w:rPr>
                <w:u w:val="single"/>
              </w:rPr>
              <w:tab/>
            </w:r>
          </w:p>
          <w:p w:rsidR="009A63C8" w:rsidRDefault="009A63C8" w:rsidP="009A63C8">
            <w:pPr>
              <w:tabs>
                <w:tab w:val="left" w:pos="4290"/>
              </w:tabs>
              <w:suppressAutoHyphens/>
              <w:jc w:val="left"/>
            </w:pPr>
          </w:p>
        </w:tc>
        <w:tc>
          <w:tcPr>
            <w:tcW w:w="4320" w:type="dxa"/>
          </w:tcPr>
          <w:p w:rsidR="00E11E42" w:rsidRDefault="00E11E42" w:rsidP="009A63C8">
            <w:pPr>
              <w:tabs>
                <w:tab w:val="decimal" w:pos="2310"/>
              </w:tabs>
              <w:suppressAutoHyphens/>
              <w:jc w:val="left"/>
            </w:pPr>
          </w:p>
        </w:tc>
      </w:tr>
      <w:tr w:rsidR="00E11E42" w:rsidTr="00E0360F">
        <w:tc>
          <w:tcPr>
            <w:tcW w:w="4680" w:type="dxa"/>
          </w:tcPr>
          <w:p w:rsidR="00E11E42" w:rsidRDefault="00E11E42" w:rsidP="009A63C8">
            <w:pPr>
              <w:tabs>
                <w:tab w:val="left" w:pos="4290"/>
              </w:tabs>
              <w:suppressAutoHyphens/>
              <w:jc w:val="left"/>
              <w:rPr>
                <w:u w:val="single"/>
              </w:rPr>
            </w:pPr>
            <w:r>
              <w:t xml:space="preserve">Foreign currency #2:  </w:t>
            </w:r>
            <w:r>
              <w:rPr>
                <w:u w:val="single"/>
              </w:rPr>
              <w:tab/>
            </w:r>
          </w:p>
          <w:p w:rsidR="009A63C8" w:rsidRDefault="009A63C8" w:rsidP="009A63C8">
            <w:pPr>
              <w:tabs>
                <w:tab w:val="left" w:pos="4290"/>
              </w:tabs>
              <w:suppressAutoHyphens/>
              <w:jc w:val="left"/>
            </w:pPr>
          </w:p>
        </w:tc>
        <w:tc>
          <w:tcPr>
            <w:tcW w:w="4320" w:type="dxa"/>
          </w:tcPr>
          <w:p w:rsidR="00E11E42" w:rsidRDefault="00E11E42" w:rsidP="009A63C8">
            <w:pPr>
              <w:tabs>
                <w:tab w:val="decimal" w:pos="2310"/>
              </w:tabs>
              <w:suppressAutoHyphens/>
              <w:jc w:val="left"/>
            </w:pPr>
          </w:p>
        </w:tc>
      </w:tr>
      <w:tr w:rsidR="00E11E42" w:rsidTr="00E0360F">
        <w:tc>
          <w:tcPr>
            <w:tcW w:w="4680" w:type="dxa"/>
          </w:tcPr>
          <w:p w:rsidR="00E11E42" w:rsidRDefault="00E11E42" w:rsidP="009A63C8">
            <w:pPr>
              <w:tabs>
                <w:tab w:val="left" w:pos="4290"/>
              </w:tabs>
              <w:suppressAutoHyphens/>
              <w:jc w:val="left"/>
              <w:rPr>
                <w:u w:val="single"/>
              </w:rPr>
            </w:pPr>
            <w:r>
              <w:t xml:space="preserve">Foreign currency #3:  </w:t>
            </w:r>
            <w:r>
              <w:rPr>
                <w:u w:val="single"/>
              </w:rPr>
              <w:tab/>
            </w:r>
          </w:p>
          <w:p w:rsidR="009A63C8" w:rsidRDefault="009A63C8" w:rsidP="009A63C8">
            <w:pPr>
              <w:tabs>
                <w:tab w:val="left" w:pos="4290"/>
              </w:tabs>
              <w:suppressAutoHyphens/>
              <w:jc w:val="left"/>
            </w:pPr>
          </w:p>
        </w:tc>
        <w:tc>
          <w:tcPr>
            <w:tcW w:w="4320" w:type="dxa"/>
          </w:tcPr>
          <w:p w:rsidR="00E11E42" w:rsidRDefault="00E11E42" w:rsidP="009A63C8">
            <w:pPr>
              <w:tabs>
                <w:tab w:val="decimal" w:pos="2310"/>
              </w:tabs>
              <w:suppressAutoHyphens/>
              <w:jc w:val="left"/>
            </w:pPr>
          </w:p>
        </w:tc>
      </w:tr>
      <w:tr w:rsidR="00DE21E1" w:rsidTr="00E0360F">
        <w:tc>
          <w:tcPr>
            <w:tcW w:w="4680" w:type="dxa"/>
          </w:tcPr>
          <w:p w:rsidR="009A63C8" w:rsidRDefault="00030045" w:rsidP="009A63C8">
            <w:pPr>
              <w:tabs>
                <w:tab w:val="left" w:pos="4290"/>
              </w:tabs>
              <w:suppressAutoHyphens/>
              <w:jc w:val="left"/>
              <w:rPr>
                <w:bCs/>
                <w:iCs/>
              </w:rPr>
            </w:pPr>
            <w:r w:rsidRPr="00030045">
              <w:rPr>
                <w:bCs/>
                <w:iCs/>
              </w:rPr>
              <w:t>Provisional sums expressed in local currency</w:t>
            </w:r>
            <w:r w:rsidR="00DE21E1">
              <w:rPr>
                <w:bCs/>
                <w:iCs/>
              </w:rPr>
              <w:t xml:space="preserve"> </w:t>
            </w:r>
          </w:p>
          <w:p w:rsidR="009A63C8" w:rsidRDefault="009A63C8" w:rsidP="009A63C8">
            <w:pPr>
              <w:tabs>
                <w:tab w:val="left" w:pos="4290"/>
              </w:tabs>
              <w:suppressAutoHyphens/>
              <w:jc w:val="left"/>
              <w:rPr>
                <w:bCs/>
                <w:iCs/>
              </w:rPr>
            </w:pPr>
          </w:p>
          <w:p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Pr>
          <w:p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rsidR="00E11E42" w:rsidRDefault="00E11E42" w:rsidP="00E11E42">
      <w:pPr>
        <w:suppressAutoHyphens/>
      </w:pPr>
    </w:p>
    <w:p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VHeader"/>
              <w:rPr>
                <w:i/>
                <w:highlight w:val="yellow"/>
                <w:lang w:val="en-US"/>
              </w:rPr>
            </w:pPr>
            <w:bookmarkStart w:id="395" w:name="_Toc163966135"/>
            <w:bookmarkStart w:id="396" w:name="_Toc320179581"/>
            <w:bookmarkEnd w:id="389"/>
            <w:r w:rsidRPr="00D20367">
              <w:rPr>
                <w:lang w:val="en-US"/>
              </w:rPr>
              <w:t>Bill of Quantities</w:t>
            </w:r>
            <w:bookmarkEnd w:id="395"/>
            <w:bookmarkEnd w:id="396"/>
          </w:p>
        </w:tc>
      </w:tr>
    </w:tbl>
    <w:p w:rsidR="006309F7" w:rsidRPr="00D20367" w:rsidRDefault="006309F7"/>
    <w:p w:rsidR="001A6E77" w:rsidRPr="00D20367" w:rsidRDefault="001A6E77" w:rsidP="001A6E77">
      <w:pPr>
        <w:pStyle w:val="SectionVHeading2"/>
      </w:pPr>
      <w:bookmarkStart w:id="397" w:name="_Toc320179582"/>
      <w:r w:rsidRPr="00D20367">
        <w:t>Bill No. 1</w:t>
      </w:r>
      <w:r w:rsidR="00505F4D" w:rsidRPr="00D20367">
        <w:t>: General</w:t>
      </w:r>
      <w:r w:rsidRPr="00D20367">
        <w:t xml:space="preserve"> </w:t>
      </w:r>
      <w:proofErr w:type="spellStart"/>
      <w:r w:rsidRPr="00D20367">
        <w:t>Items</w:t>
      </w:r>
      <w:bookmarkEnd w:id="397"/>
      <w:proofErr w:type="spellEnd"/>
    </w:p>
    <w:p w:rsidR="001A6E77" w:rsidRPr="00D20367" w:rsidRDefault="001A6E77" w:rsidP="001A6E7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032"/>
        <w:gridCol w:w="816"/>
        <w:gridCol w:w="1170"/>
        <w:gridCol w:w="810"/>
        <w:gridCol w:w="1092"/>
      </w:tblGrid>
      <w:tr w:rsidR="001A6E77" w:rsidRPr="00D20367" w:rsidTr="00E0360F">
        <w:tc>
          <w:tcPr>
            <w:tcW w:w="1080" w:type="dxa"/>
            <w:shd w:val="clear" w:color="auto" w:fill="D9D9D9" w:themeFill="background1" w:themeFillShade="D9"/>
            <w:vAlign w:val="center"/>
          </w:tcPr>
          <w:p w:rsidR="001A6E77" w:rsidRPr="009A63C8" w:rsidRDefault="009A63C8" w:rsidP="00E0360F">
            <w:pPr>
              <w:jc w:val="center"/>
              <w:rPr>
                <w:b/>
                <w:bCs/>
                <w:iCs/>
              </w:rPr>
            </w:pPr>
            <w:r>
              <w:rPr>
                <w:b/>
                <w:bCs/>
                <w:iCs/>
              </w:rPr>
              <w:t>Item N</w:t>
            </w:r>
            <w:r w:rsidR="001A6E77" w:rsidRPr="009A63C8">
              <w:rPr>
                <w:b/>
                <w:bCs/>
                <w:iCs/>
              </w:rPr>
              <w:t>o.</w:t>
            </w:r>
          </w:p>
        </w:tc>
        <w:tc>
          <w:tcPr>
            <w:tcW w:w="4032" w:type="dxa"/>
            <w:shd w:val="clear" w:color="auto" w:fill="D9D9D9" w:themeFill="background1" w:themeFillShade="D9"/>
            <w:vAlign w:val="center"/>
          </w:tcPr>
          <w:p w:rsidR="001A6E77" w:rsidRPr="009A63C8" w:rsidRDefault="001A6E77" w:rsidP="00E0360F">
            <w:pPr>
              <w:jc w:val="center"/>
              <w:rPr>
                <w:b/>
                <w:bCs/>
                <w:iCs/>
              </w:rPr>
            </w:pPr>
            <w:r w:rsidRPr="009A63C8">
              <w:rPr>
                <w:b/>
                <w:bCs/>
                <w:iCs/>
              </w:rPr>
              <w:t>Description</w:t>
            </w:r>
          </w:p>
        </w:tc>
        <w:tc>
          <w:tcPr>
            <w:tcW w:w="816" w:type="dxa"/>
            <w:shd w:val="clear" w:color="auto" w:fill="D9D9D9" w:themeFill="background1" w:themeFillShade="D9"/>
            <w:vAlign w:val="center"/>
          </w:tcPr>
          <w:p w:rsidR="001A6E77" w:rsidRPr="009A63C8" w:rsidRDefault="001A6E77" w:rsidP="00E0360F">
            <w:pPr>
              <w:jc w:val="center"/>
              <w:rPr>
                <w:b/>
                <w:bCs/>
                <w:iCs/>
              </w:rPr>
            </w:pPr>
            <w:r w:rsidRPr="009A63C8">
              <w:rPr>
                <w:b/>
                <w:bCs/>
                <w:iCs/>
              </w:rPr>
              <w:t>Unit</w:t>
            </w:r>
          </w:p>
        </w:tc>
        <w:tc>
          <w:tcPr>
            <w:tcW w:w="1170" w:type="dxa"/>
            <w:shd w:val="clear" w:color="auto" w:fill="D9D9D9" w:themeFill="background1" w:themeFillShade="D9"/>
            <w:vAlign w:val="center"/>
          </w:tcPr>
          <w:p w:rsidR="001A6E77" w:rsidRPr="009A63C8" w:rsidRDefault="001A6E77" w:rsidP="00E0360F">
            <w:pPr>
              <w:jc w:val="center"/>
              <w:rPr>
                <w:b/>
                <w:bCs/>
                <w:iCs/>
              </w:rPr>
            </w:pPr>
            <w:r w:rsidRPr="009A63C8">
              <w:rPr>
                <w:b/>
                <w:bCs/>
                <w:iCs/>
              </w:rPr>
              <w:t>Quantity</w:t>
            </w:r>
          </w:p>
        </w:tc>
        <w:tc>
          <w:tcPr>
            <w:tcW w:w="810" w:type="dxa"/>
            <w:shd w:val="clear" w:color="auto" w:fill="D9D9D9" w:themeFill="background1" w:themeFillShade="D9"/>
            <w:vAlign w:val="center"/>
          </w:tcPr>
          <w:p w:rsidR="001A6E77" w:rsidRPr="009A63C8" w:rsidRDefault="001A6E77" w:rsidP="00E0360F">
            <w:pPr>
              <w:jc w:val="center"/>
              <w:rPr>
                <w:b/>
                <w:bCs/>
                <w:iCs/>
              </w:rPr>
            </w:pPr>
            <w:r w:rsidRPr="009A63C8">
              <w:rPr>
                <w:b/>
                <w:bCs/>
                <w:iCs/>
              </w:rPr>
              <w:t>Rate</w:t>
            </w:r>
          </w:p>
        </w:tc>
        <w:tc>
          <w:tcPr>
            <w:tcW w:w="1092" w:type="dxa"/>
            <w:shd w:val="clear" w:color="auto" w:fill="D9D9D9" w:themeFill="background1" w:themeFillShade="D9"/>
            <w:vAlign w:val="center"/>
          </w:tcPr>
          <w:p w:rsidR="001A6E77" w:rsidRPr="009A63C8" w:rsidRDefault="001A6E77" w:rsidP="00E0360F">
            <w:pPr>
              <w:jc w:val="center"/>
              <w:rPr>
                <w:b/>
                <w:bCs/>
                <w:iCs/>
              </w:rPr>
            </w:pPr>
            <w:r w:rsidRPr="009A63C8">
              <w:rPr>
                <w:b/>
                <w:bCs/>
                <w:iCs/>
              </w:rPr>
              <w:t>Amount</w:t>
            </w: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16" w:type="dxa"/>
            <w:vAlign w:val="center"/>
          </w:tcPr>
          <w:p w:rsidR="001A6E77" w:rsidRPr="00D20367" w:rsidRDefault="001A6E77" w:rsidP="00E0360F">
            <w:pPr>
              <w:jc w:val="center"/>
            </w:pPr>
          </w:p>
        </w:tc>
        <w:tc>
          <w:tcPr>
            <w:tcW w:w="1170" w:type="dxa"/>
            <w:vAlign w:val="center"/>
          </w:tcPr>
          <w:p w:rsidR="001A6E77" w:rsidRPr="00D20367" w:rsidRDefault="001A6E77" w:rsidP="00E0360F">
            <w:pPr>
              <w:jc w:val="center"/>
            </w:pPr>
          </w:p>
        </w:tc>
        <w:tc>
          <w:tcPr>
            <w:tcW w:w="810" w:type="dxa"/>
            <w:vAlign w:val="center"/>
          </w:tcPr>
          <w:p w:rsidR="001A6E77" w:rsidRPr="00D20367" w:rsidRDefault="001A6E77" w:rsidP="00E0360F">
            <w:pPr>
              <w:jc w:val="center"/>
            </w:pPr>
          </w:p>
        </w:tc>
        <w:tc>
          <w:tcPr>
            <w:tcW w:w="1092" w:type="dxa"/>
            <w:vAlign w:val="center"/>
          </w:tcPr>
          <w:p w:rsidR="001A6E77" w:rsidRPr="00D20367" w:rsidRDefault="001A6E77" w:rsidP="00E0360F">
            <w:pPr>
              <w:jc w:val="center"/>
            </w:pPr>
          </w:p>
        </w:tc>
      </w:tr>
      <w:tr w:rsidR="001A6E77" w:rsidRPr="00D20367" w:rsidTr="00E0360F">
        <w:tc>
          <w:tcPr>
            <w:tcW w:w="7908" w:type="dxa"/>
            <w:gridSpan w:val="5"/>
          </w:tcPr>
          <w:p w:rsidR="001A6E77" w:rsidRPr="00D20367" w:rsidRDefault="001A6E77" w:rsidP="001A6E77">
            <w:pPr>
              <w:jc w:val="right"/>
            </w:pPr>
            <w:r w:rsidRPr="00D20367">
              <w:t>Total for Bill No. 1</w:t>
            </w:r>
          </w:p>
          <w:p w:rsidR="001A6E77" w:rsidRPr="00D20367" w:rsidRDefault="001A6E77" w:rsidP="001A6E77">
            <w:pPr>
              <w:jc w:val="right"/>
            </w:pPr>
            <w:r w:rsidRPr="00D20367">
              <w:t>(</w:t>
            </w:r>
            <w:r w:rsidR="00505F4D" w:rsidRPr="00D20367">
              <w:t>Carried</w:t>
            </w:r>
            <w:r w:rsidRPr="00D20367">
              <w:t xml:space="preserve"> forward to Summary, p. </w:t>
            </w:r>
            <w:r w:rsidRPr="00D20367">
              <w:rPr>
                <w:u w:val="single"/>
              </w:rPr>
              <w:tab/>
            </w:r>
            <w:r w:rsidRPr="00D20367">
              <w:t>)</w:t>
            </w:r>
          </w:p>
        </w:tc>
        <w:tc>
          <w:tcPr>
            <w:tcW w:w="1092" w:type="dxa"/>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pPr>
        <w:tabs>
          <w:tab w:val="center" w:pos="4500"/>
        </w:tabs>
      </w:pPr>
      <w:r w:rsidRPr="00D20367">
        <w:rPr>
          <w:b/>
        </w:rPr>
        <w:br w:type="page"/>
      </w:r>
    </w:p>
    <w:p w:rsidR="001A6E77" w:rsidRPr="00D20367" w:rsidRDefault="001A6E77" w:rsidP="001A6E77">
      <w:pPr>
        <w:pStyle w:val="SectionVHeading2"/>
      </w:pPr>
      <w:bookmarkStart w:id="398" w:name="_Toc320179583"/>
      <w:r w:rsidRPr="00D20367">
        <w:lastRenderedPageBreak/>
        <w:t>Bill No. 2</w:t>
      </w:r>
      <w:bookmarkEnd w:id="398"/>
      <w:r w:rsidR="00505F4D" w:rsidRPr="00D20367">
        <w:t xml:space="preserve">: </w:t>
      </w:r>
      <w:proofErr w:type="spellStart"/>
      <w:r w:rsidR="00505F4D" w:rsidRPr="00D20367">
        <w:t>Earthworks</w:t>
      </w:r>
      <w:proofErr w:type="spellEnd"/>
    </w:p>
    <w:p w:rsidR="001A6E77" w:rsidRPr="00D20367" w:rsidRDefault="001A6E77" w:rsidP="001A6E7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032"/>
        <w:gridCol w:w="864"/>
        <w:gridCol w:w="1080"/>
        <w:gridCol w:w="936"/>
        <w:gridCol w:w="1008"/>
      </w:tblGrid>
      <w:tr w:rsidR="001A6E77" w:rsidRPr="00D20367" w:rsidTr="00E0360F">
        <w:tc>
          <w:tcPr>
            <w:tcW w:w="1080" w:type="dxa"/>
            <w:shd w:val="clear" w:color="auto" w:fill="D9D9D9" w:themeFill="background1" w:themeFillShade="D9"/>
            <w:vAlign w:val="center"/>
          </w:tcPr>
          <w:p w:rsidR="001A6E77" w:rsidRPr="009A63C8" w:rsidRDefault="001A6E77" w:rsidP="00E0360F">
            <w:pPr>
              <w:jc w:val="center"/>
              <w:rPr>
                <w:b/>
                <w:bCs/>
                <w:iCs/>
              </w:rPr>
            </w:pPr>
            <w:r w:rsidRPr="009A63C8">
              <w:rPr>
                <w:b/>
                <w:bCs/>
                <w:iCs/>
              </w:rPr>
              <w:t xml:space="preserve">Item </w:t>
            </w:r>
            <w:r w:rsidR="0080700F">
              <w:rPr>
                <w:b/>
                <w:bCs/>
                <w:iCs/>
              </w:rPr>
              <w:t>N</w:t>
            </w:r>
            <w:r w:rsidRPr="009A63C8">
              <w:rPr>
                <w:b/>
                <w:bCs/>
                <w:iCs/>
              </w:rPr>
              <w:t>o.</w:t>
            </w:r>
          </w:p>
        </w:tc>
        <w:tc>
          <w:tcPr>
            <w:tcW w:w="4032" w:type="dxa"/>
            <w:shd w:val="clear" w:color="auto" w:fill="D9D9D9" w:themeFill="background1" w:themeFillShade="D9"/>
            <w:vAlign w:val="center"/>
          </w:tcPr>
          <w:p w:rsidR="001A6E77" w:rsidRPr="009A63C8" w:rsidRDefault="001A6E77" w:rsidP="00E0360F">
            <w:pPr>
              <w:jc w:val="center"/>
              <w:rPr>
                <w:b/>
                <w:bCs/>
                <w:iCs/>
              </w:rPr>
            </w:pPr>
            <w:r w:rsidRPr="009A63C8">
              <w:rPr>
                <w:b/>
                <w:bCs/>
                <w:iCs/>
              </w:rPr>
              <w:t>Description</w:t>
            </w:r>
          </w:p>
        </w:tc>
        <w:tc>
          <w:tcPr>
            <w:tcW w:w="864" w:type="dxa"/>
            <w:shd w:val="clear" w:color="auto" w:fill="D9D9D9" w:themeFill="background1" w:themeFillShade="D9"/>
            <w:vAlign w:val="center"/>
          </w:tcPr>
          <w:p w:rsidR="001A6E77" w:rsidRPr="009A63C8" w:rsidRDefault="001A6E77" w:rsidP="00E0360F">
            <w:pPr>
              <w:jc w:val="center"/>
              <w:rPr>
                <w:b/>
                <w:bCs/>
                <w:iCs/>
              </w:rPr>
            </w:pPr>
            <w:r w:rsidRPr="009A63C8">
              <w:rPr>
                <w:b/>
                <w:bCs/>
                <w:iCs/>
              </w:rPr>
              <w:t>Unit</w:t>
            </w:r>
          </w:p>
        </w:tc>
        <w:tc>
          <w:tcPr>
            <w:tcW w:w="1080" w:type="dxa"/>
            <w:shd w:val="clear" w:color="auto" w:fill="D9D9D9" w:themeFill="background1" w:themeFillShade="D9"/>
            <w:vAlign w:val="center"/>
          </w:tcPr>
          <w:p w:rsidR="001A6E77" w:rsidRPr="0080700F" w:rsidRDefault="001A6E77" w:rsidP="00E0360F">
            <w:pPr>
              <w:jc w:val="center"/>
              <w:rPr>
                <w:b/>
                <w:bCs/>
                <w:iCs/>
                <w:sz w:val="22"/>
                <w:szCs w:val="22"/>
              </w:rPr>
            </w:pPr>
            <w:r w:rsidRPr="0080700F">
              <w:rPr>
                <w:b/>
                <w:bCs/>
                <w:iCs/>
                <w:sz w:val="22"/>
                <w:szCs w:val="22"/>
              </w:rPr>
              <w:t>Quantity</w:t>
            </w:r>
          </w:p>
        </w:tc>
        <w:tc>
          <w:tcPr>
            <w:tcW w:w="936" w:type="dxa"/>
            <w:shd w:val="clear" w:color="auto" w:fill="D9D9D9" w:themeFill="background1" w:themeFillShade="D9"/>
            <w:vAlign w:val="center"/>
          </w:tcPr>
          <w:p w:rsidR="001A6E77" w:rsidRPr="009A63C8" w:rsidRDefault="001A6E77" w:rsidP="00E0360F">
            <w:pPr>
              <w:jc w:val="center"/>
              <w:rPr>
                <w:b/>
                <w:bCs/>
                <w:iCs/>
              </w:rPr>
            </w:pPr>
            <w:r w:rsidRPr="009A63C8">
              <w:rPr>
                <w:b/>
                <w:bCs/>
                <w:iCs/>
              </w:rPr>
              <w:t>Rate</w:t>
            </w:r>
          </w:p>
        </w:tc>
        <w:tc>
          <w:tcPr>
            <w:tcW w:w="1008" w:type="dxa"/>
            <w:shd w:val="clear" w:color="auto" w:fill="D9D9D9" w:themeFill="background1" w:themeFillShade="D9"/>
            <w:vAlign w:val="center"/>
          </w:tcPr>
          <w:p w:rsidR="001A6E77" w:rsidRPr="0080700F" w:rsidRDefault="001A6E77" w:rsidP="00E0360F">
            <w:pPr>
              <w:jc w:val="center"/>
              <w:rPr>
                <w:b/>
                <w:bCs/>
                <w:iCs/>
                <w:sz w:val="22"/>
                <w:szCs w:val="22"/>
              </w:rPr>
            </w:pPr>
            <w:r w:rsidRPr="0080700F">
              <w:rPr>
                <w:b/>
                <w:bCs/>
                <w:iCs/>
                <w:sz w:val="22"/>
                <w:szCs w:val="22"/>
              </w:rPr>
              <w:t>Amount</w:t>
            </w: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1080" w:type="dxa"/>
            <w:vAlign w:val="center"/>
          </w:tcPr>
          <w:p w:rsidR="001A6E77" w:rsidRPr="00D20367" w:rsidRDefault="001A6E77" w:rsidP="00E0360F">
            <w:pPr>
              <w:jc w:val="center"/>
            </w:pPr>
          </w:p>
        </w:tc>
        <w:tc>
          <w:tcPr>
            <w:tcW w:w="4032" w:type="dxa"/>
            <w:vAlign w:val="center"/>
          </w:tcPr>
          <w:p w:rsidR="001A6E77" w:rsidRPr="00D20367" w:rsidRDefault="001A6E77" w:rsidP="00E0360F">
            <w:pPr>
              <w:jc w:val="center"/>
            </w:pPr>
          </w:p>
        </w:tc>
        <w:tc>
          <w:tcPr>
            <w:tcW w:w="864" w:type="dxa"/>
            <w:vAlign w:val="center"/>
          </w:tcPr>
          <w:p w:rsidR="001A6E77" w:rsidRPr="00D20367" w:rsidRDefault="001A6E77" w:rsidP="00E0360F">
            <w:pPr>
              <w:jc w:val="center"/>
            </w:pPr>
          </w:p>
        </w:tc>
        <w:tc>
          <w:tcPr>
            <w:tcW w:w="1080" w:type="dxa"/>
            <w:vAlign w:val="center"/>
          </w:tcPr>
          <w:p w:rsidR="001A6E77" w:rsidRPr="00D20367" w:rsidRDefault="001A6E77" w:rsidP="00E0360F">
            <w:pPr>
              <w:jc w:val="center"/>
            </w:pPr>
          </w:p>
        </w:tc>
        <w:tc>
          <w:tcPr>
            <w:tcW w:w="936" w:type="dxa"/>
            <w:vAlign w:val="center"/>
          </w:tcPr>
          <w:p w:rsidR="001A6E77" w:rsidRPr="00D20367" w:rsidRDefault="001A6E77" w:rsidP="00E0360F">
            <w:pPr>
              <w:jc w:val="center"/>
            </w:pPr>
          </w:p>
        </w:tc>
        <w:tc>
          <w:tcPr>
            <w:tcW w:w="1008" w:type="dxa"/>
            <w:vAlign w:val="center"/>
          </w:tcPr>
          <w:p w:rsidR="001A6E77" w:rsidRPr="00D20367" w:rsidRDefault="001A6E77" w:rsidP="00E0360F">
            <w:pPr>
              <w:jc w:val="center"/>
            </w:pPr>
          </w:p>
        </w:tc>
      </w:tr>
      <w:tr w:rsidR="001A6E77" w:rsidRPr="00D20367" w:rsidTr="00E0360F">
        <w:tc>
          <w:tcPr>
            <w:tcW w:w="7992" w:type="dxa"/>
            <w:gridSpan w:val="5"/>
          </w:tcPr>
          <w:p w:rsidR="001A6E77" w:rsidRPr="00D20367" w:rsidRDefault="001A6E77" w:rsidP="001A6E77">
            <w:pPr>
              <w:jc w:val="right"/>
            </w:pPr>
            <w:r w:rsidRPr="00D20367">
              <w:t>Total for Bill No. 2</w:t>
            </w:r>
          </w:p>
          <w:p w:rsidR="001A6E77" w:rsidRPr="00D20367" w:rsidRDefault="001A6E77" w:rsidP="001A6E77">
            <w:pPr>
              <w:jc w:val="right"/>
            </w:pPr>
            <w:r w:rsidRPr="00D20367">
              <w:t>(</w:t>
            </w:r>
            <w:r w:rsidR="00505F4D" w:rsidRPr="00D20367">
              <w:t>Carried</w:t>
            </w:r>
            <w:r w:rsidRPr="00D20367">
              <w:t xml:space="preserve"> forward to Summary, p. </w:t>
            </w:r>
            <w:r w:rsidRPr="00D20367">
              <w:rPr>
                <w:u w:val="single"/>
              </w:rPr>
              <w:tab/>
            </w:r>
            <w:r w:rsidRPr="00D20367">
              <w:t>)</w:t>
            </w:r>
          </w:p>
        </w:tc>
        <w:tc>
          <w:tcPr>
            <w:tcW w:w="1008" w:type="dxa"/>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r w:rsidRPr="00D20367">
        <w:rPr>
          <w:b/>
        </w:rPr>
        <w:br w:type="page"/>
      </w:r>
      <w:r w:rsidRPr="00D20367">
        <w:lastRenderedPageBreak/>
        <w:t xml:space="preserve"> </w:t>
      </w:r>
    </w:p>
    <w:p w:rsidR="001A6E77" w:rsidRPr="00D20367" w:rsidRDefault="001A6E77" w:rsidP="001A6E77">
      <w:pPr>
        <w:pStyle w:val="SectionVHeading2"/>
      </w:pPr>
      <w:bookmarkStart w:id="399" w:name="_Toc320179584"/>
      <w:r w:rsidRPr="00D20367">
        <w:t>Bill No. 3</w:t>
      </w:r>
      <w:r w:rsidR="00505F4D" w:rsidRPr="00D20367">
        <w:t xml:space="preserve">: </w:t>
      </w:r>
      <w:proofErr w:type="spellStart"/>
      <w:r w:rsidR="00505F4D" w:rsidRPr="00D20367">
        <w:t>Culverts</w:t>
      </w:r>
      <w:proofErr w:type="spellEnd"/>
      <w:r w:rsidRPr="00D20367">
        <w:t xml:space="preserve"> and Bridges</w:t>
      </w:r>
      <w:bookmarkEnd w:id="399"/>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032"/>
        <w:gridCol w:w="864"/>
        <w:gridCol w:w="1080"/>
        <w:gridCol w:w="936"/>
        <w:gridCol w:w="1008"/>
      </w:tblGrid>
      <w:tr w:rsidR="001A6E77" w:rsidRPr="00D20367" w:rsidTr="00B60632">
        <w:tc>
          <w:tcPr>
            <w:tcW w:w="1080" w:type="dxa"/>
            <w:shd w:val="clear" w:color="auto" w:fill="D9D9D9" w:themeFill="background1" w:themeFillShade="D9"/>
            <w:vAlign w:val="center"/>
          </w:tcPr>
          <w:p w:rsidR="001A6E77" w:rsidRPr="0080700F" w:rsidRDefault="0080700F" w:rsidP="00B60632">
            <w:pPr>
              <w:jc w:val="center"/>
              <w:rPr>
                <w:b/>
                <w:bCs/>
                <w:iCs/>
              </w:rPr>
            </w:pPr>
            <w:r>
              <w:rPr>
                <w:b/>
                <w:bCs/>
                <w:iCs/>
              </w:rPr>
              <w:t>Item N</w:t>
            </w:r>
            <w:r w:rsidR="001A6E77" w:rsidRPr="0080700F">
              <w:rPr>
                <w:b/>
                <w:bCs/>
                <w:iCs/>
              </w:rPr>
              <w:t>o.</w:t>
            </w:r>
          </w:p>
        </w:tc>
        <w:tc>
          <w:tcPr>
            <w:tcW w:w="4032" w:type="dxa"/>
            <w:shd w:val="clear" w:color="auto" w:fill="D9D9D9" w:themeFill="background1" w:themeFillShade="D9"/>
            <w:vAlign w:val="center"/>
          </w:tcPr>
          <w:p w:rsidR="001A6E77" w:rsidRPr="0080700F" w:rsidRDefault="001A6E77" w:rsidP="00B60632">
            <w:pPr>
              <w:jc w:val="center"/>
              <w:rPr>
                <w:b/>
                <w:bCs/>
                <w:iCs/>
              </w:rPr>
            </w:pPr>
            <w:r w:rsidRPr="0080700F">
              <w:rPr>
                <w:b/>
                <w:bCs/>
                <w:iCs/>
              </w:rPr>
              <w:t>Description</w:t>
            </w:r>
          </w:p>
        </w:tc>
        <w:tc>
          <w:tcPr>
            <w:tcW w:w="864" w:type="dxa"/>
            <w:shd w:val="clear" w:color="auto" w:fill="D9D9D9" w:themeFill="background1" w:themeFillShade="D9"/>
            <w:vAlign w:val="center"/>
          </w:tcPr>
          <w:p w:rsidR="001A6E77" w:rsidRPr="0080700F" w:rsidRDefault="001A6E77" w:rsidP="00B60632">
            <w:pPr>
              <w:jc w:val="center"/>
              <w:rPr>
                <w:b/>
                <w:bCs/>
                <w:iCs/>
              </w:rPr>
            </w:pPr>
            <w:r w:rsidRPr="0080700F">
              <w:rPr>
                <w:b/>
                <w:bCs/>
                <w:iCs/>
              </w:rPr>
              <w:t>Unit</w:t>
            </w:r>
          </w:p>
        </w:tc>
        <w:tc>
          <w:tcPr>
            <w:tcW w:w="1080" w:type="dxa"/>
            <w:shd w:val="clear" w:color="auto" w:fill="D9D9D9" w:themeFill="background1" w:themeFillShade="D9"/>
            <w:vAlign w:val="center"/>
          </w:tcPr>
          <w:p w:rsidR="001A6E77" w:rsidRPr="0080700F" w:rsidRDefault="001A6E77" w:rsidP="00B60632">
            <w:pPr>
              <w:jc w:val="center"/>
              <w:rPr>
                <w:b/>
                <w:bCs/>
                <w:iCs/>
                <w:sz w:val="22"/>
                <w:szCs w:val="22"/>
              </w:rPr>
            </w:pPr>
            <w:r w:rsidRPr="0080700F">
              <w:rPr>
                <w:b/>
                <w:bCs/>
                <w:iCs/>
                <w:sz w:val="22"/>
                <w:szCs w:val="22"/>
              </w:rPr>
              <w:t>Quantity</w:t>
            </w:r>
          </w:p>
        </w:tc>
        <w:tc>
          <w:tcPr>
            <w:tcW w:w="936" w:type="dxa"/>
            <w:shd w:val="clear" w:color="auto" w:fill="D9D9D9" w:themeFill="background1" w:themeFillShade="D9"/>
            <w:vAlign w:val="center"/>
          </w:tcPr>
          <w:p w:rsidR="001A6E77" w:rsidRPr="0080700F" w:rsidRDefault="001A6E77" w:rsidP="00B60632">
            <w:pPr>
              <w:jc w:val="center"/>
              <w:rPr>
                <w:b/>
                <w:bCs/>
                <w:iCs/>
              </w:rPr>
            </w:pPr>
            <w:r w:rsidRPr="0080700F">
              <w:rPr>
                <w:b/>
                <w:bCs/>
                <w:iCs/>
              </w:rPr>
              <w:t>Rate</w:t>
            </w:r>
          </w:p>
        </w:tc>
        <w:tc>
          <w:tcPr>
            <w:tcW w:w="1008" w:type="dxa"/>
            <w:shd w:val="clear" w:color="auto" w:fill="D9D9D9" w:themeFill="background1" w:themeFillShade="D9"/>
            <w:vAlign w:val="center"/>
          </w:tcPr>
          <w:p w:rsidR="001A6E77" w:rsidRPr="0080700F" w:rsidRDefault="001A6E77" w:rsidP="00B60632">
            <w:pPr>
              <w:jc w:val="center"/>
              <w:rPr>
                <w:b/>
                <w:bCs/>
                <w:iCs/>
                <w:sz w:val="22"/>
                <w:szCs w:val="22"/>
              </w:rPr>
            </w:pPr>
            <w:r w:rsidRPr="0080700F">
              <w:rPr>
                <w:b/>
                <w:bCs/>
                <w:iCs/>
                <w:sz w:val="22"/>
                <w:szCs w:val="22"/>
              </w:rPr>
              <w:t>Amount</w:t>
            </w: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008" w:type="dxa"/>
            <w:vAlign w:val="center"/>
          </w:tcPr>
          <w:p w:rsidR="001A6E77" w:rsidRPr="00D20367" w:rsidRDefault="001A6E77" w:rsidP="00B60632">
            <w:pPr>
              <w:jc w:val="center"/>
            </w:pPr>
          </w:p>
        </w:tc>
      </w:tr>
      <w:tr w:rsidR="001A6E77" w:rsidRPr="00D20367" w:rsidTr="00B60632">
        <w:tc>
          <w:tcPr>
            <w:tcW w:w="7992" w:type="dxa"/>
            <w:gridSpan w:val="5"/>
            <w:vAlign w:val="center"/>
          </w:tcPr>
          <w:p w:rsidR="001A6E77" w:rsidRPr="00D20367" w:rsidRDefault="001A6E77" w:rsidP="00B60632">
            <w:pPr>
              <w:jc w:val="right"/>
            </w:pPr>
            <w:r w:rsidRPr="00D20367">
              <w:t>Total for Bill No. 3</w:t>
            </w:r>
          </w:p>
          <w:p w:rsidR="001A6E77" w:rsidRPr="00D20367" w:rsidRDefault="001A6E77" w:rsidP="00B60632">
            <w:pPr>
              <w:jc w:val="right"/>
            </w:pPr>
            <w:r w:rsidRPr="00D20367">
              <w:t>(</w:t>
            </w:r>
            <w:r w:rsidR="00505F4D" w:rsidRPr="00D20367">
              <w:t>Carried</w:t>
            </w:r>
            <w:r w:rsidRPr="00D20367">
              <w:t xml:space="preserve"> forward to Summary, p. </w:t>
            </w:r>
            <w:r w:rsidRPr="00D20367">
              <w:rPr>
                <w:u w:val="single"/>
              </w:rPr>
              <w:tab/>
            </w:r>
            <w:r w:rsidRPr="00D20367">
              <w:t>)</w:t>
            </w:r>
          </w:p>
        </w:tc>
        <w:tc>
          <w:tcPr>
            <w:tcW w:w="1008" w:type="dxa"/>
            <w:vAlign w:val="center"/>
          </w:tcPr>
          <w:p w:rsidR="001A6E77" w:rsidRPr="00D20367" w:rsidRDefault="001A6E77" w:rsidP="00B60632">
            <w:pPr>
              <w:jc w:val="center"/>
            </w:pPr>
          </w:p>
        </w:tc>
      </w:tr>
    </w:tbl>
    <w:p w:rsidR="001A6E77" w:rsidRDefault="001A6E77" w:rsidP="001A6E77">
      <w:pPr>
        <w:pStyle w:val="SectionVHeading2"/>
      </w:pPr>
    </w:p>
    <w:p w:rsidR="001A6E77" w:rsidRPr="00D20367" w:rsidRDefault="001A6E77" w:rsidP="001A6E77">
      <w:pPr>
        <w:pStyle w:val="SectionVHeading2"/>
      </w:pPr>
      <w:r>
        <w:br w:type="page"/>
      </w:r>
      <w:bookmarkStart w:id="400" w:name="_Toc320179585"/>
      <w:r w:rsidRPr="00D20367">
        <w:lastRenderedPageBreak/>
        <w:t xml:space="preserve">Schedule of </w:t>
      </w:r>
      <w:proofErr w:type="spellStart"/>
      <w:r w:rsidRPr="00D20367">
        <w:t>Daywork</w:t>
      </w:r>
      <w:proofErr w:type="spellEnd"/>
      <w:r w:rsidRPr="00D20367">
        <w:t xml:space="preserve"> </w:t>
      </w:r>
      <w:proofErr w:type="spellStart"/>
      <w:r w:rsidRPr="00D20367">
        <w:t>Rates</w:t>
      </w:r>
      <w:proofErr w:type="spellEnd"/>
      <w:r w:rsidR="00505F4D" w:rsidRPr="00D20367">
        <w:t>: 1</w:t>
      </w:r>
      <w:r w:rsidRPr="00D20367">
        <w:t xml:space="preserve">. </w:t>
      </w:r>
      <w:proofErr w:type="spellStart"/>
      <w:r w:rsidRPr="00D20367">
        <w:t>Labour</w:t>
      </w:r>
      <w:bookmarkEnd w:id="400"/>
      <w:proofErr w:type="spellEnd"/>
    </w:p>
    <w:p w:rsidR="001A6E77" w:rsidRPr="00D20367" w:rsidRDefault="001A6E77" w:rsidP="001A6E77"/>
    <w:p w:rsidR="001A6E77" w:rsidRPr="00D20367" w:rsidRDefault="001A6E77" w:rsidP="001A6E7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032"/>
        <w:gridCol w:w="864"/>
        <w:gridCol w:w="1080"/>
        <w:gridCol w:w="936"/>
        <w:gridCol w:w="1176"/>
      </w:tblGrid>
      <w:tr w:rsidR="001A6E77" w:rsidRPr="00D20367" w:rsidTr="00B60632">
        <w:tc>
          <w:tcPr>
            <w:tcW w:w="1080" w:type="dxa"/>
            <w:shd w:val="clear" w:color="auto" w:fill="D9D9D9" w:themeFill="background1" w:themeFillShade="D9"/>
            <w:vAlign w:val="center"/>
          </w:tcPr>
          <w:p w:rsidR="001A6E77" w:rsidRPr="0080700F" w:rsidRDefault="0080700F" w:rsidP="00B60632">
            <w:pPr>
              <w:jc w:val="center"/>
              <w:rPr>
                <w:b/>
                <w:bCs/>
                <w:iCs/>
              </w:rPr>
            </w:pPr>
            <w:r>
              <w:rPr>
                <w:b/>
                <w:bCs/>
                <w:iCs/>
              </w:rPr>
              <w:t>Item N</w:t>
            </w:r>
            <w:r w:rsidR="001A6E77" w:rsidRPr="0080700F">
              <w:rPr>
                <w:b/>
                <w:bCs/>
                <w:iCs/>
              </w:rPr>
              <w:t>o.</w:t>
            </w:r>
          </w:p>
        </w:tc>
        <w:tc>
          <w:tcPr>
            <w:tcW w:w="4032" w:type="dxa"/>
            <w:shd w:val="clear" w:color="auto" w:fill="D9D9D9" w:themeFill="background1" w:themeFillShade="D9"/>
            <w:vAlign w:val="center"/>
          </w:tcPr>
          <w:p w:rsidR="001A6E77" w:rsidRPr="0080700F" w:rsidRDefault="001A6E77" w:rsidP="00B60632">
            <w:pPr>
              <w:jc w:val="center"/>
              <w:rPr>
                <w:b/>
                <w:bCs/>
                <w:iCs/>
              </w:rPr>
            </w:pPr>
            <w:r w:rsidRPr="0080700F">
              <w:rPr>
                <w:b/>
                <w:bCs/>
                <w:iCs/>
              </w:rPr>
              <w:t>Description</w:t>
            </w:r>
          </w:p>
        </w:tc>
        <w:tc>
          <w:tcPr>
            <w:tcW w:w="864" w:type="dxa"/>
            <w:shd w:val="clear" w:color="auto" w:fill="D9D9D9" w:themeFill="background1" w:themeFillShade="D9"/>
            <w:vAlign w:val="center"/>
          </w:tcPr>
          <w:p w:rsidR="001A6E77" w:rsidRPr="0080700F" w:rsidRDefault="001A6E77" w:rsidP="00B60632">
            <w:pPr>
              <w:jc w:val="center"/>
              <w:rPr>
                <w:b/>
                <w:bCs/>
                <w:iCs/>
              </w:rPr>
            </w:pPr>
            <w:r w:rsidRPr="0080700F">
              <w:rPr>
                <w:b/>
                <w:bCs/>
                <w:iCs/>
              </w:rPr>
              <w:t>Unit</w:t>
            </w:r>
          </w:p>
        </w:tc>
        <w:tc>
          <w:tcPr>
            <w:tcW w:w="1080" w:type="dxa"/>
            <w:shd w:val="clear" w:color="auto" w:fill="D9D9D9" w:themeFill="background1" w:themeFillShade="D9"/>
            <w:vAlign w:val="center"/>
          </w:tcPr>
          <w:p w:rsidR="001A6E77" w:rsidRPr="0080700F" w:rsidRDefault="001A6E77" w:rsidP="00B60632">
            <w:pPr>
              <w:jc w:val="center"/>
              <w:rPr>
                <w:b/>
                <w:bCs/>
                <w:iCs/>
                <w:sz w:val="22"/>
                <w:szCs w:val="22"/>
              </w:rPr>
            </w:pPr>
            <w:r w:rsidRPr="0080700F">
              <w:rPr>
                <w:b/>
                <w:bCs/>
                <w:iCs/>
                <w:sz w:val="22"/>
                <w:szCs w:val="22"/>
              </w:rPr>
              <w:t>Nominal quantity</w:t>
            </w:r>
          </w:p>
        </w:tc>
        <w:tc>
          <w:tcPr>
            <w:tcW w:w="936" w:type="dxa"/>
            <w:shd w:val="clear" w:color="auto" w:fill="D9D9D9" w:themeFill="background1" w:themeFillShade="D9"/>
            <w:vAlign w:val="center"/>
          </w:tcPr>
          <w:p w:rsidR="001A6E77" w:rsidRPr="0080700F" w:rsidRDefault="001A6E77" w:rsidP="00B60632">
            <w:pPr>
              <w:jc w:val="center"/>
              <w:rPr>
                <w:b/>
                <w:bCs/>
                <w:iCs/>
              </w:rPr>
            </w:pPr>
            <w:r w:rsidRPr="0080700F">
              <w:rPr>
                <w:b/>
                <w:bCs/>
                <w:iCs/>
              </w:rPr>
              <w:t>Rate</w:t>
            </w:r>
          </w:p>
        </w:tc>
        <w:tc>
          <w:tcPr>
            <w:tcW w:w="1176" w:type="dxa"/>
            <w:shd w:val="clear" w:color="auto" w:fill="D9D9D9" w:themeFill="background1" w:themeFillShade="D9"/>
            <w:vAlign w:val="center"/>
          </w:tcPr>
          <w:p w:rsidR="001A6E77" w:rsidRPr="0080700F" w:rsidRDefault="001A6E77" w:rsidP="00B60632">
            <w:pPr>
              <w:jc w:val="center"/>
              <w:rPr>
                <w:b/>
                <w:bCs/>
                <w:iCs/>
              </w:rPr>
            </w:pPr>
            <w:r w:rsidRPr="0080700F">
              <w:rPr>
                <w:b/>
                <w:bCs/>
                <w:iCs/>
                <w:sz w:val="22"/>
                <w:szCs w:val="22"/>
              </w:rPr>
              <w:t>Extended amoun</w:t>
            </w:r>
            <w:r w:rsidRPr="0080700F">
              <w:rPr>
                <w:b/>
                <w:bCs/>
                <w:iCs/>
              </w:rPr>
              <w:t>t</w:t>
            </w: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6912" w:type="dxa"/>
            <w:gridSpan w:val="4"/>
            <w:vAlign w:val="center"/>
          </w:tcPr>
          <w:p w:rsidR="001A6E77" w:rsidRPr="00D20367" w:rsidRDefault="001A6E77" w:rsidP="00B60632">
            <w:pPr>
              <w:jc w:val="center"/>
            </w:pPr>
            <w:r w:rsidRPr="00D20367">
              <w:t>Subtotal</w:t>
            </w: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r w:rsidRPr="00D20367">
              <w:t>D122</w:t>
            </w:r>
          </w:p>
        </w:tc>
        <w:tc>
          <w:tcPr>
            <w:tcW w:w="5976" w:type="dxa"/>
            <w:gridSpan w:val="3"/>
            <w:vAlign w:val="center"/>
          </w:tcPr>
          <w:p w:rsidR="001A6E77" w:rsidRPr="00D20367" w:rsidRDefault="001A6E77" w:rsidP="00B60632">
            <w:pPr>
              <w:tabs>
                <w:tab w:val="left" w:pos="1050"/>
              </w:tabs>
              <w:jc w:val="right"/>
            </w:pPr>
            <w:r w:rsidRPr="00D20367">
              <w:t xml:space="preserve">Allow </w:t>
            </w:r>
            <w:r w:rsidRPr="00D20367">
              <w:rPr>
                <w:u w:val="single"/>
              </w:rPr>
              <w:tab/>
            </w:r>
            <w:r w:rsidRPr="00D20367">
              <w:t xml:space="preserve"> </w:t>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vAlign w:val="center"/>
          </w:tcPr>
          <w:p w:rsidR="001A6E77" w:rsidRPr="00D20367" w:rsidRDefault="001A6E77" w:rsidP="00B60632">
            <w:pPr>
              <w:jc w:val="right"/>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right"/>
            </w:pPr>
          </w:p>
        </w:tc>
        <w:tc>
          <w:tcPr>
            <w:tcW w:w="864" w:type="dxa"/>
            <w:vAlign w:val="center"/>
          </w:tcPr>
          <w:p w:rsidR="001A6E77" w:rsidRPr="00D20367" w:rsidRDefault="001A6E77" w:rsidP="00B60632">
            <w:pPr>
              <w:jc w:val="right"/>
            </w:pPr>
          </w:p>
        </w:tc>
        <w:tc>
          <w:tcPr>
            <w:tcW w:w="1080" w:type="dxa"/>
            <w:vAlign w:val="center"/>
          </w:tcPr>
          <w:p w:rsidR="001A6E77" w:rsidRPr="00D20367" w:rsidRDefault="001A6E77" w:rsidP="00B60632">
            <w:pPr>
              <w:jc w:val="right"/>
            </w:pPr>
          </w:p>
        </w:tc>
        <w:tc>
          <w:tcPr>
            <w:tcW w:w="936" w:type="dxa"/>
            <w:vAlign w:val="center"/>
          </w:tcPr>
          <w:p w:rsidR="001A6E77" w:rsidRPr="00D20367" w:rsidRDefault="001A6E77" w:rsidP="00B60632">
            <w:pPr>
              <w:jc w:val="right"/>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6912" w:type="dxa"/>
            <w:gridSpan w:val="4"/>
            <w:vAlign w:val="center"/>
          </w:tcPr>
          <w:p w:rsidR="001A6E77" w:rsidRPr="00D20367" w:rsidRDefault="001A6E77" w:rsidP="00B60632">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rsidR="001A6E77" w:rsidRPr="00D20367" w:rsidRDefault="001A6E77" w:rsidP="00B60632">
            <w:pPr>
              <w:tabs>
                <w:tab w:val="left" w:pos="4470"/>
              </w:tabs>
              <w:jc w:val="right"/>
            </w:pPr>
            <w:r w:rsidRPr="00D20367">
              <w:t>(</w:t>
            </w:r>
            <w:r w:rsidR="00505F4D" w:rsidRPr="00D20367">
              <w:t>Carried</w:t>
            </w:r>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vAlign w:val="center"/>
          </w:tcPr>
          <w:p w:rsidR="001A6E77" w:rsidRPr="00D20367" w:rsidRDefault="001A6E77" w:rsidP="00B60632">
            <w:pPr>
              <w:jc w:val="center"/>
            </w:pPr>
          </w:p>
        </w:tc>
      </w:tr>
      <w:tr w:rsidR="001A6E77" w:rsidRPr="00D20367" w:rsidTr="00B60632">
        <w:tc>
          <w:tcPr>
            <w:tcW w:w="9168" w:type="dxa"/>
            <w:gridSpan w:val="6"/>
            <w:vAlign w:val="center"/>
          </w:tcPr>
          <w:p w:rsidR="001A6E77" w:rsidRPr="00D20367" w:rsidRDefault="001A6E77" w:rsidP="00B60632">
            <w:pPr>
              <w:jc w:val="center"/>
              <w:rPr>
                <w:sz w:val="20"/>
              </w:rPr>
            </w:pPr>
          </w:p>
          <w:p w:rsidR="001A6E77" w:rsidRPr="00D20367" w:rsidRDefault="001A6E77" w:rsidP="00B60632">
            <w:pPr>
              <w:jc w:val="center"/>
              <w:rPr>
                <w:sz w:val="20"/>
              </w:rPr>
            </w:pPr>
            <w:r w:rsidRPr="00D20367">
              <w:rPr>
                <w:sz w:val="20"/>
              </w:rPr>
              <w:t>a. To be entered by the bidder.</w:t>
            </w:r>
          </w:p>
        </w:tc>
      </w:tr>
    </w:tbl>
    <w:p w:rsidR="001A6E77" w:rsidRPr="00D20367" w:rsidRDefault="001A6E77" w:rsidP="001A6E77"/>
    <w:p w:rsidR="001A6E77" w:rsidRPr="00D20367" w:rsidRDefault="001A6E77" w:rsidP="001A6E77">
      <w:pPr>
        <w:tabs>
          <w:tab w:val="center" w:pos="4500"/>
        </w:tabs>
      </w:pPr>
      <w:r w:rsidRPr="00D20367">
        <w:rPr>
          <w:b/>
        </w:rPr>
        <w:br w:type="page"/>
      </w:r>
    </w:p>
    <w:p w:rsidR="001A6E77" w:rsidRPr="00D20367" w:rsidRDefault="001A6E77" w:rsidP="001A6E77">
      <w:pPr>
        <w:pStyle w:val="SectionVHeading2"/>
      </w:pPr>
      <w:bookmarkStart w:id="401" w:name="_Toc320179586"/>
      <w:r w:rsidRPr="00D20367">
        <w:lastRenderedPageBreak/>
        <w:t xml:space="preserve">Schedule of </w:t>
      </w:r>
      <w:proofErr w:type="spellStart"/>
      <w:r w:rsidRPr="00D20367">
        <w:t>Daywork</w:t>
      </w:r>
      <w:proofErr w:type="spellEnd"/>
      <w:r w:rsidRPr="00D20367">
        <w:t xml:space="preserve"> </w:t>
      </w:r>
      <w:proofErr w:type="spellStart"/>
      <w:r w:rsidRPr="00D20367">
        <w:t>Rates</w:t>
      </w:r>
      <w:proofErr w:type="spellEnd"/>
      <w:r w:rsidR="00F55261" w:rsidRPr="00D20367">
        <w:t>: 2</w:t>
      </w:r>
      <w:r w:rsidRPr="00D20367">
        <w:t xml:space="preserve">. </w:t>
      </w:r>
      <w:proofErr w:type="spellStart"/>
      <w:r w:rsidRPr="00D20367">
        <w:t>Materials</w:t>
      </w:r>
      <w:bookmarkEnd w:id="401"/>
      <w:proofErr w:type="spellEnd"/>
    </w:p>
    <w:p w:rsidR="001A6E77" w:rsidRPr="00D20367" w:rsidRDefault="001A6E77" w:rsidP="001A6E7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032"/>
        <w:gridCol w:w="864"/>
        <w:gridCol w:w="1080"/>
        <w:gridCol w:w="936"/>
        <w:gridCol w:w="1176"/>
      </w:tblGrid>
      <w:tr w:rsidR="001A6E77" w:rsidRPr="00D20367" w:rsidTr="00B60632">
        <w:tc>
          <w:tcPr>
            <w:tcW w:w="1080" w:type="dxa"/>
            <w:shd w:val="clear" w:color="auto" w:fill="D9D9D9" w:themeFill="background1" w:themeFillShade="D9"/>
            <w:vAlign w:val="center"/>
          </w:tcPr>
          <w:p w:rsidR="001A6E77" w:rsidRPr="0080700F" w:rsidRDefault="0080700F" w:rsidP="00B60632">
            <w:pPr>
              <w:jc w:val="center"/>
              <w:rPr>
                <w:b/>
                <w:bCs/>
                <w:iCs/>
              </w:rPr>
            </w:pPr>
            <w:r>
              <w:rPr>
                <w:b/>
                <w:bCs/>
                <w:iCs/>
              </w:rPr>
              <w:t>Item N</w:t>
            </w:r>
            <w:r w:rsidR="001A6E77" w:rsidRPr="0080700F">
              <w:rPr>
                <w:b/>
                <w:bCs/>
                <w:iCs/>
              </w:rPr>
              <w:t>o.</w:t>
            </w:r>
          </w:p>
        </w:tc>
        <w:tc>
          <w:tcPr>
            <w:tcW w:w="4032" w:type="dxa"/>
            <w:shd w:val="clear" w:color="auto" w:fill="D9D9D9" w:themeFill="background1" w:themeFillShade="D9"/>
            <w:vAlign w:val="center"/>
          </w:tcPr>
          <w:p w:rsidR="001A6E77" w:rsidRPr="0080700F" w:rsidRDefault="001A6E77" w:rsidP="00B60632">
            <w:pPr>
              <w:jc w:val="center"/>
              <w:rPr>
                <w:b/>
                <w:bCs/>
                <w:iCs/>
              </w:rPr>
            </w:pPr>
            <w:r w:rsidRPr="0080700F">
              <w:rPr>
                <w:b/>
                <w:bCs/>
                <w:iCs/>
              </w:rPr>
              <w:t>Description</w:t>
            </w:r>
          </w:p>
        </w:tc>
        <w:tc>
          <w:tcPr>
            <w:tcW w:w="864" w:type="dxa"/>
            <w:shd w:val="clear" w:color="auto" w:fill="D9D9D9" w:themeFill="background1" w:themeFillShade="D9"/>
            <w:vAlign w:val="center"/>
          </w:tcPr>
          <w:p w:rsidR="001A6E77" w:rsidRPr="0080700F" w:rsidRDefault="001A6E77" w:rsidP="00B60632">
            <w:pPr>
              <w:jc w:val="center"/>
              <w:rPr>
                <w:b/>
                <w:bCs/>
                <w:iCs/>
              </w:rPr>
            </w:pPr>
            <w:r w:rsidRPr="0080700F">
              <w:rPr>
                <w:b/>
                <w:bCs/>
                <w:iCs/>
              </w:rPr>
              <w:t>Unit</w:t>
            </w:r>
          </w:p>
        </w:tc>
        <w:tc>
          <w:tcPr>
            <w:tcW w:w="1080" w:type="dxa"/>
            <w:shd w:val="clear" w:color="auto" w:fill="D9D9D9" w:themeFill="background1" w:themeFillShade="D9"/>
            <w:vAlign w:val="center"/>
          </w:tcPr>
          <w:p w:rsidR="001A6E77" w:rsidRPr="0080700F" w:rsidRDefault="001A6E77" w:rsidP="00B60632">
            <w:pPr>
              <w:jc w:val="center"/>
              <w:rPr>
                <w:b/>
                <w:bCs/>
                <w:iCs/>
                <w:sz w:val="22"/>
                <w:szCs w:val="22"/>
              </w:rPr>
            </w:pPr>
            <w:r w:rsidRPr="0080700F">
              <w:rPr>
                <w:b/>
                <w:bCs/>
                <w:iCs/>
                <w:sz w:val="22"/>
                <w:szCs w:val="22"/>
              </w:rPr>
              <w:t>Nominal quantity</w:t>
            </w:r>
          </w:p>
        </w:tc>
        <w:tc>
          <w:tcPr>
            <w:tcW w:w="936" w:type="dxa"/>
            <w:shd w:val="clear" w:color="auto" w:fill="D9D9D9" w:themeFill="background1" w:themeFillShade="D9"/>
            <w:vAlign w:val="center"/>
          </w:tcPr>
          <w:p w:rsidR="001A6E77" w:rsidRPr="0080700F" w:rsidRDefault="001A6E77" w:rsidP="00B60632">
            <w:pPr>
              <w:jc w:val="center"/>
              <w:rPr>
                <w:b/>
                <w:bCs/>
                <w:iCs/>
              </w:rPr>
            </w:pPr>
            <w:r w:rsidRPr="0080700F">
              <w:rPr>
                <w:b/>
                <w:bCs/>
                <w:iCs/>
              </w:rPr>
              <w:t>Rate</w:t>
            </w:r>
          </w:p>
        </w:tc>
        <w:tc>
          <w:tcPr>
            <w:tcW w:w="1176" w:type="dxa"/>
            <w:shd w:val="clear" w:color="auto" w:fill="D9D9D9" w:themeFill="background1" w:themeFillShade="D9"/>
            <w:vAlign w:val="center"/>
          </w:tcPr>
          <w:p w:rsidR="001A6E77" w:rsidRPr="0080700F" w:rsidRDefault="001A6E77" w:rsidP="00B60632">
            <w:pPr>
              <w:jc w:val="center"/>
              <w:rPr>
                <w:b/>
                <w:bCs/>
                <w:iCs/>
                <w:sz w:val="22"/>
                <w:szCs w:val="22"/>
              </w:rPr>
            </w:pPr>
            <w:r w:rsidRPr="0080700F">
              <w:rPr>
                <w:b/>
                <w:bCs/>
                <w:iCs/>
                <w:sz w:val="22"/>
                <w:szCs w:val="22"/>
              </w:rPr>
              <w:t>Extended amount</w:t>
            </w: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tabs>
                <w:tab w:val="decimal" w:pos="654"/>
              </w:tabs>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864"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936" w:type="dxa"/>
            <w:vAlign w:val="center"/>
          </w:tcPr>
          <w:p w:rsidR="001A6E77" w:rsidRPr="00D20367" w:rsidRDefault="001A6E77" w:rsidP="00B60632">
            <w:pPr>
              <w:jc w:val="center"/>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6912" w:type="dxa"/>
            <w:gridSpan w:val="4"/>
            <w:vAlign w:val="center"/>
          </w:tcPr>
          <w:p w:rsidR="001A6E77" w:rsidRPr="00D20367" w:rsidRDefault="001A6E77" w:rsidP="00B60632">
            <w:pPr>
              <w:jc w:val="center"/>
            </w:pPr>
            <w:r w:rsidRPr="00D20367">
              <w:t>Subtotal</w:t>
            </w: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5976" w:type="dxa"/>
            <w:gridSpan w:val="3"/>
            <w:vAlign w:val="center"/>
          </w:tcPr>
          <w:p w:rsidR="001A6E77" w:rsidRPr="00D20367" w:rsidRDefault="001A6E77" w:rsidP="00B60632">
            <w:pPr>
              <w:tabs>
                <w:tab w:val="left" w:pos="1050"/>
              </w:tabs>
              <w:jc w:val="right"/>
            </w:pPr>
            <w:r w:rsidRPr="00D20367">
              <w:t xml:space="preserve">Allow </w:t>
            </w:r>
            <w:r w:rsidRPr="00D20367">
              <w:rPr>
                <w:u w:val="single"/>
              </w:rPr>
              <w:tab/>
            </w:r>
            <w:r w:rsidRPr="00D20367">
              <w:t xml:space="preserve"> </w:t>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vAlign w:val="center"/>
          </w:tcPr>
          <w:p w:rsidR="001A6E77" w:rsidRPr="00D20367" w:rsidRDefault="001A6E77" w:rsidP="00B60632">
            <w:pPr>
              <w:jc w:val="right"/>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right"/>
            </w:pPr>
          </w:p>
        </w:tc>
        <w:tc>
          <w:tcPr>
            <w:tcW w:w="864" w:type="dxa"/>
            <w:vAlign w:val="center"/>
          </w:tcPr>
          <w:p w:rsidR="001A6E77" w:rsidRPr="00D20367" w:rsidRDefault="001A6E77" w:rsidP="00B60632">
            <w:pPr>
              <w:jc w:val="right"/>
            </w:pPr>
          </w:p>
        </w:tc>
        <w:tc>
          <w:tcPr>
            <w:tcW w:w="1080" w:type="dxa"/>
            <w:vAlign w:val="center"/>
          </w:tcPr>
          <w:p w:rsidR="001A6E77" w:rsidRPr="00D20367" w:rsidRDefault="001A6E77" w:rsidP="00B60632">
            <w:pPr>
              <w:jc w:val="right"/>
            </w:pPr>
          </w:p>
        </w:tc>
        <w:tc>
          <w:tcPr>
            <w:tcW w:w="936" w:type="dxa"/>
            <w:vAlign w:val="center"/>
          </w:tcPr>
          <w:p w:rsidR="001A6E77" w:rsidRPr="00D20367" w:rsidRDefault="001A6E77" w:rsidP="00B60632">
            <w:pPr>
              <w:jc w:val="right"/>
            </w:pPr>
          </w:p>
        </w:tc>
        <w:tc>
          <w:tcPr>
            <w:tcW w:w="1176" w:type="dxa"/>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jc w:val="center"/>
            </w:pPr>
          </w:p>
        </w:tc>
        <w:tc>
          <w:tcPr>
            <w:tcW w:w="6912" w:type="dxa"/>
            <w:gridSpan w:val="4"/>
            <w:vAlign w:val="center"/>
          </w:tcPr>
          <w:p w:rsidR="001A6E77" w:rsidRPr="00D20367" w:rsidRDefault="001A6E77" w:rsidP="00B60632">
            <w:pPr>
              <w:tabs>
                <w:tab w:val="left" w:pos="4470"/>
              </w:tabs>
              <w:jc w:val="right"/>
            </w:pPr>
            <w:r w:rsidRPr="00D20367">
              <w:t xml:space="preserve">Total for </w:t>
            </w:r>
            <w:proofErr w:type="spellStart"/>
            <w:r w:rsidRPr="00D20367">
              <w:t>Daywork</w:t>
            </w:r>
            <w:proofErr w:type="spellEnd"/>
            <w:r w:rsidRPr="00D20367">
              <w:t>:  Materials</w:t>
            </w:r>
          </w:p>
          <w:p w:rsidR="001A6E77" w:rsidRPr="00D20367" w:rsidRDefault="001A6E77" w:rsidP="00B60632">
            <w:pPr>
              <w:tabs>
                <w:tab w:val="left" w:pos="4470"/>
              </w:tabs>
              <w:jc w:val="right"/>
            </w:pPr>
            <w:r w:rsidRPr="00D20367">
              <w:t>(</w:t>
            </w:r>
            <w:r w:rsidR="00505F4D" w:rsidRPr="00D20367">
              <w:t>Carried</w:t>
            </w:r>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vAlign w:val="center"/>
          </w:tcPr>
          <w:p w:rsidR="001A6E77" w:rsidRPr="00D20367" w:rsidRDefault="001A6E77" w:rsidP="00B60632">
            <w:pPr>
              <w:jc w:val="center"/>
            </w:pPr>
          </w:p>
        </w:tc>
      </w:tr>
      <w:tr w:rsidR="001A6E77" w:rsidRPr="00D20367" w:rsidTr="00B60632">
        <w:tc>
          <w:tcPr>
            <w:tcW w:w="9168" w:type="dxa"/>
            <w:gridSpan w:val="6"/>
            <w:vAlign w:val="center"/>
          </w:tcPr>
          <w:p w:rsidR="001A6E77" w:rsidRPr="00D20367" w:rsidRDefault="001A6E77" w:rsidP="00B60632">
            <w:pPr>
              <w:jc w:val="center"/>
              <w:rPr>
                <w:sz w:val="20"/>
              </w:rPr>
            </w:pPr>
          </w:p>
          <w:p w:rsidR="001A6E77" w:rsidRPr="00D20367" w:rsidRDefault="001A6E77" w:rsidP="00B60632">
            <w:pPr>
              <w:jc w:val="center"/>
              <w:rPr>
                <w:sz w:val="20"/>
              </w:rPr>
            </w:pPr>
            <w:r w:rsidRPr="00D20367">
              <w:rPr>
                <w:sz w:val="20"/>
              </w:rPr>
              <w:t>a. To be entered by the bidder.</w:t>
            </w:r>
          </w:p>
        </w:tc>
      </w:tr>
    </w:tbl>
    <w:p w:rsidR="001A6E77" w:rsidRPr="00D20367" w:rsidRDefault="001A6E77" w:rsidP="001A6E77"/>
    <w:p w:rsidR="001A6E77" w:rsidRPr="00D20367" w:rsidRDefault="001A6E77" w:rsidP="001A6E77"/>
    <w:p w:rsidR="001A6E77" w:rsidRPr="00D20367" w:rsidRDefault="001A6E77" w:rsidP="001A6E77">
      <w:pPr>
        <w:tabs>
          <w:tab w:val="center" w:pos="4500"/>
        </w:tabs>
      </w:pPr>
      <w:r w:rsidRPr="00D20367">
        <w:rPr>
          <w:b/>
        </w:rPr>
        <w:br w:type="page"/>
      </w:r>
    </w:p>
    <w:p w:rsidR="001A6E77" w:rsidRPr="00BA0CF6" w:rsidRDefault="001A6E77" w:rsidP="001A6E77">
      <w:pPr>
        <w:pStyle w:val="SectionVHeading2"/>
        <w:rPr>
          <w:lang w:val="en-US"/>
        </w:rPr>
      </w:pPr>
      <w:bookmarkStart w:id="402" w:name="_Toc320179587"/>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402"/>
    </w:p>
    <w:p w:rsidR="001A6E77" w:rsidRPr="00D20367" w:rsidRDefault="001A6E77" w:rsidP="001A6E7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032"/>
        <w:gridCol w:w="1266"/>
        <w:gridCol w:w="1440"/>
        <w:gridCol w:w="1170"/>
        <w:gridCol w:w="12"/>
      </w:tblGrid>
      <w:tr w:rsidR="001A6E77" w:rsidRPr="00D20367" w:rsidTr="00B60632">
        <w:tc>
          <w:tcPr>
            <w:tcW w:w="1080" w:type="dxa"/>
            <w:shd w:val="clear" w:color="auto" w:fill="D9D9D9" w:themeFill="background1" w:themeFillShade="D9"/>
            <w:vAlign w:val="center"/>
          </w:tcPr>
          <w:p w:rsidR="001A6E77" w:rsidRPr="0080700F" w:rsidRDefault="0080700F" w:rsidP="00B60632">
            <w:pPr>
              <w:jc w:val="center"/>
              <w:rPr>
                <w:b/>
                <w:bCs/>
                <w:iCs/>
              </w:rPr>
            </w:pPr>
            <w:r>
              <w:rPr>
                <w:b/>
                <w:bCs/>
                <w:iCs/>
              </w:rPr>
              <w:t>Item N</w:t>
            </w:r>
            <w:r w:rsidR="001A6E77" w:rsidRPr="0080700F">
              <w:rPr>
                <w:b/>
                <w:bCs/>
                <w:iCs/>
              </w:rPr>
              <w:t>o.</w:t>
            </w:r>
          </w:p>
        </w:tc>
        <w:tc>
          <w:tcPr>
            <w:tcW w:w="4032" w:type="dxa"/>
            <w:shd w:val="clear" w:color="auto" w:fill="D9D9D9" w:themeFill="background1" w:themeFillShade="D9"/>
            <w:vAlign w:val="center"/>
          </w:tcPr>
          <w:p w:rsidR="001A6E77" w:rsidRPr="0080700F" w:rsidRDefault="001A6E77" w:rsidP="00B60632">
            <w:pPr>
              <w:jc w:val="center"/>
              <w:rPr>
                <w:b/>
                <w:bCs/>
                <w:iCs/>
              </w:rPr>
            </w:pPr>
            <w:r w:rsidRPr="0080700F">
              <w:rPr>
                <w:b/>
                <w:bCs/>
                <w:iCs/>
              </w:rPr>
              <w:t>Description</w:t>
            </w:r>
          </w:p>
        </w:tc>
        <w:tc>
          <w:tcPr>
            <w:tcW w:w="1266" w:type="dxa"/>
            <w:shd w:val="clear" w:color="auto" w:fill="D9D9D9" w:themeFill="background1" w:themeFillShade="D9"/>
            <w:vAlign w:val="center"/>
          </w:tcPr>
          <w:p w:rsidR="001A6E77" w:rsidRPr="0080700F" w:rsidRDefault="001A6E77" w:rsidP="00B60632">
            <w:pPr>
              <w:jc w:val="center"/>
              <w:rPr>
                <w:b/>
                <w:bCs/>
                <w:iCs/>
                <w:sz w:val="22"/>
                <w:szCs w:val="22"/>
              </w:rPr>
            </w:pPr>
            <w:r w:rsidRPr="0080700F">
              <w:rPr>
                <w:b/>
                <w:bCs/>
                <w:iCs/>
                <w:sz w:val="22"/>
                <w:szCs w:val="22"/>
              </w:rPr>
              <w:t>Nominal quantity (hours)</w:t>
            </w:r>
          </w:p>
        </w:tc>
        <w:tc>
          <w:tcPr>
            <w:tcW w:w="1440" w:type="dxa"/>
            <w:shd w:val="clear" w:color="auto" w:fill="D9D9D9" w:themeFill="background1" w:themeFillShade="D9"/>
            <w:vAlign w:val="center"/>
          </w:tcPr>
          <w:p w:rsidR="001A6E77" w:rsidRPr="0080700F" w:rsidRDefault="001A6E77" w:rsidP="00B60632">
            <w:pPr>
              <w:jc w:val="center"/>
              <w:rPr>
                <w:b/>
                <w:bCs/>
                <w:iCs/>
                <w:sz w:val="22"/>
                <w:szCs w:val="22"/>
              </w:rPr>
            </w:pPr>
            <w:r w:rsidRPr="0080700F">
              <w:rPr>
                <w:b/>
                <w:bCs/>
                <w:iCs/>
                <w:sz w:val="22"/>
                <w:szCs w:val="22"/>
              </w:rPr>
              <w:t>Basic hourly rental rate</w:t>
            </w:r>
          </w:p>
        </w:tc>
        <w:tc>
          <w:tcPr>
            <w:tcW w:w="1182" w:type="dxa"/>
            <w:gridSpan w:val="2"/>
            <w:shd w:val="clear" w:color="auto" w:fill="D9D9D9" w:themeFill="background1" w:themeFillShade="D9"/>
            <w:vAlign w:val="center"/>
          </w:tcPr>
          <w:p w:rsidR="001A6E77" w:rsidRPr="0080700F" w:rsidRDefault="001A6E77" w:rsidP="00B60632">
            <w:pPr>
              <w:jc w:val="center"/>
              <w:rPr>
                <w:b/>
                <w:bCs/>
                <w:iCs/>
                <w:sz w:val="22"/>
                <w:szCs w:val="22"/>
              </w:rPr>
            </w:pPr>
            <w:r w:rsidRPr="0080700F">
              <w:rPr>
                <w:b/>
                <w:bCs/>
                <w:iCs/>
                <w:sz w:val="22"/>
                <w:szCs w:val="22"/>
              </w:rPr>
              <w:t>Extended amount</w:t>
            </w:r>
          </w:p>
        </w:tc>
      </w:tr>
      <w:tr w:rsidR="001A6E77" w:rsidRPr="00D20367" w:rsidTr="00B60632">
        <w:trPr>
          <w:trHeight w:val="69"/>
        </w:trPr>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ind w:left="150"/>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ind w:left="150"/>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ind w:left="150"/>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ind w:left="150"/>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ind w:left="150"/>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ind w:left="150"/>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ind w:left="150"/>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ind w:left="150"/>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c>
          <w:tcPr>
            <w:tcW w:w="1080" w:type="dxa"/>
            <w:vAlign w:val="center"/>
          </w:tcPr>
          <w:p w:rsidR="001A6E77" w:rsidRPr="00D20367" w:rsidRDefault="001A6E77" w:rsidP="00B60632">
            <w:pPr>
              <w:tabs>
                <w:tab w:val="decimal" w:pos="600"/>
              </w:tabs>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tabs>
                <w:tab w:val="decimal" w:pos="798"/>
              </w:tabs>
              <w:jc w:val="center"/>
            </w:pPr>
          </w:p>
        </w:tc>
        <w:tc>
          <w:tcPr>
            <w:tcW w:w="1440" w:type="dxa"/>
            <w:vAlign w:val="center"/>
          </w:tcPr>
          <w:p w:rsidR="001A6E77" w:rsidRPr="00D20367" w:rsidRDefault="001A6E77" w:rsidP="00B60632">
            <w:pPr>
              <w:jc w:val="center"/>
            </w:pPr>
          </w:p>
        </w:tc>
        <w:tc>
          <w:tcPr>
            <w:tcW w:w="1182" w:type="dxa"/>
            <w:gridSpan w:val="2"/>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rPr>
          <w:gridAfter w:val="1"/>
          <w:wAfter w:w="12" w:type="dxa"/>
        </w:trPr>
        <w:tc>
          <w:tcPr>
            <w:tcW w:w="1080" w:type="dxa"/>
            <w:vAlign w:val="center"/>
          </w:tcPr>
          <w:p w:rsidR="001A6E77" w:rsidRPr="00D20367" w:rsidRDefault="001A6E77" w:rsidP="00B60632">
            <w:pPr>
              <w:jc w:val="center"/>
            </w:pPr>
          </w:p>
        </w:tc>
        <w:tc>
          <w:tcPr>
            <w:tcW w:w="4032" w:type="dxa"/>
            <w:vAlign w:val="center"/>
          </w:tcPr>
          <w:p w:rsidR="001A6E77" w:rsidRPr="00D20367" w:rsidRDefault="001A6E77" w:rsidP="00B60632">
            <w:pPr>
              <w:jc w:val="center"/>
            </w:pPr>
          </w:p>
        </w:tc>
        <w:tc>
          <w:tcPr>
            <w:tcW w:w="1266" w:type="dxa"/>
            <w:vAlign w:val="center"/>
          </w:tcPr>
          <w:p w:rsidR="001A6E77" w:rsidRPr="00D20367" w:rsidRDefault="001A6E77" w:rsidP="00B60632">
            <w:pPr>
              <w:jc w:val="center"/>
            </w:pPr>
          </w:p>
        </w:tc>
        <w:tc>
          <w:tcPr>
            <w:tcW w:w="1440" w:type="dxa"/>
            <w:vAlign w:val="center"/>
          </w:tcPr>
          <w:p w:rsidR="001A6E77" w:rsidRPr="00D20367" w:rsidRDefault="001A6E77" w:rsidP="00B60632">
            <w:pPr>
              <w:jc w:val="center"/>
            </w:pPr>
          </w:p>
        </w:tc>
        <w:tc>
          <w:tcPr>
            <w:tcW w:w="1170" w:type="dxa"/>
            <w:vAlign w:val="center"/>
          </w:tcPr>
          <w:p w:rsidR="001A6E77" w:rsidRPr="00D20367" w:rsidRDefault="001A6E77" w:rsidP="00B60632">
            <w:pPr>
              <w:jc w:val="center"/>
            </w:pPr>
          </w:p>
        </w:tc>
      </w:tr>
      <w:tr w:rsidR="001A6E77" w:rsidRPr="00D20367" w:rsidTr="00B60632">
        <w:tc>
          <w:tcPr>
            <w:tcW w:w="7818" w:type="dxa"/>
            <w:gridSpan w:val="4"/>
            <w:vAlign w:val="center"/>
          </w:tcPr>
          <w:p w:rsidR="001A6E77" w:rsidRPr="00D20367" w:rsidRDefault="001A6E77" w:rsidP="00B60632">
            <w:pPr>
              <w:jc w:val="right"/>
            </w:pPr>
            <w:r w:rsidRPr="00D20367">
              <w:t xml:space="preserve">Total for </w:t>
            </w:r>
            <w:proofErr w:type="spellStart"/>
            <w:r w:rsidRPr="00D20367">
              <w:t>Daywork</w:t>
            </w:r>
            <w:proofErr w:type="spellEnd"/>
            <w:r w:rsidRPr="00D20367">
              <w:t>:  Contractor’s Equipment</w:t>
            </w:r>
          </w:p>
          <w:p w:rsidR="001A6E77" w:rsidRPr="00D20367" w:rsidRDefault="001A6E77" w:rsidP="00B60632">
            <w:pPr>
              <w:tabs>
                <w:tab w:val="left" w:pos="4470"/>
              </w:tabs>
              <w:jc w:val="right"/>
            </w:pPr>
            <w:r w:rsidRPr="00D20367">
              <w:t>(</w:t>
            </w:r>
            <w:r w:rsidR="00505F4D" w:rsidRPr="00D20367">
              <w:t>Carried</w:t>
            </w:r>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vAlign w:val="center"/>
          </w:tcPr>
          <w:p w:rsidR="001A6E77" w:rsidRPr="00D20367" w:rsidRDefault="001A6E77" w:rsidP="00B60632">
            <w:pPr>
              <w:jc w:val="center"/>
            </w:pPr>
          </w:p>
        </w:tc>
      </w:tr>
    </w:tbl>
    <w:p w:rsidR="001A6E77" w:rsidRPr="00D20367" w:rsidRDefault="001A6E77" w:rsidP="001A6E77"/>
    <w:p w:rsidR="001A6E77" w:rsidRPr="00D20367" w:rsidRDefault="001A6E77" w:rsidP="001A6E77">
      <w:r w:rsidRPr="00D20367">
        <w:br w:type="page"/>
      </w:r>
      <w:r w:rsidRPr="00D20367">
        <w:lastRenderedPageBreak/>
        <w:t xml:space="preserve"> </w:t>
      </w:r>
    </w:p>
    <w:p w:rsidR="001A6E77" w:rsidRPr="00D20367" w:rsidRDefault="001A6E77" w:rsidP="001A6E77">
      <w:pPr>
        <w:pStyle w:val="SectionVHeading2"/>
      </w:pPr>
      <w:bookmarkStart w:id="403" w:name="_Toc320179588"/>
      <w:proofErr w:type="spellStart"/>
      <w:r w:rsidRPr="00D20367">
        <w:t>Daywork</w:t>
      </w:r>
      <w:proofErr w:type="spellEnd"/>
      <w:r w:rsidRPr="00D20367">
        <w:t xml:space="preserve"> </w:t>
      </w:r>
      <w:proofErr w:type="spellStart"/>
      <w:r w:rsidRPr="00D20367">
        <w:t>Summary</w:t>
      </w:r>
      <w:bookmarkEnd w:id="403"/>
      <w:proofErr w:type="spellEnd"/>
    </w:p>
    <w:p w:rsidR="001A6E77" w:rsidRPr="00D20367" w:rsidRDefault="001A6E77" w:rsidP="001A6E7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152"/>
      </w:tblGrid>
      <w:tr w:rsidR="001A6E77" w:rsidRPr="00D20367" w:rsidTr="00B60632">
        <w:tc>
          <w:tcPr>
            <w:tcW w:w="6408" w:type="dxa"/>
            <w:shd w:val="clear" w:color="auto" w:fill="D9D9D9" w:themeFill="background1" w:themeFillShade="D9"/>
          </w:tcPr>
          <w:p w:rsidR="001A6E77" w:rsidRPr="0080700F" w:rsidRDefault="001A6E77" w:rsidP="001A6E77">
            <w:pPr>
              <w:jc w:val="center"/>
              <w:rPr>
                <w:b/>
                <w:bCs/>
                <w:iCs/>
              </w:rPr>
            </w:pPr>
          </w:p>
        </w:tc>
        <w:tc>
          <w:tcPr>
            <w:tcW w:w="1440" w:type="dxa"/>
            <w:shd w:val="clear" w:color="auto" w:fill="D9D9D9" w:themeFill="background1" w:themeFillShade="D9"/>
          </w:tcPr>
          <w:p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rsidR="001A6E77" w:rsidRPr="0080700F" w:rsidRDefault="001A6E77" w:rsidP="001A6E77">
            <w:pPr>
              <w:jc w:val="center"/>
              <w:rPr>
                <w:b/>
                <w:bCs/>
                <w:iCs/>
              </w:rPr>
            </w:pPr>
            <w:r w:rsidRPr="0080700F">
              <w:rPr>
                <w:b/>
                <w:bCs/>
                <w:iCs/>
              </w:rPr>
              <w:t>(</w:t>
            </w:r>
            <w:r w:rsidRPr="0080700F">
              <w:rPr>
                <w:b/>
                <w:bCs/>
                <w:iCs/>
              </w:rPr>
              <w:tab/>
              <w:t>)</w:t>
            </w:r>
          </w:p>
        </w:tc>
        <w:tc>
          <w:tcPr>
            <w:tcW w:w="1152" w:type="dxa"/>
            <w:shd w:val="clear" w:color="auto" w:fill="D9D9D9" w:themeFill="background1" w:themeFillShade="D9"/>
          </w:tcPr>
          <w:p w:rsidR="001A6E77" w:rsidRPr="0080700F" w:rsidRDefault="001A6E77" w:rsidP="001A6E77">
            <w:pPr>
              <w:jc w:val="center"/>
              <w:rPr>
                <w:b/>
                <w:bCs/>
                <w:iCs/>
              </w:rPr>
            </w:pPr>
            <w:r w:rsidRPr="0080700F">
              <w:rPr>
                <w:b/>
                <w:bCs/>
                <w:iCs/>
              </w:rPr>
              <w:t>% Foreign</w:t>
            </w:r>
          </w:p>
        </w:tc>
      </w:tr>
      <w:tr w:rsidR="001A6E77" w:rsidRPr="00D20367" w:rsidTr="00B60632">
        <w:tc>
          <w:tcPr>
            <w:tcW w:w="6408" w:type="dxa"/>
          </w:tcPr>
          <w:p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Pr>
          <w:p w:rsidR="001A6E77" w:rsidRPr="00D20367" w:rsidRDefault="001A6E77" w:rsidP="001A6E77">
            <w:pPr>
              <w:jc w:val="center"/>
            </w:pPr>
          </w:p>
        </w:tc>
        <w:tc>
          <w:tcPr>
            <w:tcW w:w="1152" w:type="dxa"/>
          </w:tcPr>
          <w:p w:rsidR="001A6E77" w:rsidRPr="00D20367" w:rsidRDefault="001A6E77" w:rsidP="001A6E77">
            <w:pPr>
              <w:jc w:val="center"/>
            </w:pPr>
          </w:p>
        </w:tc>
      </w:tr>
      <w:tr w:rsidR="001A6E77" w:rsidRPr="00D20367" w:rsidTr="00B60632">
        <w:tc>
          <w:tcPr>
            <w:tcW w:w="6408" w:type="dxa"/>
          </w:tcPr>
          <w:p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Pr>
          <w:p w:rsidR="001A6E77" w:rsidRPr="00D20367" w:rsidRDefault="001A6E77" w:rsidP="001A6E77">
            <w:pPr>
              <w:jc w:val="center"/>
            </w:pPr>
          </w:p>
        </w:tc>
        <w:tc>
          <w:tcPr>
            <w:tcW w:w="1152" w:type="dxa"/>
          </w:tcPr>
          <w:p w:rsidR="001A6E77" w:rsidRPr="00D20367" w:rsidRDefault="001A6E77" w:rsidP="001A6E77">
            <w:pPr>
              <w:jc w:val="center"/>
            </w:pPr>
          </w:p>
        </w:tc>
      </w:tr>
      <w:tr w:rsidR="001A6E77" w:rsidRPr="00D20367" w:rsidTr="00B60632">
        <w:tc>
          <w:tcPr>
            <w:tcW w:w="6408" w:type="dxa"/>
          </w:tcPr>
          <w:p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Pr>
          <w:p w:rsidR="001A6E77" w:rsidRPr="00D20367" w:rsidRDefault="001A6E77" w:rsidP="001A6E77">
            <w:pPr>
              <w:jc w:val="center"/>
            </w:pPr>
          </w:p>
        </w:tc>
        <w:tc>
          <w:tcPr>
            <w:tcW w:w="1152" w:type="dxa"/>
          </w:tcPr>
          <w:p w:rsidR="001A6E77" w:rsidRPr="00D20367" w:rsidRDefault="001A6E77" w:rsidP="001A6E77">
            <w:pPr>
              <w:jc w:val="center"/>
            </w:pPr>
          </w:p>
        </w:tc>
      </w:tr>
      <w:tr w:rsidR="001A6E77" w:rsidRPr="00D20367" w:rsidTr="00B60632">
        <w:tc>
          <w:tcPr>
            <w:tcW w:w="6408" w:type="dxa"/>
          </w:tcPr>
          <w:p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rsidR="001A6E77" w:rsidRPr="00D20367" w:rsidRDefault="001A6E77" w:rsidP="001A6E77">
            <w:pPr>
              <w:tabs>
                <w:tab w:val="left" w:pos="3930"/>
              </w:tabs>
              <w:jc w:val="right"/>
            </w:pPr>
            <w:r w:rsidRPr="00D20367">
              <w:t>(</w:t>
            </w:r>
            <w:r w:rsidR="00505F4D" w:rsidRPr="00D20367">
              <w:t>Carried</w:t>
            </w:r>
            <w:r w:rsidRPr="00D20367">
              <w:t xml:space="preserve"> forward to Bid Summary, p. </w:t>
            </w:r>
            <w:r w:rsidRPr="00D20367">
              <w:rPr>
                <w:u w:val="single"/>
              </w:rPr>
              <w:tab/>
            </w:r>
            <w:r w:rsidRPr="00D20367">
              <w:t>)</w:t>
            </w:r>
          </w:p>
        </w:tc>
        <w:tc>
          <w:tcPr>
            <w:tcW w:w="1440" w:type="dxa"/>
          </w:tcPr>
          <w:p w:rsidR="001A6E77" w:rsidRPr="00D20367" w:rsidRDefault="001A6E77" w:rsidP="001A6E77">
            <w:pPr>
              <w:jc w:val="center"/>
            </w:pPr>
            <w:r w:rsidRPr="00D20367">
              <w:rPr>
                <w:u w:val="single"/>
              </w:rPr>
              <w:tab/>
            </w:r>
          </w:p>
        </w:tc>
        <w:tc>
          <w:tcPr>
            <w:tcW w:w="1152" w:type="dxa"/>
          </w:tcPr>
          <w:p w:rsidR="001A6E77" w:rsidRPr="00D20367" w:rsidRDefault="001A6E77" w:rsidP="001A6E77">
            <w:pPr>
              <w:jc w:val="center"/>
            </w:pPr>
            <w:r w:rsidRPr="00D20367">
              <w:rPr>
                <w:u w:val="single"/>
              </w:rPr>
              <w:tab/>
            </w:r>
          </w:p>
        </w:tc>
      </w:tr>
      <w:tr w:rsidR="001A6E77" w:rsidRPr="00D20367" w:rsidTr="00B60632">
        <w:tc>
          <w:tcPr>
            <w:tcW w:w="9000" w:type="dxa"/>
            <w:gridSpan w:val="3"/>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The Employer should insert local currency unit.</w:t>
            </w:r>
          </w:p>
        </w:tc>
      </w:tr>
    </w:tbl>
    <w:p w:rsidR="001A6E77" w:rsidRPr="00D20367" w:rsidRDefault="001A6E77" w:rsidP="001A6E77"/>
    <w:p w:rsidR="001A6E77" w:rsidRPr="00D20367" w:rsidRDefault="001A6E77" w:rsidP="001A6E77"/>
    <w:p w:rsidR="001A6E77" w:rsidRPr="00D20367" w:rsidRDefault="001A6E77" w:rsidP="001A6E77">
      <w:pPr>
        <w:tabs>
          <w:tab w:val="center" w:pos="4500"/>
        </w:tabs>
      </w:pPr>
      <w:r w:rsidRPr="00D20367">
        <w:br w:type="page"/>
      </w:r>
    </w:p>
    <w:p w:rsidR="001A6E77" w:rsidRPr="00D20367" w:rsidRDefault="001A6E77" w:rsidP="001A6E77">
      <w:pPr>
        <w:pStyle w:val="SectionVHeading2"/>
      </w:pPr>
      <w:bookmarkStart w:id="404" w:name="_Toc320179589"/>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4"/>
      <w:proofErr w:type="spellEnd"/>
    </w:p>
    <w:p w:rsidR="001A6E77" w:rsidRPr="00D20367" w:rsidRDefault="001A6E77" w:rsidP="001A6E7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5400"/>
        <w:gridCol w:w="1440"/>
      </w:tblGrid>
      <w:tr w:rsidR="001A6E77" w:rsidRPr="00D20367" w:rsidTr="00B60632">
        <w:tc>
          <w:tcPr>
            <w:tcW w:w="1080" w:type="dxa"/>
            <w:shd w:val="clear" w:color="auto" w:fill="D9D9D9" w:themeFill="background1" w:themeFillShade="D9"/>
            <w:vAlign w:val="center"/>
          </w:tcPr>
          <w:p w:rsidR="001A6E77" w:rsidRPr="0080700F" w:rsidRDefault="0080700F" w:rsidP="00B60632">
            <w:pPr>
              <w:jc w:val="center"/>
              <w:rPr>
                <w:b/>
                <w:bCs/>
                <w:iCs/>
              </w:rPr>
            </w:pPr>
            <w:r>
              <w:rPr>
                <w:b/>
                <w:bCs/>
                <w:iCs/>
              </w:rPr>
              <w:t>Bill N</w:t>
            </w:r>
            <w:r w:rsidR="001A6E77" w:rsidRPr="0080700F">
              <w:rPr>
                <w:b/>
                <w:bCs/>
                <w:iCs/>
              </w:rPr>
              <w:t>o.</w:t>
            </w:r>
          </w:p>
        </w:tc>
        <w:tc>
          <w:tcPr>
            <w:tcW w:w="1080" w:type="dxa"/>
            <w:shd w:val="clear" w:color="auto" w:fill="D9D9D9" w:themeFill="background1" w:themeFillShade="D9"/>
            <w:vAlign w:val="center"/>
          </w:tcPr>
          <w:p w:rsidR="001A6E77" w:rsidRPr="0080700F" w:rsidRDefault="0080700F" w:rsidP="00B60632">
            <w:pPr>
              <w:jc w:val="center"/>
              <w:rPr>
                <w:b/>
                <w:bCs/>
                <w:iCs/>
              </w:rPr>
            </w:pPr>
            <w:r>
              <w:rPr>
                <w:b/>
                <w:bCs/>
                <w:iCs/>
              </w:rPr>
              <w:t>Item N</w:t>
            </w:r>
            <w:r w:rsidR="001A6E77" w:rsidRPr="0080700F">
              <w:rPr>
                <w:b/>
                <w:bCs/>
                <w:iCs/>
              </w:rPr>
              <w:t>o.</w:t>
            </w:r>
          </w:p>
        </w:tc>
        <w:tc>
          <w:tcPr>
            <w:tcW w:w="5400" w:type="dxa"/>
            <w:shd w:val="clear" w:color="auto" w:fill="D9D9D9" w:themeFill="background1" w:themeFillShade="D9"/>
            <w:vAlign w:val="center"/>
          </w:tcPr>
          <w:p w:rsidR="001A6E77" w:rsidRPr="0080700F" w:rsidRDefault="001A6E77" w:rsidP="00B60632">
            <w:pPr>
              <w:jc w:val="center"/>
              <w:rPr>
                <w:b/>
                <w:bCs/>
                <w:iCs/>
              </w:rPr>
            </w:pPr>
            <w:r w:rsidRPr="0080700F">
              <w:rPr>
                <w:b/>
                <w:bCs/>
                <w:iCs/>
              </w:rPr>
              <w:t>Description</w:t>
            </w:r>
          </w:p>
        </w:tc>
        <w:tc>
          <w:tcPr>
            <w:tcW w:w="1440" w:type="dxa"/>
            <w:shd w:val="clear" w:color="auto" w:fill="D9D9D9" w:themeFill="background1" w:themeFillShade="D9"/>
            <w:vAlign w:val="center"/>
          </w:tcPr>
          <w:p w:rsidR="001A6E77" w:rsidRPr="0080700F" w:rsidRDefault="001A6E77" w:rsidP="00B60632">
            <w:pPr>
              <w:jc w:val="center"/>
              <w:rPr>
                <w:b/>
                <w:bCs/>
                <w:iCs/>
              </w:rPr>
            </w:pPr>
            <w:r w:rsidRPr="0080700F">
              <w:rPr>
                <w:b/>
                <w:bCs/>
                <w:iCs/>
              </w:rPr>
              <w:t>Amount</w:t>
            </w:r>
          </w:p>
        </w:tc>
      </w:tr>
      <w:tr w:rsidR="001A6E77" w:rsidRPr="00D20367" w:rsidTr="00B60632">
        <w:tc>
          <w:tcPr>
            <w:tcW w:w="1080" w:type="dxa"/>
            <w:vAlign w:val="center"/>
          </w:tcPr>
          <w:p w:rsidR="001A6E77" w:rsidRPr="00D20367" w:rsidRDefault="001A6E77" w:rsidP="00B60632">
            <w:pPr>
              <w:jc w:val="center"/>
            </w:pPr>
            <w:r w:rsidRPr="00D20367">
              <w:t>1</w:t>
            </w: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r w:rsidRPr="00D20367">
              <w:t>2</w:t>
            </w: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r w:rsidRPr="00D20367">
              <w:t>3</w:t>
            </w: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r w:rsidRPr="00D20367">
              <w:t>4</w:t>
            </w: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r w:rsidRPr="00D20367">
              <w:t>etc.</w:t>
            </w: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1080" w:type="dxa"/>
            <w:vAlign w:val="center"/>
          </w:tcPr>
          <w:p w:rsidR="001A6E77" w:rsidRPr="00D20367" w:rsidRDefault="001A6E77" w:rsidP="00B60632">
            <w:pPr>
              <w:jc w:val="center"/>
            </w:pPr>
          </w:p>
        </w:tc>
        <w:tc>
          <w:tcPr>
            <w:tcW w:w="1080" w:type="dxa"/>
            <w:vAlign w:val="center"/>
          </w:tcPr>
          <w:p w:rsidR="001A6E77" w:rsidRPr="00D20367" w:rsidRDefault="001A6E77" w:rsidP="00B60632">
            <w:pPr>
              <w:jc w:val="center"/>
            </w:pPr>
          </w:p>
        </w:tc>
        <w:tc>
          <w:tcPr>
            <w:tcW w:w="5400"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7560" w:type="dxa"/>
            <w:gridSpan w:val="3"/>
          </w:tcPr>
          <w:p w:rsidR="001A6E77" w:rsidRPr="00D20367" w:rsidRDefault="001A6E77" w:rsidP="001A6E77">
            <w:pPr>
              <w:jc w:val="right"/>
            </w:pPr>
            <w:r w:rsidRPr="00D20367">
              <w:t>Total for Specified Provisional Sums</w:t>
            </w:r>
          </w:p>
          <w:p w:rsidR="001A6E77" w:rsidRPr="00D20367" w:rsidRDefault="001A6E77" w:rsidP="001A6E77">
            <w:pPr>
              <w:tabs>
                <w:tab w:val="left" w:pos="4560"/>
              </w:tabs>
              <w:jc w:val="right"/>
            </w:pPr>
            <w:r w:rsidRPr="00D20367">
              <w:t>(</w:t>
            </w:r>
            <w:r w:rsidR="00505F4D" w:rsidRPr="00D20367">
              <w:t>Carried</w:t>
            </w:r>
            <w:r w:rsidRPr="00D20367">
              <w:t xml:space="preserve"> forward to Grand Summary (B), p. </w:t>
            </w:r>
            <w:r w:rsidRPr="00D20367">
              <w:rPr>
                <w:u w:val="single"/>
              </w:rPr>
              <w:tab/>
            </w:r>
            <w:r w:rsidRPr="00D20367">
              <w:t xml:space="preserve"> )</w:t>
            </w:r>
          </w:p>
        </w:tc>
        <w:tc>
          <w:tcPr>
            <w:tcW w:w="1440" w:type="dxa"/>
          </w:tcPr>
          <w:p w:rsidR="001A6E77" w:rsidRPr="00D20367" w:rsidRDefault="001A6E77" w:rsidP="001A6E77">
            <w:pPr>
              <w:tabs>
                <w:tab w:val="decimal" w:pos="1062"/>
              </w:tabs>
              <w:jc w:val="left"/>
            </w:pPr>
          </w:p>
        </w:tc>
      </w:tr>
    </w:tbl>
    <w:p w:rsidR="001A6E77" w:rsidRPr="00D20367" w:rsidRDefault="001A6E77" w:rsidP="001A6E77"/>
    <w:p w:rsidR="001A6E77" w:rsidRPr="00D20367" w:rsidRDefault="001A6E77" w:rsidP="001A6E77">
      <w:r w:rsidRPr="00D20367">
        <w:rPr>
          <w:b/>
        </w:rPr>
        <w:br w:type="page"/>
      </w:r>
      <w:r w:rsidRPr="00D20367">
        <w:lastRenderedPageBreak/>
        <w:t xml:space="preserve"> </w:t>
      </w:r>
    </w:p>
    <w:p w:rsidR="001A6E77" w:rsidRPr="00D20367" w:rsidRDefault="001A6E77" w:rsidP="001A6E77">
      <w:pPr>
        <w:pStyle w:val="SectionVHeading2"/>
      </w:pPr>
      <w:bookmarkStart w:id="405" w:name="_Toc320179590"/>
      <w:r w:rsidRPr="00D20367">
        <w:t xml:space="preserve">Grand </w:t>
      </w:r>
      <w:proofErr w:type="spellStart"/>
      <w:r w:rsidRPr="00D20367">
        <w:t>Summary</w:t>
      </w:r>
      <w:bookmarkEnd w:id="405"/>
      <w:proofErr w:type="spellEnd"/>
    </w:p>
    <w:p w:rsidR="001A6E77" w:rsidRPr="00D20367" w:rsidRDefault="001A6E77" w:rsidP="001A6E77"/>
    <w:p w:rsidR="001A6E77" w:rsidRPr="00D20367" w:rsidRDefault="001A6E77" w:rsidP="001A6E77">
      <w:r w:rsidRPr="00D20367">
        <w:t>Contract Name:</w:t>
      </w:r>
    </w:p>
    <w:p w:rsidR="001A6E77" w:rsidRPr="00D20367" w:rsidRDefault="001A6E77" w:rsidP="001A6E77"/>
    <w:p w:rsidR="001A6E77" w:rsidRPr="00D20367" w:rsidRDefault="001A6E77" w:rsidP="001A6E77">
      <w:r w:rsidRPr="00D20367">
        <w:t>Contract No.:</w:t>
      </w:r>
    </w:p>
    <w:p w:rsidR="001A6E77" w:rsidRPr="00D20367" w:rsidRDefault="001A6E77" w:rsidP="001A6E7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152"/>
        <w:gridCol w:w="1440"/>
      </w:tblGrid>
      <w:tr w:rsidR="001A6E77" w:rsidRPr="00D20367" w:rsidTr="00B60632">
        <w:tc>
          <w:tcPr>
            <w:tcW w:w="6408" w:type="dxa"/>
            <w:shd w:val="clear" w:color="auto" w:fill="D9D9D9" w:themeFill="background1" w:themeFillShade="D9"/>
            <w:vAlign w:val="center"/>
          </w:tcPr>
          <w:p w:rsidR="001A6E77" w:rsidRDefault="001A6E77" w:rsidP="00B60632">
            <w:pPr>
              <w:jc w:val="center"/>
              <w:rPr>
                <w:b/>
                <w:bCs/>
                <w:iCs/>
              </w:rPr>
            </w:pPr>
            <w:r w:rsidRPr="0080700F">
              <w:rPr>
                <w:b/>
                <w:bCs/>
                <w:iCs/>
              </w:rPr>
              <w:t>General Summary</w:t>
            </w:r>
          </w:p>
          <w:p w:rsidR="0080700F" w:rsidRPr="0080700F" w:rsidRDefault="0080700F" w:rsidP="00B60632">
            <w:pPr>
              <w:jc w:val="center"/>
              <w:rPr>
                <w:b/>
                <w:bCs/>
                <w:iCs/>
              </w:rPr>
            </w:pPr>
          </w:p>
        </w:tc>
        <w:tc>
          <w:tcPr>
            <w:tcW w:w="1152" w:type="dxa"/>
            <w:shd w:val="clear" w:color="auto" w:fill="D9D9D9" w:themeFill="background1" w:themeFillShade="D9"/>
            <w:vAlign w:val="center"/>
          </w:tcPr>
          <w:p w:rsidR="001A6E77" w:rsidRPr="0080700F" w:rsidRDefault="001A6E77" w:rsidP="00B60632">
            <w:pPr>
              <w:jc w:val="center"/>
              <w:rPr>
                <w:b/>
                <w:bCs/>
                <w:iCs/>
              </w:rPr>
            </w:pPr>
            <w:r w:rsidRPr="0080700F">
              <w:rPr>
                <w:b/>
                <w:bCs/>
                <w:iCs/>
              </w:rPr>
              <w:t>Page</w:t>
            </w:r>
          </w:p>
        </w:tc>
        <w:tc>
          <w:tcPr>
            <w:tcW w:w="1440" w:type="dxa"/>
            <w:shd w:val="clear" w:color="auto" w:fill="D9D9D9" w:themeFill="background1" w:themeFillShade="D9"/>
            <w:vAlign w:val="center"/>
          </w:tcPr>
          <w:p w:rsidR="001A6E77" w:rsidRPr="0080700F" w:rsidRDefault="001A6E77" w:rsidP="00B60632">
            <w:pPr>
              <w:jc w:val="center"/>
              <w:rPr>
                <w:b/>
                <w:bCs/>
                <w:iCs/>
              </w:rPr>
            </w:pPr>
            <w:r w:rsidRPr="0080700F">
              <w:rPr>
                <w:b/>
                <w:bCs/>
                <w:iCs/>
              </w:rPr>
              <w:t>Amount</w:t>
            </w:r>
          </w:p>
        </w:tc>
      </w:tr>
      <w:tr w:rsidR="001A6E77" w:rsidRPr="00D20367" w:rsidTr="00B60632">
        <w:tc>
          <w:tcPr>
            <w:tcW w:w="6408" w:type="dxa"/>
            <w:vAlign w:val="center"/>
          </w:tcPr>
          <w:p w:rsidR="001A6E77" w:rsidRPr="00D20367" w:rsidRDefault="001A6E77" w:rsidP="00B60632">
            <w:pPr>
              <w:tabs>
                <w:tab w:val="left" w:pos="330"/>
              </w:tabs>
              <w:jc w:val="left"/>
            </w:pPr>
            <w:r w:rsidRPr="00D20367">
              <w:t>Bill No. 1:</w:t>
            </w:r>
          </w:p>
        </w:tc>
        <w:tc>
          <w:tcPr>
            <w:tcW w:w="1152"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6408" w:type="dxa"/>
            <w:vAlign w:val="center"/>
          </w:tcPr>
          <w:p w:rsidR="001A6E77" w:rsidRPr="00D20367" w:rsidRDefault="001A6E77" w:rsidP="00B60632">
            <w:pPr>
              <w:tabs>
                <w:tab w:val="left" w:pos="330"/>
              </w:tabs>
              <w:jc w:val="left"/>
            </w:pPr>
            <w:r w:rsidRPr="00D20367">
              <w:t>Bill No. 2:</w:t>
            </w:r>
          </w:p>
        </w:tc>
        <w:tc>
          <w:tcPr>
            <w:tcW w:w="1152"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6408" w:type="dxa"/>
            <w:vAlign w:val="center"/>
          </w:tcPr>
          <w:p w:rsidR="001A6E77" w:rsidRPr="00D20367" w:rsidRDefault="001A6E77" w:rsidP="00B60632">
            <w:pPr>
              <w:tabs>
                <w:tab w:val="left" w:pos="330"/>
              </w:tabs>
              <w:jc w:val="left"/>
            </w:pPr>
            <w:r w:rsidRPr="00D20367">
              <w:t>Bill No. 3:</w:t>
            </w:r>
          </w:p>
        </w:tc>
        <w:tc>
          <w:tcPr>
            <w:tcW w:w="1152"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6408" w:type="dxa"/>
            <w:vAlign w:val="center"/>
          </w:tcPr>
          <w:p w:rsidR="001A6E77" w:rsidRPr="008B2C21" w:rsidRDefault="00030045" w:rsidP="00B60632">
            <w:pPr>
              <w:tabs>
                <w:tab w:val="left" w:pos="330"/>
              </w:tabs>
              <w:jc w:val="left"/>
              <w:rPr>
                <w:i/>
              </w:rPr>
            </w:pPr>
            <w:r w:rsidRPr="00030045">
              <w:rPr>
                <w:i/>
              </w:rPr>
              <w:t>—etc.—</w:t>
            </w:r>
          </w:p>
        </w:tc>
        <w:tc>
          <w:tcPr>
            <w:tcW w:w="1152" w:type="dxa"/>
            <w:vAlign w:val="center"/>
          </w:tcPr>
          <w:p w:rsidR="001A6E77" w:rsidRPr="008B2C21" w:rsidRDefault="001A6E77" w:rsidP="00B60632">
            <w:pPr>
              <w:jc w:val="center"/>
              <w:rPr>
                <w:i/>
              </w:rPr>
            </w:pPr>
          </w:p>
        </w:tc>
        <w:tc>
          <w:tcPr>
            <w:tcW w:w="1440" w:type="dxa"/>
            <w:vAlign w:val="center"/>
          </w:tcPr>
          <w:p w:rsidR="001A6E77" w:rsidRPr="008B2C21" w:rsidRDefault="001A6E77" w:rsidP="00B60632">
            <w:pPr>
              <w:tabs>
                <w:tab w:val="decimal" w:pos="1050"/>
              </w:tabs>
              <w:jc w:val="center"/>
              <w:rPr>
                <w:i/>
              </w:rPr>
            </w:pPr>
          </w:p>
        </w:tc>
      </w:tr>
      <w:tr w:rsidR="001A6E77" w:rsidRPr="00D20367" w:rsidTr="00B60632">
        <w:tc>
          <w:tcPr>
            <w:tcW w:w="6408" w:type="dxa"/>
            <w:vAlign w:val="center"/>
          </w:tcPr>
          <w:p w:rsidR="001A6E77" w:rsidRPr="00986218" w:rsidRDefault="00030045" w:rsidP="00B60632">
            <w:pPr>
              <w:tabs>
                <w:tab w:val="left" w:pos="330"/>
              </w:tabs>
              <w:jc w:val="left"/>
              <w:rPr>
                <w:iCs/>
              </w:rPr>
            </w:pPr>
            <w:r w:rsidRPr="00986218">
              <w:rPr>
                <w:iCs/>
              </w:rPr>
              <w:t>Subtotal of Bills</w:t>
            </w:r>
          </w:p>
        </w:tc>
        <w:tc>
          <w:tcPr>
            <w:tcW w:w="1152" w:type="dxa"/>
            <w:vAlign w:val="center"/>
          </w:tcPr>
          <w:p w:rsidR="001A6E77" w:rsidRPr="00986218" w:rsidRDefault="00030045" w:rsidP="00B60632">
            <w:pPr>
              <w:jc w:val="center"/>
              <w:rPr>
                <w:iCs/>
              </w:rPr>
            </w:pPr>
            <w:r w:rsidRPr="00986218">
              <w:rPr>
                <w:iCs/>
              </w:rPr>
              <w:t>(A)</w:t>
            </w:r>
          </w:p>
        </w:tc>
        <w:tc>
          <w:tcPr>
            <w:tcW w:w="1440" w:type="dxa"/>
            <w:vAlign w:val="center"/>
          </w:tcPr>
          <w:p w:rsidR="001A6E77" w:rsidRPr="00986218" w:rsidRDefault="001A6E77" w:rsidP="00B60632">
            <w:pPr>
              <w:tabs>
                <w:tab w:val="decimal" w:pos="1050"/>
              </w:tabs>
              <w:jc w:val="center"/>
              <w:rPr>
                <w:iCs/>
              </w:rPr>
            </w:pPr>
          </w:p>
        </w:tc>
      </w:tr>
      <w:tr w:rsidR="001A6E77" w:rsidRPr="00D20367" w:rsidTr="00B60632">
        <w:tc>
          <w:tcPr>
            <w:tcW w:w="6408" w:type="dxa"/>
            <w:vAlign w:val="center"/>
          </w:tcPr>
          <w:p w:rsidR="001A6E77" w:rsidRPr="00986218" w:rsidRDefault="00030045" w:rsidP="00B60632">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vAlign w:val="center"/>
          </w:tcPr>
          <w:p w:rsidR="001A6E77" w:rsidRPr="00986218" w:rsidRDefault="00030045" w:rsidP="00B60632">
            <w:pPr>
              <w:jc w:val="center"/>
              <w:rPr>
                <w:iCs/>
              </w:rPr>
            </w:pPr>
            <w:r w:rsidRPr="00986218">
              <w:rPr>
                <w:iCs/>
              </w:rPr>
              <w:t>(B)</w:t>
            </w:r>
          </w:p>
        </w:tc>
        <w:tc>
          <w:tcPr>
            <w:tcW w:w="1440" w:type="dxa"/>
            <w:vAlign w:val="center"/>
          </w:tcPr>
          <w:p w:rsidR="001A6E77" w:rsidRPr="00986218" w:rsidRDefault="001A6E77" w:rsidP="00B60632">
            <w:pPr>
              <w:tabs>
                <w:tab w:val="decimal" w:pos="1050"/>
              </w:tabs>
              <w:jc w:val="center"/>
              <w:rPr>
                <w:iCs/>
              </w:rPr>
            </w:pPr>
          </w:p>
        </w:tc>
      </w:tr>
      <w:tr w:rsidR="001A6E77" w:rsidRPr="00D20367" w:rsidTr="00B60632">
        <w:tc>
          <w:tcPr>
            <w:tcW w:w="6408" w:type="dxa"/>
            <w:vAlign w:val="center"/>
          </w:tcPr>
          <w:p w:rsidR="001A6E77" w:rsidRPr="00986218" w:rsidRDefault="00030045" w:rsidP="00B60632">
            <w:pPr>
              <w:tabs>
                <w:tab w:val="left" w:pos="330"/>
              </w:tabs>
              <w:jc w:val="left"/>
              <w:rPr>
                <w:iCs/>
              </w:rPr>
            </w:pPr>
            <w:r w:rsidRPr="00986218">
              <w:rPr>
                <w:iCs/>
              </w:rPr>
              <w:t>Specified Provisional Sums included in subtotal of bills</w:t>
            </w:r>
          </w:p>
        </w:tc>
        <w:tc>
          <w:tcPr>
            <w:tcW w:w="1152" w:type="dxa"/>
            <w:vAlign w:val="center"/>
          </w:tcPr>
          <w:p w:rsidR="001A6E77" w:rsidRPr="00986218" w:rsidRDefault="00030045" w:rsidP="00B60632">
            <w:pPr>
              <w:jc w:val="center"/>
              <w:rPr>
                <w:iCs/>
              </w:rPr>
            </w:pPr>
            <w:r w:rsidRPr="00986218">
              <w:rPr>
                <w:iCs/>
              </w:rPr>
              <w:t>(C)</w:t>
            </w:r>
          </w:p>
        </w:tc>
        <w:tc>
          <w:tcPr>
            <w:tcW w:w="1440" w:type="dxa"/>
            <w:vAlign w:val="center"/>
          </w:tcPr>
          <w:p w:rsidR="001A6E77" w:rsidRPr="00986218" w:rsidRDefault="00030045" w:rsidP="00B60632">
            <w:pPr>
              <w:tabs>
                <w:tab w:val="decimal" w:pos="1050"/>
              </w:tabs>
              <w:jc w:val="center"/>
              <w:rPr>
                <w:iCs/>
              </w:rPr>
            </w:pPr>
            <w:r w:rsidRPr="00986218">
              <w:rPr>
                <w:iCs/>
              </w:rPr>
              <w:t>[sum]</w:t>
            </w:r>
          </w:p>
        </w:tc>
      </w:tr>
      <w:tr w:rsidR="001A6E77" w:rsidRPr="00D20367" w:rsidTr="00B60632">
        <w:tc>
          <w:tcPr>
            <w:tcW w:w="6408" w:type="dxa"/>
            <w:vAlign w:val="center"/>
          </w:tcPr>
          <w:p w:rsidR="001A6E77" w:rsidRPr="00986218" w:rsidRDefault="00030045" w:rsidP="00B60632">
            <w:pPr>
              <w:tabs>
                <w:tab w:val="left" w:pos="330"/>
              </w:tabs>
              <w:jc w:val="left"/>
              <w:rPr>
                <w:iCs/>
              </w:rPr>
            </w:pPr>
            <w:r w:rsidRPr="00986218">
              <w:rPr>
                <w:iCs/>
              </w:rPr>
              <w:t>Total of Bills Plus Provisional Sums (A + B + C)</w:t>
            </w:r>
          </w:p>
        </w:tc>
        <w:tc>
          <w:tcPr>
            <w:tcW w:w="1152" w:type="dxa"/>
            <w:vAlign w:val="center"/>
          </w:tcPr>
          <w:p w:rsidR="001A6E77" w:rsidRPr="00986218" w:rsidRDefault="00030045" w:rsidP="00B60632">
            <w:pPr>
              <w:jc w:val="center"/>
              <w:rPr>
                <w:iCs/>
              </w:rPr>
            </w:pPr>
            <w:r w:rsidRPr="00986218">
              <w:rPr>
                <w:iCs/>
              </w:rPr>
              <w:t>(D)</w:t>
            </w:r>
          </w:p>
        </w:tc>
        <w:tc>
          <w:tcPr>
            <w:tcW w:w="1440" w:type="dxa"/>
            <w:vAlign w:val="center"/>
          </w:tcPr>
          <w:p w:rsidR="001A6E77" w:rsidRPr="00986218" w:rsidRDefault="001A6E77" w:rsidP="00B60632">
            <w:pPr>
              <w:tabs>
                <w:tab w:val="decimal" w:pos="1050"/>
              </w:tabs>
              <w:jc w:val="center"/>
              <w:rPr>
                <w:iCs/>
              </w:rPr>
            </w:pPr>
          </w:p>
        </w:tc>
      </w:tr>
      <w:tr w:rsidR="001A6E77" w:rsidRPr="00D20367" w:rsidTr="00B60632">
        <w:tc>
          <w:tcPr>
            <w:tcW w:w="6408" w:type="dxa"/>
            <w:vAlign w:val="center"/>
          </w:tcPr>
          <w:p w:rsidR="001A6E77" w:rsidRPr="00986218" w:rsidRDefault="00030045" w:rsidP="00B60632">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vAlign w:val="center"/>
          </w:tcPr>
          <w:p w:rsidR="001A6E77" w:rsidRPr="00986218" w:rsidRDefault="00030045" w:rsidP="00B60632">
            <w:pPr>
              <w:jc w:val="center"/>
              <w:rPr>
                <w:iCs/>
              </w:rPr>
            </w:pPr>
            <w:r w:rsidRPr="00986218">
              <w:rPr>
                <w:iCs/>
              </w:rPr>
              <w:t>(E)</w:t>
            </w:r>
          </w:p>
        </w:tc>
        <w:tc>
          <w:tcPr>
            <w:tcW w:w="1440" w:type="dxa"/>
            <w:vAlign w:val="center"/>
          </w:tcPr>
          <w:p w:rsidR="001A6E77" w:rsidRPr="00986218" w:rsidRDefault="00030045" w:rsidP="00B60632">
            <w:pPr>
              <w:jc w:val="center"/>
              <w:rPr>
                <w:iCs/>
              </w:rPr>
            </w:pPr>
            <w:r w:rsidRPr="00986218">
              <w:rPr>
                <w:iCs/>
              </w:rPr>
              <w:t>[sum]</w:t>
            </w:r>
          </w:p>
        </w:tc>
      </w:tr>
      <w:tr w:rsidR="001A6E77" w:rsidRPr="00D20367" w:rsidTr="00B60632">
        <w:tc>
          <w:tcPr>
            <w:tcW w:w="6408" w:type="dxa"/>
            <w:vAlign w:val="center"/>
          </w:tcPr>
          <w:p w:rsidR="001A6E77" w:rsidRPr="00986218" w:rsidRDefault="00030045" w:rsidP="00B60632">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vAlign w:val="center"/>
          </w:tcPr>
          <w:p w:rsidR="001A6E77" w:rsidRPr="00986218" w:rsidRDefault="00030045" w:rsidP="00B60632">
            <w:pPr>
              <w:jc w:val="center"/>
              <w:rPr>
                <w:iCs/>
              </w:rPr>
            </w:pPr>
            <w:r w:rsidRPr="00986218">
              <w:rPr>
                <w:iCs/>
              </w:rPr>
              <w:t>(F)</w:t>
            </w:r>
          </w:p>
        </w:tc>
        <w:tc>
          <w:tcPr>
            <w:tcW w:w="1440" w:type="dxa"/>
            <w:vAlign w:val="center"/>
          </w:tcPr>
          <w:p w:rsidR="001A6E77" w:rsidRPr="00986218" w:rsidRDefault="001A6E77" w:rsidP="00B60632">
            <w:pPr>
              <w:tabs>
                <w:tab w:val="decimal" w:pos="1050"/>
              </w:tabs>
              <w:jc w:val="center"/>
              <w:rPr>
                <w:iCs/>
              </w:rPr>
            </w:pPr>
          </w:p>
        </w:tc>
      </w:tr>
      <w:tr w:rsidR="001A6E77" w:rsidRPr="00D20367" w:rsidTr="00B60632">
        <w:tc>
          <w:tcPr>
            <w:tcW w:w="6408" w:type="dxa"/>
            <w:vAlign w:val="center"/>
          </w:tcPr>
          <w:p w:rsidR="001A6E77" w:rsidRPr="00D20367" w:rsidRDefault="001A6E77" w:rsidP="00B60632">
            <w:pPr>
              <w:tabs>
                <w:tab w:val="left" w:pos="330"/>
              </w:tabs>
              <w:jc w:val="center"/>
            </w:pPr>
          </w:p>
        </w:tc>
        <w:tc>
          <w:tcPr>
            <w:tcW w:w="1152" w:type="dxa"/>
            <w:vAlign w:val="center"/>
          </w:tcPr>
          <w:p w:rsidR="001A6E77" w:rsidRPr="00D20367" w:rsidRDefault="001A6E77" w:rsidP="00B60632">
            <w:pPr>
              <w:jc w:val="center"/>
            </w:pPr>
          </w:p>
        </w:tc>
        <w:tc>
          <w:tcPr>
            <w:tcW w:w="1440" w:type="dxa"/>
            <w:vAlign w:val="center"/>
          </w:tcPr>
          <w:p w:rsidR="001A6E77" w:rsidRPr="00D20367" w:rsidRDefault="001A6E77" w:rsidP="00B60632">
            <w:pPr>
              <w:tabs>
                <w:tab w:val="decimal" w:pos="1050"/>
              </w:tabs>
              <w:jc w:val="center"/>
            </w:pPr>
          </w:p>
        </w:tc>
      </w:tr>
      <w:tr w:rsidR="001A6E77" w:rsidRPr="00D20367" w:rsidTr="00B60632">
        <w:tc>
          <w:tcPr>
            <w:tcW w:w="9000" w:type="dxa"/>
            <w:gridSpan w:val="3"/>
          </w:tcPr>
          <w:p w:rsidR="001A6E77" w:rsidRPr="00D20367" w:rsidRDefault="001A6E77" w:rsidP="001A6E77">
            <w:pPr>
              <w:jc w:val="left"/>
              <w:rPr>
                <w:sz w:val="20"/>
              </w:rPr>
            </w:pPr>
          </w:p>
          <w:p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rsidR="001A6E77" w:rsidRPr="00D20367" w:rsidRDefault="002A243F" w:rsidP="001A6E77">
            <w:pPr>
              <w:jc w:val="left"/>
              <w:rPr>
                <w:sz w:val="20"/>
              </w:rPr>
            </w:pPr>
            <w:r>
              <w:rPr>
                <w:sz w:val="20"/>
              </w:rPr>
              <w:t>ii)</w:t>
            </w:r>
            <w:r w:rsidR="001A6E77" w:rsidRPr="00D20367">
              <w:rPr>
                <w:sz w:val="20"/>
              </w:rPr>
              <w:t xml:space="preserve"> To be entered by the Employer.</w:t>
            </w:r>
          </w:p>
        </w:tc>
      </w:tr>
    </w:tbl>
    <w:p w:rsidR="001A6E77" w:rsidRDefault="001A6E77" w:rsidP="001A6E77"/>
    <w:p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06" w:name="_Toc163966136"/>
            <w:bookmarkStart w:id="407" w:name="_Toc320179591"/>
            <w:r w:rsidRPr="00D20367">
              <w:rPr>
                <w:lang w:val="en-US"/>
              </w:rPr>
              <w:lastRenderedPageBreak/>
              <w:t>Technical Proposal</w:t>
            </w:r>
            <w:bookmarkEnd w:id="406"/>
            <w:bookmarkEnd w:id="407"/>
          </w:p>
        </w:tc>
      </w:tr>
    </w:tbl>
    <w:p w:rsidR="006309F7" w:rsidRPr="00D20367" w:rsidRDefault="006309F7">
      <w:pPr>
        <w:tabs>
          <w:tab w:val="left" w:pos="5238"/>
          <w:tab w:val="left" w:pos="5474"/>
          <w:tab w:val="left" w:pos="9468"/>
        </w:tabs>
        <w:jc w:val="left"/>
      </w:pPr>
    </w:p>
    <w:p w:rsidR="006309F7" w:rsidRPr="00D20367" w:rsidRDefault="006309F7">
      <w:pPr>
        <w:tabs>
          <w:tab w:val="left" w:pos="5238"/>
          <w:tab w:val="left" w:pos="5474"/>
          <w:tab w:val="left" w:pos="9468"/>
        </w:tabs>
        <w:ind w:left="-90"/>
        <w:jc w:val="left"/>
        <w:rPr>
          <w:b/>
          <w:bCs/>
          <w:sz w:val="28"/>
        </w:rPr>
      </w:pPr>
    </w:p>
    <w:p w:rsidR="006309F7" w:rsidRPr="00D20367" w:rsidRDefault="006309F7" w:rsidP="009516E8">
      <w:pPr>
        <w:numPr>
          <w:ilvl w:val="0"/>
          <w:numId w:val="3"/>
        </w:numPr>
        <w:tabs>
          <w:tab w:val="left" w:pos="5238"/>
          <w:tab w:val="left" w:pos="5474"/>
          <w:tab w:val="left" w:pos="9468"/>
        </w:tabs>
        <w:jc w:val="left"/>
        <w:rPr>
          <w:b/>
          <w:bCs/>
          <w:sz w:val="28"/>
        </w:rPr>
      </w:pPr>
      <w:r w:rsidRPr="00D20367">
        <w:rPr>
          <w:b/>
          <w:bCs/>
          <w:sz w:val="28"/>
        </w:rPr>
        <w:t>Site Organization</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9516E8">
      <w:pPr>
        <w:numPr>
          <w:ilvl w:val="0"/>
          <w:numId w:val="3"/>
        </w:numPr>
        <w:tabs>
          <w:tab w:val="left" w:pos="5238"/>
          <w:tab w:val="left" w:pos="5474"/>
          <w:tab w:val="left" w:pos="9468"/>
        </w:tabs>
        <w:jc w:val="left"/>
        <w:rPr>
          <w:b/>
          <w:bCs/>
          <w:sz w:val="28"/>
        </w:rPr>
      </w:pPr>
      <w:r w:rsidRPr="00D20367">
        <w:rPr>
          <w:b/>
          <w:bCs/>
          <w:sz w:val="28"/>
        </w:rPr>
        <w:t>Method Statement</w:t>
      </w:r>
    </w:p>
    <w:p w:rsidR="006309F7" w:rsidRPr="00D20367" w:rsidRDefault="006309F7">
      <w:pPr>
        <w:tabs>
          <w:tab w:val="left" w:pos="5238"/>
          <w:tab w:val="left" w:pos="5474"/>
          <w:tab w:val="left" w:pos="9468"/>
        </w:tabs>
        <w:jc w:val="left"/>
        <w:rPr>
          <w:b/>
          <w:bCs/>
          <w:sz w:val="28"/>
        </w:rPr>
      </w:pPr>
    </w:p>
    <w:p w:rsidR="006309F7" w:rsidRPr="00D20367" w:rsidRDefault="006309F7" w:rsidP="009516E8">
      <w:pPr>
        <w:numPr>
          <w:ilvl w:val="0"/>
          <w:numId w:val="3"/>
        </w:numPr>
        <w:tabs>
          <w:tab w:val="left" w:pos="5238"/>
          <w:tab w:val="left" w:pos="5474"/>
          <w:tab w:val="left" w:pos="9468"/>
        </w:tabs>
        <w:jc w:val="left"/>
        <w:rPr>
          <w:b/>
          <w:bCs/>
          <w:sz w:val="28"/>
        </w:rPr>
      </w:pPr>
      <w:r w:rsidRPr="00D20367">
        <w:rPr>
          <w:b/>
          <w:bCs/>
          <w:sz w:val="28"/>
        </w:rPr>
        <w:t>Mobilization Schedule</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9516E8">
      <w:pPr>
        <w:numPr>
          <w:ilvl w:val="0"/>
          <w:numId w:val="3"/>
        </w:numPr>
        <w:tabs>
          <w:tab w:val="left" w:pos="5238"/>
          <w:tab w:val="left" w:pos="5474"/>
          <w:tab w:val="left" w:pos="9468"/>
        </w:tabs>
        <w:jc w:val="left"/>
        <w:rPr>
          <w:b/>
          <w:bCs/>
          <w:sz w:val="28"/>
        </w:rPr>
      </w:pPr>
      <w:r w:rsidRPr="00D20367">
        <w:rPr>
          <w:b/>
          <w:bCs/>
          <w:sz w:val="28"/>
        </w:rPr>
        <w:t>Construction Schedule</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9516E8">
      <w:pPr>
        <w:numPr>
          <w:ilvl w:val="0"/>
          <w:numId w:val="3"/>
        </w:numPr>
        <w:tabs>
          <w:tab w:val="left" w:pos="5238"/>
          <w:tab w:val="left" w:pos="5474"/>
          <w:tab w:val="left" w:pos="9468"/>
        </w:tabs>
        <w:jc w:val="left"/>
        <w:rPr>
          <w:b/>
          <w:bCs/>
          <w:sz w:val="28"/>
        </w:rPr>
      </w:pPr>
      <w:r w:rsidRPr="00D20367">
        <w:rPr>
          <w:b/>
          <w:bCs/>
          <w:sz w:val="28"/>
        </w:rPr>
        <w:t>Equipment</w:t>
      </w:r>
    </w:p>
    <w:p w:rsidR="006309F7" w:rsidRPr="00D20367" w:rsidRDefault="006309F7">
      <w:pPr>
        <w:tabs>
          <w:tab w:val="left" w:pos="5238"/>
          <w:tab w:val="left" w:pos="5474"/>
          <w:tab w:val="left" w:pos="9468"/>
        </w:tabs>
        <w:jc w:val="left"/>
        <w:rPr>
          <w:b/>
          <w:bCs/>
          <w:sz w:val="28"/>
        </w:rPr>
      </w:pPr>
    </w:p>
    <w:p w:rsidR="006309F7" w:rsidRPr="00D20367" w:rsidRDefault="006309F7" w:rsidP="009516E8">
      <w:pPr>
        <w:numPr>
          <w:ilvl w:val="0"/>
          <w:numId w:val="3"/>
        </w:numPr>
        <w:tabs>
          <w:tab w:val="left" w:pos="5238"/>
          <w:tab w:val="left" w:pos="5474"/>
          <w:tab w:val="left" w:pos="9468"/>
        </w:tabs>
        <w:jc w:val="left"/>
        <w:rPr>
          <w:b/>
          <w:bCs/>
          <w:i/>
          <w:iCs/>
          <w:sz w:val="28"/>
        </w:rPr>
      </w:pPr>
      <w:r w:rsidRPr="00D20367">
        <w:rPr>
          <w:b/>
          <w:bCs/>
          <w:sz w:val="28"/>
        </w:rPr>
        <w:t>Others</w:t>
      </w:r>
    </w:p>
    <w:p w:rsidR="006309F7" w:rsidRPr="00D20367" w:rsidRDefault="006309F7" w:rsidP="00E15F2D">
      <w:pPr>
        <w:pStyle w:val="SectionVHeading2"/>
      </w:pPr>
      <w:r w:rsidRPr="00D20367">
        <w:rPr>
          <w:i/>
          <w:iCs/>
        </w:rPr>
        <w:br w:type="page"/>
      </w:r>
      <w:bookmarkStart w:id="408" w:name="_Toc320179592"/>
      <w:proofErr w:type="spellStart"/>
      <w:r w:rsidRPr="00D20367">
        <w:lastRenderedPageBreak/>
        <w:t>Site</w:t>
      </w:r>
      <w:proofErr w:type="spellEnd"/>
      <w:r w:rsidRPr="00D20367">
        <w:t xml:space="preserve"> </w:t>
      </w:r>
      <w:proofErr w:type="spellStart"/>
      <w:r w:rsidRPr="00D20367">
        <w:t>Organization</w:t>
      </w:r>
      <w:bookmarkEnd w:id="408"/>
      <w:proofErr w:type="spellEnd"/>
    </w:p>
    <w:p w:rsidR="006309F7" w:rsidRPr="00D20367" w:rsidRDefault="006309F7">
      <w:pPr>
        <w:tabs>
          <w:tab w:val="left" w:pos="5238"/>
          <w:tab w:val="left" w:pos="5474"/>
          <w:tab w:val="left" w:pos="9468"/>
        </w:tabs>
        <w:jc w:val="left"/>
        <w:rPr>
          <w:b/>
          <w:bCs/>
          <w:i/>
          <w:iCs/>
          <w:sz w:val="28"/>
        </w:rPr>
      </w:pPr>
      <w:r w:rsidRPr="00D20367">
        <w:rPr>
          <w:b/>
          <w:bCs/>
          <w:i/>
          <w:iCs/>
          <w:sz w:val="28"/>
        </w:rPr>
        <w:br w:type="page"/>
      </w:r>
    </w:p>
    <w:p w:rsidR="006309F7" w:rsidRPr="00D20367" w:rsidRDefault="006309F7" w:rsidP="00E15F2D">
      <w:pPr>
        <w:pStyle w:val="SectionVHeading2"/>
      </w:pPr>
      <w:bookmarkStart w:id="409" w:name="_Toc320179593"/>
      <w:proofErr w:type="spellStart"/>
      <w:r w:rsidRPr="00D20367">
        <w:lastRenderedPageBreak/>
        <w:t>Method</w:t>
      </w:r>
      <w:proofErr w:type="spellEnd"/>
      <w:r w:rsidRPr="00D20367">
        <w:t xml:space="preserve"> </w:t>
      </w:r>
      <w:proofErr w:type="spellStart"/>
      <w:r w:rsidRPr="00D20367">
        <w:t>Statement</w:t>
      </w:r>
      <w:bookmarkEnd w:id="409"/>
      <w:proofErr w:type="spellEnd"/>
    </w:p>
    <w:p w:rsidR="006309F7" w:rsidRPr="00D20367" w:rsidRDefault="006309F7">
      <w:pPr>
        <w:tabs>
          <w:tab w:val="left" w:pos="5238"/>
          <w:tab w:val="left" w:pos="5474"/>
          <w:tab w:val="left" w:pos="9468"/>
        </w:tabs>
        <w:jc w:val="left"/>
        <w:rPr>
          <w:b/>
          <w:bCs/>
          <w:i/>
          <w:iCs/>
          <w:sz w:val="28"/>
        </w:rPr>
      </w:pPr>
      <w:r w:rsidRPr="00D20367">
        <w:rPr>
          <w:b/>
          <w:bCs/>
          <w:i/>
          <w:iCs/>
          <w:sz w:val="28"/>
        </w:rPr>
        <w:br w:type="page"/>
      </w:r>
    </w:p>
    <w:p w:rsidR="006309F7" w:rsidRPr="00D20367" w:rsidRDefault="006309F7">
      <w:pPr>
        <w:tabs>
          <w:tab w:val="left" w:pos="5238"/>
          <w:tab w:val="left" w:pos="5474"/>
          <w:tab w:val="left" w:pos="9468"/>
        </w:tabs>
        <w:jc w:val="left"/>
        <w:rPr>
          <w:b/>
          <w:bCs/>
          <w:i/>
          <w:iCs/>
          <w:sz w:val="28"/>
        </w:rPr>
      </w:pPr>
    </w:p>
    <w:p w:rsidR="006309F7" w:rsidRPr="00D20367" w:rsidRDefault="006309F7" w:rsidP="00E15F2D">
      <w:pPr>
        <w:pStyle w:val="SectionVHeading2"/>
      </w:pPr>
      <w:bookmarkStart w:id="410" w:name="_Toc320179594"/>
      <w:proofErr w:type="spellStart"/>
      <w:r w:rsidRPr="00D20367">
        <w:t>Mobilization</w:t>
      </w:r>
      <w:proofErr w:type="spellEnd"/>
      <w:r w:rsidRPr="00D20367">
        <w:t xml:space="preserve"> Schedule</w:t>
      </w:r>
      <w:bookmarkEnd w:id="410"/>
    </w:p>
    <w:p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rsidR="006309F7" w:rsidRPr="00D20367" w:rsidRDefault="006309F7">
      <w:pPr>
        <w:tabs>
          <w:tab w:val="left" w:pos="5238"/>
          <w:tab w:val="left" w:pos="5474"/>
          <w:tab w:val="left" w:pos="9468"/>
        </w:tabs>
        <w:ind w:left="-90"/>
        <w:jc w:val="left"/>
        <w:rPr>
          <w:b/>
          <w:bCs/>
          <w:i/>
          <w:iCs/>
          <w:sz w:val="28"/>
        </w:rPr>
      </w:pPr>
    </w:p>
    <w:p w:rsidR="006309F7" w:rsidRPr="00E15F2D" w:rsidRDefault="006309F7" w:rsidP="00E15F2D">
      <w:pPr>
        <w:pStyle w:val="SectionVHeading2"/>
      </w:pPr>
      <w:bookmarkStart w:id="411" w:name="_Toc320179595"/>
      <w:proofErr w:type="spellStart"/>
      <w:r w:rsidRPr="00D20367">
        <w:t>Construction</w:t>
      </w:r>
      <w:proofErr w:type="spellEnd"/>
      <w:r w:rsidRPr="00D20367">
        <w:t xml:space="preserve"> Schedule</w:t>
      </w:r>
      <w:r w:rsidRPr="00D20367">
        <w:rPr>
          <w:i/>
          <w:iCs/>
        </w:rPr>
        <w:t xml:space="preserve"> </w:t>
      </w:r>
      <w:r w:rsidRPr="00D20367">
        <w:rPr>
          <w:i/>
          <w:iCs/>
        </w:rPr>
        <w:br w:type="page"/>
      </w:r>
      <w:bookmarkStart w:id="412" w:name="_Toc320179596"/>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11"/>
      <w:bookmarkEnd w:id="412"/>
      <w:proofErr w:type="spellEnd"/>
    </w:p>
    <w:p w:rsidR="006309F7" w:rsidRPr="00D20367" w:rsidRDefault="006309F7">
      <w:pPr>
        <w:suppressAutoHyphens/>
        <w:rPr>
          <w:rStyle w:val="Table"/>
          <w:rFonts w:ascii="Times New Roman" w:hAnsi="Times New Roman"/>
          <w:spacing w:val="-2"/>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trPr>
          <w:cantSplit/>
        </w:trPr>
        <w:tc>
          <w:tcPr>
            <w:tcW w:w="9090" w:type="dxa"/>
            <w:gridSpan w:val="3"/>
            <w:tcBorders>
              <w:top w:val="single" w:sz="6" w:space="0" w:color="auto"/>
              <w:left w:val="single" w:sz="6" w:space="0" w:color="auto"/>
              <w:bottom w:val="single" w:sz="6" w:space="0" w:color="auto"/>
              <w:right w:val="single" w:sz="6" w:space="0" w:color="auto"/>
            </w:tcBorders>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rsidR="006309F7" w:rsidRPr="00C26452" w:rsidRDefault="006309F7">
            <w:pPr>
              <w:suppressAutoHyphens/>
              <w:spacing w:after="71"/>
              <w:rPr>
                <w:rStyle w:val="Table"/>
                <w:rFonts w:ascii="Times New Roman" w:hAnsi="Times New Roman"/>
                <w:b/>
                <w:b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88578A"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88578A"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88578A"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88578A"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88578A"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88578A"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88578A"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88578A"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88578A"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88578A"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88578A"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88578A"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trPr>
          <w:cantSplit/>
        </w:trPr>
        <w:tc>
          <w:tcPr>
            <w:tcW w:w="144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bl>
    <w:p w:rsidR="006309F7" w:rsidRPr="00D20367" w:rsidRDefault="006309F7"/>
    <w:p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13" w:name="_Toc163966137"/>
            <w:bookmarkStart w:id="414" w:name="_Toc320179597"/>
            <w:r w:rsidRPr="00D20367">
              <w:rPr>
                <w:lang w:val="en-US"/>
              </w:rPr>
              <w:lastRenderedPageBreak/>
              <w:t>Personnel</w:t>
            </w:r>
            <w:bookmarkEnd w:id="413"/>
            <w:bookmarkEnd w:id="414"/>
          </w:p>
        </w:tc>
      </w:tr>
    </w:tbl>
    <w:p w:rsidR="006309F7" w:rsidRPr="00D20367" w:rsidRDefault="006309F7">
      <w:pPr>
        <w:tabs>
          <w:tab w:val="left" w:pos="5238"/>
          <w:tab w:val="left" w:pos="5474"/>
          <w:tab w:val="left" w:pos="9468"/>
        </w:tabs>
        <w:jc w:val="left"/>
      </w:pPr>
    </w:p>
    <w:p w:rsidR="006309F7" w:rsidRPr="008E13BB" w:rsidRDefault="00E15F2D" w:rsidP="00E15F2D">
      <w:pPr>
        <w:pStyle w:val="SectionVHeading2"/>
        <w:rPr>
          <w:rStyle w:val="Table"/>
          <w:rFonts w:ascii="Times New Roman" w:hAnsi="Times New Roman"/>
          <w:b w:val="0"/>
          <w:spacing w:val="-2"/>
          <w:sz w:val="24"/>
        </w:rPr>
      </w:pPr>
      <w:bookmarkStart w:id="415" w:name="_Toc320179598"/>
      <w:bookmarkStart w:id="416" w:name="_Toc437338958"/>
      <w:bookmarkStart w:id="417" w:name="_Toc462645155"/>
      <w:proofErr w:type="spellStart"/>
      <w:r>
        <w:t>Form</w:t>
      </w:r>
      <w:proofErr w:type="spellEnd"/>
      <w:r>
        <w:t xml:space="preserve"> PER-1: </w:t>
      </w:r>
      <w:proofErr w:type="spellStart"/>
      <w:r>
        <w:t>P</w:t>
      </w:r>
      <w:r w:rsidR="006309F7" w:rsidRPr="008E13BB">
        <w:t>roposed</w:t>
      </w:r>
      <w:proofErr w:type="spellEnd"/>
      <w:r w:rsidR="006309F7" w:rsidRPr="008E13BB">
        <w:t xml:space="preserve"> </w:t>
      </w:r>
      <w:proofErr w:type="spellStart"/>
      <w:r w:rsidR="006309F7" w:rsidRPr="008E13BB">
        <w:t>Personnel</w:t>
      </w:r>
      <w:bookmarkEnd w:id="415"/>
      <w:proofErr w:type="spellEnd"/>
      <w:r w:rsidR="006309F7" w:rsidRPr="008E13BB">
        <w:t xml:space="preserve"> </w:t>
      </w:r>
      <w:bookmarkEnd w:id="416"/>
      <w:bookmarkEnd w:id="417"/>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bottom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rsidR="006309F7" w:rsidRPr="00D20367" w:rsidRDefault="006309F7">
      <w:pPr>
        <w:suppressAutoHyphens/>
        <w:rPr>
          <w:rStyle w:val="Table"/>
          <w:rFonts w:ascii="Times New Roman" w:hAnsi="Times New Roman"/>
          <w:spacing w:val="-2"/>
          <w:sz w:val="24"/>
        </w:rPr>
      </w:pPr>
    </w:p>
    <w:p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rsidR="006309F7" w:rsidRPr="00D20367" w:rsidRDefault="006309F7">
      <w:pPr>
        <w:pStyle w:val="Head2"/>
        <w:rPr>
          <w:rStyle w:val="Table"/>
          <w:spacing w:val="-2"/>
          <w:lang w:val="en-US"/>
        </w:rPr>
      </w:pPr>
    </w:p>
    <w:p w:rsidR="006309F7" w:rsidRPr="00D20367" w:rsidRDefault="006309F7">
      <w:pPr>
        <w:pStyle w:val="Head2"/>
        <w:rPr>
          <w:rStyle w:val="Table"/>
          <w:spacing w:val="-2"/>
          <w:lang w:val="en-US"/>
        </w:rPr>
      </w:pPr>
    </w:p>
    <w:p w:rsidR="006309F7" w:rsidRPr="00BA0CF6" w:rsidRDefault="006309F7" w:rsidP="00E15F2D">
      <w:pPr>
        <w:pStyle w:val="SectionVHeading2"/>
        <w:rPr>
          <w:lang w:val="en-US"/>
        </w:rPr>
      </w:pPr>
      <w:r w:rsidRPr="00BA0CF6">
        <w:rPr>
          <w:rStyle w:val="Table"/>
          <w:spacing w:val="-2"/>
          <w:lang w:val="en-US"/>
        </w:rPr>
        <w:br w:type="page"/>
      </w:r>
      <w:bookmarkStart w:id="418" w:name="_Toc320179599"/>
      <w:r w:rsidRPr="00BA0CF6">
        <w:rPr>
          <w:bCs/>
          <w:lang w:val="en-US"/>
        </w:rPr>
        <w:lastRenderedPageBreak/>
        <w:t>Form PER-2</w:t>
      </w:r>
      <w:r w:rsidR="008E13BB" w:rsidRPr="00BA0CF6">
        <w:rPr>
          <w:bCs/>
          <w:lang w:val="en-US"/>
        </w:rPr>
        <w:t>: Re</w:t>
      </w:r>
      <w:r w:rsidRPr="00BA0CF6">
        <w:rPr>
          <w:lang w:val="en-US"/>
        </w:rPr>
        <w:t>sume of Proposed Personnel</w:t>
      </w:r>
      <w:bookmarkEnd w:id="418"/>
      <w:r w:rsidRPr="00BA0CF6">
        <w:rPr>
          <w:lang w:val="en-US"/>
        </w:rPr>
        <w:t xml:space="preserve">  </w:t>
      </w:r>
    </w:p>
    <w:p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trPr>
          <w:cantSplit/>
        </w:trPr>
        <w:tc>
          <w:tcPr>
            <w:tcW w:w="909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rsidR="006309F7" w:rsidRPr="00D20367" w:rsidRDefault="006309F7">
            <w:pPr>
              <w:suppressAutoHyphens/>
              <w:spacing w:after="71"/>
              <w:rPr>
                <w:rStyle w:val="Table"/>
                <w:rFonts w:ascii="Times New Roman" w:hAnsi="Times New Roman"/>
                <w:b/>
                <w:bCs/>
                <w:iCs/>
                <w:spacing w:val="-2"/>
                <w:sz w:val="24"/>
              </w:rPr>
            </w:pPr>
          </w:p>
        </w:tc>
      </w:tr>
    </w:tbl>
    <w:p w:rsidR="006309F7" w:rsidRPr="00D20367" w:rsidRDefault="006309F7">
      <w:pPr>
        <w:suppressAutoHyphens/>
        <w:rPr>
          <w:rStyle w:val="Table"/>
          <w:rFonts w:ascii="Times New Roman" w:hAnsi="Times New Roman"/>
          <w:b/>
          <w:bCs/>
          <w:iCs/>
          <w:spacing w:val="-2"/>
          <w:sz w:val="24"/>
        </w:rPr>
      </w:pPr>
    </w:p>
    <w:p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trPr>
          <w:cantSplit/>
        </w:trPr>
        <w:tc>
          <w:tcPr>
            <w:tcW w:w="9090" w:type="dxa"/>
            <w:gridSpan w:val="3"/>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rsidR="006309F7" w:rsidRPr="00D20367" w:rsidRDefault="006309F7">
            <w:pPr>
              <w:suppressAutoHyphens/>
              <w:spacing w:after="71"/>
              <w:rPr>
                <w:rStyle w:val="Table"/>
                <w:rFonts w:ascii="Times New Roman" w:hAnsi="Times New Roman"/>
                <w:b/>
                <w:bCs/>
                <w:iCs/>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rsidTr="00C26452">
        <w:trPr>
          <w:cantSplit/>
        </w:trPr>
        <w:tc>
          <w:tcPr>
            <w:tcW w:w="1440" w:type="dxa"/>
            <w:tcBorders>
              <w:left w:val="single" w:sz="6" w:space="0" w:color="auto"/>
              <w:bottom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rsidR="006309F7" w:rsidRPr="00D20367" w:rsidRDefault="006309F7">
      <w:pPr>
        <w:suppressAutoHyphens/>
        <w:rPr>
          <w:rStyle w:val="Table"/>
          <w:rFonts w:ascii="Times New Roman" w:hAnsi="Times New Roman"/>
          <w:i/>
          <w:spacing w:val="-2"/>
          <w:sz w:val="24"/>
        </w:rPr>
      </w:pPr>
    </w:p>
    <w:p w:rsidR="006309F7" w:rsidRPr="00D20367" w:rsidRDefault="006309F7">
      <w:pPr>
        <w:suppressAutoHyphens/>
        <w:rPr>
          <w:rStyle w:val="Table"/>
          <w:rFonts w:ascii="Times New Roman" w:hAnsi="Times New Roman"/>
          <w:iCs/>
          <w:spacing w:val="-2"/>
          <w:sz w:val="24"/>
        </w:rPr>
      </w:pPr>
    </w:p>
    <w:p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rsidTr="00C26452">
        <w:trPr>
          <w:cantSplit/>
        </w:trPr>
        <w:tc>
          <w:tcPr>
            <w:tcW w:w="1080" w:type="dxa"/>
            <w:tcBorders>
              <w:top w:val="single" w:sz="6"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bl>
    <w:p w:rsidR="006309F7" w:rsidRPr="00D20367" w:rsidRDefault="006309F7">
      <w:pPr>
        <w:tabs>
          <w:tab w:val="left" w:pos="5238"/>
          <w:tab w:val="left" w:pos="5474"/>
          <w:tab w:val="left" w:pos="9468"/>
        </w:tabs>
        <w:jc w:val="left"/>
        <w:rPr>
          <w:i/>
        </w:rPr>
      </w:pPr>
    </w:p>
    <w:p w:rsidR="00B30B7F" w:rsidRPr="00947DE8" w:rsidRDefault="006309F7" w:rsidP="00765AB1">
      <w:pPr>
        <w:pStyle w:val="SectionVHeader"/>
        <w:rPr>
          <w:b w:val="0"/>
          <w:sz w:val="32"/>
          <w:szCs w:val="32"/>
        </w:rPr>
      </w:pPr>
      <w:r w:rsidRPr="00BA0CF6">
        <w:rPr>
          <w:lang w:val="en-US"/>
        </w:rPr>
        <w:br w:type="page"/>
      </w:r>
    </w:p>
    <w:p w:rsidR="008E13BB" w:rsidRPr="00554A1C" w:rsidRDefault="008E13BB" w:rsidP="00B30B7F">
      <w:pPr>
        <w:pStyle w:val="SectionVHeading2"/>
        <w:rPr>
          <w:lang w:val="en-US"/>
        </w:rPr>
      </w:pPr>
    </w:p>
    <w:p w:rsidR="008E13BB" w:rsidRPr="00554A1C" w:rsidRDefault="00030045" w:rsidP="008E13BB">
      <w:pPr>
        <w:pStyle w:val="SectionVHeader"/>
        <w:rPr>
          <w:lang w:val="en-US"/>
        </w:rPr>
      </w:pPr>
      <w:bookmarkStart w:id="419" w:name="_Toc320179601"/>
      <w:r w:rsidRPr="00030045">
        <w:rPr>
          <w:lang w:val="en-US"/>
        </w:rPr>
        <w:t>Bidders Qualification without prequalification</w:t>
      </w:r>
      <w:bookmarkEnd w:id="419"/>
    </w:p>
    <w:p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rsidR="006D1DC9" w:rsidRPr="00906B4B" w:rsidRDefault="008E13BB" w:rsidP="006D1DC9">
      <w:pPr>
        <w:pStyle w:val="Style11"/>
        <w:jc w:val="center"/>
        <w:rPr>
          <w:b/>
          <w:sz w:val="32"/>
          <w:szCs w:val="32"/>
        </w:rPr>
      </w:pPr>
      <w:r w:rsidRPr="00BA0CF6">
        <w:rPr>
          <w:rStyle w:val="Table"/>
          <w:rFonts w:cs="Arial"/>
          <w:b/>
          <w:bCs/>
          <w:i/>
          <w:iCs/>
        </w:rPr>
        <w:br w:type="page"/>
      </w:r>
    </w:p>
    <w:p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rsidR="006D1DC9" w:rsidRDefault="006D1DC9" w:rsidP="006D1DC9">
      <w:pPr>
        <w:pStyle w:val="Section4heading"/>
      </w:pPr>
      <w:r>
        <w:t>Bidder Information Form</w:t>
      </w:r>
    </w:p>
    <w:p w:rsidR="006D1DC9" w:rsidRDefault="006D1DC9" w:rsidP="006D1DC9">
      <w:pPr>
        <w:jc w:val="right"/>
        <w:rPr>
          <w:spacing w:val="-2"/>
        </w:rPr>
      </w:pPr>
      <w:r w:rsidRPr="00076EA9">
        <w:rPr>
          <w:spacing w:val="-2"/>
        </w:rPr>
        <w:t xml:space="preserve">Date: </w:t>
      </w:r>
      <w:r>
        <w:rPr>
          <w:i/>
        </w:rPr>
        <w:t>_________________</w:t>
      </w:r>
      <w:r w:rsidRPr="00076EA9">
        <w:br/>
      </w:r>
      <w:r w:rsidR="00573292" w:rsidRPr="003979A7">
        <w:rPr>
          <w:spacing w:val="-2"/>
        </w:rPr>
        <w:t>ICB/MC</w:t>
      </w:r>
      <w:r w:rsidRPr="00076EA9">
        <w:rPr>
          <w:spacing w:val="-2"/>
        </w:rPr>
        <w:t xml:space="preserve"> No. and title: </w:t>
      </w:r>
      <w:r>
        <w:rPr>
          <w:i/>
          <w:spacing w:val="3"/>
        </w:rPr>
        <w:t>_________________</w:t>
      </w:r>
      <w:r w:rsidRPr="00076EA9">
        <w:rPr>
          <w:spacing w:val="3"/>
        </w:rPr>
        <w:br/>
      </w:r>
      <w:r w:rsidRPr="00076EA9">
        <w:rPr>
          <w:spacing w:val="-2"/>
        </w:rPr>
        <w:t>Page</w:t>
      </w:r>
      <w:r w:rsidRPr="00076EA9">
        <w:rPr>
          <w:i/>
          <w:spacing w:val="-2"/>
        </w:rPr>
        <w:t xml:space="preserve"> </w:t>
      </w:r>
      <w:r>
        <w:rPr>
          <w:i/>
        </w:rPr>
        <w:t>__________</w:t>
      </w:r>
      <w:r w:rsidRPr="00076EA9">
        <w:rPr>
          <w:spacing w:val="-2"/>
        </w:rPr>
        <w:t xml:space="preserve">of </w:t>
      </w:r>
      <w:r>
        <w:rPr>
          <w:i/>
          <w:spacing w:val="1"/>
        </w:rPr>
        <w:t>_______________</w:t>
      </w:r>
      <w:r w:rsidRPr="00076EA9">
        <w:rPr>
          <w:spacing w:val="-2"/>
        </w:rPr>
        <w:t>pages</w:t>
      </w:r>
    </w:p>
    <w:p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rsidR="006D1DC9" w:rsidRPr="00076EA9" w:rsidRDefault="006D1DC9" w:rsidP="00310AA6">
            <w:pPr>
              <w:spacing w:before="40" w:after="120"/>
              <w:ind w:left="90"/>
              <w:rPr>
                <w:i/>
                <w:spacing w:val="3"/>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rsidR="006D1DC9" w:rsidRPr="00076EA9" w:rsidRDefault="006D1DC9" w:rsidP="00310AA6">
            <w:pPr>
              <w:spacing w:before="40" w:after="120"/>
              <w:ind w:left="90"/>
              <w:rPr>
                <w:i/>
                <w:spacing w:val="4"/>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rsidR="006D1DC9" w:rsidRPr="00076EA9" w:rsidRDefault="006D1DC9" w:rsidP="00310AA6">
            <w:pPr>
              <w:spacing w:before="40" w:after="120"/>
              <w:ind w:left="90"/>
              <w:rPr>
                <w:i/>
                <w:spacing w:val="6"/>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rsidR="006D1DC9" w:rsidRPr="00076EA9" w:rsidRDefault="006D1DC9" w:rsidP="00310AA6">
            <w:pPr>
              <w:spacing w:before="40" w:after="120"/>
              <w:ind w:left="90"/>
              <w:rPr>
                <w:i/>
                <w:spacing w:val="1"/>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rsidR="006D1DC9" w:rsidRPr="00076EA9" w:rsidRDefault="006D1DC9" w:rsidP="00310AA6">
            <w:pPr>
              <w:spacing w:before="40" w:after="120"/>
              <w:ind w:left="90"/>
            </w:pPr>
            <w:r w:rsidRPr="00076EA9">
              <w:rPr>
                <w:spacing w:val="-2"/>
              </w:rPr>
              <w:t xml:space="preserve">Telephone/Fax numbers: </w:t>
            </w:r>
            <w:r>
              <w:rPr>
                <w:i/>
              </w:rPr>
              <w:t>_______________________</w:t>
            </w:r>
          </w:p>
          <w:p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rsidR="006D1DC9" w:rsidRDefault="006D1DC9" w:rsidP="00310AA6">
            <w:pPr>
              <w:spacing w:before="40" w:after="120"/>
              <w:ind w:left="540" w:hanging="450"/>
              <w:rPr>
                <w:spacing w:val="-8"/>
              </w:rPr>
            </w:pPr>
            <w:r>
              <w:rPr>
                <w:rFonts w:ascii="MS Mincho" w:eastAsia="MS Mincho" w:hAnsi="MS Mincho" w:cs="MS Mincho"/>
                <w:spacing w:val="-2"/>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rsidR="006D1DC9" w:rsidRPr="00076EA9" w:rsidRDefault="006D1DC9" w:rsidP="00310AA6">
            <w:pPr>
              <w:spacing w:before="40" w:after="120"/>
              <w:ind w:left="540" w:hanging="450"/>
              <w:rPr>
                <w:spacing w:val="-2"/>
              </w:rPr>
            </w:pPr>
            <w:r>
              <w:rPr>
                <w:rFonts w:ascii="MS Mincho" w:eastAsia="MS Mincho" w:hAnsi="MS Mincho" w:cs="MS Mincho"/>
                <w:spacing w:val="-2"/>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rsidR="006D1DC9" w:rsidRDefault="006D1DC9" w:rsidP="00310AA6">
            <w:pPr>
              <w:spacing w:before="40" w:after="120"/>
              <w:ind w:left="540" w:hanging="450"/>
              <w:rPr>
                <w:spacing w:val="-2"/>
              </w:rPr>
            </w:pPr>
            <w:r>
              <w:rPr>
                <w:rFonts w:ascii="MS Mincho" w:eastAsia="MS Mincho" w:hAnsi="MS Mincho" w:cs="MS Mincho"/>
                <w:spacing w:val="-2"/>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Pr>
                <w:spacing w:val="-2"/>
              </w:rPr>
              <w:t xml:space="preserve"> </w:t>
            </w:r>
            <w:r w:rsidRPr="00076EA9">
              <w:rPr>
                <w:spacing w:val="-2"/>
              </w:rPr>
              <w:t>documents establishing</w:t>
            </w:r>
            <w:r>
              <w:rPr>
                <w:spacing w:val="-2"/>
              </w:rPr>
              <w:t>:</w:t>
            </w:r>
          </w:p>
          <w:p w:rsidR="006D1DC9" w:rsidRPr="00F92AFD" w:rsidRDefault="006D1DC9" w:rsidP="009516E8">
            <w:pPr>
              <w:pStyle w:val="ListParagraph"/>
              <w:widowControl w:val="0"/>
              <w:numPr>
                <w:ilvl w:val="0"/>
                <w:numId w:val="141"/>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rsidR="006D1DC9" w:rsidRPr="00F92AFD" w:rsidRDefault="006D1DC9" w:rsidP="009516E8">
            <w:pPr>
              <w:pStyle w:val="ListParagraph"/>
              <w:widowControl w:val="0"/>
              <w:numPr>
                <w:ilvl w:val="0"/>
                <w:numId w:val="141"/>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rsidR="006D1DC9" w:rsidRPr="00F92AFD" w:rsidRDefault="006D1DC9" w:rsidP="009516E8">
            <w:pPr>
              <w:pStyle w:val="ListParagraph"/>
              <w:widowControl w:val="0"/>
              <w:numPr>
                <w:ilvl w:val="0"/>
                <w:numId w:val="141"/>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rsidR="006D1DC9" w:rsidRDefault="006D1DC9" w:rsidP="00310AA6">
            <w:pPr>
              <w:spacing w:before="40" w:after="120"/>
              <w:rPr>
                <w:spacing w:val="-8"/>
              </w:rPr>
            </w:pPr>
          </w:p>
        </w:tc>
      </w:tr>
    </w:tbl>
    <w:p w:rsidR="006D1DC9" w:rsidRPr="00D72660" w:rsidRDefault="008E13BB" w:rsidP="006D1DC9">
      <w:pPr>
        <w:jc w:val="center"/>
        <w:rPr>
          <w:b/>
          <w:sz w:val="32"/>
          <w:szCs w:val="32"/>
        </w:rPr>
      </w:pPr>
      <w:r w:rsidRPr="00BA0CF6">
        <w:rPr>
          <w:rFonts w:cs="Arial"/>
          <w:sz w:val="20"/>
        </w:rPr>
        <w:br w:type="page"/>
      </w:r>
    </w:p>
    <w:p w:rsidR="006D1DC9" w:rsidRPr="00D72660" w:rsidRDefault="006D1DC9" w:rsidP="006D1DC9">
      <w:pPr>
        <w:jc w:val="center"/>
        <w:rPr>
          <w:b/>
          <w:sz w:val="32"/>
          <w:szCs w:val="32"/>
        </w:rPr>
      </w:pPr>
      <w:r w:rsidRPr="00D72660">
        <w:rPr>
          <w:b/>
          <w:sz w:val="32"/>
          <w:szCs w:val="32"/>
        </w:rPr>
        <w:lastRenderedPageBreak/>
        <w:t>Form ELI -1.2</w:t>
      </w:r>
    </w:p>
    <w:p w:rsidR="006D1DC9" w:rsidRPr="00906B4B" w:rsidRDefault="006D1DC9" w:rsidP="006D1DC9">
      <w:pPr>
        <w:pStyle w:val="Section4heading"/>
      </w:pPr>
      <w:r>
        <w:t>Bidder</w:t>
      </w:r>
      <w:r w:rsidRPr="00906B4B">
        <w:t xml:space="preserve">'s </w:t>
      </w:r>
      <w:r w:rsidR="00B070DD">
        <w:t>Party</w:t>
      </w:r>
      <w:r w:rsidRPr="00906B4B">
        <w:t xml:space="preserve"> Information Form</w:t>
      </w:r>
    </w:p>
    <w:p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573292" w:rsidRPr="003979A7">
        <w:rPr>
          <w:spacing w:val="-2"/>
          <w:sz w:val="22"/>
          <w:szCs w:val="22"/>
        </w:rPr>
        <w:t>ICB/MC</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i/>
          <w:iCs/>
          <w:spacing w:val="2"/>
          <w:sz w:val="22"/>
          <w:szCs w:val="22"/>
        </w:rPr>
        <w:t xml:space="preserve"> </w:t>
      </w:r>
      <w:r w:rsidRPr="00906B4B">
        <w:rPr>
          <w:spacing w:val="-2"/>
          <w:sz w:val="22"/>
          <w:szCs w:val="22"/>
        </w:rPr>
        <w:t xml:space="preserve">of </w:t>
      </w:r>
      <w:r>
        <w:rPr>
          <w:i/>
          <w:iCs/>
          <w:spacing w:val="1"/>
          <w:sz w:val="22"/>
          <w:szCs w:val="22"/>
        </w:rPr>
        <w:t>____________</w:t>
      </w:r>
      <w:r w:rsidRPr="00906B4B">
        <w:rPr>
          <w:i/>
          <w:iCs/>
          <w:spacing w:val="1"/>
          <w:sz w:val="22"/>
          <w:szCs w:val="22"/>
        </w:rPr>
        <w:t xml:space="preserve"> </w:t>
      </w:r>
      <w:r w:rsidRPr="00906B4B">
        <w:rPr>
          <w:spacing w:val="-2"/>
          <w:sz w:val="22"/>
          <w:szCs w:val="22"/>
        </w:rPr>
        <w:t>pages</w:t>
      </w:r>
    </w:p>
    <w:p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rsidR="006D1DC9" w:rsidRPr="00906B4B" w:rsidRDefault="006D1DC9" w:rsidP="00310AA6">
            <w:pPr>
              <w:spacing w:before="40" w:after="120"/>
              <w:ind w:left="540" w:hanging="450"/>
              <w:rPr>
                <w:i/>
                <w:iCs/>
                <w:spacing w:val="2"/>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rsidR="006D1DC9" w:rsidRPr="00906B4B" w:rsidRDefault="006D1DC9" w:rsidP="00310AA6">
            <w:pPr>
              <w:spacing w:before="40" w:after="120"/>
              <w:ind w:left="540" w:hanging="450"/>
              <w:rPr>
                <w:i/>
                <w:iCs/>
                <w:spacing w:val="2"/>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rsidR="006D1DC9" w:rsidRPr="00906B4B" w:rsidRDefault="006D1DC9" w:rsidP="00310AA6">
            <w:pPr>
              <w:spacing w:before="40" w:after="120"/>
              <w:ind w:left="540" w:hanging="450"/>
              <w:rPr>
                <w:i/>
                <w:iCs/>
                <w:spacing w:val="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rsidR="006D1DC9" w:rsidRPr="00906B4B" w:rsidRDefault="006D1DC9" w:rsidP="00310AA6">
            <w:pPr>
              <w:spacing w:before="40" w:after="120"/>
              <w:ind w:left="540" w:hanging="450"/>
              <w:rPr>
                <w:i/>
                <w:iCs/>
                <w:spacing w:val="2"/>
              </w:rPr>
            </w:pPr>
          </w:p>
        </w:tc>
      </w:tr>
      <w:tr w:rsidR="006D1DC9" w:rsidRPr="00906B4B" w:rsidTr="00310AA6">
        <w:tc>
          <w:tcPr>
            <w:tcW w:w="9372" w:type="dxa"/>
            <w:tcBorders>
              <w:top w:val="single" w:sz="2" w:space="0" w:color="auto"/>
              <w:left w:val="single" w:sz="2" w:space="0" w:color="auto"/>
              <w:right w:val="single" w:sz="2" w:space="0" w:color="auto"/>
            </w:tcBorders>
          </w:tcPr>
          <w:p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rsidR="006D1DC9" w:rsidRPr="00906B4B" w:rsidRDefault="006D1DC9" w:rsidP="00310AA6">
            <w:pPr>
              <w:spacing w:before="40" w:after="120"/>
              <w:ind w:left="540" w:hanging="450"/>
              <w:rPr>
                <w:spacing w:val="-7"/>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rsidR="006D1DC9" w:rsidRPr="00906B4B" w:rsidRDefault="006D1DC9" w:rsidP="00310AA6">
            <w:pPr>
              <w:spacing w:before="40" w:after="120"/>
              <w:ind w:left="540" w:hanging="450"/>
              <w:rPr>
                <w:spacing w:val="-8"/>
                <w:sz w:val="22"/>
                <w:szCs w:val="22"/>
              </w:rPr>
            </w:pPr>
            <w:r>
              <w:rPr>
                <w:rFonts w:ascii="MS Mincho" w:eastAsia="MS Mincho" w:hAnsi="MS Mincho" w:cs="MS Mincho"/>
                <w:spacing w:val="-2"/>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Pr="00906B4B">
              <w:rPr>
                <w:spacing w:val="-2"/>
                <w:sz w:val="22"/>
                <w:szCs w:val="22"/>
              </w:rPr>
              <w:t xml:space="preserve"> </w:t>
            </w:r>
            <w:r>
              <w:rPr>
                <w:spacing w:val="-2"/>
                <w:sz w:val="22"/>
                <w:szCs w:val="22"/>
              </w:rPr>
              <w:t>r</w:t>
            </w:r>
            <w:r w:rsidRPr="00906B4B">
              <w:rPr>
                <w:spacing w:val="-2"/>
                <w:sz w:val="22"/>
                <w:szCs w:val="22"/>
              </w:rPr>
              <w:t xml:space="preserve">egistration </w:t>
            </w:r>
            <w:r>
              <w:rPr>
                <w:spacing w:val="-2"/>
                <w:sz w:val="22"/>
                <w:szCs w:val="22"/>
              </w:rPr>
              <w:t>d</w:t>
            </w:r>
            <w:r w:rsidRPr="00906B4B">
              <w:rPr>
                <w:spacing w:val="-2"/>
                <w:sz w:val="22"/>
                <w:szCs w:val="22"/>
              </w:rPr>
              <w:t>ocuments of the</w:t>
            </w:r>
            <w:r>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rsidR="006D1DC9" w:rsidRDefault="006D1DC9" w:rsidP="00310AA6">
            <w:pPr>
              <w:spacing w:before="40" w:after="120"/>
              <w:ind w:left="540" w:hanging="450"/>
              <w:rPr>
                <w:spacing w:val="-2"/>
                <w:sz w:val="22"/>
                <w:szCs w:val="22"/>
              </w:rPr>
            </w:pPr>
            <w:r>
              <w:rPr>
                <w:rFonts w:ascii="MS Mincho" w:eastAsia="MS Mincho" w:hAnsi="MS Mincho" w:cs="MS Mincho"/>
                <w:spacing w:val="-2"/>
              </w:rPr>
              <w:sym w:font="Wingdings" w:char="F0A8"/>
            </w:r>
            <w:r w:rsidRPr="00906B4B">
              <w:rPr>
                <w:spacing w:val="-2"/>
                <w:sz w:val="22"/>
                <w:szCs w:val="22"/>
              </w:rPr>
              <w:t xml:space="preserve"> </w:t>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rsidR="006D1DC9" w:rsidRDefault="006D1DC9" w:rsidP="006D1DC9">
      <w:pPr>
        <w:rPr>
          <w:sz w:val="12"/>
          <w:szCs w:val="12"/>
        </w:rPr>
      </w:pPr>
    </w:p>
    <w:p w:rsidR="00EC062B" w:rsidRDefault="00EC062B">
      <w:pPr>
        <w:jc w:val="left"/>
        <w:rPr>
          <w:b/>
          <w:bCs/>
          <w:spacing w:val="10"/>
          <w:sz w:val="32"/>
          <w:szCs w:val="32"/>
        </w:rPr>
      </w:pPr>
      <w:bookmarkStart w:id="420" w:name="_Toc108424565"/>
      <w:r>
        <w:rPr>
          <w:b/>
          <w:bCs/>
          <w:spacing w:val="10"/>
          <w:sz w:val="32"/>
          <w:szCs w:val="32"/>
        </w:rPr>
        <w:br w:type="page"/>
      </w:r>
    </w:p>
    <w:p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rsidR="00DF039D" w:rsidRDefault="00DF039D" w:rsidP="00DF039D">
      <w:pPr>
        <w:pStyle w:val="Section4heading"/>
      </w:pPr>
      <w:r>
        <w:t>Historical Contract Non-Performance, Pending Litigation and Litigation History</w:t>
      </w:r>
    </w:p>
    <w:p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573292" w:rsidRPr="003979A7">
        <w:rPr>
          <w:spacing w:val="-4"/>
        </w:rPr>
        <w:t>ICB/MC</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rsidTr="003979A7">
        <w:tc>
          <w:tcPr>
            <w:tcW w:w="9389" w:type="dxa"/>
            <w:gridSpan w:val="4"/>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ind w:left="540" w:hanging="441"/>
              <w:rPr>
                <w:spacing w:val="-4"/>
              </w:rPr>
            </w:pPr>
            <w:r>
              <w:rPr>
                <w:rFonts w:ascii="MS Mincho" w:eastAsia="MS Mincho" w:hAnsi="MS Mincho" w:cs="MS Mincho"/>
                <w:spacing w:val="-2"/>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i/>
                <w:iCs/>
                <w:spacing w:val="-6"/>
              </w:rPr>
              <w:t xml:space="preserve"> </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rsidR="00DF039D" w:rsidRDefault="00DF039D" w:rsidP="00310AA6">
            <w:pPr>
              <w:spacing w:before="40" w:after="120"/>
              <w:ind w:left="540" w:hanging="441"/>
              <w:rPr>
                <w:spacing w:val="-4"/>
              </w:rPr>
            </w:pPr>
            <w:r>
              <w:rPr>
                <w:rFonts w:ascii="MS Mincho" w:eastAsia="MS Mincho" w:hAnsi="MS Mincho" w:cs="MS Mincho"/>
                <w:spacing w:val="-2"/>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979A7">
            <w:pPr>
              <w:spacing w:before="40" w:after="120"/>
              <w:ind w:left="1323"/>
              <w:jc w:val="center"/>
              <w:rPr>
                <w:b/>
                <w:bCs/>
                <w:spacing w:val="-4"/>
              </w:rPr>
            </w:pPr>
            <w:r>
              <w:rPr>
                <w:b/>
                <w:bCs/>
                <w:spacing w:val="-4"/>
              </w:rPr>
              <w:t>Contract Identification</w:t>
            </w:r>
          </w:p>
          <w:p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rsidTr="003979A7">
        <w:tc>
          <w:tcPr>
            <w:tcW w:w="968" w:type="dxa"/>
            <w:tcBorders>
              <w:top w:val="single" w:sz="2" w:space="0" w:color="auto"/>
              <w:left w:val="single" w:sz="2" w:space="0" w:color="auto"/>
              <w:bottom w:val="single" w:sz="2" w:space="0" w:color="auto"/>
              <w:right w:val="single" w:sz="2" w:space="0" w:color="auto"/>
            </w:tcBorders>
          </w:tcPr>
          <w:p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rsidR="00DF039D" w:rsidRDefault="00DF039D" w:rsidP="00310AA6">
            <w:pPr>
              <w:spacing w:before="40" w:after="120"/>
              <w:ind w:left="58"/>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rsidTr="00310AA6">
        <w:tc>
          <w:tcPr>
            <w:tcW w:w="9389" w:type="dxa"/>
            <w:gridSpan w:val="4"/>
            <w:tcBorders>
              <w:top w:val="single" w:sz="2" w:space="0" w:color="auto"/>
              <w:left w:val="single" w:sz="2" w:space="0" w:color="auto"/>
              <w:right w:val="single" w:sz="2" w:space="0" w:color="auto"/>
            </w:tcBorders>
          </w:tcPr>
          <w:p w:rsidR="00DF039D" w:rsidRDefault="00DF039D" w:rsidP="00310AA6">
            <w:pPr>
              <w:spacing w:before="40" w:after="120"/>
              <w:ind w:left="540" w:hanging="438"/>
              <w:rPr>
                <w:spacing w:val="-4"/>
              </w:rPr>
            </w:pPr>
            <w:r>
              <w:rPr>
                <w:rFonts w:ascii="MS Mincho" w:eastAsia="MS Mincho" w:hAnsi="MS Mincho" w:cs="MS Mincho"/>
                <w:spacing w:val="-2"/>
              </w:rPr>
              <w:sym w:font="Wingdings" w:char="F0A8"/>
            </w:r>
            <w:r>
              <w:rPr>
                <w:spacing w:val="-4"/>
              </w:rPr>
              <w:t xml:space="preserve"> </w:t>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rsidTr="00310AA6">
        <w:tc>
          <w:tcPr>
            <w:tcW w:w="9389" w:type="dxa"/>
            <w:gridSpan w:val="4"/>
            <w:tcBorders>
              <w:left w:val="single" w:sz="2" w:space="0" w:color="auto"/>
              <w:bottom w:val="single" w:sz="2" w:space="0" w:color="auto"/>
              <w:right w:val="single" w:sz="2" w:space="0" w:color="auto"/>
            </w:tcBorders>
          </w:tcPr>
          <w:p w:rsidR="00DF039D" w:rsidRDefault="00DF039D" w:rsidP="00310AA6">
            <w:pPr>
              <w:spacing w:before="40" w:after="120"/>
              <w:ind w:left="540" w:hanging="438"/>
              <w:rPr>
                <w:spacing w:val="-4"/>
              </w:rPr>
            </w:pPr>
            <w:r>
              <w:rPr>
                <w:rFonts w:ascii="MS Mincho" w:eastAsia="MS Mincho" w:hAnsi="MS Mincho" w:cs="MS Mincho"/>
                <w:spacing w:val="-2"/>
              </w:rPr>
              <w:sym w:font="Wingdings" w:char="F0A8"/>
            </w:r>
            <w:r>
              <w:rPr>
                <w:spacing w:val="-4"/>
              </w:rPr>
              <w:t xml:space="preserve"> </w:t>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rsidR="00DF039D" w:rsidRDefault="00DF039D" w:rsidP="00DF039D">
      <w:pPr>
        <w:spacing w:line="468" w:lineRule="atLeast"/>
        <w:rPr>
          <w:b/>
          <w:bCs/>
          <w:spacing w:val="8"/>
        </w:rPr>
      </w:pPr>
    </w:p>
    <w:p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1919"/>
        <w:gridCol w:w="3590"/>
        <w:gridCol w:w="1621"/>
      </w:tblGrid>
      <w:tr w:rsidR="00DF039D" w:rsidRPr="00180E36" w:rsidTr="003979A7">
        <w:tc>
          <w:tcPr>
            <w:tcW w:w="1558" w:type="dxa"/>
            <w:shd w:val="clear" w:color="auto" w:fill="D9D9D9" w:themeFill="background1" w:themeFillShade="D9"/>
          </w:tcPr>
          <w:p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Tr="00310AA6">
        <w:trPr>
          <w:cantSplit/>
        </w:trPr>
        <w:tc>
          <w:tcPr>
            <w:tcW w:w="1558" w:type="dxa"/>
          </w:tcPr>
          <w:p w:rsidR="00DF039D" w:rsidRPr="00180E36" w:rsidRDefault="00DF039D" w:rsidP="00310AA6">
            <w:pPr>
              <w:rPr>
                <w:i/>
              </w:rPr>
            </w:pPr>
          </w:p>
        </w:tc>
        <w:tc>
          <w:tcPr>
            <w:tcW w:w="2096" w:type="dxa"/>
          </w:tcPr>
          <w:p w:rsidR="00DF039D" w:rsidRPr="00180E36" w:rsidRDefault="00DF039D" w:rsidP="00310AA6">
            <w:pPr>
              <w:rPr>
                <w:i/>
              </w:rPr>
            </w:pPr>
          </w:p>
        </w:tc>
        <w:tc>
          <w:tcPr>
            <w:tcW w:w="4106" w:type="dxa"/>
          </w:tcPr>
          <w:p w:rsidR="00DF039D" w:rsidRDefault="00DF039D" w:rsidP="00310AA6">
            <w:r>
              <w:t>Contract Identification: _________</w:t>
            </w:r>
          </w:p>
          <w:p w:rsidR="00DF039D" w:rsidRDefault="00DF039D" w:rsidP="00310AA6">
            <w:r>
              <w:t>Name of Employer: ____________</w:t>
            </w:r>
          </w:p>
          <w:p w:rsidR="00DF039D" w:rsidRDefault="00DF039D" w:rsidP="00310AA6">
            <w:r>
              <w:t>Address of Employer: __________</w:t>
            </w:r>
          </w:p>
          <w:p w:rsidR="00DF039D" w:rsidRDefault="00DF039D" w:rsidP="00310AA6">
            <w:r>
              <w:t>Matter in dispute: ______________</w:t>
            </w:r>
          </w:p>
          <w:p w:rsidR="00DF039D" w:rsidRDefault="00DF039D" w:rsidP="00310AA6">
            <w:r>
              <w:t>Party who initiated the dispute: ____</w:t>
            </w:r>
          </w:p>
          <w:p w:rsidR="00DF039D" w:rsidRPr="006A39AA" w:rsidRDefault="00DF039D" w:rsidP="00310AA6">
            <w:pPr>
              <w:spacing w:line="480" w:lineRule="exact"/>
              <w:jc w:val="center"/>
              <w:rPr>
                <w:i/>
              </w:rPr>
            </w:pPr>
            <w:r>
              <w:t xml:space="preserve">Status of dispute: </w:t>
            </w:r>
            <w:r>
              <w:rPr>
                <w:i/>
              </w:rPr>
              <w:t>___________</w:t>
            </w:r>
          </w:p>
        </w:tc>
        <w:tc>
          <w:tcPr>
            <w:tcW w:w="1708" w:type="dxa"/>
          </w:tcPr>
          <w:p w:rsidR="00DF039D" w:rsidRPr="00180E36" w:rsidRDefault="00DF039D" w:rsidP="00310AA6">
            <w:pPr>
              <w:rPr>
                <w:i/>
              </w:rPr>
            </w:pPr>
          </w:p>
        </w:tc>
      </w:tr>
      <w:tr w:rsidR="00DF039D" w:rsidTr="00310AA6">
        <w:tc>
          <w:tcPr>
            <w:tcW w:w="1558" w:type="dxa"/>
          </w:tcPr>
          <w:p w:rsidR="00DF039D" w:rsidRDefault="00DF039D" w:rsidP="00310AA6"/>
        </w:tc>
        <w:tc>
          <w:tcPr>
            <w:tcW w:w="2096" w:type="dxa"/>
          </w:tcPr>
          <w:p w:rsidR="00DF039D" w:rsidRDefault="00DF039D" w:rsidP="00310AA6"/>
        </w:tc>
        <w:tc>
          <w:tcPr>
            <w:tcW w:w="4106" w:type="dxa"/>
          </w:tcPr>
          <w:p w:rsidR="00DF039D" w:rsidRDefault="00DF039D" w:rsidP="00310AA6"/>
        </w:tc>
        <w:tc>
          <w:tcPr>
            <w:tcW w:w="1708" w:type="dxa"/>
          </w:tcPr>
          <w:p w:rsidR="00DF039D" w:rsidRDefault="00DF039D" w:rsidP="00310AA6"/>
        </w:tc>
      </w:tr>
      <w:tr w:rsidR="00DF039D" w:rsidTr="003979A7">
        <w:tc>
          <w:tcPr>
            <w:tcW w:w="9468" w:type="dxa"/>
            <w:gridSpan w:val="4"/>
            <w:tcBorders>
              <w:bottom w:val="single" w:sz="4" w:space="0" w:color="auto"/>
            </w:tcBorders>
          </w:tcPr>
          <w:p w:rsidR="00DF039D" w:rsidRDefault="00DF039D" w:rsidP="00310AA6">
            <w:r>
              <w:rPr>
                <w:rFonts w:ascii="MS Mincho" w:eastAsia="MS Mincho" w:hAnsi="MS Mincho" w:cs="MS Mincho"/>
                <w:spacing w:val="-2"/>
              </w:rPr>
              <w:sym w:font="Wingdings" w:char="F0A8"/>
            </w:r>
            <w:r>
              <w:rPr>
                <w:spacing w:val="-4"/>
              </w:rPr>
              <w:t xml:space="preserve"> </w:t>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rsidR="00DF039D" w:rsidRDefault="00DF039D" w:rsidP="00310AA6">
            <w:r>
              <w:rPr>
                <w:rFonts w:ascii="MS Mincho" w:eastAsia="MS Mincho" w:hAnsi="MS Mincho" w:cs="MS Mincho"/>
                <w:spacing w:val="-2"/>
              </w:rPr>
              <w:sym w:font="Wingdings" w:char="F0A8"/>
            </w:r>
            <w:r>
              <w:rPr>
                <w:spacing w:val="-4"/>
              </w:rPr>
              <w:t xml:space="preserve"> </w:t>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rsidTr="003979A7">
        <w:tc>
          <w:tcPr>
            <w:tcW w:w="1558" w:type="dxa"/>
            <w:shd w:val="clear" w:color="auto" w:fill="D9D9D9" w:themeFill="background1" w:themeFillShade="D9"/>
          </w:tcPr>
          <w:p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rsidTr="00310AA6">
        <w:trPr>
          <w:cantSplit/>
        </w:trPr>
        <w:tc>
          <w:tcPr>
            <w:tcW w:w="1558" w:type="dxa"/>
          </w:tcPr>
          <w:p w:rsidR="00DF039D" w:rsidRPr="00180E36" w:rsidRDefault="00DF039D" w:rsidP="00310AA6">
            <w:pPr>
              <w:rPr>
                <w:i/>
              </w:rPr>
            </w:pPr>
          </w:p>
        </w:tc>
        <w:tc>
          <w:tcPr>
            <w:tcW w:w="2096" w:type="dxa"/>
          </w:tcPr>
          <w:p w:rsidR="00DF039D" w:rsidRPr="00180E36" w:rsidRDefault="00DF039D" w:rsidP="00310AA6">
            <w:pPr>
              <w:rPr>
                <w:i/>
              </w:rPr>
            </w:pPr>
          </w:p>
        </w:tc>
        <w:tc>
          <w:tcPr>
            <w:tcW w:w="4106" w:type="dxa"/>
          </w:tcPr>
          <w:p w:rsidR="00DF039D" w:rsidRDefault="00DF039D" w:rsidP="00310AA6">
            <w:r>
              <w:t xml:space="preserve">Contract Identification: </w:t>
            </w:r>
          </w:p>
          <w:p w:rsidR="00DF039D" w:rsidRDefault="00DF039D" w:rsidP="00310AA6">
            <w:r>
              <w:t xml:space="preserve">Name of Employer: </w:t>
            </w:r>
          </w:p>
          <w:p w:rsidR="00DF039D" w:rsidRDefault="00DF039D" w:rsidP="00310AA6">
            <w:r>
              <w:t xml:space="preserve">Address of Employer: </w:t>
            </w:r>
          </w:p>
          <w:p w:rsidR="00DF039D" w:rsidRDefault="00DF039D" w:rsidP="00310AA6">
            <w:r>
              <w:t xml:space="preserve">Matter in dispute: </w:t>
            </w:r>
          </w:p>
          <w:p w:rsidR="00DF039D" w:rsidRDefault="00DF039D" w:rsidP="00310AA6">
            <w:r>
              <w:t xml:space="preserve">Party who initiated the dispute: </w:t>
            </w:r>
          </w:p>
          <w:p w:rsidR="00DF039D" w:rsidRPr="006A39AA" w:rsidRDefault="00DF039D" w:rsidP="00310AA6">
            <w:pPr>
              <w:rPr>
                <w:i/>
              </w:rPr>
            </w:pPr>
            <w:r>
              <w:t xml:space="preserve">Status of dispute: </w:t>
            </w:r>
          </w:p>
        </w:tc>
        <w:tc>
          <w:tcPr>
            <w:tcW w:w="1708" w:type="dxa"/>
          </w:tcPr>
          <w:p w:rsidR="00DF039D" w:rsidRPr="00180E36" w:rsidRDefault="00DF039D" w:rsidP="00310AA6">
            <w:pPr>
              <w:rPr>
                <w:i/>
              </w:rPr>
            </w:pPr>
          </w:p>
        </w:tc>
      </w:tr>
    </w:tbl>
    <w:p w:rsidR="00DF039D" w:rsidRDefault="00DF039D" w:rsidP="00DF039D">
      <w:pPr>
        <w:spacing w:line="468" w:lineRule="atLeast"/>
        <w:rPr>
          <w:b/>
          <w:bCs/>
          <w:spacing w:val="8"/>
        </w:rPr>
      </w:pPr>
    </w:p>
    <w:bookmarkEnd w:id="420"/>
    <w:p w:rsidR="00EC062B" w:rsidRDefault="00EC062B">
      <w:pPr>
        <w:jc w:val="left"/>
        <w:rPr>
          <w:b/>
          <w:sz w:val="32"/>
          <w:szCs w:val="32"/>
        </w:rPr>
      </w:pPr>
      <w:r>
        <w:rPr>
          <w:b/>
          <w:sz w:val="32"/>
          <w:szCs w:val="32"/>
        </w:rPr>
        <w:br w:type="page"/>
      </w:r>
    </w:p>
    <w:p w:rsidR="00DF039D" w:rsidRPr="004D55CC" w:rsidRDefault="00DF039D" w:rsidP="00DF039D">
      <w:pPr>
        <w:jc w:val="center"/>
        <w:rPr>
          <w:b/>
          <w:sz w:val="32"/>
          <w:szCs w:val="32"/>
        </w:rPr>
      </w:pPr>
      <w:r w:rsidRPr="004D55CC">
        <w:rPr>
          <w:b/>
          <w:sz w:val="32"/>
          <w:szCs w:val="32"/>
        </w:rPr>
        <w:lastRenderedPageBreak/>
        <w:t>Form FIN – 3.1</w:t>
      </w:r>
    </w:p>
    <w:p w:rsidR="00DF039D" w:rsidRDefault="00DF039D" w:rsidP="00DF039D">
      <w:pPr>
        <w:pStyle w:val="Section4heading"/>
      </w:pPr>
      <w:r>
        <w:t>Financial Situation and Performance</w:t>
      </w:r>
    </w:p>
    <w:p w:rsidR="00DF039D" w:rsidRDefault="00DF039D" w:rsidP="00DF039D">
      <w:pPr>
        <w:rPr>
          <w:spacing w:val="-4"/>
        </w:rPr>
      </w:pPr>
    </w:p>
    <w:p w:rsidR="00D14B64" w:rsidRDefault="00DF039D">
      <w:pPr>
        <w:tabs>
          <w:tab w:val="left" w:pos="5760"/>
        </w:tabs>
        <w:rPr>
          <w:i/>
          <w:iCs/>
          <w:spacing w:val="-4"/>
        </w:rPr>
      </w:pPr>
      <w:r>
        <w:rPr>
          <w:spacing w:val="-4"/>
        </w:rPr>
        <w:tab/>
        <w:t>Bidder’s Name:</w:t>
      </w:r>
      <w:r>
        <w:rPr>
          <w:i/>
          <w:iCs/>
          <w:spacing w:val="-4"/>
        </w:rPr>
        <w:tab/>
      </w:r>
    </w:p>
    <w:p w:rsidR="00D14B64" w:rsidRDefault="00DF039D">
      <w:pPr>
        <w:tabs>
          <w:tab w:val="left" w:pos="5760"/>
        </w:tabs>
        <w:rPr>
          <w:i/>
          <w:iCs/>
          <w:spacing w:val="-4"/>
        </w:rPr>
      </w:pPr>
      <w:r>
        <w:rPr>
          <w:spacing w:val="-4"/>
        </w:rPr>
        <w:tab/>
        <w:t xml:space="preserve">Date: </w:t>
      </w:r>
    </w:p>
    <w:p w:rsidR="00D14B64" w:rsidRDefault="00DF039D">
      <w:pPr>
        <w:pStyle w:val="Style19"/>
        <w:adjustRightInd/>
        <w:ind w:left="5760"/>
        <w:rPr>
          <w:i/>
          <w:iCs/>
          <w:spacing w:val="-4"/>
        </w:rPr>
      </w:pPr>
      <w:r>
        <w:rPr>
          <w:spacing w:val="-4"/>
        </w:rPr>
        <w:t>Bidder’s Party Name</w:t>
      </w:r>
      <w:r>
        <w:rPr>
          <w:i/>
          <w:iCs/>
          <w:spacing w:val="-4"/>
        </w:rPr>
        <w:t>:</w:t>
      </w:r>
    </w:p>
    <w:p w:rsidR="00D14B64" w:rsidRDefault="00573292">
      <w:pPr>
        <w:pStyle w:val="Style19"/>
        <w:adjustRightInd/>
        <w:ind w:left="5076" w:firstLine="684"/>
        <w:rPr>
          <w:i/>
          <w:iCs/>
          <w:spacing w:val="-4"/>
        </w:rPr>
      </w:pPr>
      <w:r w:rsidRPr="003979A7">
        <w:rPr>
          <w:spacing w:val="-4"/>
        </w:rPr>
        <w:t>ICB/MC</w:t>
      </w:r>
      <w:r w:rsidR="00DF039D">
        <w:rPr>
          <w:spacing w:val="-4"/>
        </w:rPr>
        <w:t xml:space="preserve"> No. and title: </w:t>
      </w:r>
    </w:p>
    <w:p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pPr>
              <w:jc w:val="center"/>
              <w:rPr>
                <w:b/>
                <w:bCs/>
                <w:spacing w:val="-7"/>
              </w:rPr>
            </w:pPr>
            <w:r>
              <w:rPr>
                <w:b/>
                <w:bCs/>
                <w:spacing w:val="-7"/>
              </w:rPr>
              <w:t>Type of Financial information in</w:t>
            </w:r>
          </w:p>
          <w:p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pPr>
              <w:jc w:val="center"/>
              <w:rPr>
                <w:i/>
                <w:iCs/>
                <w:spacing w:val="-4"/>
              </w:rPr>
            </w:pPr>
            <w:r>
              <w:rPr>
                <w:b/>
                <w:bCs/>
                <w:spacing w:val="-6"/>
              </w:rPr>
              <w:t xml:space="preserve">Historic information for previous </w:t>
            </w:r>
            <w:r>
              <w:rPr>
                <w:i/>
                <w:iCs/>
                <w:spacing w:val="-4"/>
              </w:rPr>
              <w:t>_________years,</w:t>
            </w:r>
          </w:p>
          <w:p w:rsidR="00DF039D" w:rsidRDefault="00DF039D" w:rsidP="00310AA6">
            <w:pPr>
              <w:jc w:val="center"/>
              <w:rPr>
                <w:i/>
                <w:iCs/>
                <w:spacing w:val="-4"/>
              </w:rPr>
            </w:pPr>
            <w:r>
              <w:rPr>
                <w:i/>
                <w:iCs/>
                <w:spacing w:val="-4"/>
              </w:rPr>
              <w:t>______________</w:t>
            </w:r>
          </w:p>
          <w:p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5</w:t>
            </w: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Current</w:t>
            </w:r>
            <w:proofErr w:type="spellEnd"/>
            <w:r>
              <w:rPr>
                <w:spacing w:val="-4"/>
                <w:lang w:val="fr-FR"/>
              </w:rPr>
              <w:t xml:space="preserve"> </w:t>
            </w:r>
            <w:proofErr w:type="spellStart"/>
            <w:r>
              <w:rPr>
                <w:spacing w:val="-4"/>
                <w:lang w:val="fr-FR"/>
              </w:rPr>
              <w: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Current</w:t>
            </w:r>
            <w:proofErr w:type="spellEnd"/>
            <w:r>
              <w:rPr>
                <w:spacing w:val="-4"/>
                <w:lang w:val="fr-FR"/>
              </w:rPr>
              <w:t xml:space="preserve"> </w:t>
            </w:r>
            <w:proofErr w:type="spellStart"/>
            <w:r>
              <w:rPr>
                <w:spacing w:val="-4"/>
                <w:lang w:val="fr-FR"/>
              </w:rPr>
              <w: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979A7">
            <w:pPr>
              <w:spacing w:after="108"/>
              <w:ind w:right="2620"/>
              <w:jc w:val="right"/>
              <w:rPr>
                <w:b/>
                <w:bCs/>
                <w:spacing w:val="-4"/>
              </w:rPr>
            </w:pPr>
            <w:r w:rsidRPr="003979A7">
              <w:rPr>
                <w:b/>
                <w:bCs/>
                <w:spacing w:val="-4"/>
              </w:rPr>
              <w:t>Cash Flow Information</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bl>
    <w:p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rsidR="00DF039D" w:rsidRDefault="00DF039D" w:rsidP="00DF039D">
      <w:pPr>
        <w:spacing w:before="240"/>
        <w:rPr>
          <w:bCs/>
          <w:spacing w:val="-4"/>
        </w:rPr>
      </w:pPr>
      <w:r>
        <w:rPr>
          <w:b/>
          <w:bCs/>
          <w:spacing w:val="-4"/>
        </w:rPr>
        <w:t xml:space="preserve">2. </w:t>
      </w:r>
      <w:r w:rsidRPr="006D4020">
        <w:rPr>
          <w:b/>
          <w:bCs/>
          <w:spacing w:val="-4"/>
        </w:rPr>
        <w:t>Sources of Finance</w:t>
      </w:r>
    </w:p>
    <w:p w:rsidR="00DF039D" w:rsidRDefault="00DF039D" w:rsidP="00DF039D">
      <w:pPr>
        <w:rPr>
          <w:rStyle w:val="Table"/>
          <w:rFonts w:ascii="Comic Sans MS" w:hAnsi="Comic Sans MS" w:cs="Arial"/>
          <w:spacing w:val="-2"/>
          <w:sz w:val="16"/>
        </w:rPr>
      </w:pPr>
    </w:p>
    <w:p w:rsidR="00DF039D" w:rsidRPr="00DF7AA7" w:rsidRDefault="00DF039D" w:rsidP="00DF039D">
      <w:pPr>
        <w:ind w:right="288"/>
      </w:pPr>
      <w:r>
        <w:lastRenderedPageBreak/>
        <w:t>Specify</w:t>
      </w:r>
      <w:r w:rsidRPr="00A772B7">
        <w:t xml:space="preserve"> sources of finance to meet the cash flow requirements on works currently in progress and for future contract commitments.</w:t>
      </w:r>
    </w:p>
    <w:p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rsidTr="00310AA6">
        <w:trPr>
          <w:cantSplit/>
          <w:jc w:val="center"/>
        </w:trPr>
        <w:tc>
          <w:tcPr>
            <w:tcW w:w="540" w:type="dxa"/>
            <w:tcBorders>
              <w:top w:val="single" w:sz="12"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bottom w:val="single" w:sz="6" w:space="0" w:color="auto"/>
            </w:tcBorders>
            <w:vAlign w:val="center"/>
          </w:tcPr>
          <w:p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rsidR="00DF039D" w:rsidRPr="00DF7AA7" w:rsidRDefault="00DF039D" w:rsidP="00310AA6">
            <w:pPr>
              <w:suppressAutoHyphens/>
              <w:spacing w:after="71"/>
              <w:rPr>
                <w:rStyle w:val="Table"/>
                <w:spacing w:val="-2"/>
              </w:rPr>
            </w:pPr>
          </w:p>
        </w:tc>
      </w:tr>
    </w:tbl>
    <w:p w:rsidR="00DF039D" w:rsidRDefault="00DF039D" w:rsidP="00DF039D">
      <w:pPr>
        <w:pStyle w:val="Style11"/>
        <w:spacing w:line="372" w:lineRule="atLeast"/>
        <w:rPr>
          <w:b/>
          <w:bCs/>
          <w:spacing w:val="-2"/>
          <w:lang w:val="fr-FR"/>
        </w:rPr>
      </w:pPr>
    </w:p>
    <w:p w:rsidR="00DF039D" w:rsidRDefault="00DF039D" w:rsidP="00DF039D">
      <w:pPr>
        <w:pStyle w:val="Style11"/>
        <w:spacing w:line="372" w:lineRule="atLeast"/>
        <w:rPr>
          <w:b/>
          <w:bCs/>
          <w:spacing w:val="-2"/>
          <w:lang w:val="fr-FR"/>
        </w:rPr>
      </w:pPr>
      <w:r>
        <w:rPr>
          <w:b/>
          <w:bCs/>
          <w:spacing w:val="-2"/>
          <w:lang w:val="fr-FR"/>
        </w:rPr>
        <w:t>2. Financial documents</w:t>
      </w:r>
    </w:p>
    <w:p w:rsidR="00DF039D" w:rsidRDefault="00DF039D" w:rsidP="00DF039D">
      <w:pPr>
        <w:rPr>
          <w:spacing w:val="-2"/>
          <w:lang w:val="fr-FR"/>
        </w:rPr>
      </w:pPr>
    </w:p>
    <w:p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rsidR="00DF039D" w:rsidRDefault="00DF039D" w:rsidP="00DF039D">
      <w:pPr>
        <w:rPr>
          <w:spacing w:val="-2"/>
        </w:rPr>
      </w:pPr>
    </w:p>
    <w:p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rsidR="00DF039D" w:rsidRDefault="00DF039D" w:rsidP="00DF039D">
      <w:pPr>
        <w:ind w:left="720"/>
        <w:rPr>
          <w:spacing w:val="-2"/>
        </w:rPr>
      </w:pPr>
    </w:p>
    <w:p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rsidR="00DF039D" w:rsidRDefault="00DF039D" w:rsidP="00DF039D">
      <w:pPr>
        <w:ind w:left="720"/>
        <w:rPr>
          <w:spacing w:val="-2"/>
        </w:rPr>
      </w:pPr>
    </w:p>
    <w:p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rsidR="00DF039D" w:rsidRDefault="00DF039D" w:rsidP="00DF039D">
      <w:pPr>
        <w:ind w:left="720"/>
        <w:rPr>
          <w:spacing w:val="-2"/>
        </w:rPr>
      </w:pPr>
    </w:p>
    <w:p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rsidR="00DF039D" w:rsidRDefault="00DF039D" w:rsidP="00DF039D">
      <w:pPr>
        <w:rPr>
          <w:spacing w:val="-2"/>
        </w:rPr>
      </w:pPr>
    </w:p>
    <w:p w:rsidR="00DF039D" w:rsidRDefault="00DF039D" w:rsidP="00DF039D">
      <w:pPr>
        <w:spacing w:after="432" w:line="264" w:lineRule="exact"/>
        <w:ind w:left="360" w:hanging="360"/>
        <w:rPr>
          <w:spacing w:val="-2"/>
        </w:rPr>
      </w:pPr>
      <w:r>
        <w:rPr>
          <w:rFonts w:ascii="MS Mincho" w:eastAsia="MS Mincho" w:hAnsi="MS Mincho" w:cs="MS Mincho"/>
          <w:spacing w:val="-2"/>
        </w:rPr>
        <w:sym w:font="Wingdings" w:char="F0A8"/>
      </w:r>
      <w:r>
        <w:rPr>
          <w:spacing w:val="-4"/>
        </w:rPr>
        <w:tab/>
      </w:r>
      <w:r>
        <w:rPr>
          <w:spacing w:val="-6"/>
        </w:rPr>
        <w:t>Attached are copies of financial statements</w:t>
      </w:r>
      <w:r>
        <w:rPr>
          <w:rStyle w:val="FootnoteReference"/>
          <w:spacing w:val="-6"/>
        </w:rPr>
        <w:footnoteReference w:id="14"/>
      </w:r>
      <w:r>
        <w:rPr>
          <w:spacing w:val="-6"/>
        </w:rPr>
        <w:t xml:space="preserve"> </w:t>
      </w:r>
      <w:r>
        <w:rPr>
          <w:spacing w:val="-2"/>
        </w:rPr>
        <w:t xml:space="preserve"> for the </w:t>
      </w:r>
      <w:r>
        <w:rPr>
          <w:i/>
          <w:iCs/>
          <w:sz w:val="22"/>
          <w:szCs w:val="22"/>
        </w:rPr>
        <w:t>____________</w:t>
      </w:r>
      <w:r>
        <w:rPr>
          <w:spacing w:val="-2"/>
        </w:rPr>
        <w:t>years required above; and complying with the requirements</w:t>
      </w:r>
    </w:p>
    <w:p w:rsidR="0097115F" w:rsidRPr="004D55CC" w:rsidRDefault="008E13BB" w:rsidP="0097115F">
      <w:pPr>
        <w:jc w:val="center"/>
        <w:rPr>
          <w:b/>
          <w:sz w:val="32"/>
          <w:szCs w:val="32"/>
        </w:rPr>
      </w:pPr>
      <w:r w:rsidRPr="00BA0CF6">
        <w:rPr>
          <w:rFonts w:cs="Arial"/>
          <w:sz w:val="16"/>
        </w:rPr>
        <w:br w:type="page"/>
      </w:r>
    </w:p>
    <w:p w:rsidR="0097115F" w:rsidRPr="004D55CC" w:rsidRDefault="0097115F" w:rsidP="0097115F">
      <w:pPr>
        <w:jc w:val="center"/>
        <w:rPr>
          <w:b/>
          <w:sz w:val="32"/>
          <w:szCs w:val="32"/>
        </w:rPr>
      </w:pPr>
      <w:r w:rsidRPr="004D55CC">
        <w:rPr>
          <w:b/>
          <w:sz w:val="32"/>
          <w:szCs w:val="32"/>
        </w:rPr>
        <w:lastRenderedPageBreak/>
        <w:t>Form FIN - 3.2</w:t>
      </w:r>
    </w:p>
    <w:p w:rsidR="0097115F" w:rsidRDefault="0097115F" w:rsidP="0097115F">
      <w:pPr>
        <w:pStyle w:val="Section4heading"/>
      </w:pPr>
      <w:r>
        <w:t>Average Annual Construction Turnover</w:t>
      </w:r>
    </w:p>
    <w:p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573292" w:rsidRPr="003979A7">
        <w:rPr>
          <w:bCs/>
          <w:spacing w:val="-2"/>
        </w:rPr>
        <w:t>ICB/MC</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1532"/>
        <w:gridCol w:w="2922"/>
        <w:gridCol w:w="1870"/>
        <w:gridCol w:w="2333"/>
      </w:tblGrid>
      <w:tr w:rsidR="00961168" w:rsidTr="003979A7">
        <w:tc>
          <w:tcPr>
            <w:tcW w:w="9576" w:type="dxa"/>
            <w:gridSpan w:val="4"/>
            <w:shd w:val="clear" w:color="auto" w:fill="D9D9D9" w:themeFill="background1" w:themeFillShade="D9"/>
          </w:tcPr>
          <w:p w:rsidR="00961168" w:rsidRDefault="00961168" w:rsidP="003979A7">
            <w:pPr>
              <w:spacing w:before="40" w:after="120"/>
              <w:jc w:val="center"/>
            </w:pPr>
            <w:r w:rsidRPr="00180E36">
              <w:rPr>
                <w:b/>
                <w:bCs/>
                <w:spacing w:val="-2"/>
              </w:rPr>
              <w:t>Annual turnover data (construction only)</w:t>
            </w:r>
          </w:p>
        </w:tc>
      </w:tr>
      <w:tr w:rsidR="0097115F" w:rsidTr="003979A7">
        <w:tc>
          <w:tcPr>
            <w:tcW w:w="1558" w:type="dxa"/>
            <w:tcBorders>
              <w:bottom w:val="single" w:sz="4" w:space="0" w:color="auto"/>
            </w:tcBorders>
            <w:shd w:val="clear" w:color="auto" w:fill="D9D9D9" w:themeFill="background1" w:themeFillShade="D9"/>
          </w:tcPr>
          <w:p w:rsidR="0097115F" w:rsidRDefault="0097115F" w:rsidP="003979A7">
            <w:pPr>
              <w:spacing w:before="40" w:after="120"/>
              <w:jc w:val="center"/>
            </w:pPr>
            <w:r w:rsidRPr="00180E36">
              <w:rPr>
                <w:b/>
                <w:bCs/>
                <w:spacing w:val="-2"/>
              </w:rPr>
              <w:t>Year</w:t>
            </w:r>
          </w:p>
        </w:tc>
        <w:tc>
          <w:tcPr>
            <w:tcW w:w="3368" w:type="dxa"/>
            <w:tcBorders>
              <w:bottom w:val="single" w:sz="4" w:space="0" w:color="auto"/>
            </w:tcBorders>
            <w:shd w:val="clear" w:color="auto" w:fill="D9D9D9" w:themeFill="background1" w:themeFillShade="D9"/>
          </w:tcPr>
          <w:p w:rsidR="0097115F" w:rsidRDefault="0097115F" w:rsidP="003979A7">
            <w:pPr>
              <w:spacing w:before="40" w:after="120"/>
              <w:jc w:val="center"/>
              <w:rPr>
                <w:b/>
                <w:bCs/>
                <w:spacing w:val="-2"/>
              </w:rPr>
            </w:pPr>
            <w:r w:rsidRPr="00180E36">
              <w:rPr>
                <w:b/>
                <w:bCs/>
                <w:spacing w:val="-2"/>
              </w:rPr>
              <w:t>Amount</w:t>
            </w:r>
          </w:p>
          <w:p w:rsidR="0097115F" w:rsidRDefault="0097115F" w:rsidP="003979A7">
            <w:pPr>
              <w:spacing w:before="40" w:after="120"/>
              <w:jc w:val="center"/>
            </w:pPr>
            <w:r w:rsidRPr="00180E36">
              <w:rPr>
                <w:b/>
                <w:bCs/>
                <w:spacing w:val="-2"/>
              </w:rPr>
              <w:t>Currency</w:t>
            </w:r>
          </w:p>
        </w:tc>
        <w:tc>
          <w:tcPr>
            <w:tcW w:w="2042" w:type="dxa"/>
            <w:tcBorders>
              <w:bottom w:val="single" w:sz="4" w:space="0" w:color="auto"/>
            </w:tcBorders>
            <w:shd w:val="clear" w:color="auto" w:fill="D9D9D9" w:themeFill="background1" w:themeFillShade="D9"/>
          </w:tcPr>
          <w:p w:rsidR="0097115F" w:rsidRDefault="0097115F" w:rsidP="003979A7">
            <w:pPr>
              <w:spacing w:before="40" w:after="120"/>
              <w:jc w:val="center"/>
              <w:rPr>
                <w:b/>
                <w:bCs/>
                <w:spacing w:val="-2"/>
              </w:rPr>
            </w:pPr>
            <w:r>
              <w:rPr>
                <w:b/>
                <w:bCs/>
                <w:spacing w:val="-2"/>
              </w:rPr>
              <w:t>Exchange rate</w:t>
            </w:r>
          </w:p>
        </w:tc>
        <w:tc>
          <w:tcPr>
            <w:tcW w:w="2608" w:type="dxa"/>
            <w:tcBorders>
              <w:bottom w:val="single" w:sz="4" w:space="0" w:color="auto"/>
            </w:tcBorders>
            <w:shd w:val="clear" w:color="auto" w:fill="D9D9D9" w:themeFill="background1" w:themeFillShade="D9"/>
          </w:tcPr>
          <w:p w:rsidR="0097115F" w:rsidRDefault="0097115F" w:rsidP="003979A7">
            <w:pPr>
              <w:spacing w:before="40" w:after="120"/>
              <w:jc w:val="center"/>
            </w:pPr>
            <w:r>
              <w:rPr>
                <w:b/>
                <w:bCs/>
                <w:spacing w:val="-2"/>
              </w:rPr>
              <w:t>USD equivalent</w:t>
            </w:r>
          </w:p>
        </w:tc>
      </w:tr>
      <w:tr w:rsidR="0097115F" w:rsidRPr="004D55CC" w:rsidTr="003979A7">
        <w:tc>
          <w:tcPr>
            <w:tcW w:w="1558" w:type="dxa"/>
            <w:shd w:val="clear" w:color="auto" w:fill="FFFFFF" w:themeFill="background1"/>
          </w:tcPr>
          <w:p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rsidR="0097115F" w:rsidRPr="003979A7" w:rsidRDefault="0097115F" w:rsidP="00310AA6">
            <w:pPr>
              <w:spacing w:before="40" w:after="120"/>
              <w:rPr>
                <w:bCs/>
                <w:i/>
                <w:iCs/>
              </w:rPr>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bl>
    <w:p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rsidR="008E13BB" w:rsidRDefault="008E13BB" w:rsidP="008E13BB">
      <w:pPr>
        <w:rPr>
          <w:rFonts w:ascii="Arial" w:hAnsi="Arial" w:cs="Arial"/>
          <w:sz w:val="20"/>
        </w:rPr>
      </w:pPr>
    </w:p>
    <w:p w:rsidR="008E13BB" w:rsidRDefault="008E13BB" w:rsidP="008E13BB">
      <w:pPr>
        <w:pStyle w:val="SectionVHeader"/>
        <w:rPr>
          <w:rFonts w:cs="Arial"/>
          <w:sz w:val="20"/>
          <w:lang w:val="en-US"/>
        </w:rPr>
      </w:pPr>
    </w:p>
    <w:p w:rsidR="008E13BB" w:rsidRPr="00BA0CF6" w:rsidRDefault="008E13BB" w:rsidP="00E15F2D">
      <w:pPr>
        <w:pStyle w:val="SectionVHeading2"/>
        <w:rPr>
          <w:lang w:val="en-US"/>
        </w:rPr>
      </w:pPr>
      <w:r w:rsidRPr="00BA0CF6">
        <w:rPr>
          <w:lang w:val="en-US"/>
        </w:rPr>
        <w:br w:type="page"/>
      </w:r>
      <w:bookmarkStart w:id="421" w:name="_Toc320179602"/>
      <w:r w:rsidRPr="00BA0CF6">
        <w:rPr>
          <w:lang w:val="en-US"/>
        </w:rPr>
        <w:lastRenderedPageBreak/>
        <w:t>Form FIN – 3</w:t>
      </w:r>
      <w:r w:rsidR="0097115F">
        <w:rPr>
          <w:lang w:val="en-US"/>
        </w:rPr>
        <w:t>.3</w:t>
      </w:r>
      <w:r w:rsidRPr="00BA0CF6">
        <w:rPr>
          <w:lang w:val="en-US"/>
        </w:rPr>
        <w:t>: Financial Resources</w:t>
      </w:r>
      <w:bookmarkEnd w:id="421"/>
    </w:p>
    <w:p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bottom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bl>
    <w:p w:rsidR="008E13BB" w:rsidRPr="00BA0CF6" w:rsidRDefault="008E13BB" w:rsidP="00E15F2D">
      <w:pPr>
        <w:pStyle w:val="SectionVHeading2"/>
        <w:rPr>
          <w:lang w:val="en-US"/>
        </w:rPr>
      </w:pPr>
      <w:r w:rsidRPr="00BA0CF6">
        <w:rPr>
          <w:lang w:val="en-US"/>
        </w:rPr>
        <w:br w:type="page"/>
      </w:r>
      <w:bookmarkStart w:id="422" w:name="_Toc320179603"/>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2"/>
    </w:p>
    <w:p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rsidTr="003979A7">
        <w:trPr>
          <w:jc w:val="center"/>
        </w:trPr>
        <w:tc>
          <w:tcPr>
            <w:tcW w:w="9360" w:type="dxa"/>
            <w:shd w:val="clear" w:color="auto" w:fill="D9D9D9" w:themeFill="background1" w:themeFillShade="D9"/>
          </w:tcPr>
          <w:p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rsidTr="00B60632">
        <w:trPr>
          <w:cantSplit/>
        </w:trPr>
        <w:tc>
          <w:tcPr>
            <w:tcW w:w="522" w:type="dxa"/>
            <w:shd w:val="clear" w:color="auto" w:fill="D9D9D9" w:themeFill="background1" w:themeFillShade="D9"/>
            <w:vAlign w:val="center"/>
          </w:tcPr>
          <w:p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shd w:val="clear" w:color="auto" w:fill="D9D9D9" w:themeFill="background1" w:themeFillShade="D9"/>
            <w:vAlign w:val="center"/>
          </w:tcPr>
          <w:p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shd w:val="clear" w:color="auto" w:fill="D9D9D9" w:themeFill="background1" w:themeFillShade="D9"/>
            <w:vAlign w:val="center"/>
          </w:tcPr>
          <w:p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rsidTr="00B60632">
        <w:trPr>
          <w:cantSplit/>
        </w:trPr>
        <w:tc>
          <w:tcPr>
            <w:tcW w:w="522" w:type="dxa"/>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Pr>
          <w:p w:rsidR="008E13BB" w:rsidRPr="00A42F42" w:rsidRDefault="008E13BB" w:rsidP="008E13BB">
            <w:pPr>
              <w:suppressAutoHyphens/>
              <w:spacing w:before="120" w:after="120"/>
              <w:rPr>
                <w:rStyle w:val="Table"/>
                <w:rFonts w:ascii="Times New Roman" w:hAnsi="Times New Roman"/>
                <w:spacing w:val="-2"/>
              </w:rPr>
            </w:pPr>
          </w:p>
        </w:tc>
        <w:tc>
          <w:tcPr>
            <w:tcW w:w="1581" w:type="dxa"/>
          </w:tcPr>
          <w:p w:rsidR="008E13BB" w:rsidRPr="00A42F42" w:rsidRDefault="008E13BB" w:rsidP="008E13BB">
            <w:pPr>
              <w:suppressAutoHyphens/>
              <w:spacing w:before="120" w:after="120"/>
              <w:rPr>
                <w:rStyle w:val="Table"/>
                <w:rFonts w:ascii="Times New Roman" w:hAnsi="Times New Roman"/>
                <w:spacing w:val="-2"/>
              </w:rPr>
            </w:pPr>
          </w:p>
        </w:tc>
        <w:tc>
          <w:tcPr>
            <w:tcW w:w="1226" w:type="dxa"/>
          </w:tcPr>
          <w:p w:rsidR="008E13BB" w:rsidRPr="00A42F42" w:rsidRDefault="008E13BB" w:rsidP="008E13BB">
            <w:pPr>
              <w:suppressAutoHyphens/>
              <w:spacing w:before="120" w:after="120"/>
              <w:rPr>
                <w:rStyle w:val="Table"/>
                <w:rFonts w:ascii="Times New Roman" w:hAnsi="Times New Roman"/>
                <w:spacing w:val="-2"/>
              </w:rPr>
            </w:pPr>
          </w:p>
        </w:tc>
        <w:tc>
          <w:tcPr>
            <w:tcW w:w="1871" w:type="dxa"/>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rsidTr="00B60632">
        <w:trPr>
          <w:cantSplit/>
        </w:trPr>
        <w:tc>
          <w:tcPr>
            <w:tcW w:w="522" w:type="dxa"/>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Pr>
          <w:p w:rsidR="008E13BB" w:rsidRPr="00A42F42" w:rsidRDefault="008E13BB" w:rsidP="008E13BB">
            <w:pPr>
              <w:suppressAutoHyphens/>
              <w:spacing w:before="120" w:after="120"/>
              <w:rPr>
                <w:rStyle w:val="Table"/>
                <w:rFonts w:ascii="Times New Roman" w:hAnsi="Times New Roman"/>
                <w:spacing w:val="-2"/>
              </w:rPr>
            </w:pPr>
          </w:p>
        </w:tc>
        <w:tc>
          <w:tcPr>
            <w:tcW w:w="1581" w:type="dxa"/>
          </w:tcPr>
          <w:p w:rsidR="008E13BB" w:rsidRPr="00A42F42" w:rsidRDefault="008E13BB" w:rsidP="008E13BB">
            <w:pPr>
              <w:suppressAutoHyphens/>
              <w:spacing w:before="120" w:after="120"/>
              <w:rPr>
                <w:rStyle w:val="Table"/>
                <w:rFonts w:ascii="Times New Roman" w:hAnsi="Times New Roman"/>
                <w:spacing w:val="-2"/>
              </w:rPr>
            </w:pPr>
          </w:p>
        </w:tc>
        <w:tc>
          <w:tcPr>
            <w:tcW w:w="1226" w:type="dxa"/>
          </w:tcPr>
          <w:p w:rsidR="008E13BB" w:rsidRPr="00A42F42" w:rsidRDefault="008E13BB" w:rsidP="008E13BB">
            <w:pPr>
              <w:suppressAutoHyphens/>
              <w:spacing w:before="120" w:after="120"/>
              <w:rPr>
                <w:rStyle w:val="Table"/>
                <w:rFonts w:ascii="Times New Roman" w:hAnsi="Times New Roman"/>
                <w:spacing w:val="-2"/>
              </w:rPr>
            </w:pPr>
          </w:p>
        </w:tc>
        <w:tc>
          <w:tcPr>
            <w:tcW w:w="1871" w:type="dxa"/>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rsidTr="00B60632">
        <w:trPr>
          <w:cantSplit/>
        </w:trPr>
        <w:tc>
          <w:tcPr>
            <w:tcW w:w="522" w:type="dxa"/>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Pr>
          <w:p w:rsidR="008E13BB" w:rsidRPr="00A42F42" w:rsidRDefault="008E13BB" w:rsidP="008E13BB">
            <w:pPr>
              <w:suppressAutoHyphens/>
              <w:spacing w:before="120" w:after="120"/>
              <w:rPr>
                <w:rStyle w:val="Table"/>
                <w:rFonts w:ascii="Times New Roman" w:hAnsi="Times New Roman"/>
                <w:spacing w:val="-2"/>
              </w:rPr>
            </w:pPr>
          </w:p>
        </w:tc>
        <w:tc>
          <w:tcPr>
            <w:tcW w:w="1581" w:type="dxa"/>
          </w:tcPr>
          <w:p w:rsidR="008E13BB" w:rsidRPr="00A42F42" w:rsidRDefault="008E13BB" w:rsidP="008E13BB">
            <w:pPr>
              <w:suppressAutoHyphens/>
              <w:spacing w:before="120" w:after="120"/>
              <w:rPr>
                <w:rStyle w:val="Table"/>
                <w:rFonts w:ascii="Times New Roman" w:hAnsi="Times New Roman"/>
                <w:spacing w:val="-2"/>
              </w:rPr>
            </w:pPr>
          </w:p>
        </w:tc>
        <w:tc>
          <w:tcPr>
            <w:tcW w:w="1226" w:type="dxa"/>
          </w:tcPr>
          <w:p w:rsidR="008E13BB" w:rsidRPr="00A42F42" w:rsidRDefault="008E13BB" w:rsidP="008E13BB">
            <w:pPr>
              <w:suppressAutoHyphens/>
              <w:spacing w:before="120" w:after="120"/>
              <w:rPr>
                <w:rStyle w:val="Table"/>
                <w:rFonts w:ascii="Times New Roman" w:hAnsi="Times New Roman"/>
                <w:spacing w:val="-2"/>
              </w:rPr>
            </w:pPr>
          </w:p>
        </w:tc>
        <w:tc>
          <w:tcPr>
            <w:tcW w:w="1871" w:type="dxa"/>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rsidTr="00B60632">
        <w:trPr>
          <w:cantSplit/>
        </w:trPr>
        <w:tc>
          <w:tcPr>
            <w:tcW w:w="522" w:type="dxa"/>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Pr>
          <w:p w:rsidR="008E13BB" w:rsidRPr="00A42F42" w:rsidRDefault="008E13BB" w:rsidP="008E13BB">
            <w:pPr>
              <w:suppressAutoHyphens/>
              <w:spacing w:before="120" w:after="120"/>
              <w:rPr>
                <w:rStyle w:val="Table"/>
                <w:rFonts w:ascii="Times New Roman" w:hAnsi="Times New Roman"/>
                <w:spacing w:val="-2"/>
              </w:rPr>
            </w:pPr>
          </w:p>
        </w:tc>
        <w:tc>
          <w:tcPr>
            <w:tcW w:w="1581" w:type="dxa"/>
          </w:tcPr>
          <w:p w:rsidR="008E13BB" w:rsidRPr="00A42F42" w:rsidRDefault="008E13BB" w:rsidP="008E13BB">
            <w:pPr>
              <w:suppressAutoHyphens/>
              <w:spacing w:before="120" w:after="120"/>
              <w:rPr>
                <w:rStyle w:val="Table"/>
                <w:rFonts w:ascii="Times New Roman" w:hAnsi="Times New Roman"/>
                <w:spacing w:val="-2"/>
              </w:rPr>
            </w:pPr>
          </w:p>
        </w:tc>
        <w:tc>
          <w:tcPr>
            <w:tcW w:w="1226" w:type="dxa"/>
          </w:tcPr>
          <w:p w:rsidR="008E13BB" w:rsidRPr="00A42F42" w:rsidRDefault="008E13BB" w:rsidP="008E13BB">
            <w:pPr>
              <w:suppressAutoHyphens/>
              <w:spacing w:before="120" w:after="120"/>
              <w:rPr>
                <w:rStyle w:val="Table"/>
                <w:rFonts w:ascii="Times New Roman" w:hAnsi="Times New Roman"/>
                <w:spacing w:val="-2"/>
              </w:rPr>
            </w:pPr>
          </w:p>
        </w:tc>
        <w:tc>
          <w:tcPr>
            <w:tcW w:w="1871" w:type="dxa"/>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rsidTr="00B60632">
        <w:trPr>
          <w:cantSplit/>
        </w:trPr>
        <w:tc>
          <w:tcPr>
            <w:tcW w:w="522" w:type="dxa"/>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Pr>
          <w:p w:rsidR="008E13BB" w:rsidRPr="00A42F42" w:rsidRDefault="008E13BB" w:rsidP="008E13BB">
            <w:pPr>
              <w:suppressAutoHyphens/>
              <w:spacing w:before="120" w:after="120"/>
              <w:rPr>
                <w:rStyle w:val="Table"/>
                <w:rFonts w:ascii="Times New Roman" w:hAnsi="Times New Roman"/>
                <w:spacing w:val="-2"/>
              </w:rPr>
            </w:pPr>
          </w:p>
        </w:tc>
        <w:tc>
          <w:tcPr>
            <w:tcW w:w="1581" w:type="dxa"/>
          </w:tcPr>
          <w:p w:rsidR="008E13BB" w:rsidRPr="00A42F42" w:rsidRDefault="008E13BB" w:rsidP="008E13BB">
            <w:pPr>
              <w:suppressAutoHyphens/>
              <w:spacing w:before="120" w:after="120"/>
              <w:rPr>
                <w:rStyle w:val="Table"/>
                <w:rFonts w:ascii="Times New Roman" w:hAnsi="Times New Roman"/>
                <w:spacing w:val="-2"/>
              </w:rPr>
            </w:pPr>
          </w:p>
        </w:tc>
        <w:tc>
          <w:tcPr>
            <w:tcW w:w="1226" w:type="dxa"/>
          </w:tcPr>
          <w:p w:rsidR="008E13BB" w:rsidRPr="00A42F42" w:rsidRDefault="008E13BB" w:rsidP="008E13BB">
            <w:pPr>
              <w:suppressAutoHyphens/>
              <w:spacing w:before="120" w:after="120"/>
              <w:rPr>
                <w:rStyle w:val="Table"/>
                <w:rFonts w:ascii="Times New Roman" w:hAnsi="Times New Roman"/>
                <w:spacing w:val="-2"/>
              </w:rPr>
            </w:pPr>
          </w:p>
        </w:tc>
        <w:tc>
          <w:tcPr>
            <w:tcW w:w="1871" w:type="dxa"/>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rsidTr="00B60632">
        <w:trPr>
          <w:cantSplit/>
        </w:trPr>
        <w:tc>
          <w:tcPr>
            <w:tcW w:w="522" w:type="dxa"/>
          </w:tcPr>
          <w:p w:rsidR="008E13BB" w:rsidRPr="00A42F42" w:rsidRDefault="008E13BB" w:rsidP="008E13BB">
            <w:pPr>
              <w:suppressAutoHyphens/>
              <w:spacing w:before="120" w:after="120"/>
              <w:rPr>
                <w:rStyle w:val="Table"/>
                <w:rFonts w:ascii="Times New Roman" w:hAnsi="Times New Roman"/>
                <w:spacing w:val="-2"/>
              </w:rPr>
            </w:pPr>
          </w:p>
        </w:tc>
        <w:tc>
          <w:tcPr>
            <w:tcW w:w="2033" w:type="dxa"/>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Pr>
          <w:p w:rsidR="008E13BB" w:rsidRPr="00A42F42" w:rsidRDefault="008E13BB" w:rsidP="008E13BB">
            <w:pPr>
              <w:suppressAutoHyphens/>
              <w:spacing w:before="120" w:after="120"/>
              <w:rPr>
                <w:rStyle w:val="Table"/>
                <w:rFonts w:ascii="Times New Roman" w:hAnsi="Times New Roman"/>
                <w:spacing w:val="-2"/>
              </w:rPr>
            </w:pPr>
          </w:p>
        </w:tc>
        <w:tc>
          <w:tcPr>
            <w:tcW w:w="1581" w:type="dxa"/>
          </w:tcPr>
          <w:p w:rsidR="008E13BB" w:rsidRPr="00A42F42" w:rsidRDefault="008E13BB" w:rsidP="008E13BB">
            <w:pPr>
              <w:suppressAutoHyphens/>
              <w:spacing w:before="120" w:after="120"/>
              <w:rPr>
                <w:rStyle w:val="Table"/>
                <w:rFonts w:ascii="Times New Roman" w:hAnsi="Times New Roman"/>
                <w:spacing w:val="-2"/>
              </w:rPr>
            </w:pPr>
          </w:p>
        </w:tc>
        <w:tc>
          <w:tcPr>
            <w:tcW w:w="1226" w:type="dxa"/>
          </w:tcPr>
          <w:p w:rsidR="008E13BB" w:rsidRPr="00A42F42" w:rsidRDefault="008E13BB" w:rsidP="008E13BB">
            <w:pPr>
              <w:suppressAutoHyphens/>
              <w:spacing w:before="120" w:after="120"/>
              <w:rPr>
                <w:rStyle w:val="Table"/>
                <w:rFonts w:ascii="Times New Roman" w:hAnsi="Times New Roman"/>
                <w:spacing w:val="-2"/>
              </w:rPr>
            </w:pPr>
          </w:p>
        </w:tc>
        <w:tc>
          <w:tcPr>
            <w:tcW w:w="1871" w:type="dxa"/>
          </w:tcPr>
          <w:p w:rsidR="008E13BB" w:rsidRPr="00A42F42" w:rsidRDefault="008E13BB" w:rsidP="008E13BB">
            <w:pPr>
              <w:suppressAutoHyphens/>
              <w:spacing w:before="120" w:after="120"/>
              <w:rPr>
                <w:rStyle w:val="Table"/>
                <w:rFonts w:ascii="Times New Roman" w:hAnsi="Times New Roman"/>
                <w:spacing w:val="-2"/>
              </w:rPr>
            </w:pPr>
          </w:p>
        </w:tc>
      </w:tr>
    </w:tbl>
    <w:p w:rsidR="0097115F" w:rsidRPr="00947DE8" w:rsidRDefault="008E13BB" w:rsidP="0097115F">
      <w:pPr>
        <w:jc w:val="center"/>
        <w:rPr>
          <w:b/>
          <w:sz w:val="32"/>
          <w:szCs w:val="32"/>
        </w:rPr>
      </w:pPr>
      <w:r>
        <w:br w:type="page"/>
      </w:r>
    </w:p>
    <w:p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rsidR="0097115F" w:rsidRDefault="0097115F" w:rsidP="0097115F">
      <w:pPr>
        <w:pStyle w:val="Section4heading"/>
      </w:pPr>
      <w:bookmarkStart w:id="423" w:name="_Toc108424568"/>
      <w:r>
        <w:t>General Construction Experience</w:t>
      </w:r>
      <w:bookmarkEnd w:id="423"/>
    </w:p>
    <w:p w:rsidR="0097115F" w:rsidRDefault="0097115F" w:rsidP="0097115F">
      <w:pPr>
        <w:tabs>
          <w:tab w:val="left" w:pos="3950"/>
        </w:tabs>
        <w:rPr>
          <w:b/>
          <w:sz w:val="20"/>
        </w:rPr>
      </w:pPr>
      <w:r>
        <w:rPr>
          <w:b/>
          <w:sz w:val="20"/>
        </w:rPr>
        <w:tab/>
      </w:r>
    </w:p>
    <w:p w:rsidR="0097115F" w:rsidRPr="00F15AB0" w:rsidRDefault="0097115F" w:rsidP="0097115F">
      <w:pPr>
        <w:rPr>
          <w:bCs/>
          <w:spacing w:val="-2"/>
        </w:rPr>
      </w:pPr>
    </w:p>
    <w:p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573292" w:rsidRPr="003979A7">
        <w:rPr>
          <w:bCs/>
        </w:rPr>
        <w:t>ICB/MC</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rsidR="0097115F" w:rsidRPr="00F15AB0" w:rsidRDefault="0097115F" w:rsidP="0097115F">
      <w:pPr>
        <w:rPr>
          <w:bCs/>
          <w:spacing w:val="-2"/>
        </w:rPr>
      </w:pPr>
    </w:p>
    <w:p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rsidTr="003979A7">
        <w:trPr>
          <w:trHeight w:hRule="exact" w:val="1031"/>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Starting</w:t>
            </w:r>
          </w:p>
          <w:p w:rsidR="0097115F" w:rsidRPr="003979A7" w:rsidRDefault="0097115F" w:rsidP="00310AA6">
            <w:pPr>
              <w:jc w:val="center"/>
              <w:rPr>
                <w:b/>
              </w:rPr>
            </w:pPr>
          </w:p>
          <w:p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Ending</w:t>
            </w:r>
          </w:p>
          <w:p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Role of</w:t>
            </w:r>
          </w:p>
          <w:p w:rsidR="0097115F" w:rsidRPr="003979A7" w:rsidRDefault="009C2066" w:rsidP="00310AA6">
            <w:pPr>
              <w:spacing w:after="252"/>
              <w:jc w:val="center"/>
              <w:rPr>
                <w:b/>
              </w:rPr>
            </w:pPr>
            <w:r w:rsidRPr="003979A7">
              <w:rPr>
                <w:b/>
              </w:rPr>
              <w:t>Bidder</w:t>
            </w: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____________________</w:t>
            </w:r>
          </w:p>
          <w:p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t>_________________________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w:t>
            </w:r>
          </w:p>
          <w:p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t>________________________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w:t>
            </w:r>
          </w:p>
          <w:p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bl>
    <w:p w:rsidR="0097115F" w:rsidRDefault="0097115F" w:rsidP="0097115F">
      <w:pPr>
        <w:jc w:val="center"/>
        <w:rPr>
          <w:b/>
          <w:sz w:val="32"/>
          <w:szCs w:val="32"/>
        </w:rPr>
      </w:pPr>
    </w:p>
    <w:p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rsidR="0097115F" w:rsidRDefault="0097115F" w:rsidP="0097115F">
      <w:pPr>
        <w:jc w:val="center"/>
      </w:pPr>
      <w:bookmarkStart w:id="424" w:name="_Toc108424569"/>
      <w:r>
        <w:rPr>
          <w:b/>
          <w:sz w:val="36"/>
          <w:szCs w:val="36"/>
        </w:rPr>
        <w:t>Specific</w:t>
      </w:r>
      <w:r w:rsidRPr="006D4020">
        <w:rPr>
          <w:b/>
          <w:sz w:val="36"/>
        </w:rPr>
        <w:t xml:space="preserve"> Construction </w:t>
      </w:r>
      <w:r>
        <w:rPr>
          <w:b/>
          <w:sz w:val="36"/>
          <w:szCs w:val="36"/>
        </w:rPr>
        <w:t>and Contract Management</w:t>
      </w:r>
      <w:r w:rsidRPr="00540097">
        <w:rPr>
          <w:b/>
          <w:sz w:val="36"/>
          <w:szCs w:val="36"/>
        </w:rPr>
        <w:t xml:space="preserve"> </w:t>
      </w:r>
      <w:r w:rsidRPr="006D4020">
        <w:rPr>
          <w:b/>
          <w:sz w:val="36"/>
        </w:rPr>
        <w:t>Experience</w:t>
      </w:r>
      <w:bookmarkEnd w:id="424"/>
    </w:p>
    <w:p w:rsidR="0097115F" w:rsidRPr="00F15AB0" w:rsidRDefault="0097115F" w:rsidP="0097115F">
      <w:pPr>
        <w:spacing w:before="432"/>
        <w:ind w:right="72"/>
        <w:rPr>
          <w:bCs/>
          <w:i/>
          <w:iCs/>
          <w:spacing w:val="2"/>
        </w:rPr>
      </w:pPr>
    </w:p>
    <w:p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ICB/MC</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61168" w:rsidRPr="00DA59B8" w:rsidRDefault="00B070DD" w:rsidP="00961168">
            <w:pPr>
              <w:jc w:val="center"/>
              <w:rPr>
                <w:b/>
                <w:bCs/>
                <w:spacing w:val="4"/>
              </w:rPr>
            </w:pPr>
            <w:r w:rsidRPr="00DA59B8">
              <w:rPr>
                <w:b/>
                <w:bCs/>
                <w:spacing w:val="4"/>
              </w:rPr>
              <w:t>Information</w:t>
            </w:r>
          </w:p>
        </w:tc>
      </w:tr>
      <w:tr w:rsidR="00B070DD" w:rsidRPr="00F15AB0"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B070DD">
            <w:pPr>
              <w:spacing w:before="144"/>
              <w:ind w:right="471"/>
              <w:jc w:val="right"/>
              <w:rPr>
                <w:bCs/>
                <w:i/>
                <w:iCs/>
                <w:spacing w:val="2"/>
              </w:rPr>
            </w:pPr>
          </w:p>
        </w:tc>
      </w:tr>
      <w:tr w:rsidR="00B070DD" w:rsidRPr="00F15AB0"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right="741"/>
              <w:jc w:val="right"/>
              <w:rPr>
                <w:bCs/>
                <w:i/>
                <w:iCs/>
                <w:spacing w:val="2"/>
              </w:rPr>
            </w:pPr>
          </w:p>
        </w:tc>
      </w:tr>
      <w:tr w:rsidR="00B070DD" w:rsidRPr="00F15AB0"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right="381"/>
              <w:jc w:val="right"/>
              <w:rPr>
                <w:bCs/>
                <w:i/>
                <w:iCs/>
                <w:spacing w:val="2"/>
              </w:rPr>
            </w:pPr>
          </w:p>
        </w:tc>
      </w:tr>
      <w:tr w:rsidR="00B070DD" w:rsidRPr="00F15AB0"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4"/>
              </w:rPr>
            </w:pPr>
            <w:r w:rsidRPr="00F15AB0">
              <w:rPr>
                <w:bCs/>
                <w:spacing w:val="-4"/>
              </w:rPr>
              <w:t>Role in Contract</w:t>
            </w:r>
          </w:p>
          <w:p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B070DD" w:rsidRPr="00F15AB0" w:rsidRDefault="00B070DD" w:rsidP="00864A6C">
            <w:pPr>
              <w:ind w:right="374"/>
              <w:jc w:val="center"/>
              <w:rPr>
                <w:bCs/>
                <w:spacing w:val="-4"/>
              </w:rPr>
            </w:pPr>
            <w:r>
              <w:rPr>
                <w:bCs/>
                <w:spacing w:val="-4"/>
              </w:rPr>
              <w:t xml:space="preserve">Prime </w:t>
            </w:r>
            <w:r w:rsidRPr="00F15AB0">
              <w:rPr>
                <w:bCs/>
                <w:spacing w:val="-4"/>
              </w:rPr>
              <w:t>Contractor</w:t>
            </w:r>
            <w:r>
              <w:rPr>
                <w:bCs/>
                <w:spacing w:val="-4"/>
              </w:rPr>
              <w:t xml:space="preserve"> </w:t>
            </w:r>
            <w:r>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B070DD" w:rsidRDefault="00B070DD"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rsidR="00B070DD" w:rsidRPr="00F15AB0" w:rsidRDefault="00B070DD" w:rsidP="00864A6C">
            <w:pPr>
              <w:ind w:right="374"/>
              <w:jc w:val="center"/>
              <w:rPr>
                <w:bCs/>
                <w:spacing w:val="-4"/>
              </w:rPr>
            </w:pPr>
            <w:r>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B070DD" w:rsidRDefault="00B070DD" w:rsidP="00864A6C">
            <w:pPr>
              <w:jc w:val="center"/>
              <w:rPr>
                <w:bCs/>
                <w:spacing w:val="-4"/>
              </w:rPr>
            </w:pPr>
            <w:r w:rsidRPr="00F15AB0">
              <w:rPr>
                <w:bCs/>
                <w:spacing w:val="-4"/>
              </w:rPr>
              <w:t>Management</w:t>
            </w:r>
            <w:r>
              <w:rPr>
                <w:bCs/>
                <w:spacing w:val="-4"/>
              </w:rPr>
              <w:t xml:space="preserve"> </w:t>
            </w:r>
            <w:r w:rsidRPr="00F15AB0">
              <w:rPr>
                <w:bCs/>
                <w:spacing w:val="-4"/>
              </w:rPr>
              <w:t>Contractor</w:t>
            </w:r>
          </w:p>
          <w:p w:rsidR="00B070DD" w:rsidRPr="00F15AB0" w:rsidRDefault="00B070DD" w:rsidP="00864A6C">
            <w:pPr>
              <w:jc w:val="center"/>
              <w:rPr>
                <w:bCs/>
                <w:spacing w:val="-4"/>
              </w:rPr>
            </w:pPr>
            <w:r>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r>
              <w:rPr>
                <w:rFonts w:ascii="MS Mincho" w:eastAsia="MS Mincho" w:hAnsi="MS Mincho" w:cs="MS Mincho"/>
                <w:spacing w:val="-2"/>
              </w:rPr>
              <w:sym w:font="Wingdings" w:char="F0A8"/>
            </w:r>
          </w:p>
        </w:tc>
      </w:tr>
      <w:tr w:rsidR="00B070DD" w:rsidRPr="00F15AB0" w:rsidTr="00864A6C">
        <w:tc>
          <w:tcPr>
            <w:tcW w:w="3559" w:type="dxa"/>
            <w:tcBorders>
              <w:top w:val="single" w:sz="2" w:space="0" w:color="auto"/>
              <w:left w:val="single" w:sz="2" w:space="0" w:color="auto"/>
              <w:right w:val="single" w:sz="2" w:space="0" w:color="auto"/>
            </w:tcBorders>
          </w:tcPr>
          <w:p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rsidTr="00864A6C">
        <w:tc>
          <w:tcPr>
            <w:tcW w:w="3559" w:type="dxa"/>
            <w:tcBorders>
              <w:top w:val="single" w:sz="2" w:space="0" w:color="auto"/>
              <w:left w:val="single" w:sz="2" w:space="0" w:color="auto"/>
              <w:right w:val="single" w:sz="2" w:space="0" w:color="auto"/>
            </w:tcBorders>
          </w:tcPr>
          <w:p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r>
              <w:rPr>
                <w:bCs/>
                <w:i/>
                <w:spacing w:val="-4"/>
              </w:rPr>
              <w:t>*</w:t>
            </w:r>
          </w:p>
        </w:tc>
      </w:tr>
      <w:tr w:rsidR="00B070DD" w:rsidRPr="00F15AB0" w:rsidTr="00864A6C">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rPr>
                <w:bCs/>
                <w:i/>
                <w:iCs/>
              </w:rPr>
            </w:pPr>
          </w:p>
        </w:tc>
      </w:tr>
      <w:tr w:rsidR="00B070DD" w:rsidRPr="00F15AB0" w:rsidTr="00864A6C">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ind w:left="42"/>
              <w:rPr>
                <w:bCs/>
              </w:rPr>
            </w:pPr>
            <w:r w:rsidRPr="00F15AB0">
              <w:rPr>
                <w:bCs/>
              </w:rPr>
              <w:t>Address:</w:t>
            </w:r>
          </w:p>
          <w:p w:rsidR="00B070DD" w:rsidRPr="00F15AB0" w:rsidRDefault="00B070DD" w:rsidP="00864A6C">
            <w:pPr>
              <w:spacing w:before="252"/>
              <w:ind w:left="42"/>
              <w:rPr>
                <w:bCs/>
              </w:rPr>
            </w:pPr>
            <w:r w:rsidRPr="00F15AB0">
              <w:rPr>
                <w:bCs/>
              </w:rPr>
              <w:t>Tel</w:t>
            </w:r>
            <w:r>
              <w:rPr>
                <w:bCs/>
              </w:rPr>
              <w:t>ep</w:t>
            </w:r>
            <w:r w:rsidRPr="00F15AB0">
              <w:rPr>
                <w:bCs/>
              </w:rPr>
              <w:t>hone/fax number</w:t>
            </w:r>
          </w:p>
          <w:p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288" w:after="120"/>
              <w:rPr>
                <w:bCs/>
                <w:i/>
                <w:iCs/>
                <w:spacing w:val="2"/>
              </w:rPr>
            </w:pPr>
          </w:p>
        </w:tc>
      </w:tr>
    </w:tbl>
    <w:p w:rsidR="0097115F" w:rsidRPr="000D43CA" w:rsidRDefault="0097115F" w:rsidP="0097115F">
      <w:pPr>
        <w:jc w:val="center"/>
        <w:rPr>
          <w:b/>
          <w:sz w:val="32"/>
          <w:szCs w:val="32"/>
        </w:rPr>
      </w:pPr>
      <w:r>
        <w:rPr>
          <w:b/>
          <w:sz w:val="32"/>
          <w:szCs w:val="32"/>
        </w:rPr>
        <w:br w:type="page"/>
      </w:r>
      <w:r w:rsidRPr="000D43CA" w:rsidDel="00C11C3F">
        <w:rPr>
          <w:b/>
          <w:sz w:val="32"/>
          <w:szCs w:val="32"/>
        </w:rPr>
        <w:lastRenderedPageBreak/>
        <w:t xml:space="preserve"> </w:t>
      </w:r>
      <w:r w:rsidRPr="000D43CA">
        <w:rPr>
          <w:b/>
          <w:sz w:val="32"/>
          <w:szCs w:val="32"/>
        </w:rPr>
        <w:t>Form EXP - 4.2(a) (cont.)</w:t>
      </w:r>
    </w:p>
    <w:p w:rsidR="0097115F" w:rsidRDefault="0097115F" w:rsidP="00B60632">
      <w:pPr>
        <w:jc w:val="center"/>
        <w:rPr>
          <w:b/>
          <w:sz w:val="36"/>
          <w:szCs w:val="36"/>
        </w:rPr>
      </w:pPr>
      <w:r>
        <w:rPr>
          <w:b/>
          <w:sz w:val="36"/>
          <w:szCs w:val="36"/>
        </w:rPr>
        <w:t>Specific Construction and Contract Management</w:t>
      </w:r>
      <w:r w:rsidRPr="00540097">
        <w:rPr>
          <w:b/>
          <w:sz w:val="36"/>
          <w:szCs w:val="36"/>
        </w:rPr>
        <w:t xml:space="preserve"> Experience</w:t>
      </w:r>
    </w:p>
    <w:p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7115F" w:rsidRPr="00DA59B8" w:rsidRDefault="0097115F" w:rsidP="00961168">
            <w:pPr>
              <w:jc w:val="center"/>
              <w:rPr>
                <w:b/>
                <w:bCs/>
                <w:spacing w:val="4"/>
              </w:rPr>
            </w:pPr>
            <w:r w:rsidRPr="00DA59B8">
              <w:rPr>
                <w:b/>
                <w:bCs/>
                <w:spacing w:val="4"/>
              </w:rPr>
              <w:t>Information</w:t>
            </w: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97115F" w:rsidRPr="00DA59B8"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4. Methods/Technology</w:t>
            </w:r>
          </w:p>
          <w:p w:rsidR="0097115F" w:rsidRDefault="0097115F" w:rsidP="00310AA6">
            <w:pPr>
              <w:jc w:val="center"/>
            </w:pPr>
          </w:p>
          <w:p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bl>
    <w:p w:rsidR="0097115F" w:rsidRDefault="0097115F" w:rsidP="0097115F">
      <w:pPr>
        <w:jc w:val="center"/>
      </w:pPr>
      <w:r>
        <w:br w:type="page"/>
      </w:r>
    </w:p>
    <w:p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rsidR="0097115F" w:rsidRDefault="0097115F" w:rsidP="0097115F">
      <w:pPr>
        <w:pStyle w:val="Section4heading"/>
      </w:pPr>
      <w:bookmarkStart w:id="425" w:name="_Toc108424570"/>
      <w:r>
        <w:t>Construction Experience in Key Activities</w:t>
      </w:r>
      <w:bookmarkEnd w:id="425"/>
    </w:p>
    <w:p w:rsidR="0097115F" w:rsidRDefault="0097115F" w:rsidP="0097115F">
      <w:pPr>
        <w:rPr>
          <w:b/>
          <w:bCs/>
          <w:i/>
          <w:iCs/>
          <w:spacing w:val="2"/>
          <w:sz w:val="22"/>
          <w:szCs w:val="22"/>
        </w:rPr>
      </w:pPr>
    </w:p>
    <w:p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5"/>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573292" w:rsidRPr="003979A7">
        <w:rPr>
          <w:bCs/>
          <w:spacing w:val="-2"/>
        </w:rPr>
        <w:t>ICB/MC</w:t>
      </w:r>
      <w:r w:rsidRPr="00705D07">
        <w:rPr>
          <w:bCs/>
          <w:spacing w:val="-2"/>
        </w:rPr>
        <w:t xml:space="preserve"> No. and title: </w:t>
      </w:r>
      <w:r>
        <w:rPr>
          <w:bCs/>
          <w:i/>
          <w:iCs/>
          <w:spacing w:val="2"/>
        </w:rPr>
        <w:t>_____________________</w:t>
      </w:r>
    </w:p>
    <w:p w:rsidR="0097115F" w:rsidRPr="00705D07" w:rsidRDefault="0097115F" w:rsidP="0097115F">
      <w:pPr>
        <w:rPr>
          <w:bCs/>
          <w:i/>
          <w:iCs/>
          <w:spacing w:val="2"/>
        </w:rPr>
      </w:pPr>
    </w:p>
    <w:p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rsidR="0097115F" w:rsidRPr="00705D07" w:rsidRDefault="0097115F" w:rsidP="0097115F">
      <w:pPr>
        <w:rPr>
          <w:bCs/>
          <w:i/>
          <w:iCs/>
          <w:spacing w:val="2"/>
        </w:rPr>
      </w:pPr>
    </w:p>
    <w:p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Pr="00705D07">
        <w:rPr>
          <w:bCs/>
          <w:spacing w:val="-2"/>
        </w:rPr>
        <w:t xml:space="preserve"> </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rsidR="0097115F" w:rsidRPr="00705D07" w:rsidRDefault="0097115F" w:rsidP="0097115F">
      <w:pPr>
        <w:rPr>
          <w:bCs/>
          <w:i/>
          <w:iCs/>
          <w:spacing w:val="2"/>
        </w:rPr>
      </w:pPr>
    </w:p>
    <w:p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425"/>
              <w:rPr>
                <w:bCs/>
                <w:i/>
                <w:iCs/>
                <w:spacing w:val="2"/>
                <w:sz w:val="22"/>
                <w:szCs w:val="22"/>
              </w:rPr>
            </w:pPr>
          </w:p>
        </w:tc>
      </w:tr>
      <w:tr w:rsidR="00ED0C65" w:rsidRPr="00FD6E06"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245"/>
              <w:rPr>
                <w:bCs/>
                <w:i/>
                <w:iCs/>
                <w:spacing w:val="2"/>
                <w:sz w:val="22"/>
                <w:szCs w:val="22"/>
              </w:rPr>
            </w:pPr>
          </w:p>
        </w:tc>
      </w:tr>
      <w:tr w:rsidR="00ED0C65" w:rsidRPr="00FD6E06"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245"/>
              <w:rPr>
                <w:bCs/>
                <w:i/>
                <w:iCs/>
                <w:spacing w:val="2"/>
                <w:sz w:val="22"/>
                <w:szCs w:val="22"/>
              </w:rPr>
            </w:pPr>
          </w:p>
        </w:tc>
      </w:tr>
      <w:tr w:rsidR="00ED0C65" w:rsidRPr="00FD6E06"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2"/>
                <w:sz w:val="22"/>
                <w:szCs w:val="22"/>
              </w:rPr>
            </w:pPr>
            <w:r w:rsidRPr="00C26452">
              <w:rPr>
                <w:b/>
                <w:spacing w:val="-2"/>
                <w:sz w:val="22"/>
                <w:szCs w:val="22"/>
              </w:rPr>
              <w:t>Role in Contract</w:t>
            </w:r>
          </w:p>
          <w:p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rsidR="00ED0C65" w:rsidRPr="00F15AB0" w:rsidRDefault="00ED0C65" w:rsidP="00864A6C">
            <w:pPr>
              <w:ind w:right="374"/>
              <w:jc w:val="center"/>
              <w:rPr>
                <w:bCs/>
                <w:spacing w:val="-4"/>
              </w:rPr>
            </w:pPr>
            <w:r>
              <w:rPr>
                <w:rFonts w:ascii="MS Mincho" w:eastAsia="MS Mincho" w:hAnsi="MS Mincho" w:cs="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rsidR="00ED0C65" w:rsidRPr="00F15AB0" w:rsidRDefault="00ED0C65" w:rsidP="00864A6C">
            <w:pPr>
              <w:ind w:right="374"/>
              <w:jc w:val="center"/>
              <w:rPr>
                <w:bCs/>
                <w:spacing w:val="-4"/>
              </w:rPr>
            </w:pPr>
            <w:r>
              <w:rPr>
                <w:rFonts w:ascii="MS Mincho" w:eastAsia="MS Mincho" w:hAnsi="MS Mincho" w:cs="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jc w:val="center"/>
              <w:rPr>
                <w:bCs/>
                <w:spacing w:val="-4"/>
              </w:rPr>
            </w:pPr>
            <w:r w:rsidRPr="00F15AB0">
              <w:rPr>
                <w:bCs/>
                <w:spacing w:val="-4"/>
              </w:rPr>
              <w:t>Management</w:t>
            </w:r>
            <w:r>
              <w:rPr>
                <w:bCs/>
                <w:spacing w:val="-4"/>
              </w:rPr>
              <w:t xml:space="preserve"> </w:t>
            </w:r>
            <w:r w:rsidRPr="00F15AB0">
              <w:rPr>
                <w:bCs/>
                <w:spacing w:val="-4"/>
              </w:rPr>
              <w:t>Contractor</w:t>
            </w:r>
          </w:p>
          <w:p w:rsidR="00ED0C65" w:rsidRPr="00F15AB0" w:rsidRDefault="00ED0C65" w:rsidP="00864A6C">
            <w:pPr>
              <w:jc w:val="center"/>
              <w:rPr>
                <w:bCs/>
                <w:spacing w:val="-4"/>
              </w:rPr>
            </w:pPr>
            <w:r>
              <w:rPr>
                <w:rFonts w:ascii="MS Mincho" w:eastAsia="MS Mincho" w:hAnsi="MS Mincho" w:cs="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p>
          <w:p w:rsidR="00ED0C65" w:rsidRPr="00F15AB0" w:rsidRDefault="00ED0C65" w:rsidP="00864A6C">
            <w:pPr>
              <w:jc w:val="center"/>
              <w:rPr>
                <w:bCs/>
                <w:spacing w:val="-4"/>
              </w:rPr>
            </w:pPr>
            <w:r>
              <w:rPr>
                <w:rFonts w:ascii="MS Mincho" w:eastAsia="MS Mincho" w:hAnsi="MS Mincho" w:cs="MS Mincho"/>
                <w:spacing w:val="-2"/>
              </w:rPr>
              <w:sym w:font="Wingdings" w:char="F0A8"/>
            </w:r>
          </w:p>
        </w:tc>
      </w:tr>
      <w:tr w:rsidR="00ED0C65" w:rsidRPr="00FD6E06" w:rsidTr="00B60632">
        <w:trPr>
          <w:gridAfter w:val="1"/>
          <w:wAfter w:w="11" w:type="dxa"/>
          <w:trHeight w:val="63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B60632">
            <w:pPr>
              <w:spacing w:before="144"/>
              <w:ind w:left="72"/>
              <w:jc w:val="left"/>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tcPr>
          <w:p w:rsidR="00ED0C65" w:rsidRPr="00FD6E06" w:rsidRDefault="00ED0C65" w:rsidP="00B60632">
            <w:pPr>
              <w:ind w:left="72"/>
              <w:jc w:val="left"/>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B60632">
            <w:pPr>
              <w:ind w:left="47" w:right="101"/>
              <w:jc w:val="left"/>
              <w:rPr>
                <w:bCs/>
                <w:i/>
                <w:iCs/>
                <w:spacing w:val="2"/>
                <w:sz w:val="22"/>
                <w:szCs w:val="22"/>
              </w:rPr>
            </w:pPr>
            <w:r w:rsidRPr="00FD6E06">
              <w:rPr>
                <w:bCs/>
                <w:spacing w:val="-2"/>
                <w:sz w:val="22"/>
                <w:szCs w:val="22"/>
              </w:rPr>
              <w:t xml:space="preserve">US$ </w:t>
            </w:r>
          </w:p>
        </w:tc>
      </w:tr>
      <w:tr w:rsidR="00ED0C65" w:rsidRPr="00FD6E06"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rsidR="00ED0C65" w:rsidRDefault="00ED0C65" w:rsidP="00864A6C">
            <w:pPr>
              <w:ind w:left="37"/>
              <w:jc w:val="center"/>
              <w:rPr>
                <w:bCs/>
                <w:iCs/>
                <w:spacing w:val="2"/>
                <w:sz w:val="22"/>
                <w:szCs w:val="22"/>
              </w:rPr>
            </w:pPr>
            <w:r w:rsidRPr="00BC063B">
              <w:rPr>
                <w:bCs/>
                <w:iCs/>
                <w:spacing w:val="2"/>
                <w:sz w:val="22"/>
                <w:szCs w:val="22"/>
              </w:rPr>
              <w:t>Total quantity in the contract</w:t>
            </w:r>
          </w:p>
          <w:p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rsidR="00ED0C65" w:rsidRDefault="00ED0C65" w:rsidP="00864A6C">
            <w:pPr>
              <w:jc w:val="center"/>
              <w:rPr>
                <w:bCs/>
                <w:iCs/>
                <w:spacing w:val="2"/>
                <w:sz w:val="22"/>
                <w:szCs w:val="22"/>
              </w:rPr>
            </w:pPr>
            <w:r w:rsidRPr="00BC063B">
              <w:rPr>
                <w:bCs/>
                <w:iCs/>
                <w:spacing w:val="2"/>
                <w:sz w:val="22"/>
                <w:szCs w:val="22"/>
              </w:rPr>
              <w:t>participation</w:t>
            </w:r>
          </w:p>
          <w:p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rsidR="00ED0C65" w:rsidRPr="00FD6E06" w:rsidRDefault="00ED0C65" w:rsidP="00864A6C">
            <w:pPr>
              <w:ind w:left="32"/>
              <w:jc w:val="center"/>
              <w:rPr>
                <w:bCs/>
                <w:i/>
                <w:iCs/>
                <w:spacing w:val="2"/>
                <w:sz w:val="22"/>
                <w:szCs w:val="22"/>
              </w:rPr>
            </w:pPr>
            <w:r w:rsidRPr="00BC063B">
              <w:rPr>
                <w:bCs/>
                <w:iCs/>
                <w:spacing w:val="2"/>
                <w:sz w:val="22"/>
                <w:szCs w:val="22"/>
              </w:rPr>
              <w:t>(i) x (ii)</w:t>
            </w:r>
            <w:r>
              <w:rPr>
                <w:bCs/>
                <w:i/>
                <w:iCs/>
                <w:spacing w:val="2"/>
                <w:sz w:val="22"/>
                <w:szCs w:val="22"/>
              </w:rPr>
              <w:t xml:space="preserve"> </w:t>
            </w: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B60632">
        <w:trPr>
          <w:trHeight w:hRule="exact" w:val="42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ED0C65" w:rsidRPr="00FD6E06" w:rsidRDefault="00ED0C65" w:rsidP="00ED0C65">
            <w:pPr>
              <w:rPr>
                <w:i/>
                <w:iCs/>
                <w:spacing w:val="-4"/>
                <w:sz w:val="22"/>
                <w:szCs w:val="22"/>
              </w:rPr>
            </w:pPr>
            <w:r w:rsidRPr="00FD6E06">
              <w:rPr>
                <w:i/>
                <w:iCs/>
                <w:spacing w:val="-4"/>
                <w:sz w:val="22"/>
                <w:szCs w:val="22"/>
              </w:rPr>
              <w:t xml:space="preserve"> </w:t>
            </w:r>
          </w:p>
        </w:tc>
      </w:tr>
      <w:tr w:rsidR="00ED0C65" w:rsidRPr="00FD6E06" w:rsidTr="00B60632">
        <w:trPr>
          <w:trHeight w:val="704"/>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B60632">
            <w:pPr>
              <w:ind w:left="40"/>
              <w:rPr>
                <w:b/>
                <w:bCs/>
                <w:spacing w:val="-4"/>
                <w:sz w:val="22"/>
                <w:szCs w:val="22"/>
              </w:rPr>
            </w:pPr>
            <w:r w:rsidRPr="00C26452">
              <w:rPr>
                <w:b/>
                <w:bCs/>
                <w:spacing w:val="-4"/>
                <w:sz w:val="22"/>
                <w:szCs w:val="22"/>
              </w:rPr>
              <w:t>Address:</w:t>
            </w:r>
          </w:p>
          <w:p w:rsidR="00B60632" w:rsidRDefault="00ED0C65" w:rsidP="00B60632">
            <w:pPr>
              <w:ind w:left="40"/>
              <w:rPr>
                <w:b/>
                <w:bCs/>
                <w:spacing w:val="-4"/>
                <w:sz w:val="22"/>
                <w:szCs w:val="22"/>
              </w:rPr>
            </w:pPr>
            <w:r w:rsidRPr="00C26452">
              <w:rPr>
                <w:b/>
                <w:bCs/>
                <w:spacing w:val="-4"/>
                <w:sz w:val="22"/>
                <w:szCs w:val="22"/>
              </w:rPr>
              <w:t>Telephone/fax number</w:t>
            </w:r>
          </w:p>
          <w:p w:rsidR="00ED0C65" w:rsidRPr="00C26452" w:rsidRDefault="00ED0C65" w:rsidP="00B60632">
            <w:pPr>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252" w:after="252"/>
              <w:rPr>
                <w:i/>
                <w:iCs/>
                <w:spacing w:val="-4"/>
                <w:sz w:val="22"/>
                <w:szCs w:val="22"/>
              </w:rPr>
            </w:pPr>
          </w:p>
        </w:tc>
      </w:tr>
    </w:tbl>
    <w:p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pPr>
              <w:spacing w:before="252"/>
              <w:ind w:right="20"/>
              <w:jc w:val="center"/>
              <w:rPr>
                <w:b/>
                <w:bCs/>
                <w:spacing w:val="4"/>
                <w:sz w:val="26"/>
                <w:szCs w:val="26"/>
              </w:rPr>
            </w:pPr>
            <w:r>
              <w:rPr>
                <w:b/>
                <w:bCs/>
                <w:spacing w:val="4"/>
                <w:sz w:val="26"/>
                <w:szCs w:val="26"/>
              </w:rPr>
              <w:t>Information</w:t>
            </w:r>
          </w:p>
        </w:tc>
      </w:tr>
      <w:tr w:rsidR="0097115F"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r>
              <w:rPr>
                <w:i/>
                <w:iCs/>
                <w:spacing w:val="-4"/>
              </w:rPr>
              <w:t xml:space="preserve"> </w:t>
            </w:r>
          </w:p>
        </w:tc>
      </w:tr>
      <w:tr w:rsidR="0097115F"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Address:</w:t>
            </w:r>
          </w:p>
          <w:p w:rsidR="0097115F" w:rsidRPr="00C26452" w:rsidRDefault="0097115F" w:rsidP="00310AA6">
            <w:pPr>
              <w:spacing w:before="252"/>
              <w:ind w:left="40"/>
              <w:rPr>
                <w:b/>
                <w:bCs/>
                <w:spacing w:val="-4"/>
              </w:rPr>
            </w:pPr>
            <w:r w:rsidRPr="00C26452">
              <w:rPr>
                <w:b/>
                <w:bCs/>
                <w:spacing w:val="-4"/>
              </w:rPr>
              <w:t>Telephone/fax number</w:t>
            </w:r>
          </w:p>
          <w:p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p w:rsidR="0097115F" w:rsidRDefault="0097115F" w:rsidP="00310AA6">
            <w:pPr>
              <w:spacing w:before="252"/>
              <w:rPr>
                <w:i/>
                <w:iCs/>
                <w:spacing w:val="-4"/>
              </w:rPr>
            </w:pPr>
          </w:p>
          <w:p w:rsidR="0097115F" w:rsidRDefault="0097115F" w:rsidP="00310AA6">
            <w:pPr>
              <w:spacing w:before="252" w:after="252"/>
              <w:rPr>
                <w:i/>
                <w:iCs/>
                <w:spacing w:val="-4"/>
              </w:rPr>
            </w:pPr>
          </w:p>
        </w:tc>
      </w:tr>
    </w:tbl>
    <w:p w:rsidR="0097115F" w:rsidRDefault="0097115F" w:rsidP="0097115F">
      <w:pPr>
        <w:spacing w:after="200"/>
        <w:jc w:val="center"/>
      </w:pPr>
    </w:p>
    <w:p w:rsidR="0097115F" w:rsidRDefault="0097115F" w:rsidP="00B60632">
      <w:pPr>
        <w:pStyle w:val="Style20"/>
        <w:spacing w:before="0" w:after="120" w:line="240" w:lineRule="auto"/>
        <w:rPr>
          <w:spacing w:val="-4"/>
        </w:rPr>
      </w:pPr>
      <w:r>
        <w:rPr>
          <w:spacing w:val="-4"/>
        </w:rPr>
        <w:t>2. Activity No</w:t>
      </w:r>
      <w:r w:rsidR="00ED0C65">
        <w:rPr>
          <w:spacing w:val="-4"/>
        </w:rPr>
        <w:t>.</w:t>
      </w:r>
      <w:r>
        <w:rPr>
          <w:spacing w:val="-4"/>
        </w:rPr>
        <w:t xml:space="preserve"> </w:t>
      </w:r>
    </w:p>
    <w:p w:rsidR="0097115F" w:rsidRDefault="0097115F" w:rsidP="0097115F">
      <w:pPr>
        <w:pStyle w:val="Style20"/>
        <w:spacing w:before="0" w:after="120" w:line="240" w:lineRule="auto"/>
        <w:rPr>
          <w:spacing w:val="-4"/>
        </w:rPr>
      </w:pPr>
      <w:r>
        <w:rPr>
          <w:spacing w:val="-4"/>
        </w:rPr>
        <w:t>3. …………………</w:t>
      </w:r>
    </w:p>
    <w:p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pPr>
              <w:spacing w:before="252"/>
              <w:jc w:val="center"/>
              <w:rPr>
                <w:b/>
                <w:bCs/>
                <w:spacing w:val="4"/>
                <w:sz w:val="26"/>
                <w:szCs w:val="26"/>
              </w:rPr>
            </w:pPr>
            <w:r>
              <w:rPr>
                <w:b/>
                <w:bCs/>
                <w:spacing w:val="4"/>
                <w:sz w:val="26"/>
                <w:szCs w:val="26"/>
              </w:rPr>
              <w:t>Information</w:t>
            </w:r>
          </w:p>
        </w:tc>
      </w:tr>
      <w:tr w:rsidR="0097115F"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pPr>
              <w:ind w:left="40"/>
              <w:rPr>
                <w:spacing w:val="-4"/>
              </w:rPr>
            </w:pPr>
          </w:p>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p w:rsidR="0097115F" w:rsidRDefault="0097115F" w:rsidP="00310AA6">
            <w:pPr>
              <w:rPr>
                <w:i/>
                <w:iCs/>
                <w:spacing w:val="-4"/>
              </w:rPr>
            </w:pPr>
          </w:p>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bl>
    <w:p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26" w:name="_Toc163966138"/>
            <w:bookmarkStart w:id="427" w:name="_Toc320179604"/>
            <w:r w:rsidRPr="00D20367">
              <w:rPr>
                <w:lang w:val="en-US"/>
              </w:rPr>
              <w:lastRenderedPageBreak/>
              <w:t>Form of Bid Security</w:t>
            </w:r>
            <w:bookmarkEnd w:id="426"/>
            <w:bookmarkEnd w:id="427"/>
          </w:p>
        </w:tc>
      </w:tr>
    </w:tbl>
    <w:p w:rsidR="006309F7" w:rsidRPr="00D20367" w:rsidRDefault="006309F7">
      <w:pPr>
        <w:jc w:val="center"/>
      </w:pPr>
      <w:r w:rsidRPr="00D20367">
        <w:rPr>
          <w:b/>
        </w:rPr>
        <w:t>(</w:t>
      </w:r>
      <w:r w:rsidR="00AF68FC">
        <w:rPr>
          <w:b/>
        </w:rPr>
        <w:t xml:space="preserve">Demand </w:t>
      </w:r>
      <w:r w:rsidRPr="00D20367">
        <w:rPr>
          <w:b/>
        </w:rPr>
        <w:t>Guarantee)</w:t>
      </w:r>
    </w:p>
    <w:p w:rsidR="006309F7" w:rsidRPr="00D20367" w:rsidRDefault="006309F7">
      <w:pPr>
        <w:jc w:val="center"/>
        <w:rPr>
          <w:rFonts w:ascii="Arial Unicode MS" w:eastAsia="Arial Unicode MS" w:hAnsi="Arial Unicode MS"/>
        </w:rPr>
      </w:pPr>
    </w:p>
    <w:p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r w:rsidRPr="00D20367">
        <w:rPr>
          <w:rFonts w:ascii="Times New Roman" w:hAnsi="Times New Roman"/>
          <w:i/>
        </w:rPr>
        <w:t xml:space="preserve"> </w:t>
      </w:r>
    </w:p>
    <w:p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rsidR="00AF68FC" w:rsidRPr="003162B6" w:rsidRDefault="00030045">
      <w:pPr>
        <w:pStyle w:val="NormalWeb"/>
        <w:rPr>
          <w:b/>
        </w:rPr>
      </w:pPr>
      <w:r w:rsidRPr="00030045">
        <w:rPr>
          <w:rFonts w:ascii="Times New Roman" w:hAnsi="Times New Roman"/>
          <w:b/>
        </w:rPr>
        <w:t>Invitation for Bids No:</w:t>
      </w:r>
      <w:r w:rsidR="00AF68FC">
        <w:rPr>
          <w:rFonts w:ascii="Times New Roman" w:hAnsi="Times New Roman"/>
          <w:b/>
        </w:rPr>
        <w:t xml:space="preserve"> </w:t>
      </w:r>
      <w:r w:rsidR="00EF5D85">
        <w:rPr>
          <w:rFonts w:ascii="Times New Roman" w:hAnsi="Times New Roman" w:cs="Times New Roman"/>
        </w:rPr>
        <w:t>________________________________________</w:t>
      </w:r>
      <w:r w:rsidRPr="00030045">
        <w:rPr>
          <w:rFonts w:ascii="Times New Roman" w:hAnsi="Times New Roman" w:cs="Times New Roman"/>
          <w:b/>
        </w:rPr>
        <w:t xml:space="preserve"> </w:t>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 xml:space="preserve"> </w:t>
      </w:r>
      <w:r w:rsidRPr="00D20367">
        <w:rPr>
          <w:rFonts w:ascii="Times New Roman" w:hAnsi="Times New Roman"/>
        </w:rPr>
        <w:t xml:space="preserve">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5065F4">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proofErr w:type="spellStart"/>
      <w:r w:rsidR="00AF68FC" w:rsidRPr="00AF68FC">
        <w:rPr>
          <w:rFonts w:ascii="Times New Roman" w:hAnsi="Times New Roman"/>
        </w:rPr>
        <w:t>Applicant</w:t>
      </w:r>
      <w:r w:rsidRPr="00D20367">
        <w:rPr>
          <w:rFonts w:ascii="Times New Roman" w:hAnsi="Times New Roman"/>
        </w:rPr>
        <w:t>in</w:t>
      </w:r>
      <w:proofErr w:type="spellEnd"/>
      <w:r w:rsidRPr="00D20367">
        <w:rPr>
          <w:rFonts w:ascii="Times New Roman" w:hAnsi="Times New Roman"/>
        </w:rPr>
        <w:t xml:space="preserve">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proofErr w:type="spellStart"/>
      <w:r w:rsidR="00AF68FC" w:rsidRPr="00AF68FC">
        <w:rPr>
          <w:rFonts w:ascii="Times New Roman" w:hAnsi="Times New Roman"/>
        </w:rPr>
        <w:t>Applicant</w:t>
      </w:r>
      <w:r w:rsidRPr="00D20367">
        <w:rPr>
          <w:rFonts w:ascii="Times New Roman" w:hAnsi="Times New Roman"/>
        </w:rPr>
        <w:t>is</w:t>
      </w:r>
      <w:proofErr w:type="spellEnd"/>
      <w:r w:rsidRPr="00D20367">
        <w:rPr>
          <w:rFonts w:ascii="Times New Roman" w:hAnsi="Times New Roman"/>
        </w:rPr>
        <w:t xml:space="preserve">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8C2FB9" w:rsidRPr="008C2FB9" w:rsidDel="008C2FB9">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 xml:space="preserve">presentation to us of copies of the Letter of </w:t>
      </w:r>
      <w:proofErr w:type="spellStart"/>
      <w:r w:rsidR="00407080">
        <w:rPr>
          <w:rFonts w:ascii="Times New Roman" w:hAnsi="Times New Roman"/>
        </w:rPr>
        <w:t>Bidand</w:t>
      </w:r>
      <w:proofErr w:type="spellEnd"/>
      <w:r w:rsidR="00407080">
        <w:rPr>
          <w:rFonts w:ascii="Times New Roman" w:hAnsi="Times New Roman"/>
        </w:rPr>
        <w:t xml:space="preserve"> </w:t>
      </w:r>
      <w:r w:rsidR="008C2FB9" w:rsidRPr="008C2FB9">
        <w:rPr>
          <w:rFonts w:ascii="Times New Roman" w:hAnsi="Times New Roman"/>
        </w:rPr>
        <w:t xml:space="preserve">any extension(s) </w:t>
      </w:r>
      <w:proofErr w:type="spellStart"/>
      <w:r w:rsidR="008C2FB9" w:rsidRPr="008C2FB9">
        <w:rPr>
          <w:rFonts w:ascii="Times New Roman" w:hAnsi="Times New Roman"/>
        </w:rPr>
        <w:t>thereto,</w:t>
      </w:r>
      <w:r w:rsidR="00407080">
        <w:rPr>
          <w:rFonts w:ascii="Times New Roman" w:hAnsi="Times New Roman"/>
        </w:rPr>
        <w:t>accompanied</w:t>
      </w:r>
      <w:proofErr w:type="spellEnd"/>
      <w:r w:rsidR="00407080">
        <w:rPr>
          <w:rFonts w:ascii="Times New Roman" w:hAnsi="Times New Roman"/>
        </w:rPr>
        <w:t xml:space="preserve">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lastRenderedPageBreak/>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Pr>
          <w:rFonts w:ascii="Times New Roman" w:hAnsi="Times New Roman"/>
        </w:rPr>
        <w:t xml:space="preserve"> </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rsidR="006309F7" w:rsidRPr="00D20367" w:rsidRDefault="006309F7">
      <w:pPr>
        <w:pStyle w:val="NormalWeb"/>
        <w:spacing w:before="0" w:after="0"/>
        <w:jc w:val="center"/>
        <w:rPr>
          <w:rFonts w:ascii="Times New Roman" w:hAnsi="Times New Roman"/>
        </w:rPr>
      </w:pPr>
    </w:p>
    <w:p w:rsidR="006309F7" w:rsidRPr="00D20367" w:rsidRDefault="006309F7">
      <w:pPr>
        <w:pStyle w:val="NormalWeb"/>
        <w:spacing w:before="0" w:after="0"/>
        <w:rPr>
          <w:rFonts w:ascii="Times New Roman" w:hAnsi="Times New Roman"/>
        </w:rPr>
      </w:pPr>
    </w:p>
    <w:p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rsidR="006309F7" w:rsidRPr="00D20367" w:rsidRDefault="006309F7">
      <w:pPr>
        <w:pStyle w:val="NormalWeb"/>
        <w:spacing w:before="0" w:after="0"/>
        <w:rPr>
          <w:rFonts w:ascii="Times New Roman" w:hAnsi="Times New Roman"/>
          <w:i/>
        </w:rPr>
      </w:pPr>
    </w:p>
    <w:p w:rsidR="006309F7" w:rsidRPr="0057542B" w:rsidRDefault="006309F7">
      <w:pPr>
        <w:pStyle w:val="Header"/>
        <w:rPr>
          <w:b/>
          <w:iCs/>
          <w:sz w:val="24"/>
        </w:rPr>
      </w:pPr>
      <w:r w:rsidRPr="0057542B">
        <w:rPr>
          <w:b/>
          <w:iCs/>
          <w:sz w:val="24"/>
        </w:rPr>
        <w:t>Note:  All italicized text is for use in preparing this form and shall be deleted from the final product.</w:t>
      </w:r>
    </w:p>
    <w:p w:rsidR="006309F7" w:rsidRPr="00D20367" w:rsidRDefault="006309F7">
      <w:pPr>
        <w:tabs>
          <w:tab w:val="right" w:pos="9000"/>
        </w:tabs>
        <w:suppressAutoHyphens/>
        <w:rPr>
          <w:rStyle w:val="Table"/>
          <w:spacing w:val="-2"/>
        </w:rPr>
      </w:pPr>
    </w:p>
    <w:p w:rsidR="006309F7" w:rsidRPr="00D20367" w:rsidRDefault="009B5064" w:rsidP="00DC3361">
      <w:pPr>
        <w:pStyle w:val="SectionVHeader"/>
      </w:pPr>
      <w:r w:rsidRPr="00BA0CF6">
        <w:rPr>
          <w:rStyle w:val="Table"/>
          <w:spacing w:val="-2"/>
          <w:lang w:val="en-US"/>
        </w:rPr>
        <w:br w:type="page"/>
      </w:r>
      <w:bookmarkStart w:id="428" w:name="_Toc438266926"/>
      <w:bookmarkStart w:id="429" w:name="_Toc438267900"/>
      <w:bookmarkStart w:id="430" w:name="_Toc438366668"/>
    </w:p>
    <w:p w:rsidR="006309F7" w:rsidRPr="00D20367" w:rsidRDefault="006309F7">
      <w:pPr>
        <w:sectPr w:rsidR="006309F7" w:rsidRPr="00D20367" w:rsidSect="0011437F">
          <w:headerReference w:type="even" r:id="rId43"/>
          <w:headerReference w:type="default" r:id="rId44"/>
          <w:footerReference w:type="even" r:id="rId45"/>
          <w:footerReference w:type="default" r:id="rId46"/>
          <w:headerReference w:type="first" r:id="rId47"/>
          <w:footerReference w:type="first" r:id="rId48"/>
          <w:endnotePr>
            <w:numFmt w:val="decimal"/>
          </w:endnotePr>
          <w:type w:val="oddPage"/>
          <w:pgSz w:w="11907" w:h="16839" w:code="9"/>
          <w:pgMar w:top="1440" w:right="1440" w:bottom="1440" w:left="1800" w:header="720" w:footer="720" w:gutter="0"/>
          <w:cols w:space="720"/>
          <w:titlePg/>
        </w:sectPr>
      </w:pPr>
    </w:p>
    <w:p w:rsidR="006309F7" w:rsidRPr="00D20367" w:rsidRDefault="006309F7">
      <w:pPr>
        <w:pStyle w:val="Subtitle"/>
      </w:pPr>
      <w:bookmarkStart w:id="431" w:name="_Toc101929326"/>
      <w:bookmarkStart w:id="432" w:name="_Toc456093898"/>
      <w:r w:rsidRPr="00EF5808">
        <w:lastRenderedPageBreak/>
        <w:t>Section V.  Eligible Countries</w:t>
      </w:r>
      <w:bookmarkEnd w:id="428"/>
      <w:bookmarkEnd w:id="429"/>
      <w:bookmarkEnd w:id="430"/>
      <w:bookmarkEnd w:id="431"/>
      <w:bookmarkEnd w:id="432"/>
    </w:p>
    <w:p w:rsidR="006309F7" w:rsidRPr="00D20367" w:rsidRDefault="006309F7">
      <w:pPr>
        <w:jc w:val="center"/>
        <w:rPr>
          <w:b/>
        </w:rPr>
      </w:pPr>
    </w:p>
    <w:p w:rsidR="006309F7" w:rsidRPr="00D20367" w:rsidRDefault="006309F7">
      <w:pPr>
        <w:jc w:val="center"/>
        <w:rPr>
          <w:b/>
        </w:rPr>
      </w:pPr>
    </w:p>
    <w:p w:rsidR="006309F7" w:rsidRPr="00D20367" w:rsidRDefault="006309F7">
      <w:pPr>
        <w:jc w:val="center"/>
        <w:rPr>
          <w:b/>
        </w:rPr>
      </w:pPr>
    </w:p>
    <w:p w:rsidR="006309F7" w:rsidRPr="00D20367" w:rsidRDefault="006309F7">
      <w:pPr>
        <w:jc w:val="center"/>
        <w:rPr>
          <w:b/>
          <w:i/>
        </w:rPr>
      </w:pPr>
    </w:p>
    <w:p w:rsidR="006309F7" w:rsidRPr="00D20367" w:rsidRDefault="007161EF" w:rsidP="00FD5599">
      <w:pPr>
        <w:pStyle w:val="BodyTextIndent2"/>
        <w:tabs>
          <w:tab w:val="clear" w:pos="720"/>
        </w:tabs>
        <w:ind w:left="0" w:firstLine="0"/>
        <w:jc w:val="both"/>
      </w:pPr>
      <w:r>
        <w:t>1</w:t>
      </w:r>
      <w:r w:rsidR="007A7CA8">
        <w:t xml:space="preserve">. </w:t>
      </w:r>
      <w:r w:rsidR="00DF724F">
        <w:t>In reference to ITB</w:t>
      </w:r>
      <w:r w:rsidR="00A92A2C">
        <w:t xml:space="preserve"> </w:t>
      </w:r>
      <w:r w:rsidR="002D5266">
        <w:t>4</w:t>
      </w:r>
      <w:r w:rsidR="00361204">
        <w:t>.7</w:t>
      </w:r>
      <w:r w:rsidR="00EB7E5F">
        <w:t xml:space="preserve"> and 5.1</w:t>
      </w:r>
      <w:r w:rsidR="00FD5599" w:rsidRPr="00FD5599">
        <w:t xml:space="preserve">, for the information of the </w:t>
      </w:r>
      <w:r w:rsidR="00DF724F">
        <w:t>Bidders</w:t>
      </w:r>
      <w:r w:rsidR="00FD5599" w:rsidRPr="00FD5599">
        <w:t xml:space="preserve">, at the present time firms, goods and services from the following countries are excluded from this </w:t>
      </w:r>
      <w:r w:rsidR="00DF724F">
        <w:t xml:space="preserve">bidding </w:t>
      </w:r>
      <w:r w:rsidR="00FD5599" w:rsidRPr="00FD5599">
        <w:t>process:</w:t>
      </w:r>
    </w:p>
    <w:p w:rsidR="006309F7" w:rsidRPr="00D20367" w:rsidRDefault="006309F7">
      <w:pPr>
        <w:pStyle w:val="BodyTextIndent"/>
        <w:ind w:left="1440" w:hanging="720"/>
      </w:pPr>
    </w:p>
    <w:p w:rsidR="00FD5599" w:rsidRDefault="00DF724F" w:rsidP="007161EF">
      <w:pPr>
        <w:tabs>
          <w:tab w:val="left" w:pos="1440"/>
        </w:tabs>
        <w:spacing w:line="468" w:lineRule="atLeast"/>
        <w:rPr>
          <w:i/>
          <w:iCs/>
          <w:spacing w:val="-4"/>
        </w:rPr>
      </w:pPr>
      <w:r>
        <w:rPr>
          <w:spacing w:val="-2"/>
        </w:rPr>
        <w:t>Under ITB</w:t>
      </w:r>
      <w:r w:rsidR="00FD5599">
        <w:rPr>
          <w:spacing w:val="-2"/>
        </w:rPr>
        <w:t xml:space="preserve"> </w:t>
      </w:r>
      <w:r w:rsidR="00EB7E5F">
        <w:rPr>
          <w:spacing w:val="-2"/>
        </w:rPr>
        <w:t xml:space="preserve">4.7(a) and </w:t>
      </w:r>
      <w:r w:rsidR="00A92A2C">
        <w:rPr>
          <w:spacing w:val="-2"/>
        </w:rPr>
        <w:t>5.1</w:t>
      </w:r>
      <w:r w:rsidR="00EB7E5F">
        <w:rPr>
          <w:spacing w:val="-2"/>
        </w:rPr>
        <w:t>:</w:t>
      </w:r>
      <w:r w:rsidR="00FD5599">
        <w:rPr>
          <w:spacing w:val="-2"/>
        </w:rPr>
        <w:tab/>
      </w:r>
      <w:r w:rsidR="00FD5599">
        <w:rPr>
          <w:i/>
          <w:iCs/>
          <w:spacing w:val="-4"/>
        </w:rPr>
        <w:t xml:space="preserve"> </w:t>
      </w:r>
      <w:r w:rsidR="00FD5599" w:rsidRPr="005F0280">
        <w:rPr>
          <w:i/>
          <w:iCs/>
          <w:color w:val="C00000"/>
          <w:spacing w:val="-4"/>
        </w:rPr>
        <w:t>“none”</w:t>
      </w:r>
      <w:r w:rsidR="00EB7E5F">
        <w:rPr>
          <w:i/>
          <w:iCs/>
          <w:spacing w:val="-4"/>
        </w:rPr>
        <w:t>.</w:t>
      </w:r>
    </w:p>
    <w:p w:rsidR="006309F7" w:rsidRPr="00D20367" w:rsidRDefault="00FD5599" w:rsidP="007161EF">
      <w:pPr>
        <w:tabs>
          <w:tab w:val="left" w:pos="1440"/>
        </w:tabs>
        <w:spacing w:line="468" w:lineRule="atLeast"/>
      </w:pPr>
      <w:r>
        <w:rPr>
          <w:spacing w:val="-7"/>
        </w:rPr>
        <w:t>Un</w:t>
      </w:r>
      <w:r w:rsidR="00DF724F">
        <w:rPr>
          <w:spacing w:val="-7"/>
        </w:rPr>
        <w:t>der ITB</w:t>
      </w:r>
      <w:r>
        <w:rPr>
          <w:spacing w:val="-7"/>
        </w:rPr>
        <w:t xml:space="preserve"> </w:t>
      </w:r>
      <w:r w:rsidR="00EB7E5F">
        <w:rPr>
          <w:spacing w:val="-7"/>
        </w:rPr>
        <w:t xml:space="preserve">4.7(b) and </w:t>
      </w:r>
      <w:r w:rsidR="00A92A2C">
        <w:rPr>
          <w:spacing w:val="-7"/>
        </w:rPr>
        <w:t>5.1</w:t>
      </w:r>
      <w:r w:rsidR="00EB7E5F">
        <w:rPr>
          <w:spacing w:val="-7"/>
        </w:rPr>
        <w:t>:</w:t>
      </w:r>
      <w:r>
        <w:rPr>
          <w:spacing w:val="-7"/>
        </w:rPr>
        <w:tab/>
      </w:r>
      <w:r w:rsidR="00EB7E5F" w:rsidRPr="005F0280">
        <w:rPr>
          <w:i/>
          <w:iCs/>
          <w:color w:val="C00000"/>
          <w:spacing w:val="-4"/>
        </w:rPr>
        <w:t xml:space="preserve"> “none</w:t>
      </w:r>
      <w:r w:rsidR="007161EF">
        <w:rPr>
          <w:i/>
          <w:iCs/>
          <w:color w:val="C00000"/>
          <w:spacing w:val="-4"/>
        </w:rPr>
        <w:t>”</w:t>
      </w:r>
      <w:r w:rsidR="007161EF" w:rsidRPr="00D20367" w:rsidDel="00FD5599">
        <w:t>.</w:t>
      </w:r>
    </w:p>
    <w:p w:rsidR="009367C2" w:rsidRDefault="009367C2">
      <w:pPr>
        <w:jc w:val="left"/>
        <w:sectPr w:rsidR="009367C2" w:rsidSect="0011437F">
          <w:headerReference w:type="even" r:id="rId49"/>
          <w:headerReference w:type="default" r:id="rId50"/>
          <w:headerReference w:type="first" r:id="rId51"/>
          <w:footerReference w:type="first" r:id="rId52"/>
          <w:endnotePr>
            <w:numFmt w:val="decimal"/>
          </w:endnotePr>
          <w:type w:val="oddPage"/>
          <w:pgSz w:w="11907" w:h="16839" w:code="9"/>
          <w:pgMar w:top="1440" w:right="1440" w:bottom="1440" w:left="1800" w:header="720" w:footer="720" w:gutter="0"/>
          <w:cols w:space="720"/>
          <w:titlePg/>
        </w:sectPr>
      </w:pPr>
    </w:p>
    <w:p w:rsidR="00CF0A8A" w:rsidRDefault="00CF0A8A" w:rsidP="00CF0A8A">
      <w:pPr>
        <w:pStyle w:val="Header1"/>
      </w:pPr>
      <w:r>
        <w:lastRenderedPageBreak/>
        <w:t xml:space="preserve">Section VI. </w:t>
      </w:r>
      <w:r w:rsidR="00D66690">
        <w:t>Fund</w:t>
      </w:r>
      <w:r>
        <w:t xml:space="preserve"> Policy - Corrupt and Fraudulent Practices</w:t>
      </w:r>
    </w:p>
    <w:p w:rsidR="00CF0A8A" w:rsidRPr="005F0280" w:rsidRDefault="007161EF" w:rsidP="00CF0A8A">
      <w:pPr>
        <w:adjustRightInd w:val="0"/>
        <w:spacing w:after="120"/>
        <w:ind w:left="540" w:hanging="540"/>
      </w:pPr>
      <w:r>
        <w:rPr>
          <w:b/>
          <w:bCs/>
        </w:rPr>
        <w:t xml:space="preserve"> </w:t>
      </w:r>
      <w:r w:rsidR="006D5DBC">
        <w:rPr>
          <w:b/>
          <w:bCs/>
        </w:rPr>
        <w:t>“</w:t>
      </w:r>
      <w:r w:rsidR="00CF0A8A" w:rsidRPr="005F0280">
        <w:rPr>
          <w:b/>
        </w:rPr>
        <w:t>Fraud and Corruption</w:t>
      </w:r>
      <w:r w:rsidR="006D5DBC">
        <w:rPr>
          <w:b/>
        </w:rPr>
        <w:t>”</w:t>
      </w:r>
      <w:r w:rsidR="00D2666B" w:rsidRPr="005F0280">
        <w:rPr>
          <w:b/>
        </w:rPr>
        <w:t>:</w:t>
      </w:r>
    </w:p>
    <w:p w:rsidR="00CF0A8A" w:rsidRPr="009367C2" w:rsidRDefault="00CF0A8A" w:rsidP="00993F38">
      <w:pPr>
        <w:pStyle w:val="Default"/>
        <w:spacing w:after="200"/>
        <w:ind w:left="540" w:hanging="540"/>
        <w:jc w:val="both"/>
      </w:pPr>
      <w:r w:rsidRPr="005F0280">
        <w:t xml:space="preserve">1.16 It is the </w:t>
      </w:r>
      <w:r w:rsidR="00993F38">
        <w:t>Fund</w:t>
      </w:r>
      <w:r w:rsidRPr="005F0280">
        <w:t xml:space="preserve">’s policy to require that </w:t>
      </w:r>
      <w:r w:rsidR="00573292" w:rsidRPr="005F0280">
        <w:t>Beneficiary</w:t>
      </w:r>
      <w:r w:rsidR="00CF0451" w:rsidRPr="005F0280">
        <w:t>'</w:t>
      </w:r>
      <w:r w:rsidRPr="005F0280">
        <w:t>s (including</w:t>
      </w:r>
      <w:r w:rsidRPr="009367C2">
        <w:t xml:space="preserve"> beneficiaries of </w:t>
      </w:r>
      <w:r w:rsidR="00993F38">
        <w:t>Fund</w:t>
      </w:r>
      <w:r w:rsidRPr="009367C2">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993F38">
        <w:t>Fund</w:t>
      </w:r>
      <w:r w:rsidRPr="009367C2">
        <w:t>-financed contracts.</w:t>
      </w:r>
      <w:r w:rsidRPr="009367C2">
        <w:rPr>
          <w:rStyle w:val="FootnoteReference"/>
        </w:rPr>
        <w:footnoteReference w:id="16"/>
      </w:r>
      <w:r w:rsidRPr="009367C2">
        <w:t xml:space="preserve"> In pursuance of this policy, the </w:t>
      </w:r>
      <w:r w:rsidR="00993F38">
        <w:t>Fund</w:t>
      </w:r>
      <w:r w:rsidRPr="009367C2">
        <w:t xml:space="preserve">: </w:t>
      </w:r>
    </w:p>
    <w:p w:rsidR="00CF0A8A" w:rsidRPr="009367C2" w:rsidRDefault="00CF0A8A" w:rsidP="009367C2">
      <w:pPr>
        <w:pStyle w:val="Default"/>
        <w:spacing w:after="200"/>
        <w:ind w:left="1080" w:hanging="540"/>
        <w:jc w:val="both"/>
      </w:pPr>
      <w:r w:rsidRPr="009367C2">
        <w:t xml:space="preserve">(a) </w:t>
      </w:r>
      <w:r w:rsidR="009367C2" w:rsidRPr="009367C2">
        <w:tab/>
      </w:r>
      <w:proofErr w:type="gramStart"/>
      <w:r w:rsidRPr="009367C2">
        <w:t>defines</w:t>
      </w:r>
      <w:proofErr w:type="gramEnd"/>
      <w:r w:rsidRPr="009367C2">
        <w:t xml:space="preserve">, for the purposes of this provision, the terms set forth below as follows: </w:t>
      </w:r>
    </w:p>
    <w:p w:rsidR="00CF0A8A" w:rsidRPr="009367C2" w:rsidRDefault="00CF0A8A" w:rsidP="009367C2">
      <w:pPr>
        <w:adjustRightInd w:val="0"/>
        <w:spacing w:after="200"/>
        <w:ind w:left="1800" w:hanging="720"/>
        <w:rPr>
          <w:szCs w:val="24"/>
        </w:rPr>
      </w:pPr>
      <w:r w:rsidRPr="009367C2">
        <w:rPr>
          <w:szCs w:val="24"/>
        </w:rPr>
        <w:t xml:space="preserve">(i) </w:t>
      </w:r>
      <w:r w:rsidR="009367C2">
        <w:rPr>
          <w:szCs w:val="24"/>
        </w:rPr>
        <w:tab/>
      </w:r>
      <w:r w:rsidRPr="009367C2">
        <w:rPr>
          <w:szCs w:val="24"/>
        </w:rPr>
        <w:t>“</w:t>
      </w:r>
      <w:proofErr w:type="gramStart"/>
      <w:r w:rsidRPr="009367C2">
        <w:rPr>
          <w:szCs w:val="24"/>
        </w:rPr>
        <w:t>corrupt</w:t>
      </w:r>
      <w:proofErr w:type="gramEnd"/>
      <w:r w:rsidRPr="009367C2">
        <w:rPr>
          <w:szCs w:val="24"/>
        </w:rPr>
        <w:t xml:space="preserve"> practice” is the offering, giving, receiving, or soliciting, directly or indirectly, of anything of value to influence improperly the actions of another party;</w:t>
      </w:r>
      <w:r w:rsidRPr="009367C2">
        <w:rPr>
          <w:rStyle w:val="FootnoteReference"/>
          <w:szCs w:val="24"/>
        </w:rPr>
        <w:footnoteReference w:id="17"/>
      </w:r>
      <w:r w:rsidRPr="009367C2">
        <w:rPr>
          <w:szCs w:val="24"/>
        </w:rPr>
        <w:t>;</w:t>
      </w:r>
    </w:p>
    <w:p w:rsidR="00D14B64" w:rsidRPr="009367C2" w:rsidRDefault="00CF0A8A" w:rsidP="009367C2">
      <w:pPr>
        <w:adjustRightInd w:val="0"/>
        <w:spacing w:after="200"/>
        <w:ind w:left="1800" w:hanging="720"/>
        <w:rPr>
          <w:szCs w:val="24"/>
        </w:rPr>
      </w:pPr>
      <w:r w:rsidRPr="009367C2">
        <w:rPr>
          <w:szCs w:val="24"/>
        </w:rPr>
        <w:t xml:space="preserve">(ii) </w:t>
      </w:r>
      <w:r w:rsidRPr="009367C2">
        <w:rPr>
          <w:szCs w:val="24"/>
        </w:rPr>
        <w:tab/>
        <w:t>“fraudulent practice” is any act or omission, including a misrepresentation, that knowingly or recklessly misleads, or attempts to mislead, a party to obtain a financial or other benefit or to avoid an obligation;</w:t>
      </w:r>
      <w:r w:rsidRPr="009367C2">
        <w:rPr>
          <w:rStyle w:val="FootnoteReference"/>
          <w:szCs w:val="24"/>
        </w:rPr>
        <w:footnoteReference w:id="18"/>
      </w:r>
    </w:p>
    <w:p w:rsidR="00D14B64" w:rsidRPr="009367C2" w:rsidRDefault="00CF0A8A" w:rsidP="009367C2">
      <w:pPr>
        <w:adjustRightInd w:val="0"/>
        <w:spacing w:after="200"/>
        <w:ind w:left="1800" w:hanging="720"/>
        <w:rPr>
          <w:szCs w:val="24"/>
        </w:rPr>
      </w:pPr>
      <w:r w:rsidRPr="009367C2">
        <w:rPr>
          <w:szCs w:val="24"/>
        </w:rPr>
        <w:t>(iii)</w:t>
      </w:r>
      <w:r w:rsidRPr="009367C2">
        <w:rPr>
          <w:szCs w:val="24"/>
        </w:rPr>
        <w:tab/>
        <w:t>“</w:t>
      </w:r>
      <w:proofErr w:type="gramStart"/>
      <w:r w:rsidRPr="009367C2">
        <w:rPr>
          <w:szCs w:val="24"/>
        </w:rPr>
        <w:t>collusive</w:t>
      </w:r>
      <w:proofErr w:type="gramEnd"/>
      <w:r w:rsidRPr="009367C2">
        <w:rPr>
          <w:szCs w:val="24"/>
        </w:rPr>
        <w:t xml:space="preserve"> practice” is an arrangement between two or more parties designed to achieve an improper purpose, including to influence improperly the actions of another party;</w:t>
      </w:r>
      <w:r w:rsidRPr="009367C2">
        <w:rPr>
          <w:rStyle w:val="FootnoteReference"/>
          <w:szCs w:val="24"/>
        </w:rPr>
        <w:footnoteReference w:id="19"/>
      </w:r>
    </w:p>
    <w:p w:rsidR="00D14B64" w:rsidRDefault="00CF0A8A" w:rsidP="009367C2">
      <w:pPr>
        <w:adjustRightInd w:val="0"/>
        <w:spacing w:after="200"/>
        <w:ind w:left="1800" w:hanging="720"/>
        <w:rPr>
          <w:szCs w:val="24"/>
        </w:rPr>
      </w:pPr>
      <w:r w:rsidRPr="009367C2">
        <w:rPr>
          <w:szCs w:val="24"/>
        </w:rPr>
        <w:t>(iv)</w:t>
      </w:r>
      <w:r w:rsidRPr="009367C2">
        <w:rPr>
          <w:szCs w:val="24"/>
        </w:rPr>
        <w:tab/>
        <w:t>“</w:t>
      </w:r>
      <w:proofErr w:type="gramStart"/>
      <w:r w:rsidR="00030045" w:rsidRPr="009367C2">
        <w:rPr>
          <w:szCs w:val="24"/>
        </w:rPr>
        <w:t>coercive</w:t>
      </w:r>
      <w:proofErr w:type="gramEnd"/>
      <w:r w:rsidRPr="009367C2">
        <w:rPr>
          <w:szCs w:val="24"/>
        </w:rPr>
        <w:t xml:space="preserve"> practice” is impairing or harming, or threatening to impair or harm, directly or indirectly, any party or the property of the party to influence improperly the actions of a party;</w:t>
      </w:r>
      <w:r w:rsidRPr="009367C2">
        <w:rPr>
          <w:rStyle w:val="FootnoteReference"/>
          <w:szCs w:val="24"/>
        </w:rPr>
        <w:footnoteReference w:id="20"/>
      </w:r>
    </w:p>
    <w:p w:rsidR="00D14B64" w:rsidRPr="009367C2" w:rsidRDefault="00CF0A8A" w:rsidP="009367C2">
      <w:pPr>
        <w:adjustRightInd w:val="0"/>
        <w:spacing w:after="200"/>
        <w:ind w:left="1800" w:hanging="720"/>
        <w:rPr>
          <w:color w:val="000000"/>
          <w:szCs w:val="24"/>
        </w:rPr>
      </w:pPr>
      <w:r w:rsidRPr="009367C2">
        <w:rPr>
          <w:bCs/>
          <w:color w:val="000000"/>
          <w:szCs w:val="24"/>
        </w:rPr>
        <w:t>(v)</w:t>
      </w:r>
      <w:r w:rsidRPr="009367C2">
        <w:rPr>
          <w:bCs/>
          <w:color w:val="000000"/>
          <w:szCs w:val="24"/>
        </w:rPr>
        <w:tab/>
      </w:r>
      <w:r w:rsidR="009367C2">
        <w:rPr>
          <w:bCs/>
          <w:color w:val="000000"/>
          <w:szCs w:val="24"/>
        </w:rPr>
        <w:t>“</w:t>
      </w:r>
      <w:proofErr w:type="gramStart"/>
      <w:r w:rsidR="00030045" w:rsidRPr="009367C2">
        <w:rPr>
          <w:szCs w:val="24"/>
        </w:rPr>
        <w:t>obstructive</w:t>
      </w:r>
      <w:proofErr w:type="gramEnd"/>
      <w:r w:rsidRPr="009367C2">
        <w:rPr>
          <w:bCs/>
          <w:color w:val="000000"/>
          <w:szCs w:val="24"/>
        </w:rPr>
        <w:t xml:space="preserve"> practice</w:t>
      </w:r>
      <w:r w:rsidR="009367C2">
        <w:rPr>
          <w:bCs/>
          <w:color w:val="000000"/>
          <w:szCs w:val="24"/>
        </w:rPr>
        <w:t>”</w:t>
      </w:r>
      <w:r w:rsidRPr="009367C2">
        <w:rPr>
          <w:bCs/>
          <w:color w:val="000000"/>
          <w:szCs w:val="24"/>
        </w:rPr>
        <w:t xml:space="preserve"> </w:t>
      </w:r>
      <w:r w:rsidRPr="009367C2">
        <w:rPr>
          <w:color w:val="000000"/>
          <w:szCs w:val="24"/>
        </w:rPr>
        <w:t>is</w:t>
      </w:r>
    </w:p>
    <w:p w:rsidR="00CF0A8A" w:rsidRPr="00CD64B8" w:rsidRDefault="00CF0A8A" w:rsidP="00993F38">
      <w:pPr>
        <w:adjustRightInd w:val="0"/>
        <w:spacing w:after="200"/>
        <w:ind w:left="2160" w:hanging="540"/>
      </w:pPr>
      <w:r w:rsidRPr="00180E36">
        <w:rPr>
          <w:bCs/>
          <w:color w:val="000000"/>
        </w:rPr>
        <w:t>(</w:t>
      </w:r>
      <w:proofErr w:type="spellStart"/>
      <w:r w:rsidRPr="00180E36">
        <w:rPr>
          <w:bCs/>
          <w:color w:val="000000"/>
        </w:rPr>
        <w:t>aa</w:t>
      </w:r>
      <w:proofErr w:type="spellEnd"/>
      <w:r w:rsidRPr="00180E36">
        <w:rPr>
          <w:bCs/>
          <w:color w:val="000000"/>
        </w:rPr>
        <w:t>)</w:t>
      </w:r>
      <w:r w:rsidRPr="00CD64B8">
        <w:tab/>
      </w:r>
      <w:r w:rsidRPr="005B07B6">
        <w:rPr>
          <w:color w:val="000000"/>
        </w:rPr>
        <w:t xml:space="preserve">deliberately destroying, falsifying, altering, or concealing of evidence material to the investigation or making false statements to investigators in order to materially impede a </w:t>
      </w:r>
      <w:r w:rsidR="00993F38">
        <w:rPr>
          <w:color w:val="000000"/>
        </w:rPr>
        <w:t>Fund</w:t>
      </w:r>
      <w:r w:rsidRPr="005B07B6">
        <w:rPr>
          <w:color w:val="000000"/>
        </w:rPr>
        <w:t xml:space="preserve"> investigation into allegations of a corrupt, fraudulent, coercive or collusive practice; and/or threatening, harassing or intimidating any party to prevent it </w:t>
      </w:r>
      <w:r w:rsidRPr="005B07B6">
        <w:rPr>
          <w:color w:val="000000"/>
        </w:rPr>
        <w:lastRenderedPageBreak/>
        <w:t>from disclosing its knowledge of matters relevant to the investigation or from pursuing the investigation, or</w:t>
      </w:r>
    </w:p>
    <w:p w:rsidR="00CF0A8A" w:rsidRPr="00CD64B8" w:rsidRDefault="00CF0A8A" w:rsidP="00993F38">
      <w:pPr>
        <w:adjustRightInd w:val="0"/>
        <w:spacing w:after="200"/>
        <w:ind w:left="2160" w:hanging="540"/>
      </w:pPr>
      <w:r w:rsidRPr="00180E36">
        <w:rPr>
          <w:bCs/>
          <w:color w:val="000000"/>
        </w:rPr>
        <w:t>(</w:t>
      </w:r>
      <w:proofErr w:type="gramStart"/>
      <w:r w:rsidRPr="00180E36">
        <w:rPr>
          <w:bCs/>
          <w:color w:val="000000"/>
        </w:rPr>
        <w:t>bb</w:t>
      </w:r>
      <w:proofErr w:type="gramEnd"/>
      <w:r w:rsidRPr="00180E36">
        <w:rPr>
          <w:bCs/>
          <w:color w:val="000000"/>
        </w:rPr>
        <w:t>)</w:t>
      </w:r>
      <w:r w:rsidRPr="00180E36">
        <w:rPr>
          <w:bCs/>
          <w:color w:val="000000"/>
        </w:rPr>
        <w:tab/>
      </w:r>
      <w:r w:rsidRPr="005B07B6">
        <w:rPr>
          <w:bCs/>
          <w:color w:val="000000"/>
        </w:rPr>
        <w:t xml:space="preserve">acts intended to materially impede the exercise of the </w:t>
      </w:r>
      <w:r w:rsidR="00993F38">
        <w:rPr>
          <w:bCs/>
          <w:color w:val="000000"/>
        </w:rPr>
        <w:t>Fund</w:t>
      </w:r>
      <w:r w:rsidRPr="005B07B6">
        <w:rPr>
          <w:bCs/>
          <w:color w:val="000000"/>
        </w:rPr>
        <w:t xml:space="preserve">’s inspection and audit rights provided for </w:t>
      </w:r>
      <w:r w:rsidR="00A72858">
        <w:rPr>
          <w:bCs/>
          <w:color w:val="000000"/>
        </w:rPr>
        <w:t>.</w:t>
      </w:r>
    </w:p>
    <w:p w:rsidR="00CF0A8A" w:rsidRPr="00CD64B8" w:rsidRDefault="00CF0A8A" w:rsidP="009367C2">
      <w:pPr>
        <w:pStyle w:val="Default"/>
        <w:spacing w:after="200"/>
        <w:ind w:left="1080" w:hanging="540"/>
        <w:jc w:val="both"/>
      </w:pPr>
      <w:r w:rsidRPr="00CD64B8">
        <w:t>(b)</w:t>
      </w:r>
      <w:r w:rsidRPr="00CD64B8">
        <w:tab/>
      </w:r>
      <w:r w:rsidRPr="005B07B6">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CF0A8A" w:rsidRPr="00CD64B8" w:rsidRDefault="00CF0A8A" w:rsidP="00993F38">
      <w:pPr>
        <w:pStyle w:val="Default"/>
        <w:spacing w:after="200"/>
        <w:ind w:left="1080" w:hanging="540"/>
        <w:jc w:val="both"/>
      </w:pPr>
      <w:r w:rsidRPr="00CD64B8">
        <w:t>(c)</w:t>
      </w:r>
      <w:r w:rsidRPr="00CD64B8">
        <w:tab/>
      </w:r>
      <w:r w:rsidRPr="005B07B6">
        <w:t xml:space="preserve">will declare </w:t>
      </w:r>
      <w:proofErr w:type="spellStart"/>
      <w:r w:rsidRPr="005B07B6">
        <w:t>misprocurement</w:t>
      </w:r>
      <w:proofErr w:type="spellEnd"/>
      <w:r w:rsidRPr="005B07B6">
        <w:t xml:space="preserve"> and cancel the portion of the </w:t>
      </w:r>
      <w:r w:rsidR="00A72858">
        <w:t>financing</w:t>
      </w:r>
      <w:r w:rsidRPr="005B07B6">
        <w:t xml:space="preserve"> allocated to a contract if it determines at any time that representatives of the </w:t>
      </w:r>
      <w:r w:rsidR="00573292" w:rsidRPr="00A72858">
        <w:t>Beneficiary</w:t>
      </w:r>
      <w:r w:rsidRPr="005B07B6">
        <w:t xml:space="preserve"> or of a recipient of any part of the proceeds of the </w:t>
      </w:r>
      <w:r w:rsidR="00A72858">
        <w:t>financing</w:t>
      </w:r>
      <w:r w:rsidRPr="005B07B6">
        <w:t xml:space="preserve"> engaged in corrupt, fraudulent, collusive, coercive, or obstructive practices during the procurement or the implementation of </w:t>
      </w:r>
      <w:r w:rsidR="00A72858">
        <w:t>that contract</w:t>
      </w:r>
      <w:r w:rsidRPr="005B07B6">
        <w:t xml:space="preserve">, without the </w:t>
      </w:r>
      <w:r w:rsidR="00573292" w:rsidRPr="00A72858">
        <w:t>Beneficiary</w:t>
      </w:r>
      <w:r w:rsidRPr="005B07B6">
        <w:t xml:space="preserve"> having taken timely and appropriate action satisfactory to the </w:t>
      </w:r>
      <w:r w:rsidR="00993F38">
        <w:t>Fund</w:t>
      </w:r>
      <w:r w:rsidRPr="005B07B6">
        <w:t xml:space="preserve"> to address such practices when they occur, including by failing to inform the </w:t>
      </w:r>
      <w:r w:rsidR="00993F38">
        <w:t>Fund</w:t>
      </w:r>
      <w:r w:rsidRPr="005B07B6">
        <w:t xml:space="preserve"> in a timely manner at the time they knew of the practices;</w:t>
      </w:r>
      <w:r w:rsidR="00A72858">
        <w:t xml:space="preserve"> and</w:t>
      </w:r>
    </w:p>
    <w:p w:rsidR="00D14B64" w:rsidRDefault="00CF0A8A" w:rsidP="00993F38">
      <w:pPr>
        <w:pStyle w:val="Default"/>
        <w:spacing w:after="200"/>
        <w:ind w:left="1080" w:hanging="540"/>
        <w:jc w:val="both"/>
      </w:pPr>
      <w:r w:rsidRPr="00CD64B8">
        <w:t>(d)</w:t>
      </w:r>
      <w:r w:rsidRPr="00CD64B8">
        <w:tab/>
      </w:r>
      <w:r>
        <w:t xml:space="preserve">will sanction a firm or individual, at any time, in accordance with the prevailing </w:t>
      </w:r>
      <w:r w:rsidR="00993F38">
        <w:t>Fund</w:t>
      </w:r>
      <w:r>
        <w:t>’s sanctions procedures,</w:t>
      </w:r>
      <w:r w:rsidRPr="009367C2">
        <w:rPr>
          <w:rStyle w:val="FootnoteReference"/>
          <w:color w:val="auto"/>
        </w:rPr>
        <w:footnoteReference w:id="21"/>
      </w:r>
      <w:r>
        <w:t xml:space="preserve"> including by publicly declaring such firm or individual ineligible, either indefinitely or for a stated period of time: (i) to be awarded a </w:t>
      </w:r>
      <w:r w:rsidR="00993F38">
        <w:t>Fund</w:t>
      </w:r>
      <w:r>
        <w:t>-financed contract; and (ii) to be a nominated</w:t>
      </w:r>
      <w:r w:rsidRPr="009367C2">
        <w:rPr>
          <w:rStyle w:val="FootnoteReference"/>
          <w:color w:val="auto"/>
        </w:rPr>
        <w:footnoteReference w:id="22"/>
      </w:r>
      <w:r w:rsidR="00310AA6">
        <w:t>;</w:t>
      </w:r>
    </w:p>
    <w:p w:rsidR="00D14B64" w:rsidRDefault="00CF0A8A" w:rsidP="00993F38">
      <w:pPr>
        <w:pStyle w:val="Default"/>
        <w:spacing w:after="200"/>
        <w:ind w:left="1080" w:hanging="540"/>
        <w:jc w:val="both"/>
      </w:pPr>
      <w:r>
        <w:t>(e)</w:t>
      </w:r>
      <w:r w:rsidR="009367C2">
        <w:tab/>
      </w:r>
      <w:r w:rsidRPr="005B07B6">
        <w:t xml:space="preserve">will require that a clause be included in bidding documents and in contracts financed by a </w:t>
      </w:r>
      <w:r w:rsidR="00993F38">
        <w:t>Fund</w:t>
      </w:r>
      <w:r w:rsidRPr="005B07B6">
        <w:t xml:space="preserve"> loan, requiring bidders, suppliers and contractors, and their sub-contractors, agents, personnel, consultants, service providers, or suppliers, to permit the </w:t>
      </w:r>
      <w:r w:rsidR="00993F38">
        <w:t>Fund</w:t>
      </w:r>
      <w:r w:rsidRPr="005B07B6">
        <w:t xml:space="preserve"> to inspect all accounts, records, and other documents relating to the submission of bids and contract performance, and to have them audited by aud</w:t>
      </w:r>
      <w:r w:rsidR="00310AA6">
        <w:t xml:space="preserve">itors appointed by the </w:t>
      </w:r>
      <w:r w:rsidR="00D66690">
        <w:t>Fund</w:t>
      </w:r>
      <w:r w:rsidR="00310AA6">
        <w:t>.</w:t>
      </w:r>
      <w:r>
        <w:t>”</w:t>
      </w:r>
    </w:p>
    <w:sectPr w:rsidR="00D14B64" w:rsidSect="0011437F">
      <w:headerReference w:type="even" r:id="rId53"/>
      <w:headerReference w:type="default" r:id="rId54"/>
      <w:footerReference w:type="even" r:id="rId55"/>
      <w:footerReference w:type="default" r:id="rId56"/>
      <w:headerReference w:type="first" r:id="rId57"/>
      <w:footerReference w:type="first" r:id="rId58"/>
      <w:endnotePr>
        <w:numFmt w:val="decimal"/>
      </w:endnotePr>
      <w:type w:val="oddPage"/>
      <w:pgSz w:w="11907" w:h="16839" w:code="9"/>
      <w:pgMar w:top="1440" w:right="1440" w:bottom="1440" w:left="1800" w:header="720" w:footer="720" w:gutter="0"/>
      <w:pgNumType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9D3" w:rsidRDefault="00A459D3">
      <w:pPr>
        <w:spacing w:line="20" w:lineRule="exact"/>
        <w:rPr>
          <w:rFonts w:ascii="Courier New" w:hAnsi="Courier New"/>
        </w:rPr>
      </w:pPr>
    </w:p>
  </w:endnote>
  <w:endnote w:type="continuationSeparator" w:id="0">
    <w:p w:rsidR="00A459D3" w:rsidRDefault="00A459D3">
      <w:r>
        <w:rPr>
          <w:rFonts w:ascii="Courier New" w:hAnsi="Courier New"/>
        </w:rPr>
        <w:t xml:space="preserve"> </w:t>
      </w:r>
    </w:p>
  </w:endnote>
  <w:endnote w:type="continuationNotice" w:id="1">
    <w:p w:rsidR="00A459D3" w:rsidRDefault="00A459D3">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3166C2" w:rsidRDefault="00A459D3" w:rsidP="003166C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5"/>
      <w:gridCol w:w="7762"/>
    </w:tblGrid>
    <w:tr w:rsidR="00A459D3" w:rsidTr="000A2EAE">
      <w:tc>
        <w:tcPr>
          <w:tcW w:w="918" w:type="dxa"/>
        </w:tcPr>
        <w:p w:rsidR="00A459D3" w:rsidRPr="009A2D96" w:rsidRDefault="00A459D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452E0" w:rsidRPr="007452E0">
            <w:rPr>
              <w:b/>
              <w:noProof/>
              <w:color w:val="4F81BD" w:themeColor="accent1"/>
              <w:sz w:val="22"/>
              <w:szCs w:val="22"/>
            </w:rPr>
            <w:t>37</w:t>
          </w:r>
          <w:r w:rsidRPr="009A2D96">
            <w:rPr>
              <w:sz w:val="22"/>
              <w:szCs w:val="22"/>
            </w:rPr>
            <w:fldChar w:fldCharType="end"/>
          </w:r>
        </w:p>
      </w:tc>
      <w:tc>
        <w:tcPr>
          <w:tcW w:w="7938" w:type="dxa"/>
        </w:tcPr>
        <w:p w:rsidR="00A459D3" w:rsidRDefault="00A459D3" w:rsidP="009978BF">
          <w:pPr>
            <w:pStyle w:val="Footer"/>
            <w:jc w:val="left"/>
          </w:pPr>
          <w:r>
            <w:rPr>
              <w:sz w:val="22"/>
            </w:rPr>
            <w:t xml:space="preserve">S. Hithadhoo Regional Hospital Project                                                                    </w:t>
          </w:r>
          <w:r w:rsidRPr="009A2D96">
            <w:rPr>
              <w:sz w:val="22"/>
            </w:rPr>
            <w:t xml:space="preserve">Section </w:t>
          </w:r>
          <w:r>
            <w:rPr>
              <w:sz w:val="22"/>
            </w:rPr>
            <w:t xml:space="preserve">III: </w:t>
          </w:r>
          <w:r w:rsidRPr="009978BF">
            <w:rPr>
              <w:sz w:val="22"/>
            </w:rPr>
            <w:t>Evaluation and Qualification Criteria</w:t>
          </w:r>
        </w:p>
      </w:tc>
    </w:tr>
  </w:tbl>
  <w:p w:rsidR="00A459D3" w:rsidRDefault="00A459D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67" w:type="pct"/>
      <w:tblInd w:w="-318" w:type="dxa"/>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36"/>
      <w:gridCol w:w="8000"/>
    </w:tblGrid>
    <w:tr w:rsidR="00A459D3" w:rsidTr="00CE6BD4">
      <w:tc>
        <w:tcPr>
          <w:tcW w:w="436" w:type="dxa"/>
        </w:tcPr>
        <w:p w:rsidR="00A459D3" w:rsidRPr="009A2D96" w:rsidRDefault="00A459D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452E0" w:rsidRPr="007452E0">
            <w:rPr>
              <w:b/>
              <w:noProof/>
              <w:color w:val="4F81BD" w:themeColor="accent1"/>
              <w:sz w:val="22"/>
              <w:szCs w:val="22"/>
            </w:rPr>
            <w:t>48</w:t>
          </w:r>
          <w:r w:rsidRPr="009A2D96">
            <w:rPr>
              <w:sz w:val="22"/>
              <w:szCs w:val="22"/>
            </w:rPr>
            <w:fldChar w:fldCharType="end"/>
          </w:r>
        </w:p>
      </w:tc>
      <w:tc>
        <w:tcPr>
          <w:tcW w:w="8210" w:type="dxa"/>
        </w:tcPr>
        <w:p w:rsidR="00A459D3" w:rsidRDefault="00A459D3" w:rsidP="00CE6BD4">
          <w:pPr>
            <w:pStyle w:val="Footer"/>
            <w:jc w:val="left"/>
          </w:pPr>
          <w:r>
            <w:rPr>
              <w:sz w:val="22"/>
            </w:rPr>
            <w:t xml:space="preserve">S. Hithadhoo Regional Hospital Project   </w:t>
          </w:r>
          <w:r w:rsidRPr="009A2D96">
            <w:rPr>
              <w:sz w:val="22"/>
            </w:rPr>
            <w:t xml:space="preserve">Section </w:t>
          </w:r>
          <w:r>
            <w:rPr>
              <w:sz w:val="22"/>
            </w:rPr>
            <w:t xml:space="preserve">III: </w:t>
          </w:r>
          <w:r w:rsidRPr="009978BF">
            <w:rPr>
              <w:sz w:val="22"/>
            </w:rPr>
            <w:t>Evaluation and Qualification Criteria</w:t>
          </w:r>
        </w:p>
      </w:tc>
    </w:tr>
  </w:tbl>
  <w:p w:rsidR="00A459D3" w:rsidRDefault="00A459D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2"/>
    </w:tblGrid>
    <w:tr w:rsidR="00A459D3">
      <w:tc>
        <w:tcPr>
          <w:tcW w:w="918" w:type="dxa"/>
        </w:tcPr>
        <w:p w:rsidR="00A459D3" w:rsidRPr="00F97FBE" w:rsidRDefault="00A459D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552F68">
            <w:rPr>
              <w:b/>
              <w:noProof/>
              <w:color w:val="4F81BD" w:themeColor="accent1"/>
              <w:sz w:val="22"/>
              <w:szCs w:val="22"/>
            </w:rPr>
            <w:t>94</w:t>
          </w:r>
          <w:r w:rsidRPr="00F97FBE">
            <w:rPr>
              <w:sz w:val="22"/>
              <w:szCs w:val="22"/>
            </w:rPr>
            <w:fldChar w:fldCharType="end"/>
          </w:r>
        </w:p>
      </w:tc>
      <w:tc>
        <w:tcPr>
          <w:tcW w:w="7938" w:type="dxa"/>
        </w:tcPr>
        <w:p w:rsidR="00A459D3" w:rsidRDefault="00A459D3" w:rsidP="00F97FBE">
          <w:pPr>
            <w:pStyle w:val="Footer"/>
            <w:jc w:val="right"/>
          </w:pPr>
          <w:r w:rsidRPr="00961168">
            <w:rPr>
              <w:sz w:val="22"/>
            </w:rPr>
            <w:t>S</w:t>
          </w:r>
          <w:r w:rsidRPr="00961168">
            <w:rPr>
              <w:rStyle w:val="HeaderChar"/>
              <w:sz w:val="22"/>
            </w:rPr>
            <w:t>ection IV. Bidding Forms</w:t>
          </w:r>
        </w:p>
      </w:tc>
    </w:tr>
  </w:tbl>
  <w:p w:rsidR="00A459D3" w:rsidRDefault="00A459D3"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6"/>
      <w:gridCol w:w="7761"/>
    </w:tblGrid>
    <w:tr w:rsidR="00A459D3" w:rsidTr="000A2EAE">
      <w:tc>
        <w:tcPr>
          <w:tcW w:w="918" w:type="dxa"/>
        </w:tcPr>
        <w:p w:rsidR="00A459D3" w:rsidRPr="00F97FBE" w:rsidRDefault="00A459D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452E0" w:rsidRPr="007452E0">
            <w:rPr>
              <w:b/>
              <w:noProof/>
              <w:color w:val="4F81BD" w:themeColor="accent1"/>
              <w:sz w:val="24"/>
              <w:szCs w:val="24"/>
            </w:rPr>
            <w:t>62</w:t>
          </w:r>
          <w:r w:rsidRPr="00F97FBE">
            <w:rPr>
              <w:sz w:val="24"/>
              <w:szCs w:val="24"/>
            </w:rPr>
            <w:fldChar w:fldCharType="end"/>
          </w:r>
        </w:p>
      </w:tc>
      <w:tc>
        <w:tcPr>
          <w:tcW w:w="7938" w:type="dxa"/>
        </w:tcPr>
        <w:p w:rsidR="00A459D3" w:rsidRPr="00F97FBE" w:rsidRDefault="00A459D3" w:rsidP="00B60632">
          <w:pPr>
            <w:pStyle w:val="Footer"/>
            <w:jc w:val="left"/>
          </w:pPr>
          <w:r>
            <w:rPr>
              <w:sz w:val="22"/>
            </w:rPr>
            <w:t xml:space="preserve">S. Hithadhoo Regional Hospital Project                              </w:t>
          </w:r>
          <w:r w:rsidRPr="009A2D96">
            <w:rPr>
              <w:sz w:val="22"/>
            </w:rPr>
            <w:t xml:space="preserve">Section </w:t>
          </w:r>
          <w:r>
            <w:rPr>
              <w:sz w:val="22"/>
            </w:rPr>
            <w:t>IV: Bidding Forms</w:t>
          </w:r>
        </w:p>
      </w:tc>
    </w:tr>
  </w:tbl>
  <w:p w:rsidR="00A459D3" w:rsidRDefault="00A459D3" w:rsidP="00A81DAD">
    <w:pPr>
      <w:pStyle w:val="Footer"/>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5"/>
      <w:gridCol w:w="7762"/>
    </w:tblGrid>
    <w:tr w:rsidR="00A459D3" w:rsidTr="000A2EAE">
      <w:tc>
        <w:tcPr>
          <w:tcW w:w="918" w:type="dxa"/>
        </w:tcPr>
        <w:p w:rsidR="00A459D3" w:rsidRPr="009A2D96" w:rsidRDefault="00A459D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452E0" w:rsidRPr="007452E0">
            <w:rPr>
              <w:b/>
              <w:noProof/>
              <w:color w:val="4F81BD" w:themeColor="accent1"/>
              <w:sz w:val="22"/>
              <w:szCs w:val="22"/>
            </w:rPr>
            <w:t>49</w:t>
          </w:r>
          <w:r w:rsidRPr="009A2D96">
            <w:rPr>
              <w:sz w:val="22"/>
              <w:szCs w:val="22"/>
            </w:rPr>
            <w:fldChar w:fldCharType="end"/>
          </w:r>
        </w:p>
      </w:tc>
      <w:tc>
        <w:tcPr>
          <w:tcW w:w="7938" w:type="dxa"/>
        </w:tcPr>
        <w:p w:rsidR="00A459D3" w:rsidRDefault="00A459D3" w:rsidP="009978BF">
          <w:pPr>
            <w:pStyle w:val="Footer"/>
            <w:jc w:val="right"/>
          </w:pPr>
          <w:r>
            <w:rPr>
              <w:sz w:val="22"/>
            </w:rPr>
            <w:t xml:space="preserve">S. Hithadhoo Regional Hospital Project                                </w:t>
          </w:r>
          <w:r w:rsidRPr="009A2D96">
            <w:rPr>
              <w:sz w:val="22"/>
            </w:rPr>
            <w:t xml:space="preserve">Section </w:t>
          </w:r>
          <w:r>
            <w:rPr>
              <w:sz w:val="22"/>
            </w:rPr>
            <w:t>IV: Bidding Forms</w:t>
          </w:r>
        </w:p>
      </w:tc>
    </w:tr>
  </w:tbl>
  <w:p w:rsidR="00A459D3" w:rsidRDefault="00A459D3">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5"/>
      <w:gridCol w:w="7762"/>
    </w:tblGrid>
    <w:tr w:rsidR="00A459D3" w:rsidTr="000A2EAE">
      <w:tc>
        <w:tcPr>
          <w:tcW w:w="918" w:type="dxa"/>
        </w:tcPr>
        <w:p w:rsidR="00A459D3" w:rsidRPr="009A2D96" w:rsidRDefault="00A459D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452E0" w:rsidRPr="007452E0">
            <w:rPr>
              <w:b/>
              <w:noProof/>
              <w:color w:val="4F81BD" w:themeColor="accent1"/>
              <w:sz w:val="22"/>
              <w:szCs w:val="22"/>
            </w:rPr>
            <w:t>93</w:t>
          </w:r>
          <w:r w:rsidRPr="009A2D96">
            <w:rPr>
              <w:sz w:val="22"/>
              <w:szCs w:val="22"/>
            </w:rPr>
            <w:fldChar w:fldCharType="end"/>
          </w:r>
        </w:p>
      </w:tc>
      <w:tc>
        <w:tcPr>
          <w:tcW w:w="7938" w:type="dxa"/>
        </w:tcPr>
        <w:p w:rsidR="00A459D3" w:rsidRDefault="00A459D3" w:rsidP="00B60632">
          <w:pPr>
            <w:pStyle w:val="Footer"/>
            <w:jc w:val="left"/>
          </w:pPr>
          <w:r>
            <w:rPr>
              <w:sz w:val="22"/>
            </w:rPr>
            <w:t xml:space="preserve">S. Hithadhoo Regional Hospital Project                             </w:t>
          </w:r>
          <w:r w:rsidRPr="009A2D96">
            <w:rPr>
              <w:sz w:val="22"/>
            </w:rPr>
            <w:t>Section</w:t>
          </w:r>
          <w:r>
            <w:rPr>
              <w:sz w:val="22"/>
            </w:rPr>
            <w:t xml:space="preserve"> V: Eligible Countries</w:t>
          </w:r>
        </w:p>
      </w:tc>
    </w:tr>
  </w:tbl>
  <w:p w:rsidR="00A459D3" w:rsidRDefault="00A459D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9"/>
      <w:gridCol w:w="8152"/>
    </w:tblGrid>
    <w:tr w:rsidR="00A459D3" w:rsidTr="0066335D">
      <w:tc>
        <w:tcPr>
          <w:tcW w:w="731" w:type="dxa"/>
        </w:tcPr>
        <w:p w:rsidR="00A459D3" w:rsidRPr="005D615B" w:rsidRDefault="00A459D3"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Pr>
        <w:p w:rsidR="00A459D3" w:rsidRDefault="00A459D3" w:rsidP="00201286">
          <w:pPr>
            <w:pStyle w:val="Footer"/>
            <w:tabs>
              <w:tab w:val="right" w:pos="8263"/>
              <w:tab w:val="right" w:pos="11915"/>
            </w:tabs>
          </w:pPr>
          <w:r>
            <w:rPr>
              <w:sz w:val="22"/>
            </w:rPr>
            <w:t>User’s Guide – Procurement of Works</w:t>
          </w:r>
          <w:r>
            <w:t xml:space="preserve"> </w:t>
          </w:r>
          <w:r>
            <w:tab/>
          </w:r>
          <w:r w:rsidRPr="00201286">
            <w:rPr>
              <w:sz w:val="22"/>
            </w:rPr>
            <w:t xml:space="preserve">Section X. </w:t>
          </w:r>
          <w:r>
            <w:rPr>
              <w:sz w:val="22"/>
            </w:rPr>
            <w:t>Contract Forms</w:t>
          </w:r>
        </w:p>
      </w:tc>
    </w:tr>
  </w:tbl>
  <w:p w:rsidR="00A459D3" w:rsidRDefault="00A459D3"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7945"/>
    </w:tblGrid>
    <w:tr w:rsidR="00A459D3" w:rsidTr="00CE71E0">
      <w:tc>
        <w:tcPr>
          <w:tcW w:w="731" w:type="dxa"/>
        </w:tcPr>
        <w:p w:rsidR="00A459D3" w:rsidRPr="005D615B" w:rsidRDefault="00A459D3"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7452E0" w:rsidRPr="007452E0">
            <w:rPr>
              <w:b/>
              <w:noProof/>
              <w:color w:val="4F81BD" w:themeColor="accent1"/>
              <w:sz w:val="22"/>
              <w:szCs w:val="22"/>
            </w:rPr>
            <w:t>96</w:t>
          </w:r>
          <w:r w:rsidRPr="005D615B">
            <w:rPr>
              <w:sz w:val="22"/>
              <w:szCs w:val="22"/>
            </w:rPr>
            <w:fldChar w:fldCharType="end"/>
          </w:r>
        </w:p>
      </w:tc>
      <w:tc>
        <w:tcPr>
          <w:tcW w:w="8472" w:type="dxa"/>
        </w:tcPr>
        <w:p w:rsidR="00A459D3" w:rsidRDefault="00A459D3" w:rsidP="00B60632">
          <w:pPr>
            <w:pStyle w:val="Footer"/>
            <w:tabs>
              <w:tab w:val="right" w:pos="8263"/>
              <w:tab w:val="right" w:pos="11915"/>
            </w:tabs>
          </w:pPr>
          <w:r w:rsidRPr="00C15ADB">
            <w:rPr>
              <w:szCs w:val="18"/>
            </w:rPr>
            <w:t xml:space="preserve">S. Hithadhoo Regional Hospital Project  </w:t>
          </w:r>
          <w:r>
            <w:rPr>
              <w:szCs w:val="18"/>
            </w:rPr>
            <w:t xml:space="preserve">                  </w:t>
          </w:r>
          <w:r w:rsidRPr="00C15ADB">
            <w:rPr>
              <w:szCs w:val="18"/>
            </w:rPr>
            <w:t>Section VI: Corrupt and Fraudulent Practices</w:t>
          </w:r>
        </w:p>
      </w:tc>
    </w:tr>
  </w:tbl>
  <w:p w:rsidR="00A459D3" w:rsidRPr="00D83606" w:rsidRDefault="00A459D3" w:rsidP="00D83606">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6"/>
      <w:gridCol w:w="7761"/>
    </w:tblGrid>
    <w:tr w:rsidR="00A459D3" w:rsidRPr="00C15ADB" w:rsidTr="000A2EAE">
      <w:tc>
        <w:tcPr>
          <w:tcW w:w="918" w:type="dxa"/>
        </w:tcPr>
        <w:p w:rsidR="00A459D3" w:rsidRPr="009A2D96" w:rsidRDefault="00A459D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452E0" w:rsidRPr="007452E0">
            <w:rPr>
              <w:b/>
              <w:noProof/>
              <w:color w:val="4F81BD" w:themeColor="accent1"/>
              <w:sz w:val="22"/>
              <w:szCs w:val="22"/>
            </w:rPr>
            <w:t>95</w:t>
          </w:r>
          <w:r w:rsidRPr="009A2D96">
            <w:rPr>
              <w:sz w:val="22"/>
              <w:szCs w:val="22"/>
            </w:rPr>
            <w:fldChar w:fldCharType="end"/>
          </w:r>
        </w:p>
      </w:tc>
      <w:tc>
        <w:tcPr>
          <w:tcW w:w="7938" w:type="dxa"/>
        </w:tcPr>
        <w:p w:rsidR="00A459D3" w:rsidRPr="00C15ADB" w:rsidRDefault="00A459D3" w:rsidP="00B60632">
          <w:pPr>
            <w:pStyle w:val="Footer"/>
            <w:jc w:val="left"/>
            <w:rPr>
              <w:szCs w:val="18"/>
            </w:rPr>
          </w:pPr>
          <w:r w:rsidRPr="00C15ADB">
            <w:rPr>
              <w:szCs w:val="18"/>
            </w:rPr>
            <w:t xml:space="preserve">S. Hithadhoo Regional Hospital Project  </w:t>
          </w:r>
          <w:r>
            <w:rPr>
              <w:szCs w:val="18"/>
            </w:rPr>
            <w:t xml:space="preserve">              </w:t>
          </w:r>
          <w:r w:rsidRPr="00C15ADB">
            <w:rPr>
              <w:szCs w:val="18"/>
            </w:rPr>
            <w:t>Section VI: Corrupt and Fraudulent Practices</w:t>
          </w:r>
        </w:p>
      </w:tc>
    </w:tr>
  </w:tbl>
  <w:p w:rsidR="00A459D3" w:rsidRDefault="00A459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3"/>
      <w:gridCol w:w="7764"/>
    </w:tblGrid>
    <w:tr w:rsidR="00A459D3" w:rsidTr="003166C2">
      <w:tc>
        <w:tcPr>
          <w:tcW w:w="918" w:type="dxa"/>
        </w:tcPr>
        <w:p w:rsidR="00A459D3" w:rsidRPr="00F97FBE" w:rsidRDefault="00A459D3" w:rsidP="003166C2">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452E0" w:rsidRPr="007452E0">
            <w:rPr>
              <w:b/>
              <w:noProof/>
              <w:color w:val="4F81BD" w:themeColor="accent1"/>
              <w:sz w:val="24"/>
              <w:szCs w:val="24"/>
            </w:rPr>
            <w:t>25</w:t>
          </w:r>
          <w:r w:rsidRPr="00F97FBE">
            <w:rPr>
              <w:sz w:val="24"/>
              <w:szCs w:val="24"/>
            </w:rPr>
            <w:fldChar w:fldCharType="end"/>
          </w:r>
        </w:p>
      </w:tc>
      <w:tc>
        <w:tcPr>
          <w:tcW w:w="7938" w:type="dxa"/>
        </w:tcPr>
        <w:p w:rsidR="00A459D3" w:rsidRPr="00F97FBE" w:rsidRDefault="00A459D3" w:rsidP="00A459D3">
          <w:pPr>
            <w:pStyle w:val="Footer"/>
            <w:jc w:val="left"/>
          </w:pPr>
          <w:r>
            <w:rPr>
              <w:sz w:val="22"/>
            </w:rPr>
            <w:t xml:space="preserve">S. Hithadhoo Regional Hospital Project                       </w:t>
          </w:r>
          <w:r w:rsidRPr="009A2D96">
            <w:rPr>
              <w:sz w:val="22"/>
            </w:rPr>
            <w:t xml:space="preserve">Section I. </w:t>
          </w:r>
          <w:r>
            <w:rPr>
              <w:sz w:val="22"/>
            </w:rPr>
            <w:t>Instructions to Bidders</w:t>
          </w:r>
        </w:p>
      </w:tc>
    </w:tr>
  </w:tbl>
  <w:p w:rsidR="00A459D3" w:rsidRPr="003166C2" w:rsidRDefault="00A459D3" w:rsidP="003166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2"/>
    </w:tblGrid>
    <w:tr w:rsidR="00A459D3" w:rsidTr="000A2EAE">
      <w:tc>
        <w:tcPr>
          <w:tcW w:w="918" w:type="dxa"/>
        </w:tcPr>
        <w:p w:rsidR="00A459D3" w:rsidRPr="009A2D96" w:rsidRDefault="00A459D3" w:rsidP="000A2EAE">
          <w:pPr>
            <w:pStyle w:val="Footer"/>
            <w:jc w:val="right"/>
            <w:rPr>
              <w:b/>
              <w:color w:val="4F81BD" w:themeColor="accent1"/>
              <w:sz w:val="22"/>
              <w:szCs w:val="22"/>
            </w:rPr>
          </w:pPr>
        </w:p>
      </w:tc>
      <w:tc>
        <w:tcPr>
          <w:tcW w:w="7938" w:type="dxa"/>
        </w:tcPr>
        <w:p w:rsidR="00A459D3" w:rsidRDefault="00A459D3" w:rsidP="009A2D96">
          <w:pPr>
            <w:pStyle w:val="Footer"/>
            <w:jc w:val="right"/>
          </w:pPr>
        </w:p>
      </w:tc>
    </w:tr>
  </w:tbl>
  <w:p w:rsidR="00A459D3" w:rsidRDefault="00A459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6"/>
      <w:gridCol w:w="7761"/>
    </w:tblGrid>
    <w:tr w:rsidR="00A459D3" w:rsidTr="003166C2">
      <w:tc>
        <w:tcPr>
          <w:tcW w:w="918" w:type="dxa"/>
        </w:tcPr>
        <w:p w:rsidR="00A459D3" w:rsidRPr="00F97FBE" w:rsidRDefault="00A459D3" w:rsidP="003166C2">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452E0" w:rsidRPr="007452E0">
            <w:rPr>
              <w:b/>
              <w:noProof/>
              <w:color w:val="4F81BD" w:themeColor="accent1"/>
              <w:sz w:val="24"/>
              <w:szCs w:val="24"/>
            </w:rPr>
            <w:t>31</w:t>
          </w:r>
          <w:r w:rsidRPr="00F97FBE">
            <w:rPr>
              <w:sz w:val="24"/>
              <w:szCs w:val="24"/>
            </w:rPr>
            <w:fldChar w:fldCharType="end"/>
          </w:r>
        </w:p>
      </w:tc>
      <w:tc>
        <w:tcPr>
          <w:tcW w:w="7938" w:type="dxa"/>
        </w:tcPr>
        <w:p w:rsidR="00A459D3" w:rsidRPr="00F97FBE" w:rsidRDefault="00A459D3" w:rsidP="009978BF">
          <w:pPr>
            <w:pStyle w:val="Footer"/>
            <w:jc w:val="left"/>
          </w:pPr>
          <w:r>
            <w:rPr>
              <w:sz w:val="22"/>
            </w:rPr>
            <w:t xml:space="preserve">S. Hithadhoo Regional Hospital Project                                       </w:t>
          </w:r>
          <w:r w:rsidRPr="009A2D96">
            <w:rPr>
              <w:sz w:val="22"/>
            </w:rPr>
            <w:t xml:space="preserve">Section </w:t>
          </w:r>
          <w:r>
            <w:rPr>
              <w:sz w:val="22"/>
            </w:rPr>
            <w:t>II: Bid Data Sheet</w:t>
          </w:r>
        </w:p>
      </w:tc>
    </w:tr>
  </w:tbl>
  <w:p w:rsidR="00A459D3" w:rsidRPr="003166C2" w:rsidRDefault="00A459D3" w:rsidP="003166C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2"/>
    </w:tblGrid>
    <w:tr w:rsidR="00A459D3">
      <w:tc>
        <w:tcPr>
          <w:tcW w:w="918" w:type="dxa"/>
        </w:tcPr>
        <w:p w:rsidR="00A459D3" w:rsidRPr="00F97FBE" w:rsidRDefault="00A459D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552F68">
            <w:rPr>
              <w:b/>
              <w:noProof/>
              <w:color w:val="4F81BD" w:themeColor="accent1"/>
              <w:sz w:val="22"/>
              <w:szCs w:val="22"/>
            </w:rPr>
            <w:t>38</w:t>
          </w:r>
          <w:r w:rsidRPr="00F97FBE">
            <w:rPr>
              <w:sz w:val="22"/>
              <w:szCs w:val="22"/>
            </w:rPr>
            <w:fldChar w:fldCharType="end"/>
          </w:r>
        </w:p>
      </w:tc>
      <w:tc>
        <w:tcPr>
          <w:tcW w:w="7938" w:type="dxa"/>
        </w:tcPr>
        <w:p w:rsidR="00A459D3" w:rsidRDefault="00A459D3" w:rsidP="00F97FBE">
          <w:pPr>
            <w:pStyle w:val="Footer"/>
            <w:jc w:val="right"/>
          </w:pPr>
          <w:r w:rsidRPr="009A2D96">
            <w:rPr>
              <w:sz w:val="22"/>
            </w:rPr>
            <w:t>Section III. Evaluation and Qualification Criteria (without prequalification)</w:t>
          </w:r>
        </w:p>
      </w:tc>
    </w:tr>
  </w:tbl>
  <w:p w:rsidR="00A459D3" w:rsidRDefault="00A459D3" w:rsidP="00A81DA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6"/>
      <w:gridCol w:w="7761"/>
    </w:tblGrid>
    <w:tr w:rsidR="00A459D3" w:rsidTr="000A2EAE">
      <w:tc>
        <w:tcPr>
          <w:tcW w:w="918" w:type="dxa"/>
        </w:tcPr>
        <w:p w:rsidR="00A459D3" w:rsidRPr="00F97FBE" w:rsidRDefault="00A459D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452E0" w:rsidRPr="007452E0">
            <w:rPr>
              <w:b/>
              <w:noProof/>
              <w:color w:val="4F81BD" w:themeColor="accent1"/>
              <w:sz w:val="24"/>
              <w:szCs w:val="24"/>
            </w:rPr>
            <w:t>36</w:t>
          </w:r>
          <w:r w:rsidRPr="00F97FBE">
            <w:rPr>
              <w:sz w:val="24"/>
              <w:szCs w:val="24"/>
            </w:rPr>
            <w:fldChar w:fldCharType="end"/>
          </w:r>
        </w:p>
      </w:tc>
      <w:tc>
        <w:tcPr>
          <w:tcW w:w="7938" w:type="dxa"/>
        </w:tcPr>
        <w:p w:rsidR="00A459D3" w:rsidRPr="00F97FBE" w:rsidRDefault="00A459D3" w:rsidP="00F97FBE">
          <w:pPr>
            <w:pStyle w:val="Footer"/>
            <w:jc w:val="right"/>
          </w:pPr>
          <w:r>
            <w:rPr>
              <w:sz w:val="22"/>
            </w:rPr>
            <w:t xml:space="preserve">S. Hithadhoo Regional Hospital Project    </w:t>
          </w:r>
          <w:r w:rsidRPr="009A2D96">
            <w:rPr>
              <w:sz w:val="22"/>
            </w:rPr>
            <w:t xml:space="preserve">Section </w:t>
          </w:r>
          <w:r>
            <w:rPr>
              <w:sz w:val="22"/>
            </w:rPr>
            <w:t xml:space="preserve">III: </w:t>
          </w:r>
          <w:r w:rsidRPr="009978BF">
            <w:rPr>
              <w:sz w:val="22"/>
            </w:rPr>
            <w:t>Evaluation and Qualification Criteria</w:t>
          </w:r>
        </w:p>
      </w:tc>
    </w:tr>
  </w:tbl>
  <w:p w:rsidR="00A459D3" w:rsidRDefault="00A459D3"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2"/>
    </w:tblGrid>
    <w:tr w:rsidR="00A459D3" w:rsidTr="000A2EAE">
      <w:tc>
        <w:tcPr>
          <w:tcW w:w="918" w:type="dxa"/>
        </w:tcPr>
        <w:p w:rsidR="00A459D3" w:rsidRPr="009A2D96" w:rsidRDefault="00A459D3" w:rsidP="000A2EAE">
          <w:pPr>
            <w:pStyle w:val="Footer"/>
            <w:jc w:val="right"/>
            <w:rPr>
              <w:b/>
              <w:color w:val="4F81BD" w:themeColor="accent1"/>
              <w:sz w:val="22"/>
              <w:szCs w:val="22"/>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9978BF">
            <w:rPr>
              <w:b/>
              <w:noProof/>
              <w:color w:val="4F81BD" w:themeColor="accent1"/>
              <w:sz w:val="24"/>
              <w:szCs w:val="24"/>
            </w:rPr>
            <w:t>35</w:t>
          </w:r>
          <w:r w:rsidRPr="00F97FBE">
            <w:rPr>
              <w:sz w:val="24"/>
              <w:szCs w:val="24"/>
            </w:rPr>
            <w:fldChar w:fldCharType="end"/>
          </w:r>
        </w:p>
      </w:tc>
      <w:tc>
        <w:tcPr>
          <w:tcW w:w="7938" w:type="dxa"/>
        </w:tcPr>
        <w:p w:rsidR="00A459D3" w:rsidRDefault="00A459D3" w:rsidP="009978BF">
          <w:pPr>
            <w:pStyle w:val="Footer"/>
            <w:jc w:val="left"/>
          </w:pPr>
          <w:r>
            <w:rPr>
              <w:sz w:val="22"/>
            </w:rPr>
            <w:t xml:space="preserve">S. Hithadhoo Regional Hospital Project    </w:t>
          </w:r>
          <w:r w:rsidRPr="009A2D96">
            <w:rPr>
              <w:sz w:val="22"/>
            </w:rPr>
            <w:t xml:space="preserve">Section </w:t>
          </w:r>
          <w:r>
            <w:rPr>
              <w:sz w:val="22"/>
            </w:rPr>
            <w:t xml:space="preserve">III: </w:t>
          </w:r>
          <w:r w:rsidRPr="009978BF">
            <w:rPr>
              <w:sz w:val="22"/>
            </w:rPr>
            <w:t>Evaluation and Qualification Criteria</w:t>
          </w:r>
        </w:p>
      </w:tc>
    </w:tr>
  </w:tbl>
  <w:p w:rsidR="00A459D3" w:rsidRDefault="00A459D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2"/>
    </w:tblGrid>
    <w:tr w:rsidR="00A459D3">
      <w:tc>
        <w:tcPr>
          <w:tcW w:w="918" w:type="dxa"/>
        </w:tcPr>
        <w:p w:rsidR="00A459D3" w:rsidRPr="00F97FBE" w:rsidRDefault="00A459D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552F68">
            <w:rPr>
              <w:b/>
              <w:noProof/>
              <w:color w:val="4F81BD" w:themeColor="accent1"/>
              <w:sz w:val="22"/>
              <w:szCs w:val="22"/>
            </w:rPr>
            <w:t>48</w:t>
          </w:r>
          <w:r w:rsidRPr="00F97FBE">
            <w:rPr>
              <w:sz w:val="22"/>
              <w:szCs w:val="22"/>
            </w:rPr>
            <w:fldChar w:fldCharType="end"/>
          </w:r>
        </w:p>
      </w:tc>
      <w:tc>
        <w:tcPr>
          <w:tcW w:w="7938" w:type="dxa"/>
        </w:tcPr>
        <w:p w:rsidR="00A459D3" w:rsidRDefault="00A459D3" w:rsidP="00F97FBE">
          <w:pPr>
            <w:pStyle w:val="Footer"/>
            <w:jc w:val="right"/>
          </w:pPr>
          <w:r w:rsidRPr="009A2D96">
            <w:rPr>
              <w:sz w:val="22"/>
            </w:rPr>
            <w:t>Section III. Evaluation and Qualification Criteria (without prequalification)</w:t>
          </w:r>
        </w:p>
      </w:tc>
    </w:tr>
  </w:tbl>
  <w:p w:rsidR="00A459D3" w:rsidRDefault="00A459D3"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531"/>
      <w:gridCol w:w="8136"/>
    </w:tblGrid>
    <w:tr w:rsidR="00A459D3" w:rsidTr="00CE6BD4">
      <w:tc>
        <w:tcPr>
          <w:tcW w:w="534" w:type="dxa"/>
        </w:tcPr>
        <w:p w:rsidR="00A459D3" w:rsidRPr="00F97FBE" w:rsidRDefault="00A459D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452E0" w:rsidRPr="007452E0">
            <w:rPr>
              <w:b/>
              <w:noProof/>
              <w:color w:val="4F81BD" w:themeColor="accent1"/>
              <w:sz w:val="24"/>
              <w:szCs w:val="24"/>
            </w:rPr>
            <w:t>47</w:t>
          </w:r>
          <w:r w:rsidRPr="00F97FBE">
            <w:rPr>
              <w:sz w:val="24"/>
              <w:szCs w:val="24"/>
            </w:rPr>
            <w:fldChar w:fldCharType="end"/>
          </w:r>
        </w:p>
      </w:tc>
      <w:tc>
        <w:tcPr>
          <w:tcW w:w="8363" w:type="dxa"/>
        </w:tcPr>
        <w:p w:rsidR="00A459D3" w:rsidRPr="00F97FBE" w:rsidRDefault="00A459D3" w:rsidP="00CE6BD4">
          <w:pPr>
            <w:pStyle w:val="Footer"/>
            <w:jc w:val="left"/>
          </w:pPr>
          <w:r>
            <w:rPr>
              <w:sz w:val="22"/>
            </w:rPr>
            <w:t xml:space="preserve">S. Hithadhoo Regional Hospital Project   </w:t>
          </w:r>
          <w:r w:rsidRPr="009A2D96">
            <w:rPr>
              <w:sz w:val="22"/>
            </w:rPr>
            <w:t xml:space="preserve">Section </w:t>
          </w:r>
          <w:r>
            <w:rPr>
              <w:sz w:val="22"/>
            </w:rPr>
            <w:t xml:space="preserve">III: </w:t>
          </w:r>
          <w:r w:rsidRPr="009978BF">
            <w:rPr>
              <w:sz w:val="22"/>
            </w:rPr>
            <w:t>Evaluation and Qualification Criteria</w:t>
          </w:r>
        </w:p>
      </w:tc>
    </w:tr>
  </w:tbl>
  <w:p w:rsidR="00A459D3" w:rsidRDefault="00A459D3"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9D3" w:rsidRDefault="00A459D3">
      <w:r>
        <w:rPr>
          <w:rFonts w:ascii="Courier New" w:hAnsi="Courier New"/>
        </w:rPr>
        <w:separator/>
      </w:r>
    </w:p>
  </w:footnote>
  <w:footnote w:type="continuationSeparator" w:id="0">
    <w:p w:rsidR="00A459D3" w:rsidRDefault="00A459D3">
      <w:r>
        <w:continuationSeparator/>
      </w:r>
    </w:p>
  </w:footnote>
  <w:footnote w:id="1">
    <w:p w:rsidR="00A459D3" w:rsidRDefault="00A459D3" w:rsidP="00F93BEF">
      <w:pPr>
        <w:pStyle w:val="FootnoteText"/>
      </w:pPr>
      <w:r>
        <w:rPr>
          <w:rStyle w:val="FootnoteReference"/>
        </w:rPr>
        <w:footnoteRef/>
      </w:r>
      <w:r>
        <w:t xml:space="preserve">    </w:t>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rsidR="00A459D3" w:rsidRDefault="00A459D3" w:rsidP="00432552">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rsidR="00A459D3" w:rsidRDefault="00A459D3" w:rsidP="00432552">
      <w:pPr>
        <w:pStyle w:val="FootnoteText"/>
      </w:pPr>
      <w:r>
        <w:rPr>
          <w:rStyle w:val="FootnoteReference"/>
        </w:rPr>
        <w:footnoteRef/>
      </w:r>
      <w:r>
        <w:t xml:space="preserve"> This requirement also applies to contracts executed by the Bidder as JV member.</w:t>
      </w:r>
    </w:p>
  </w:footnote>
  <w:footnote w:id="4">
    <w:p w:rsidR="00A459D3" w:rsidRDefault="00A459D3" w:rsidP="00432552">
      <w:pPr>
        <w:pStyle w:val="FootnoteText"/>
      </w:pPr>
      <w:r>
        <w:rPr>
          <w:rStyle w:val="FootnoteReference"/>
        </w:rPr>
        <w:footnoteRef/>
      </w:r>
      <w:r>
        <w:t xml:space="preserve"> </w:t>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rsidR="00A459D3" w:rsidRDefault="00A459D3" w:rsidP="002B24DC">
      <w:pPr>
        <w:pStyle w:val="FootnoteText"/>
      </w:pPr>
      <w:r>
        <w:rPr>
          <w:rStyle w:val="FootnoteReference"/>
        </w:rPr>
        <w:footnoteRef/>
      </w:r>
      <w:r>
        <w:t xml:space="preserve"> </w:t>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rsidR="00A459D3" w:rsidDel="006A3E0C" w:rsidRDefault="00A459D3" w:rsidP="002B24DC">
      <w:pPr>
        <w:pStyle w:val="FootnoteText"/>
      </w:pPr>
      <w:r>
        <w:rPr>
          <w:rStyle w:val="FootnoteReference"/>
        </w:rPr>
        <w:footnoteRef/>
      </w:r>
      <w:r>
        <w:t xml:space="preserve"> </w:t>
      </w:r>
      <w:r>
        <w:tab/>
        <w:t xml:space="preserve">Substantial completion shall be based on </w:t>
      </w:r>
      <w:r w:rsidRPr="00A80452">
        <w:rPr>
          <w:b/>
          <w:bCs/>
        </w:rPr>
        <w:t>80%</w:t>
      </w:r>
      <w:r>
        <w:t xml:space="preserve"> or more works completed under the contract.</w:t>
      </w:r>
    </w:p>
  </w:footnote>
  <w:footnote w:id="7">
    <w:p w:rsidR="00A459D3" w:rsidRDefault="00A459D3" w:rsidP="002B24DC">
      <w:pPr>
        <w:pStyle w:val="FootnoteText"/>
      </w:pPr>
      <w:r>
        <w:rPr>
          <w:rStyle w:val="FootnoteReference"/>
        </w:rPr>
        <w:footnoteRef/>
      </w:r>
      <w:r>
        <w:t xml:space="preserve"> </w:t>
      </w:r>
      <w:r>
        <w:tab/>
        <w:t>For contracts under which the Bidder participated as a joint venture member or sub-contractor, only the Bidder’s share, by value, shall be considered to meet this requirement.</w:t>
      </w:r>
    </w:p>
  </w:footnote>
  <w:footnote w:id="8">
    <w:p w:rsidR="00A459D3" w:rsidRDefault="00A459D3" w:rsidP="00432552">
      <w:pPr>
        <w:pStyle w:val="FootnoteText"/>
      </w:pPr>
      <w:r>
        <w:rPr>
          <w:rStyle w:val="FootnoteReference"/>
        </w:rPr>
        <w:footnoteRef/>
      </w:r>
      <w:r>
        <w:t xml:space="preserve"> </w:t>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rsidR="00A459D3" w:rsidRDefault="00A459D3" w:rsidP="00432552">
      <w:pPr>
        <w:pStyle w:val="FootnoteText"/>
      </w:pPr>
      <w:r>
        <w:rPr>
          <w:rStyle w:val="FootnoteReference"/>
        </w:rPr>
        <w:footnoteRef/>
      </w:r>
      <w:r>
        <w:t xml:space="preserve"> </w:t>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rsidR="00A459D3" w:rsidRDefault="00A459D3" w:rsidP="00432552">
      <w:pPr>
        <w:pStyle w:val="FootnoteText"/>
      </w:pPr>
      <w:r>
        <w:rPr>
          <w:rStyle w:val="FootnoteReference"/>
        </w:rPr>
        <w:footnoteRef/>
      </w:r>
      <w:r>
        <w:t xml:space="preserve"> </w:t>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rsidR="00A459D3" w:rsidRDefault="00A459D3" w:rsidP="00432552">
      <w:pPr>
        <w:pStyle w:val="FootnoteText"/>
      </w:pPr>
      <w:r>
        <w:rPr>
          <w:rStyle w:val="FootnoteReference"/>
        </w:rPr>
        <w:footnoteRef/>
      </w:r>
      <w:r>
        <w:t xml:space="preserve"> </w:t>
      </w:r>
      <w:r>
        <w:tab/>
        <w:t xml:space="preserve">The minimum experience requirement for multiple contracts will be the sum of the minimum requirements for respective individual contracts. </w:t>
      </w:r>
    </w:p>
  </w:footnote>
  <w:footnote w:id="12">
    <w:p w:rsidR="00A459D3" w:rsidRDefault="00A459D3"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w:t>
      </w:r>
      <w:r w:rsidRPr="002A5D19">
        <w:t xml:space="preserve"> </w:t>
      </w:r>
      <w:r>
        <w:t>S</w:t>
      </w:r>
      <w:r w:rsidRPr="002A5D19">
        <w:t>ub</w:t>
      </w:r>
      <w:r>
        <w:t>-</w:t>
      </w:r>
      <w:r w:rsidRPr="002A5D19">
        <w:t>contractor</w:t>
      </w:r>
    </w:p>
  </w:footnote>
  <w:footnote w:id="13">
    <w:p w:rsidR="00A459D3" w:rsidDel="00820BBE" w:rsidRDefault="00A459D3">
      <w:pPr>
        <w:pStyle w:val="FootnoteText"/>
        <w:rPr>
          <w:del w:id="388" w:author="wb335182" w:date="2011-09-08T19:16:00Z"/>
        </w:rPr>
      </w:pPr>
      <w:r>
        <w:rPr>
          <w:rStyle w:val="FootnoteReference"/>
        </w:rPr>
        <w:footnoteRef/>
      </w:r>
      <w:r>
        <w:t xml:space="preserve">  </w:t>
      </w:r>
      <w:r>
        <w:rPr>
          <w:i/>
          <w:iCs/>
        </w:rPr>
        <w:t>Bidder to use as appropriate</w:t>
      </w:r>
    </w:p>
  </w:footnote>
  <w:footnote w:id="14">
    <w:p w:rsidR="00A459D3" w:rsidRDefault="00A459D3" w:rsidP="00DF039D">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5">
    <w:p w:rsidR="00A459D3" w:rsidRDefault="00A459D3" w:rsidP="0097115F">
      <w:pPr>
        <w:pStyle w:val="FootnoteText"/>
      </w:pPr>
      <w:r>
        <w:rPr>
          <w:rStyle w:val="FootnoteReference"/>
        </w:rPr>
        <w:footnoteRef/>
      </w:r>
      <w:r>
        <w:t xml:space="preserve"> If applicable</w:t>
      </w:r>
    </w:p>
  </w:footnote>
  <w:footnote w:id="16">
    <w:p w:rsidR="00A459D3" w:rsidRDefault="00A459D3" w:rsidP="00CF0A8A">
      <w:pPr>
        <w:pStyle w:val="FootnoteText"/>
        <w:rPr>
          <w:sz w:val="24"/>
        </w:rPr>
      </w:pPr>
      <w:r>
        <w:rPr>
          <w:rStyle w:val="FootnoteReference"/>
        </w:rPr>
        <w:footnoteRef/>
      </w:r>
      <w:r>
        <w:t xml:space="preserve"> </w:t>
      </w:r>
      <w:r>
        <w:tab/>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7">
    <w:p w:rsidR="00A459D3" w:rsidRDefault="00A459D3" w:rsidP="00993F3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SFD and OFID</w:t>
      </w:r>
      <w:r w:rsidRPr="00A72858">
        <w:rPr>
          <w:szCs w:val="18"/>
        </w:rPr>
        <w:t xml:space="preserve"> staff and employees of other organizations taking or reviewing procurement decisions.</w:t>
      </w:r>
    </w:p>
  </w:footnote>
  <w:footnote w:id="18">
    <w:p w:rsidR="00A459D3" w:rsidRDefault="00A459D3" w:rsidP="00CF0A8A">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rsidR="00A459D3" w:rsidRDefault="00A459D3" w:rsidP="00CF0A8A">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rsidR="00A459D3" w:rsidRDefault="00A459D3" w:rsidP="00CF0A8A">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1">
    <w:p w:rsidR="00A459D3" w:rsidRDefault="00A459D3" w:rsidP="00D66690">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w:t>
      </w:r>
      <w:r>
        <w:t xml:space="preserve"> Multilateral Development Funds</w:t>
      </w:r>
      <w:r w:rsidRPr="005B07B6">
        <w:t>; and (ii) as a result of temporary suspension or early temporary suspension in connection with an ongoing sanctions proceeding. See footnote 14 and paragraph 8 of Appendix 1 of these Guidelines.</w:t>
      </w:r>
    </w:p>
  </w:footnote>
  <w:footnote w:id="22">
    <w:p w:rsidR="00A459D3" w:rsidRDefault="00A459D3" w:rsidP="00CF0A8A">
      <w:pPr>
        <w:pStyle w:val="FootnoteText"/>
      </w:pPr>
      <w:r>
        <w:rPr>
          <w:rStyle w:val="FootnoteReference"/>
        </w:rPr>
        <w:footnoteRef/>
      </w:r>
      <w:r>
        <w:t xml:space="preserve">  </w:t>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61168" w:rsidRDefault="00A459D3"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94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0A2EAE" w:rsidRDefault="00A459D3"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978BF" w:rsidRDefault="00A459D3" w:rsidP="009978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367C2" w:rsidRDefault="00A459D3"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72AE9" w:rsidRDefault="00A459D3">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201286" w:rsidRDefault="00A459D3" w:rsidP="00201286">
    <w:pPr>
      <w:pStyle w:val="Header"/>
      <w:rPr>
        <w:rStyle w:val="PageNumber"/>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201286" w:rsidRDefault="00A459D3"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Default="00A459D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D3" w:rsidRPr="009A2D96" w:rsidRDefault="00A459D3"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1">
    <w:nsid w:val="005A3C16"/>
    <w:multiLevelType w:val="hybridMultilevel"/>
    <w:tmpl w:val="DC52CAC6"/>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2">
    <w:nsid w:val="022331A8"/>
    <w:multiLevelType w:val="hybridMultilevel"/>
    <w:tmpl w:val="79E0FFDE"/>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A73B14"/>
    <w:multiLevelType w:val="hybridMultilevel"/>
    <w:tmpl w:val="7DA238C6"/>
    <w:lvl w:ilvl="0" w:tplc="C4BE5858">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4013D17"/>
    <w:multiLevelType w:val="hybridMultilevel"/>
    <w:tmpl w:val="DAA453FE"/>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44E4A13"/>
    <w:multiLevelType w:val="hybridMultilevel"/>
    <w:tmpl w:val="0F7A2EC6"/>
    <w:lvl w:ilvl="0" w:tplc="0F8A6910">
      <w:start w:val="1"/>
      <w:numFmt w:val="lowerLetter"/>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53E5E6D"/>
    <w:multiLevelType w:val="hybridMultilevel"/>
    <w:tmpl w:val="34CAB52C"/>
    <w:lvl w:ilvl="0" w:tplc="B72A795C">
      <w:start w:val="1"/>
      <w:numFmt w:val="lowerLetter"/>
      <w:lvlText w:val="(%1)"/>
      <w:lvlJc w:val="left"/>
      <w:pPr>
        <w:ind w:left="647" w:hanging="360"/>
      </w:pPr>
      <w:rPr>
        <w:rFonts w:hint="default"/>
      </w:rPr>
    </w:lvl>
    <w:lvl w:ilvl="1" w:tplc="04090019" w:tentative="1">
      <w:start w:val="1"/>
      <w:numFmt w:val="lowerLetter"/>
      <w:lvlText w:val="%2."/>
      <w:lvlJc w:val="left"/>
      <w:pPr>
        <w:ind w:left="1367" w:hanging="360"/>
      </w:pPr>
    </w:lvl>
    <w:lvl w:ilvl="2" w:tplc="0409001B" w:tentative="1">
      <w:start w:val="1"/>
      <w:numFmt w:val="lowerRoman"/>
      <w:lvlText w:val="%3."/>
      <w:lvlJc w:val="right"/>
      <w:pPr>
        <w:ind w:left="2087" w:hanging="180"/>
      </w:pPr>
    </w:lvl>
    <w:lvl w:ilvl="3" w:tplc="0409000F" w:tentative="1">
      <w:start w:val="1"/>
      <w:numFmt w:val="decimal"/>
      <w:lvlText w:val="%4."/>
      <w:lvlJc w:val="left"/>
      <w:pPr>
        <w:ind w:left="2807" w:hanging="360"/>
      </w:pPr>
    </w:lvl>
    <w:lvl w:ilvl="4" w:tplc="04090019" w:tentative="1">
      <w:start w:val="1"/>
      <w:numFmt w:val="lowerLetter"/>
      <w:lvlText w:val="%5."/>
      <w:lvlJc w:val="left"/>
      <w:pPr>
        <w:ind w:left="3527" w:hanging="360"/>
      </w:pPr>
    </w:lvl>
    <w:lvl w:ilvl="5" w:tplc="0409001B" w:tentative="1">
      <w:start w:val="1"/>
      <w:numFmt w:val="lowerRoman"/>
      <w:lvlText w:val="%6."/>
      <w:lvlJc w:val="right"/>
      <w:pPr>
        <w:ind w:left="4247" w:hanging="180"/>
      </w:pPr>
    </w:lvl>
    <w:lvl w:ilvl="6" w:tplc="0409000F" w:tentative="1">
      <w:start w:val="1"/>
      <w:numFmt w:val="decimal"/>
      <w:lvlText w:val="%7."/>
      <w:lvlJc w:val="left"/>
      <w:pPr>
        <w:ind w:left="4967" w:hanging="360"/>
      </w:pPr>
    </w:lvl>
    <w:lvl w:ilvl="7" w:tplc="04090019" w:tentative="1">
      <w:start w:val="1"/>
      <w:numFmt w:val="lowerLetter"/>
      <w:lvlText w:val="%8."/>
      <w:lvlJc w:val="left"/>
      <w:pPr>
        <w:ind w:left="5687" w:hanging="360"/>
      </w:pPr>
    </w:lvl>
    <w:lvl w:ilvl="8" w:tplc="0409001B" w:tentative="1">
      <w:start w:val="1"/>
      <w:numFmt w:val="lowerRoman"/>
      <w:lvlText w:val="%9."/>
      <w:lvlJc w:val="right"/>
      <w:pPr>
        <w:ind w:left="6407" w:hanging="180"/>
      </w:pPr>
    </w:lvl>
  </w:abstractNum>
  <w:abstractNum w:abstractNumId="7">
    <w:nsid w:val="06384D24"/>
    <w:multiLevelType w:val="hybridMultilevel"/>
    <w:tmpl w:val="2F6A7DEE"/>
    <w:lvl w:ilvl="0" w:tplc="5BAAEA12">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77A14DC"/>
    <w:multiLevelType w:val="hybridMultilevel"/>
    <w:tmpl w:val="AED83802"/>
    <w:lvl w:ilvl="0" w:tplc="50785A76">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86402C8"/>
    <w:multiLevelType w:val="hybridMultilevel"/>
    <w:tmpl w:val="E7C05E0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8CB77CB"/>
    <w:multiLevelType w:val="hybridMultilevel"/>
    <w:tmpl w:val="0DC4944C"/>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11">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
    <w:nsid w:val="09A0001F"/>
    <w:multiLevelType w:val="hybridMultilevel"/>
    <w:tmpl w:val="A65ECF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D72AF9"/>
    <w:multiLevelType w:val="hybridMultilevel"/>
    <w:tmpl w:val="BF38558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nsid w:val="0A1F0399"/>
    <w:multiLevelType w:val="hybridMultilevel"/>
    <w:tmpl w:val="7414AD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A7E297E"/>
    <w:multiLevelType w:val="hybridMultilevel"/>
    <w:tmpl w:val="F49EFFC8"/>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B1731EE"/>
    <w:multiLevelType w:val="hybridMultilevel"/>
    <w:tmpl w:val="84D092CE"/>
    <w:lvl w:ilvl="0" w:tplc="9FAAE692">
      <w:start w:val="1"/>
      <w:numFmt w:val="lowerRoman"/>
      <w:lvlText w:val="(%1)"/>
      <w:lvlJc w:val="left"/>
      <w:pPr>
        <w:tabs>
          <w:tab w:val="num" w:pos="3515"/>
        </w:tabs>
        <w:ind w:left="3515" w:hanging="68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8">
    <w:nsid w:val="0DC15544"/>
    <w:multiLevelType w:val="hybridMultilevel"/>
    <w:tmpl w:val="B11E53BA"/>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F0328D3"/>
    <w:multiLevelType w:val="multilevel"/>
    <w:tmpl w:val="C3E84F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4"/>
        </w:tabs>
        <w:ind w:left="354" w:hanging="360"/>
      </w:pPr>
      <w:rPr>
        <w:rFonts w:hint="default"/>
      </w:rPr>
    </w:lvl>
    <w:lvl w:ilvl="2">
      <w:start w:val="6"/>
      <w:numFmt w:val="decimal"/>
      <w:lvlText w:val="%1.%2.%3"/>
      <w:lvlJc w:val="left"/>
      <w:pPr>
        <w:tabs>
          <w:tab w:val="num" w:pos="708"/>
        </w:tabs>
        <w:ind w:left="708" w:hanging="720"/>
      </w:pPr>
      <w:rPr>
        <w:rFonts w:hint="default"/>
      </w:rPr>
    </w:lvl>
    <w:lvl w:ilvl="3">
      <w:start w:val="9"/>
      <w:numFmt w:val="decimal"/>
      <w:lvlText w:val="%1.%2.%3.%4"/>
      <w:lvlJc w:val="left"/>
      <w:pPr>
        <w:tabs>
          <w:tab w:val="num" w:pos="702"/>
        </w:tabs>
        <w:ind w:left="702" w:hanging="720"/>
      </w:pPr>
      <w:rPr>
        <w:rFonts w:hint="default"/>
      </w:rPr>
    </w:lvl>
    <w:lvl w:ilvl="4">
      <w:start w:val="1"/>
      <w:numFmt w:val="decimal"/>
      <w:lvlText w:val="%1.%2.%3.%4.%5"/>
      <w:lvlJc w:val="left"/>
      <w:pPr>
        <w:tabs>
          <w:tab w:val="num" w:pos="1056"/>
        </w:tabs>
        <w:ind w:left="1056" w:hanging="1080"/>
      </w:pPr>
      <w:rPr>
        <w:rFonts w:hint="default"/>
      </w:rPr>
    </w:lvl>
    <w:lvl w:ilvl="5">
      <w:start w:val="1"/>
      <w:numFmt w:val="decimal"/>
      <w:lvlText w:val="%1.%2.%3.%4.%5.%6"/>
      <w:lvlJc w:val="left"/>
      <w:pPr>
        <w:tabs>
          <w:tab w:val="num" w:pos="1050"/>
        </w:tabs>
        <w:ind w:left="1050" w:hanging="1080"/>
      </w:pPr>
      <w:rPr>
        <w:rFonts w:hint="default"/>
      </w:rPr>
    </w:lvl>
    <w:lvl w:ilvl="6">
      <w:start w:val="1"/>
      <w:numFmt w:val="decimal"/>
      <w:lvlText w:val="%1.%2.%3.%4.%5.%6.%7"/>
      <w:lvlJc w:val="left"/>
      <w:pPr>
        <w:tabs>
          <w:tab w:val="num" w:pos="1404"/>
        </w:tabs>
        <w:ind w:left="1404" w:hanging="1440"/>
      </w:pPr>
      <w:rPr>
        <w:rFonts w:hint="default"/>
      </w:rPr>
    </w:lvl>
    <w:lvl w:ilvl="7">
      <w:start w:val="1"/>
      <w:numFmt w:val="decimal"/>
      <w:lvlText w:val="%1.%2.%3.%4.%5.%6.%7.%8"/>
      <w:lvlJc w:val="left"/>
      <w:pPr>
        <w:tabs>
          <w:tab w:val="num" w:pos="1398"/>
        </w:tabs>
        <w:ind w:left="1398" w:hanging="1440"/>
      </w:pPr>
      <w:rPr>
        <w:rFonts w:hint="default"/>
      </w:rPr>
    </w:lvl>
    <w:lvl w:ilvl="8">
      <w:start w:val="1"/>
      <w:numFmt w:val="decimal"/>
      <w:lvlText w:val="%1.%2.%3.%4.%5.%6.%7.%8.%9"/>
      <w:lvlJc w:val="left"/>
      <w:pPr>
        <w:tabs>
          <w:tab w:val="num" w:pos="1752"/>
        </w:tabs>
        <w:ind w:left="1752" w:hanging="1800"/>
      </w:pPr>
      <w:rPr>
        <w:rFonts w:hint="default"/>
      </w:rPr>
    </w:lvl>
  </w:abstractNum>
  <w:abstractNum w:abstractNumId="21">
    <w:nsid w:val="10083E7A"/>
    <w:multiLevelType w:val="hybridMultilevel"/>
    <w:tmpl w:val="806AC886"/>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01104D2"/>
    <w:multiLevelType w:val="hybridMultilevel"/>
    <w:tmpl w:val="5D3880C6"/>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23">
    <w:nsid w:val="1033360D"/>
    <w:multiLevelType w:val="hybridMultilevel"/>
    <w:tmpl w:val="0A1AFCA0"/>
    <w:lvl w:ilvl="0" w:tplc="17AA54D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10F160C"/>
    <w:multiLevelType w:val="hybridMultilevel"/>
    <w:tmpl w:val="204ED988"/>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151123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11DA0647"/>
    <w:multiLevelType w:val="hybridMultilevel"/>
    <w:tmpl w:val="26CCAF72"/>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2DB18D1"/>
    <w:multiLevelType w:val="hybridMultilevel"/>
    <w:tmpl w:val="03867FC0"/>
    <w:lvl w:ilvl="0" w:tplc="F296E7A8">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2F33475"/>
    <w:multiLevelType w:val="hybridMultilevel"/>
    <w:tmpl w:val="3D88EF26"/>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3B957C2"/>
    <w:multiLevelType w:val="hybridMultilevel"/>
    <w:tmpl w:val="CA4C758E"/>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3BC41D0"/>
    <w:multiLevelType w:val="hybridMultilevel"/>
    <w:tmpl w:val="0C487CD6"/>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50D3A11"/>
    <w:multiLevelType w:val="hybridMultilevel"/>
    <w:tmpl w:val="99DC0610"/>
    <w:lvl w:ilvl="0" w:tplc="980A568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68E7A8A"/>
    <w:multiLevelType w:val="hybridMultilevel"/>
    <w:tmpl w:val="8AC04EEC"/>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35">
    <w:nsid w:val="16C07E11"/>
    <w:multiLevelType w:val="hybridMultilevel"/>
    <w:tmpl w:val="4B1A9AC6"/>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6CF38B9"/>
    <w:multiLevelType w:val="hybridMultilevel"/>
    <w:tmpl w:val="95EE510A"/>
    <w:lvl w:ilvl="0" w:tplc="41A8194A">
      <w:start w:val="1"/>
      <w:numFmt w:val="lowerLetter"/>
      <w:lvlText w:val="(%1)"/>
      <w:lvlJc w:val="left"/>
      <w:pPr>
        <w:tabs>
          <w:tab w:val="num" w:pos="576"/>
        </w:tabs>
        <w:ind w:left="576" w:firstLine="0"/>
      </w:pPr>
      <w:rPr>
        <w:rFonts w:hint="default"/>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7">
    <w:nsid w:val="17EE37EB"/>
    <w:multiLevelType w:val="hybridMultilevel"/>
    <w:tmpl w:val="C3A64364"/>
    <w:lvl w:ilvl="0" w:tplc="E2AEE1E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9EB79A1"/>
    <w:multiLevelType w:val="hybridMultilevel"/>
    <w:tmpl w:val="AC8E6710"/>
    <w:lvl w:ilvl="0" w:tplc="52585AE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A4A3090"/>
    <w:multiLevelType w:val="hybridMultilevel"/>
    <w:tmpl w:val="8FD432D2"/>
    <w:lvl w:ilvl="0" w:tplc="F418D3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1C465A16"/>
    <w:multiLevelType w:val="hybridMultilevel"/>
    <w:tmpl w:val="789ED556"/>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D421DE2"/>
    <w:multiLevelType w:val="hybridMultilevel"/>
    <w:tmpl w:val="52CEFDDC"/>
    <w:lvl w:ilvl="0" w:tplc="63E241F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42">
    <w:nsid w:val="1D8771A6"/>
    <w:multiLevelType w:val="hybridMultilevel"/>
    <w:tmpl w:val="6A3E3244"/>
    <w:lvl w:ilvl="0" w:tplc="6250107C">
      <w:start w:val="1"/>
      <w:numFmt w:val="lowerLetter"/>
      <w:lvlText w:val="(%1)"/>
      <w:lvlJc w:val="left"/>
      <w:pPr>
        <w:tabs>
          <w:tab w:val="num" w:pos="2835"/>
        </w:tabs>
        <w:ind w:left="2835" w:hanging="2835"/>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EC7700A"/>
    <w:multiLevelType w:val="hybridMultilevel"/>
    <w:tmpl w:val="1298B7F8"/>
    <w:lvl w:ilvl="0" w:tplc="F418D3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FAD6F9F"/>
    <w:multiLevelType w:val="hybridMultilevel"/>
    <w:tmpl w:val="F7168E4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17005C2"/>
    <w:multiLevelType w:val="hybridMultilevel"/>
    <w:tmpl w:val="283259C8"/>
    <w:lvl w:ilvl="0" w:tplc="52585AE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1C12CD4"/>
    <w:multiLevelType w:val="hybridMultilevel"/>
    <w:tmpl w:val="0EF8B36C"/>
    <w:lvl w:ilvl="0" w:tplc="63E241F2">
      <w:start w:val="1"/>
      <w:numFmt w:val="lowerLetter"/>
      <w:lvlText w:val="(%1)"/>
      <w:lvlJc w:val="left"/>
      <w:pPr>
        <w:tabs>
          <w:tab w:val="num" w:pos="2700"/>
        </w:tabs>
        <w:ind w:left="2268" w:firstLine="0"/>
      </w:pPr>
      <w:rPr>
        <w:rFonts w:hint="default"/>
      </w:rPr>
    </w:lvl>
    <w:lvl w:ilvl="1" w:tplc="04090019">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47">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22402EA6"/>
    <w:multiLevelType w:val="hybridMultilevel"/>
    <w:tmpl w:val="B1C457E0"/>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229A13A1"/>
    <w:multiLevelType w:val="hybridMultilevel"/>
    <w:tmpl w:val="63AC1B1E"/>
    <w:lvl w:ilvl="0" w:tplc="52585AE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22B81D72"/>
    <w:multiLevelType w:val="multilevel"/>
    <w:tmpl w:val="A26EE0AE"/>
    <w:lvl w:ilvl="0">
      <w:start w:val="1"/>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3"/>
      <w:numFmt w:val="decimal"/>
      <w:lvlText w:val="%1.%2.%3"/>
      <w:lvlJc w:val="left"/>
      <w:pPr>
        <w:tabs>
          <w:tab w:val="num" w:pos="885"/>
        </w:tabs>
        <w:ind w:left="885" w:hanging="885"/>
      </w:pPr>
      <w:rPr>
        <w:rFonts w:hint="default"/>
      </w:rPr>
    </w:lvl>
    <w:lvl w:ilvl="3">
      <w:start w:val="8"/>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36E62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nsid w:val="23DC6DC1"/>
    <w:multiLevelType w:val="hybridMultilevel"/>
    <w:tmpl w:val="74F8C512"/>
    <w:lvl w:ilvl="0" w:tplc="9C6E9390">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240E68EE"/>
    <w:multiLevelType w:val="hybridMultilevel"/>
    <w:tmpl w:val="E626D4E8"/>
    <w:lvl w:ilvl="0" w:tplc="A0AC70F0">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783"/>
        </w:tabs>
        <w:ind w:left="-783" w:hanging="360"/>
      </w:pPr>
    </w:lvl>
    <w:lvl w:ilvl="2" w:tplc="0409001B" w:tentative="1">
      <w:start w:val="1"/>
      <w:numFmt w:val="lowerRoman"/>
      <w:lvlText w:val="%3."/>
      <w:lvlJc w:val="right"/>
      <w:pPr>
        <w:tabs>
          <w:tab w:val="num" w:pos="-63"/>
        </w:tabs>
        <w:ind w:left="-63" w:hanging="180"/>
      </w:pPr>
    </w:lvl>
    <w:lvl w:ilvl="3" w:tplc="0409000F" w:tentative="1">
      <w:start w:val="1"/>
      <w:numFmt w:val="decimal"/>
      <w:lvlText w:val="%4."/>
      <w:lvlJc w:val="left"/>
      <w:pPr>
        <w:tabs>
          <w:tab w:val="num" w:pos="657"/>
        </w:tabs>
        <w:ind w:left="657" w:hanging="360"/>
      </w:pPr>
    </w:lvl>
    <w:lvl w:ilvl="4" w:tplc="04090019" w:tentative="1">
      <w:start w:val="1"/>
      <w:numFmt w:val="lowerLetter"/>
      <w:lvlText w:val="%5."/>
      <w:lvlJc w:val="left"/>
      <w:pPr>
        <w:tabs>
          <w:tab w:val="num" w:pos="1377"/>
        </w:tabs>
        <w:ind w:left="1377" w:hanging="360"/>
      </w:pPr>
    </w:lvl>
    <w:lvl w:ilvl="5" w:tplc="0409001B" w:tentative="1">
      <w:start w:val="1"/>
      <w:numFmt w:val="lowerRoman"/>
      <w:lvlText w:val="%6."/>
      <w:lvlJc w:val="right"/>
      <w:pPr>
        <w:tabs>
          <w:tab w:val="num" w:pos="2097"/>
        </w:tabs>
        <w:ind w:left="2097" w:hanging="180"/>
      </w:pPr>
    </w:lvl>
    <w:lvl w:ilvl="6" w:tplc="0409000F" w:tentative="1">
      <w:start w:val="1"/>
      <w:numFmt w:val="decimal"/>
      <w:lvlText w:val="%7."/>
      <w:lvlJc w:val="left"/>
      <w:pPr>
        <w:tabs>
          <w:tab w:val="num" w:pos="2817"/>
        </w:tabs>
        <w:ind w:left="2817" w:hanging="360"/>
      </w:pPr>
    </w:lvl>
    <w:lvl w:ilvl="7" w:tplc="04090019" w:tentative="1">
      <w:start w:val="1"/>
      <w:numFmt w:val="lowerLetter"/>
      <w:lvlText w:val="%8."/>
      <w:lvlJc w:val="left"/>
      <w:pPr>
        <w:tabs>
          <w:tab w:val="num" w:pos="3537"/>
        </w:tabs>
        <w:ind w:left="3537" w:hanging="360"/>
      </w:pPr>
    </w:lvl>
    <w:lvl w:ilvl="8" w:tplc="0409001B" w:tentative="1">
      <w:start w:val="1"/>
      <w:numFmt w:val="lowerRoman"/>
      <w:lvlText w:val="%9."/>
      <w:lvlJc w:val="right"/>
      <w:pPr>
        <w:tabs>
          <w:tab w:val="num" w:pos="4257"/>
        </w:tabs>
        <w:ind w:left="4257" w:hanging="180"/>
      </w:pPr>
    </w:lvl>
  </w:abstractNum>
  <w:abstractNum w:abstractNumId="55">
    <w:nsid w:val="268623A6"/>
    <w:multiLevelType w:val="hybridMultilevel"/>
    <w:tmpl w:val="7C0A030E"/>
    <w:lvl w:ilvl="0" w:tplc="A93E4DD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27E07840"/>
    <w:multiLevelType w:val="singleLevel"/>
    <w:tmpl w:val="774E87D6"/>
    <w:lvl w:ilvl="0">
      <w:start w:val="1"/>
      <w:numFmt w:val="bullet"/>
      <w:lvlText w:val=""/>
      <w:lvlJc w:val="left"/>
      <w:pPr>
        <w:tabs>
          <w:tab w:val="num" w:pos="360"/>
        </w:tabs>
        <w:ind w:left="360" w:hanging="360"/>
      </w:pPr>
      <w:rPr>
        <w:rFonts w:ascii="Symbol" w:hAnsi="Symbol" w:hint="default"/>
      </w:rPr>
    </w:lvl>
  </w:abstractNum>
  <w:abstractNum w:abstractNumId="57">
    <w:nsid w:val="28894734"/>
    <w:multiLevelType w:val="hybridMultilevel"/>
    <w:tmpl w:val="8FB82C4E"/>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9BE0EBC"/>
    <w:multiLevelType w:val="hybridMultilevel"/>
    <w:tmpl w:val="F52E7DDC"/>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2AB22990"/>
    <w:multiLevelType w:val="hybridMultilevel"/>
    <w:tmpl w:val="803045F0"/>
    <w:lvl w:ilvl="0" w:tplc="F5B26394">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1">
    <w:nsid w:val="2B4C2CB9"/>
    <w:multiLevelType w:val="hybridMultilevel"/>
    <w:tmpl w:val="D6CC08EA"/>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2BB03B3D"/>
    <w:multiLevelType w:val="hybridMultilevel"/>
    <w:tmpl w:val="BBA41C4E"/>
    <w:lvl w:ilvl="0" w:tplc="3AD2FEF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2BC019E8"/>
    <w:multiLevelType w:val="hybridMultilevel"/>
    <w:tmpl w:val="3EF46736"/>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2C0B5FED"/>
    <w:multiLevelType w:val="hybridMultilevel"/>
    <w:tmpl w:val="9C9216C0"/>
    <w:lvl w:ilvl="0" w:tplc="C1C8ABA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2C3A5EE0"/>
    <w:multiLevelType w:val="hybridMultilevel"/>
    <w:tmpl w:val="11E4B34E"/>
    <w:lvl w:ilvl="0" w:tplc="02DCFA0C">
      <w:start w:val="1"/>
      <w:numFmt w:val="lowerLetter"/>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6">
    <w:nsid w:val="2C5F7EC0"/>
    <w:multiLevelType w:val="hybridMultilevel"/>
    <w:tmpl w:val="C43CE1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C7D7E4E"/>
    <w:multiLevelType w:val="hybridMultilevel"/>
    <w:tmpl w:val="98CEB746"/>
    <w:lvl w:ilvl="0" w:tplc="B26A05B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69">
    <w:nsid w:val="2F8F2C39"/>
    <w:multiLevelType w:val="hybridMultilevel"/>
    <w:tmpl w:val="2446DD42"/>
    <w:lvl w:ilvl="0" w:tplc="2C68EDE6">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2FE10E4C"/>
    <w:multiLevelType w:val="hybridMultilevel"/>
    <w:tmpl w:val="7C1CE1E4"/>
    <w:lvl w:ilvl="0" w:tplc="5FEE9608">
      <w:start w:val="1"/>
      <w:numFmt w:val="lowerLetter"/>
      <w:lvlText w:val="(%1)"/>
      <w:lvlJc w:val="left"/>
      <w:pPr>
        <w:tabs>
          <w:tab w:val="num" w:pos="3447"/>
        </w:tabs>
        <w:ind w:left="344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1083892"/>
    <w:multiLevelType w:val="hybridMultilevel"/>
    <w:tmpl w:val="CEAC2714"/>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5774644"/>
    <w:multiLevelType w:val="hybridMultilevel"/>
    <w:tmpl w:val="C8F61334"/>
    <w:lvl w:ilvl="0" w:tplc="EB18934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3">
    <w:nsid w:val="366D2D4A"/>
    <w:multiLevelType w:val="hybridMultilevel"/>
    <w:tmpl w:val="FEE64AD8"/>
    <w:lvl w:ilvl="0" w:tplc="370C0F30">
      <w:start w:val="1"/>
      <w:numFmt w:val="lowerLetter"/>
      <w:lvlText w:val="(%1)"/>
      <w:lvlJc w:val="left"/>
      <w:pPr>
        <w:ind w:left="647" w:hanging="360"/>
      </w:pPr>
      <w:rPr>
        <w:rFonts w:hint="default"/>
      </w:rPr>
    </w:lvl>
    <w:lvl w:ilvl="1" w:tplc="04090019" w:tentative="1">
      <w:start w:val="1"/>
      <w:numFmt w:val="lowerLetter"/>
      <w:lvlText w:val="%2."/>
      <w:lvlJc w:val="left"/>
      <w:pPr>
        <w:ind w:left="1367" w:hanging="360"/>
      </w:pPr>
    </w:lvl>
    <w:lvl w:ilvl="2" w:tplc="0409001B" w:tentative="1">
      <w:start w:val="1"/>
      <w:numFmt w:val="lowerRoman"/>
      <w:lvlText w:val="%3."/>
      <w:lvlJc w:val="right"/>
      <w:pPr>
        <w:ind w:left="2087" w:hanging="180"/>
      </w:pPr>
    </w:lvl>
    <w:lvl w:ilvl="3" w:tplc="0409000F" w:tentative="1">
      <w:start w:val="1"/>
      <w:numFmt w:val="decimal"/>
      <w:lvlText w:val="%4."/>
      <w:lvlJc w:val="left"/>
      <w:pPr>
        <w:ind w:left="2807" w:hanging="360"/>
      </w:pPr>
    </w:lvl>
    <w:lvl w:ilvl="4" w:tplc="04090019" w:tentative="1">
      <w:start w:val="1"/>
      <w:numFmt w:val="lowerLetter"/>
      <w:lvlText w:val="%5."/>
      <w:lvlJc w:val="left"/>
      <w:pPr>
        <w:ind w:left="3527" w:hanging="360"/>
      </w:pPr>
    </w:lvl>
    <w:lvl w:ilvl="5" w:tplc="0409001B" w:tentative="1">
      <w:start w:val="1"/>
      <w:numFmt w:val="lowerRoman"/>
      <w:lvlText w:val="%6."/>
      <w:lvlJc w:val="right"/>
      <w:pPr>
        <w:ind w:left="4247" w:hanging="180"/>
      </w:pPr>
    </w:lvl>
    <w:lvl w:ilvl="6" w:tplc="0409000F" w:tentative="1">
      <w:start w:val="1"/>
      <w:numFmt w:val="decimal"/>
      <w:lvlText w:val="%7."/>
      <w:lvlJc w:val="left"/>
      <w:pPr>
        <w:ind w:left="4967" w:hanging="360"/>
      </w:pPr>
    </w:lvl>
    <w:lvl w:ilvl="7" w:tplc="04090019" w:tentative="1">
      <w:start w:val="1"/>
      <w:numFmt w:val="lowerLetter"/>
      <w:lvlText w:val="%8."/>
      <w:lvlJc w:val="left"/>
      <w:pPr>
        <w:ind w:left="5687" w:hanging="360"/>
      </w:pPr>
    </w:lvl>
    <w:lvl w:ilvl="8" w:tplc="0409001B" w:tentative="1">
      <w:start w:val="1"/>
      <w:numFmt w:val="lowerRoman"/>
      <w:lvlText w:val="%9."/>
      <w:lvlJc w:val="right"/>
      <w:pPr>
        <w:ind w:left="6407" w:hanging="180"/>
      </w:pPr>
    </w:lvl>
  </w:abstractNum>
  <w:abstractNum w:abstractNumId="74">
    <w:nsid w:val="379C1675"/>
    <w:multiLevelType w:val="hybridMultilevel"/>
    <w:tmpl w:val="7A8E3986"/>
    <w:lvl w:ilvl="0" w:tplc="8752FEC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8BBADF92" w:tentative="1">
      <w:start w:val="1"/>
      <w:numFmt w:val="lowerLetter"/>
      <w:lvlText w:val="%2."/>
      <w:lvlJc w:val="left"/>
      <w:pPr>
        <w:tabs>
          <w:tab w:val="num" w:pos="1440"/>
        </w:tabs>
        <w:ind w:left="1440" w:hanging="360"/>
      </w:pPr>
    </w:lvl>
    <w:lvl w:ilvl="2" w:tplc="7A30E66C" w:tentative="1">
      <w:start w:val="1"/>
      <w:numFmt w:val="lowerRoman"/>
      <w:lvlText w:val="%3."/>
      <w:lvlJc w:val="right"/>
      <w:pPr>
        <w:tabs>
          <w:tab w:val="num" w:pos="2160"/>
        </w:tabs>
        <w:ind w:left="2160" w:hanging="180"/>
      </w:pPr>
    </w:lvl>
    <w:lvl w:ilvl="3" w:tplc="4716910A" w:tentative="1">
      <w:start w:val="1"/>
      <w:numFmt w:val="decimal"/>
      <w:lvlText w:val="%4."/>
      <w:lvlJc w:val="left"/>
      <w:pPr>
        <w:tabs>
          <w:tab w:val="num" w:pos="2880"/>
        </w:tabs>
        <w:ind w:left="2880" w:hanging="360"/>
      </w:pPr>
    </w:lvl>
    <w:lvl w:ilvl="4" w:tplc="B2865B52" w:tentative="1">
      <w:start w:val="1"/>
      <w:numFmt w:val="lowerLetter"/>
      <w:lvlText w:val="%5."/>
      <w:lvlJc w:val="left"/>
      <w:pPr>
        <w:tabs>
          <w:tab w:val="num" w:pos="3600"/>
        </w:tabs>
        <w:ind w:left="3600" w:hanging="360"/>
      </w:pPr>
    </w:lvl>
    <w:lvl w:ilvl="5" w:tplc="CF663658" w:tentative="1">
      <w:start w:val="1"/>
      <w:numFmt w:val="lowerRoman"/>
      <w:lvlText w:val="%6."/>
      <w:lvlJc w:val="right"/>
      <w:pPr>
        <w:tabs>
          <w:tab w:val="num" w:pos="4320"/>
        </w:tabs>
        <w:ind w:left="4320" w:hanging="180"/>
      </w:pPr>
    </w:lvl>
    <w:lvl w:ilvl="6" w:tplc="4E8CDB16" w:tentative="1">
      <w:start w:val="1"/>
      <w:numFmt w:val="decimal"/>
      <w:lvlText w:val="%7."/>
      <w:lvlJc w:val="left"/>
      <w:pPr>
        <w:tabs>
          <w:tab w:val="num" w:pos="5040"/>
        </w:tabs>
        <w:ind w:left="5040" w:hanging="360"/>
      </w:pPr>
    </w:lvl>
    <w:lvl w:ilvl="7" w:tplc="7EF2A96C" w:tentative="1">
      <w:start w:val="1"/>
      <w:numFmt w:val="lowerLetter"/>
      <w:lvlText w:val="%8."/>
      <w:lvlJc w:val="left"/>
      <w:pPr>
        <w:tabs>
          <w:tab w:val="num" w:pos="5760"/>
        </w:tabs>
        <w:ind w:left="5760" w:hanging="360"/>
      </w:pPr>
    </w:lvl>
    <w:lvl w:ilvl="8" w:tplc="35789EBA" w:tentative="1">
      <w:start w:val="1"/>
      <w:numFmt w:val="lowerRoman"/>
      <w:lvlText w:val="%9."/>
      <w:lvlJc w:val="right"/>
      <w:pPr>
        <w:tabs>
          <w:tab w:val="num" w:pos="6480"/>
        </w:tabs>
        <w:ind w:left="6480" w:hanging="180"/>
      </w:pPr>
    </w:lvl>
  </w:abstractNum>
  <w:abstractNum w:abstractNumId="75">
    <w:nsid w:val="38C76D8D"/>
    <w:multiLevelType w:val="hybridMultilevel"/>
    <w:tmpl w:val="1ED42A2A"/>
    <w:lvl w:ilvl="0" w:tplc="B26A05B0">
      <w:start w:val="1"/>
      <w:numFmt w:val="lowerLetter"/>
      <w:lvlText w:val="(%1)"/>
      <w:lvlJc w:val="left"/>
      <w:pPr>
        <w:tabs>
          <w:tab w:val="num" w:pos="2628"/>
        </w:tabs>
        <w:ind w:left="2268"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3B1B3754"/>
    <w:multiLevelType w:val="hybridMultilevel"/>
    <w:tmpl w:val="AE9E5BA0"/>
    <w:lvl w:ilvl="0" w:tplc="FD3A320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3B1F5E8B"/>
    <w:multiLevelType w:val="hybridMultilevel"/>
    <w:tmpl w:val="729666F0"/>
    <w:lvl w:ilvl="0" w:tplc="79E6F9C4">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78">
    <w:nsid w:val="3BB67B17"/>
    <w:multiLevelType w:val="hybridMultilevel"/>
    <w:tmpl w:val="037CEC42"/>
    <w:lvl w:ilvl="0" w:tplc="C95C802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3E20C364" w:tentative="1">
      <w:start w:val="1"/>
      <w:numFmt w:val="lowerLetter"/>
      <w:lvlText w:val="%2."/>
      <w:lvlJc w:val="left"/>
      <w:pPr>
        <w:tabs>
          <w:tab w:val="num" w:pos="1440"/>
        </w:tabs>
        <w:ind w:left="1440" w:hanging="360"/>
      </w:pPr>
    </w:lvl>
    <w:lvl w:ilvl="2" w:tplc="745682E6" w:tentative="1">
      <w:start w:val="1"/>
      <w:numFmt w:val="lowerRoman"/>
      <w:lvlText w:val="%3."/>
      <w:lvlJc w:val="right"/>
      <w:pPr>
        <w:tabs>
          <w:tab w:val="num" w:pos="2160"/>
        </w:tabs>
        <w:ind w:left="2160" w:hanging="180"/>
      </w:pPr>
    </w:lvl>
    <w:lvl w:ilvl="3" w:tplc="235CE532" w:tentative="1">
      <w:start w:val="1"/>
      <w:numFmt w:val="decimal"/>
      <w:lvlText w:val="%4."/>
      <w:lvlJc w:val="left"/>
      <w:pPr>
        <w:tabs>
          <w:tab w:val="num" w:pos="2880"/>
        </w:tabs>
        <w:ind w:left="2880" w:hanging="360"/>
      </w:pPr>
    </w:lvl>
    <w:lvl w:ilvl="4" w:tplc="58DA02DA" w:tentative="1">
      <w:start w:val="1"/>
      <w:numFmt w:val="lowerLetter"/>
      <w:lvlText w:val="%5."/>
      <w:lvlJc w:val="left"/>
      <w:pPr>
        <w:tabs>
          <w:tab w:val="num" w:pos="3600"/>
        </w:tabs>
        <w:ind w:left="3600" w:hanging="360"/>
      </w:pPr>
    </w:lvl>
    <w:lvl w:ilvl="5" w:tplc="B46E4DF0" w:tentative="1">
      <w:start w:val="1"/>
      <w:numFmt w:val="lowerRoman"/>
      <w:lvlText w:val="%6."/>
      <w:lvlJc w:val="right"/>
      <w:pPr>
        <w:tabs>
          <w:tab w:val="num" w:pos="4320"/>
        </w:tabs>
        <w:ind w:left="4320" w:hanging="180"/>
      </w:pPr>
    </w:lvl>
    <w:lvl w:ilvl="6" w:tplc="5C4A0F3E" w:tentative="1">
      <w:start w:val="1"/>
      <w:numFmt w:val="decimal"/>
      <w:lvlText w:val="%7."/>
      <w:lvlJc w:val="left"/>
      <w:pPr>
        <w:tabs>
          <w:tab w:val="num" w:pos="5040"/>
        </w:tabs>
        <w:ind w:left="5040" w:hanging="360"/>
      </w:pPr>
    </w:lvl>
    <w:lvl w:ilvl="7" w:tplc="FABCC35C" w:tentative="1">
      <w:start w:val="1"/>
      <w:numFmt w:val="lowerLetter"/>
      <w:lvlText w:val="%8."/>
      <w:lvlJc w:val="left"/>
      <w:pPr>
        <w:tabs>
          <w:tab w:val="num" w:pos="5760"/>
        </w:tabs>
        <w:ind w:left="5760" w:hanging="360"/>
      </w:pPr>
    </w:lvl>
    <w:lvl w:ilvl="8" w:tplc="228E143A" w:tentative="1">
      <w:start w:val="1"/>
      <w:numFmt w:val="lowerRoman"/>
      <w:lvlText w:val="%9."/>
      <w:lvlJc w:val="right"/>
      <w:pPr>
        <w:tabs>
          <w:tab w:val="num" w:pos="6480"/>
        </w:tabs>
        <w:ind w:left="6480" w:hanging="180"/>
      </w:pPr>
    </w:lvl>
  </w:abstractNum>
  <w:abstractNum w:abstractNumId="79">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1">
    <w:nsid w:val="3FE163D1"/>
    <w:multiLevelType w:val="hybridMultilevel"/>
    <w:tmpl w:val="13C25FE4"/>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82">
    <w:nsid w:val="42C6751C"/>
    <w:multiLevelType w:val="hybridMultilevel"/>
    <w:tmpl w:val="FB4634C8"/>
    <w:lvl w:ilvl="0" w:tplc="39F60E3A">
      <w:start w:val="1"/>
      <w:numFmt w:val="lowerLetter"/>
      <w:lvlText w:val="(%1)"/>
      <w:lvlJc w:val="left"/>
      <w:pPr>
        <w:tabs>
          <w:tab w:val="num" w:pos="576"/>
        </w:tabs>
        <w:ind w:left="1008" w:hanging="432"/>
      </w:pPr>
      <w:rPr>
        <w:rFonts w:hint="default"/>
      </w:rPr>
    </w:lvl>
    <w:lvl w:ilvl="1" w:tplc="050E3EBE" w:tentative="1">
      <w:start w:val="1"/>
      <w:numFmt w:val="lowerLetter"/>
      <w:lvlText w:val="%2."/>
      <w:lvlJc w:val="left"/>
      <w:pPr>
        <w:tabs>
          <w:tab w:val="num" w:pos="1440"/>
        </w:tabs>
        <w:ind w:left="1440" w:hanging="360"/>
      </w:pPr>
    </w:lvl>
    <w:lvl w:ilvl="2" w:tplc="79E0FBA6" w:tentative="1">
      <w:start w:val="1"/>
      <w:numFmt w:val="lowerRoman"/>
      <w:lvlText w:val="%3."/>
      <w:lvlJc w:val="right"/>
      <w:pPr>
        <w:tabs>
          <w:tab w:val="num" w:pos="2160"/>
        </w:tabs>
        <w:ind w:left="2160" w:hanging="180"/>
      </w:pPr>
    </w:lvl>
    <w:lvl w:ilvl="3" w:tplc="CD667728" w:tentative="1">
      <w:start w:val="1"/>
      <w:numFmt w:val="decimal"/>
      <w:lvlText w:val="%4."/>
      <w:lvlJc w:val="left"/>
      <w:pPr>
        <w:tabs>
          <w:tab w:val="num" w:pos="2880"/>
        </w:tabs>
        <w:ind w:left="2880" w:hanging="360"/>
      </w:pPr>
    </w:lvl>
    <w:lvl w:ilvl="4" w:tplc="9488A870" w:tentative="1">
      <w:start w:val="1"/>
      <w:numFmt w:val="lowerLetter"/>
      <w:lvlText w:val="%5."/>
      <w:lvlJc w:val="left"/>
      <w:pPr>
        <w:tabs>
          <w:tab w:val="num" w:pos="3600"/>
        </w:tabs>
        <w:ind w:left="3600" w:hanging="360"/>
      </w:pPr>
    </w:lvl>
    <w:lvl w:ilvl="5" w:tplc="83F0F7D0" w:tentative="1">
      <w:start w:val="1"/>
      <w:numFmt w:val="lowerRoman"/>
      <w:lvlText w:val="%6."/>
      <w:lvlJc w:val="right"/>
      <w:pPr>
        <w:tabs>
          <w:tab w:val="num" w:pos="4320"/>
        </w:tabs>
        <w:ind w:left="4320" w:hanging="180"/>
      </w:pPr>
    </w:lvl>
    <w:lvl w:ilvl="6" w:tplc="71CC35C4" w:tentative="1">
      <w:start w:val="1"/>
      <w:numFmt w:val="decimal"/>
      <w:lvlText w:val="%7."/>
      <w:lvlJc w:val="left"/>
      <w:pPr>
        <w:tabs>
          <w:tab w:val="num" w:pos="5040"/>
        </w:tabs>
        <w:ind w:left="5040" w:hanging="360"/>
      </w:pPr>
    </w:lvl>
    <w:lvl w:ilvl="7" w:tplc="F4A288DC" w:tentative="1">
      <w:start w:val="1"/>
      <w:numFmt w:val="lowerLetter"/>
      <w:lvlText w:val="%8."/>
      <w:lvlJc w:val="left"/>
      <w:pPr>
        <w:tabs>
          <w:tab w:val="num" w:pos="5760"/>
        </w:tabs>
        <w:ind w:left="5760" w:hanging="360"/>
      </w:pPr>
    </w:lvl>
    <w:lvl w:ilvl="8" w:tplc="C3042250" w:tentative="1">
      <w:start w:val="1"/>
      <w:numFmt w:val="lowerRoman"/>
      <w:lvlText w:val="%9."/>
      <w:lvlJc w:val="right"/>
      <w:pPr>
        <w:tabs>
          <w:tab w:val="num" w:pos="6480"/>
        </w:tabs>
        <w:ind w:left="6480" w:hanging="180"/>
      </w:pPr>
    </w:lvl>
  </w:abstractNum>
  <w:abstractNum w:abstractNumId="83">
    <w:nsid w:val="42E86FD1"/>
    <w:multiLevelType w:val="hybridMultilevel"/>
    <w:tmpl w:val="03CCF798"/>
    <w:lvl w:ilvl="0" w:tplc="4CD4AFA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31B2891"/>
    <w:multiLevelType w:val="hybridMultilevel"/>
    <w:tmpl w:val="DDFC9B30"/>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45DC3C92"/>
    <w:multiLevelType w:val="hybridMultilevel"/>
    <w:tmpl w:val="34CAB52C"/>
    <w:lvl w:ilvl="0" w:tplc="B72A795C">
      <w:start w:val="1"/>
      <w:numFmt w:val="lowerLetter"/>
      <w:lvlText w:val="(%1)"/>
      <w:lvlJc w:val="left"/>
      <w:pPr>
        <w:ind w:left="647" w:hanging="360"/>
      </w:pPr>
      <w:rPr>
        <w:rFonts w:hint="default"/>
      </w:rPr>
    </w:lvl>
    <w:lvl w:ilvl="1" w:tplc="04090019" w:tentative="1">
      <w:start w:val="1"/>
      <w:numFmt w:val="lowerLetter"/>
      <w:lvlText w:val="%2."/>
      <w:lvlJc w:val="left"/>
      <w:pPr>
        <w:ind w:left="1367" w:hanging="360"/>
      </w:pPr>
    </w:lvl>
    <w:lvl w:ilvl="2" w:tplc="0409001B" w:tentative="1">
      <w:start w:val="1"/>
      <w:numFmt w:val="lowerRoman"/>
      <w:lvlText w:val="%3."/>
      <w:lvlJc w:val="right"/>
      <w:pPr>
        <w:ind w:left="2087" w:hanging="180"/>
      </w:pPr>
    </w:lvl>
    <w:lvl w:ilvl="3" w:tplc="0409000F" w:tentative="1">
      <w:start w:val="1"/>
      <w:numFmt w:val="decimal"/>
      <w:lvlText w:val="%4."/>
      <w:lvlJc w:val="left"/>
      <w:pPr>
        <w:ind w:left="2807" w:hanging="360"/>
      </w:pPr>
    </w:lvl>
    <w:lvl w:ilvl="4" w:tplc="04090019" w:tentative="1">
      <w:start w:val="1"/>
      <w:numFmt w:val="lowerLetter"/>
      <w:lvlText w:val="%5."/>
      <w:lvlJc w:val="left"/>
      <w:pPr>
        <w:ind w:left="3527" w:hanging="360"/>
      </w:pPr>
    </w:lvl>
    <w:lvl w:ilvl="5" w:tplc="0409001B" w:tentative="1">
      <w:start w:val="1"/>
      <w:numFmt w:val="lowerRoman"/>
      <w:lvlText w:val="%6."/>
      <w:lvlJc w:val="right"/>
      <w:pPr>
        <w:ind w:left="4247" w:hanging="180"/>
      </w:pPr>
    </w:lvl>
    <w:lvl w:ilvl="6" w:tplc="0409000F" w:tentative="1">
      <w:start w:val="1"/>
      <w:numFmt w:val="decimal"/>
      <w:lvlText w:val="%7."/>
      <w:lvlJc w:val="left"/>
      <w:pPr>
        <w:ind w:left="4967" w:hanging="360"/>
      </w:pPr>
    </w:lvl>
    <w:lvl w:ilvl="7" w:tplc="04090019" w:tentative="1">
      <w:start w:val="1"/>
      <w:numFmt w:val="lowerLetter"/>
      <w:lvlText w:val="%8."/>
      <w:lvlJc w:val="left"/>
      <w:pPr>
        <w:ind w:left="5687" w:hanging="360"/>
      </w:pPr>
    </w:lvl>
    <w:lvl w:ilvl="8" w:tplc="0409001B" w:tentative="1">
      <w:start w:val="1"/>
      <w:numFmt w:val="lowerRoman"/>
      <w:lvlText w:val="%9."/>
      <w:lvlJc w:val="right"/>
      <w:pPr>
        <w:ind w:left="6407" w:hanging="180"/>
      </w:pPr>
    </w:lvl>
  </w:abstractNum>
  <w:abstractNum w:abstractNumId="86">
    <w:nsid w:val="463515AC"/>
    <w:multiLevelType w:val="hybridMultilevel"/>
    <w:tmpl w:val="4FD069AE"/>
    <w:lvl w:ilvl="0" w:tplc="C2CED49C">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47037F6C"/>
    <w:multiLevelType w:val="hybridMultilevel"/>
    <w:tmpl w:val="2A403134"/>
    <w:lvl w:ilvl="0" w:tplc="A93E4DD8">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7176F64"/>
    <w:multiLevelType w:val="hybridMultilevel"/>
    <w:tmpl w:val="CB52B8F0"/>
    <w:lvl w:ilvl="0" w:tplc="D2242D5C">
      <w:start w:val="1"/>
      <w:numFmt w:val="lowerLetter"/>
      <w:lvlText w:val="(%1)"/>
      <w:lvlJc w:val="left"/>
      <w:pPr>
        <w:tabs>
          <w:tab w:val="num" w:pos="687"/>
        </w:tabs>
        <w:ind w:left="687" w:hanging="705"/>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89">
    <w:nsid w:val="481344B0"/>
    <w:multiLevelType w:val="hybridMultilevel"/>
    <w:tmpl w:val="1B700ADE"/>
    <w:lvl w:ilvl="0" w:tplc="57FA83FC">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0">
    <w:nsid w:val="484C59E9"/>
    <w:multiLevelType w:val="hybridMultilevel"/>
    <w:tmpl w:val="25F2FFE6"/>
    <w:lvl w:ilvl="0" w:tplc="1C623876">
      <w:start w:val="1"/>
      <w:numFmt w:val="lowerLetter"/>
      <w:lvlText w:val="(%1)"/>
      <w:lvlJc w:val="left"/>
      <w:pPr>
        <w:tabs>
          <w:tab w:val="num" w:pos="2700"/>
        </w:tabs>
        <w:ind w:left="2268" w:firstLine="0"/>
      </w:pPr>
      <w:rPr>
        <w:rFonts w:hint="default"/>
      </w:rPr>
    </w:lvl>
    <w:lvl w:ilvl="1" w:tplc="04090019">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91">
    <w:nsid w:val="48663AD4"/>
    <w:multiLevelType w:val="multilevel"/>
    <w:tmpl w:val="1C101C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93">
    <w:nsid w:val="49FE5087"/>
    <w:multiLevelType w:val="hybridMultilevel"/>
    <w:tmpl w:val="3D66CB7E"/>
    <w:lvl w:ilvl="0" w:tplc="706C7568">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82F466EE" w:tentative="1">
      <w:start w:val="1"/>
      <w:numFmt w:val="lowerLetter"/>
      <w:lvlText w:val="%2."/>
      <w:lvlJc w:val="left"/>
      <w:pPr>
        <w:tabs>
          <w:tab w:val="num" w:pos="1440"/>
        </w:tabs>
        <w:ind w:left="1440" w:hanging="360"/>
      </w:pPr>
    </w:lvl>
    <w:lvl w:ilvl="2" w:tplc="2DE4DA1A" w:tentative="1">
      <w:start w:val="1"/>
      <w:numFmt w:val="lowerRoman"/>
      <w:lvlText w:val="%3."/>
      <w:lvlJc w:val="right"/>
      <w:pPr>
        <w:tabs>
          <w:tab w:val="num" w:pos="2160"/>
        </w:tabs>
        <w:ind w:left="2160" w:hanging="180"/>
      </w:pPr>
    </w:lvl>
    <w:lvl w:ilvl="3" w:tplc="DB284C12" w:tentative="1">
      <w:start w:val="1"/>
      <w:numFmt w:val="decimal"/>
      <w:lvlText w:val="%4."/>
      <w:lvlJc w:val="left"/>
      <w:pPr>
        <w:tabs>
          <w:tab w:val="num" w:pos="2880"/>
        </w:tabs>
        <w:ind w:left="2880" w:hanging="360"/>
      </w:pPr>
    </w:lvl>
    <w:lvl w:ilvl="4" w:tplc="C054D86C" w:tentative="1">
      <w:start w:val="1"/>
      <w:numFmt w:val="lowerLetter"/>
      <w:lvlText w:val="%5."/>
      <w:lvlJc w:val="left"/>
      <w:pPr>
        <w:tabs>
          <w:tab w:val="num" w:pos="3600"/>
        </w:tabs>
        <w:ind w:left="3600" w:hanging="360"/>
      </w:pPr>
    </w:lvl>
    <w:lvl w:ilvl="5" w:tplc="41524F38" w:tentative="1">
      <w:start w:val="1"/>
      <w:numFmt w:val="lowerRoman"/>
      <w:lvlText w:val="%6."/>
      <w:lvlJc w:val="right"/>
      <w:pPr>
        <w:tabs>
          <w:tab w:val="num" w:pos="4320"/>
        </w:tabs>
        <w:ind w:left="4320" w:hanging="180"/>
      </w:pPr>
    </w:lvl>
    <w:lvl w:ilvl="6" w:tplc="95C66C6E" w:tentative="1">
      <w:start w:val="1"/>
      <w:numFmt w:val="decimal"/>
      <w:lvlText w:val="%7."/>
      <w:lvlJc w:val="left"/>
      <w:pPr>
        <w:tabs>
          <w:tab w:val="num" w:pos="5040"/>
        </w:tabs>
        <w:ind w:left="5040" w:hanging="360"/>
      </w:pPr>
    </w:lvl>
    <w:lvl w:ilvl="7" w:tplc="2F704A82" w:tentative="1">
      <w:start w:val="1"/>
      <w:numFmt w:val="lowerLetter"/>
      <w:lvlText w:val="%8."/>
      <w:lvlJc w:val="left"/>
      <w:pPr>
        <w:tabs>
          <w:tab w:val="num" w:pos="5760"/>
        </w:tabs>
        <w:ind w:left="5760" w:hanging="360"/>
      </w:pPr>
    </w:lvl>
    <w:lvl w:ilvl="8" w:tplc="D33C36E6" w:tentative="1">
      <w:start w:val="1"/>
      <w:numFmt w:val="lowerRoman"/>
      <w:lvlText w:val="%9."/>
      <w:lvlJc w:val="right"/>
      <w:pPr>
        <w:tabs>
          <w:tab w:val="num" w:pos="6480"/>
        </w:tabs>
        <w:ind w:left="6480" w:hanging="180"/>
      </w:pPr>
    </w:lvl>
  </w:abstractNum>
  <w:abstractNum w:abstractNumId="94">
    <w:nsid w:val="4AD210FD"/>
    <w:multiLevelType w:val="singleLevel"/>
    <w:tmpl w:val="578E334A"/>
    <w:lvl w:ilvl="0">
      <w:start w:val="1"/>
      <w:numFmt w:val="lowerRoman"/>
      <w:lvlText w:val="(%1)"/>
      <w:lvlJc w:val="left"/>
      <w:pPr>
        <w:tabs>
          <w:tab w:val="num" w:pos="1440"/>
        </w:tabs>
        <w:ind w:left="1440" w:hanging="720"/>
      </w:pPr>
    </w:lvl>
  </w:abstractNum>
  <w:abstractNum w:abstractNumId="95">
    <w:nsid w:val="4AFA13A0"/>
    <w:multiLevelType w:val="hybridMultilevel"/>
    <w:tmpl w:val="08C6F092"/>
    <w:lvl w:ilvl="0" w:tplc="9D86B2A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4F6068B0"/>
    <w:multiLevelType w:val="hybridMultilevel"/>
    <w:tmpl w:val="3CB20900"/>
    <w:lvl w:ilvl="0" w:tplc="634494F8">
      <w:start w:val="1"/>
      <w:numFmt w:val="lowerLetter"/>
      <w:lvlText w:val="(%1)"/>
      <w:lvlJc w:val="left"/>
      <w:pPr>
        <w:tabs>
          <w:tab w:val="num" w:pos="2700"/>
        </w:tabs>
        <w:ind w:left="2268" w:firstLine="0"/>
      </w:pPr>
      <w:rPr>
        <w:rFonts w:hint="default"/>
      </w:rPr>
    </w:lvl>
    <w:lvl w:ilvl="1" w:tplc="9B78DE6A">
      <w:start w:val="1"/>
      <w:numFmt w:val="lowerRoman"/>
      <w:lvlText w:val="(%2)"/>
      <w:lvlJc w:val="left"/>
      <w:pPr>
        <w:tabs>
          <w:tab w:val="num" w:pos="3768"/>
        </w:tabs>
        <w:ind w:left="3768" w:hanging="420"/>
      </w:pPr>
      <w:rPr>
        <w:rFonts w:hint="default"/>
      </w:rPr>
    </w:lvl>
    <w:lvl w:ilvl="2" w:tplc="187A5722" w:tentative="1">
      <w:start w:val="1"/>
      <w:numFmt w:val="lowerRoman"/>
      <w:lvlText w:val="%3."/>
      <w:lvlJc w:val="right"/>
      <w:pPr>
        <w:tabs>
          <w:tab w:val="num" w:pos="4428"/>
        </w:tabs>
        <w:ind w:left="4428" w:hanging="180"/>
      </w:pPr>
    </w:lvl>
    <w:lvl w:ilvl="3" w:tplc="233AF050" w:tentative="1">
      <w:start w:val="1"/>
      <w:numFmt w:val="decimal"/>
      <w:lvlText w:val="%4."/>
      <w:lvlJc w:val="left"/>
      <w:pPr>
        <w:tabs>
          <w:tab w:val="num" w:pos="5148"/>
        </w:tabs>
        <w:ind w:left="5148" w:hanging="360"/>
      </w:pPr>
    </w:lvl>
    <w:lvl w:ilvl="4" w:tplc="BBBED814" w:tentative="1">
      <w:start w:val="1"/>
      <w:numFmt w:val="lowerLetter"/>
      <w:lvlText w:val="%5."/>
      <w:lvlJc w:val="left"/>
      <w:pPr>
        <w:tabs>
          <w:tab w:val="num" w:pos="5868"/>
        </w:tabs>
        <w:ind w:left="5868" w:hanging="360"/>
      </w:pPr>
    </w:lvl>
    <w:lvl w:ilvl="5" w:tplc="EE82AAD4" w:tentative="1">
      <w:start w:val="1"/>
      <w:numFmt w:val="lowerRoman"/>
      <w:lvlText w:val="%6."/>
      <w:lvlJc w:val="right"/>
      <w:pPr>
        <w:tabs>
          <w:tab w:val="num" w:pos="6588"/>
        </w:tabs>
        <w:ind w:left="6588" w:hanging="180"/>
      </w:pPr>
    </w:lvl>
    <w:lvl w:ilvl="6" w:tplc="049068D2" w:tentative="1">
      <w:start w:val="1"/>
      <w:numFmt w:val="decimal"/>
      <w:lvlText w:val="%7."/>
      <w:lvlJc w:val="left"/>
      <w:pPr>
        <w:tabs>
          <w:tab w:val="num" w:pos="7308"/>
        </w:tabs>
        <w:ind w:left="7308" w:hanging="360"/>
      </w:pPr>
    </w:lvl>
    <w:lvl w:ilvl="7" w:tplc="9782C8F2" w:tentative="1">
      <w:start w:val="1"/>
      <w:numFmt w:val="lowerLetter"/>
      <w:lvlText w:val="%8."/>
      <w:lvlJc w:val="left"/>
      <w:pPr>
        <w:tabs>
          <w:tab w:val="num" w:pos="8028"/>
        </w:tabs>
        <w:ind w:left="8028" w:hanging="360"/>
      </w:pPr>
    </w:lvl>
    <w:lvl w:ilvl="8" w:tplc="9C5E3A70" w:tentative="1">
      <w:start w:val="1"/>
      <w:numFmt w:val="lowerRoman"/>
      <w:lvlText w:val="%9."/>
      <w:lvlJc w:val="right"/>
      <w:pPr>
        <w:tabs>
          <w:tab w:val="num" w:pos="8748"/>
        </w:tabs>
        <w:ind w:left="8748" w:hanging="180"/>
      </w:pPr>
    </w:lvl>
  </w:abstractNum>
  <w:abstractNum w:abstractNumId="97">
    <w:nsid w:val="5115659E"/>
    <w:multiLevelType w:val="hybridMultilevel"/>
    <w:tmpl w:val="679E86D4"/>
    <w:lvl w:ilvl="0" w:tplc="63E241F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97FE66F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51265FB0"/>
    <w:multiLevelType w:val="hybridMultilevel"/>
    <w:tmpl w:val="5AE2E9BC"/>
    <w:lvl w:ilvl="0" w:tplc="DFBE1C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513D511C"/>
    <w:multiLevelType w:val="multilevel"/>
    <w:tmpl w:val="B704A99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4"/>
        </w:tabs>
        <w:ind w:left="354" w:hanging="360"/>
      </w:pPr>
      <w:rPr>
        <w:rFonts w:hint="default"/>
      </w:rPr>
    </w:lvl>
    <w:lvl w:ilvl="2">
      <w:start w:val="4"/>
      <w:numFmt w:val="decimal"/>
      <w:lvlText w:val="%1.%2.%3"/>
      <w:lvlJc w:val="left"/>
      <w:pPr>
        <w:tabs>
          <w:tab w:val="num" w:pos="708"/>
        </w:tabs>
        <w:ind w:left="708" w:hanging="720"/>
      </w:pPr>
      <w:rPr>
        <w:rFonts w:hint="default"/>
      </w:rPr>
    </w:lvl>
    <w:lvl w:ilvl="3">
      <w:start w:val="12"/>
      <w:numFmt w:val="decimal"/>
      <w:lvlText w:val="%1.%2.%3.%4"/>
      <w:lvlJc w:val="left"/>
      <w:pPr>
        <w:tabs>
          <w:tab w:val="num" w:pos="702"/>
        </w:tabs>
        <w:ind w:left="702" w:hanging="720"/>
      </w:pPr>
      <w:rPr>
        <w:rFonts w:hint="default"/>
      </w:rPr>
    </w:lvl>
    <w:lvl w:ilvl="4">
      <w:start w:val="1"/>
      <w:numFmt w:val="decimal"/>
      <w:lvlText w:val="%1.%2.%3.%4.%5"/>
      <w:lvlJc w:val="left"/>
      <w:pPr>
        <w:tabs>
          <w:tab w:val="num" w:pos="1056"/>
        </w:tabs>
        <w:ind w:left="1056" w:hanging="1080"/>
      </w:pPr>
      <w:rPr>
        <w:rFonts w:hint="default"/>
      </w:rPr>
    </w:lvl>
    <w:lvl w:ilvl="5">
      <w:start w:val="1"/>
      <w:numFmt w:val="decimal"/>
      <w:lvlText w:val="%1.%2.%3.%4.%5.%6"/>
      <w:lvlJc w:val="left"/>
      <w:pPr>
        <w:tabs>
          <w:tab w:val="num" w:pos="1050"/>
        </w:tabs>
        <w:ind w:left="1050" w:hanging="1080"/>
      </w:pPr>
      <w:rPr>
        <w:rFonts w:hint="default"/>
      </w:rPr>
    </w:lvl>
    <w:lvl w:ilvl="6">
      <w:start w:val="1"/>
      <w:numFmt w:val="decimal"/>
      <w:lvlText w:val="%1.%2.%3.%4.%5.%6.%7"/>
      <w:lvlJc w:val="left"/>
      <w:pPr>
        <w:tabs>
          <w:tab w:val="num" w:pos="1404"/>
        </w:tabs>
        <w:ind w:left="1404" w:hanging="1440"/>
      </w:pPr>
      <w:rPr>
        <w:rFonts w:hint="default"/>
      </w:rPr>
    </w:lvl>
    <w:lvl w:ilvl="7">
      <w:start w:val="1"/>
      <w:numFmt w:val="decimal"/>
      <w:lvlText w:val="%1.%2.%3.%4.%5.%6.%7.%8"/>
      <w:lvlJc w:val="left"/>
      <w:pPr>
        <w:tabs>
          <w:tab w:val="num" w:pos="1398"/>
        </w:tabs>
        <w:ind w:left="1398" w:hanging="1440"/>
      </w:pPr>
      <w:rPr>
        <w:rFonts w:hint="default"/>
      </w:rPr>
    </w:lvl>
    <w:lvl w:ilvl="8">
      <w:start w:val="1"/>
      <w:numFmt w:val="decimal"/>
      <w:lvlText w:val="%1.%2.%3.%4.%5.%6.%7.%8.%9"/>
      <w:lvlJc w:val="left"/>
      <w:pPr>
        <w:tabs>
          <w:tab w:val="num" w:pos="1752"/>
        </w:tabs>
        <w:ind w:left="1752" w:hanging="1800"/>
      </w:pPr>
      <w:rPr>
        <w:rFonts w:hint="default"/>
      </w:rPr>
    </w:lvl>
  </w:abstractNum>
  <w:abstractNum w:abstractNumId="100">
    <w:nsid w:val="51F611B2"/>
    <w:multiLevelType w:val="hybridMultilevel"/>
    <w:tmpl w:val="B3902B34"/>
    <w:lvl w:ilvl="0" w:tplc="F4E48FEE">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18886E6C" w:tentative="1">
      <w:start w:val="1"/>
      <w:numFmt w:val="lowerLetter"/>
      <w:lvlText w:val="%2."/>
      <w:lvlJc w:val="left"/>
      <w:pPr>
        <w:tabs>
          <w:tab w:val="num" w:pos="1440"/>
        </w:tabs>
        <w:ind w:left="1440" w:hanging="360"/>
      </w:pPr>
    </w:lvl>
    <w:lvl w:ilvl="2" w:tplc="87E27CF6" w:tentative="1">
      <w:start w:val="1"/>
      <w:numFmt w:val="lowerRoman"/>
      <w:lvlText w:val="%3."/>
      <w:lvlJc w:val="right"/>
      <w:pPr>
        <w:tabs>
          <w:tab w:val="num" w:pos="2160"/>
        </w:tabs>
        <w:ind w:left="2160" w:hanging="180"/>
      </w:pPr>
    </w:lvl>
    <w:lvl w:ilvl="3" w:tplc="8936479A" w:tentative="1">
      <w:start w:val="1"/>
      <w:numFmt w:val="decimal"/>
      <w:lvlText w:val="%4."/>
      <w:lvlJc w:val="left"/>
      <w:pPr>
        <w:tabs>
          <w:tab w:val="num" w:pos="2880"/>
        </w:tabs>
        <w:ind w:left="2880" w:hanging="360"/>
      </w:pPr>
    </w:lvl>
    <w:lvl w:ilvl="4" w:tplc="2E1A0454" w:tentative="1">
      <w:start w:val="1"/>
      <w:numFmt w:val="lowerLetter"/>
      <w:lvlText w:val="%5."/>
      <w:lvlJc w:val="left"/>
      <w:pPr>
        <w:tabs>
          <w:tab w:val="num" w:pos="3600"/>
        </w:tabs>
        <w:ind w:left="3600" w:hanging="360"/>
      </w:pPr>
    </w:lvl>
    <w:lvl w:ilvl="5" w:tplc="503A3D88" w:tentative="1">
      <w:start w:val="1"/>
      <w:numFmt w:val="lowerRoman"/>
      <w:lvlText w:val="%6."/>
      <w:lvlJc w:val="right"/>
      <w:pPr>
        <w:tabs>
          <w:tab w:val="num" w:pos="4320"/>
        </w:tabs>
        <w:ind w:left="4320" w:hanging="180"/>
      </w:pPr>
    </w:lvl>
    <w:lvl w:ilvl="6" w:tplc="D3062AA4" w:tentative="1">
      <w:start w:val="1"/>
      <w:numFmt w:val="decimal"/>
      <w:lvlText w:val="%7."/>
      <w:lvlJc w:val="left"/>
      <w:pPr>
        <w:tabs>
          <w:tab w:val="num" w:pos="5040"/>
        </w:tabs>
        <w:ind w:left="5040" w:hanging="360"/>
      </w:pPr>
    </w:lvl>
    <w:lvl w:ilvl="7" w:tplc="495815DA" w:tentative="1">
      <w:start w:val="1"/>
      <w:numFmt w:val="lowerLetter"/>
      <w:lvlText w:val="%8."/>
      <w:lvlJc w:val="left"/>
      <w:pPr>
        <w:tabs>
          <w:tab w:val="num" w:pos="5760"/>
        </w:tabs>
        <w:ind w:left="5760" w:hanging="360"/>
      </w:pPr>
    </w:lvl>
    <w:lvl w:ilvl="8" w:tplc="950C549C" w:tentative="1">
      <w:start w:val="1"/>
      <w:numFmt w:val="lowerRoman"/>
      <w:lvlText w:val="%9."/>
      <w:lvlJc w:val="right"/>
      <w:pPr>
        <w:tabs>
          <w:tab w:val="num" w:pos="6480"/>
        </w:tabs>
        <w:ind w:left="6480" w:hanging="180"/>
      </w:pPr>
    </w:lvl>
  </w:abstractNum>
  <w:abstractNum w:abstractNumId="101">
    <w:nsid w:val="53552461"/>
    <w:multiLevelType w:val="hybridMultilevel"/>
    <w:tmpl w:val="A9D61314"/>
    <w:lvl w:ilvl="0" w:tplc="AB78BF5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53B621DE"/>
    <w:multiLevelType w:val="hybridMultilevel"/>
    <w:tmpl w:val="1A1289D0"/>
    <w:lvl w:ilvl="0" w:tplc="F5B26394">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103">
    <w:nsid w:val="548839B6"/>
    <w:multiLevelType w:val="hybridMultilevel"/>
    <w:tmpl w:val="800CEFBC"/>
    <w:lvl w:ilvl="0" w:tplc="63E241F2">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549A680C"/>
    <w:multiLevelType w:val="hybridMultilevel"/>
    <w:tmpl w:val="E140DBC4"/>
    <w:lvl w:ilvl="0" w:tplc="BBA2BCF2">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55E5796B"/>
    <w:multiLevelType w:val="hybridMultilevel"/>
    <w:tmpl w:val="C106BE72"/>
    <w:lvl w:ilvl="0" w:tplc="60AAF8A8">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56705438"/>
    <w:multiLevelType w:val="hybridMultilevel"/>
    <w:tmpl w:val="491633E4"/>
    <w:lvl w:ilvl="0" w:tplc="DFBE1C82">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57231190"/>
    <w:multiLevelType w:val="multilevel"/>
    <w:tmpl w:val="903860CA"/>
    <w:lvl w:ilvl="0">
      <w:start w:val="1"/>
      <w:numFmt w:val="decimal"/>
      <w:pStyle w:val="StyleHeader1-ClausesLeft0Hanging03After0pt"/>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8">
    <w:nsid w:val="575B0791"/>
    <w:multiLevelType w:val="hybridMultilevel"/>
    <w:tmpl w:val="FC18C6B4"/>
    <w:lvl w:ilvl="0" w:tplc="60F86666">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576472EE"/>
    <w:multiLevelType w:val="hybridMultilevel"/>
    <w:tmpl w:val="ADE8155A"/>
    <w:lvl w:ilvl="0" w:tplc="C2CED49C">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start w:val="1"/>
      <w:numFmt w:val="lowerRoman"/>
      <w:lvlText w:val="(%2)"/>
      <w:lvlJc w:val="left"/>
      <w:pPr>
        <w:tabs>
          <w:tab w:val="num" w:pos="1037"/>
        </w:tabs>
        <w:ind w:left="1037" w:hanging="519"/>
      </w:pPr>
      <w:rPr>
        <w:rFonts w:ascii="Times New Roman" w:hAnsi="Times New Roman" w:cs="Times New Roman" w:hint="default"/>
        <w:b w:val="0"/>
        <w:i w:val="0"/>
        <w:color w:val="auto"/>
        <w:sz w:val="24"/>
        <w:szCs w:val="24"/>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58A201A4"/>
    <w:multiLevelType w:val="hybridMultilevel"/>
    <w:tmpl w:val="64A68CA8"/>
    <w:lvl w:ilvl="0" w:tplc="A93E4DD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58E60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5A010F3F"/>
    <w:multiLevelType w:val="hybridMultilevel"/>
    <w:tmpl w:val="0C28C652"/>
    <w:lvl w:ilvl="0" w:tplc="60AAF8A8">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5AEF3D1D"/>
    <w:multiLevelType w:val="hybridMultilevel"/>
    <w:tmpl w:val="A52C2A64"/>
    <w:lvl w:ilvl="0" w:tplc="C78E4B9C">
      <w:start w:val="1"/>
      <w:numFmt w:val="lowerLetter"/>
      <w:lvlText w:val="(%1)"/>
      <w:lvlJc w:val="left"/>
      <w:pPr>
        <w:tabs>
          <w:tab w:val="num" w:pos="2700"/>
        </w:tabs>
        <w:ind w:left="2268" w:firstLine="0"/>
      </w:pPr>
      <w:rPr>
        <w:rFonts w:hint="default"/>
      </w:rPr>
    </w:lvl>
    <w:lvl w:ilvl="1" w:tplc="FFDEA8B4" w:tentative="1">
      <w:start w:val="1"/>
      <w:numFmt w:val="lowerLetter"/>
      <w:lvlText w:val="%2."/>
      <w:lvlJc w:val="left"/>
      <w:pPr>
        <w:tabs>
          <w:tab w:val="num" w:pos="3708"/>
        </w:tabs>
        <w:ind w:left="3708" w:hanging="360"/>
      </w:pPr>
    </w:lvl>
    <w:lvl w:ilvl="2" w:tplc="9D148372" w:tentative="1">
      <w:start w:val="1"/>
      <w:numFmt w:val="lowerRoman"/>
      <w:lvlText w:val="%3."/>
      <w:lvlJc w:val="right"/>
      <w:pPr>
        <w:tabs>
          <w:tab w:val="num" w:pos="4428"/>
        </w:tabs>
        <w:ind w:left="4428" w:hanging="180"/>
      </w:pPr>
    </w:lvl>
    <w:lvl w:ilvl="3" w:tplc="2AC4F310" w:tentative="1">
      <w:start w:val="1"/>
      <w:numFmt w:val="decimal"/>
      <w:lvlText w:val="%4."/>
      <w:lvlJc w:val="left"/>
      <w:pPr>
        <w:tabs>
          <w:tab w:val="num" w:pos="5148"/>
        </w:tabs>
        <w:ind w:left="5148" w:hanging="360"/>
      </w:pPr>
    </w:lvl>
    <w:lvl w:ilvl="4" w:tplc="67EADB1C" w:tentative="1">
      <w:start w:val="1"/>
      <w:numFmt w:val="lowerLetter"/>
      <w:lvlText w:val="%5."/>
      <w:lvlJc w:val="left"/>
      <w:pPr>
        <w:tabs>
          <w:tab w:val="num" w:pos="5868"/>
        </w:tabs>
        <w:ind w:left="5868" w:hanging="360"/>
      </w:pPr>
    </w:lvl>
    <w:lvl w:ilvl="5" w:tplc="84ECF374" w:tentative="1">
      <w:start w:val="1"/>
      <w:numFmt w:val="lowerRoman"/>
      <w:lvlText w:val="%6."/>
      <w:lvlJc w:val="right"/>
      <w:pPr>
        <w:tabs>
          <w:tab w:val="num" w:pos="6588"/>
        </w:tabs>
        <w:ind w:left="6588" w:hanging="180"/>
      </w:pPr>
    </w:lvl>
    <w:lvl w:ilvl="6" w:tplc="690E94F4" w:tentative="1">
      <w:start w:val="1"/>
      <w:numFmt w:val="decimal"/>
      <w:lvlText w:val="%7."/>
      <w:lvlJc w:val="left"/>
      <w:pPr>
        <w:tabs>
          <w:tab w:val="num" w:pos="7308"/>
        </w:tabs>
        <w:ind w:left="7308" w:hanging="360"/>
      </w:pPr>
    </w:lvl>
    <w:lvl w:ilvl="7" w:tplc="F98289CE" w:tentative="1">
      <w:start w:val="1"/>
      <w:numFmt w:val="lowerLetter"/>
      <w:lvlText w:val="%8."/>
      <w:lvlJc w:val="left"/>
      <w:pPr>
        <w:tabs>
          <w:tab w:val="num" w:pos="8028"/>
        </w:tabs>
        <w:ind w:left="8028" w:hanging="360"/>
      </w:pPr>
    </w:lvl>
    <w:lvl w:ilvl="8" w:tplc="1A42CAD0" w:tentative="1">
      <w:start w:val="1"/>
      <w:numFmt w:val="lowerRoman"/>
      <w:lvlText w:val="%9."/>
      <w:lvlJc w:val="right"/>
      <w:pPr>
        <w:tabs>
          <w:tab w:val="num" w:pos="8748"/>
        </w:tabs>
        <w:ind w:left="8748" w:hanging="180"/>
      </w:pPr>
    </w:lvl>
  </w:abstractNum>
  <w:abstractNum w:abstractNumId="113">
    <w:nsid w:val="5C113F88"/>
    <w:multiLevelType w:val="hybridMultilevel"/>
    <w:tmpl w:val="EAAAFFB4"/>
    <w:lvl w:ilvl="0" w:tplc="E2AEE1E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5C405022"/>
    <w:multiLevelType w:val="hybridMultilevel"/>
    <w:tmpl w:val="BB760FE2"/>
    <w:lvl w:ilvl="0" w:tplc="63E241F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5D0423BD"/>
    <w:multiLevelType w:val="hybridMultilevel"/>
    <w:tmpl w:val="7BC6D8FC"/>
    <w:lvl w:ilvl="0" w:tplc="980A568C">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116">
    <w:nsid w:val="5DE2730B"/>
    <w:multiLevelType w:val="hybridMultilevel"/>
    <w:tmpl w:val="835A93A4"/>
    <w:lvl w:ilvl="0" w:tplc="AA621FDC">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B8FE9FB4" w:tentative="1">
      <w:start w:val="1"/>
      <w:numFmt w:val="lowerLetter"/>
      <w:lvlText w:val="%2."/>
      <w:lvlJc w:val="left"/>
      <w:pPr>
        <w:tabs>
          <w:tab w:val="num" w:pos="-828"/>
        </w:tabs>
        <w:ind w:left="-828" w:hanging="360"/>
      </w:pPr>
    </w:lvl>
    <w:lvl w:ilvl="2" w:tplc="3C1C8726" w:tentative="1">
      <w:start w:val="1"/>
      <w:numFmt w:val="lowerRoman"/>
      <w:lvlText w:val="%3."/>
      <w:lvlJc w:val="right"/>
      <w:pPr>
        <w:tabs>
          <w:tab w:val="num" w:pos="-108"/>
        </w:tabs>
        <w:ind w:left="-108" w:hanging="180"/>
      </w:pPr>
    </w:lvl>
    <w:lvl w:ilvl="3" w:tplc="1E9C9196" w:tentative="1">
      <w:start w:val="1"/>
      <w:numFmt w:val="decimal"/>
      <w:lvlText w:val="%4."/>
      <w:lvlJc w:val="left"/>
      <w:pPr>
        <w:tabs>
          <w:tab w:val="num" w:pos="612"/>
        </w:tabs>
        <w:ind w:left="612" w:hanging="360"/>
      </w:pPr>
    </w:lvl>
    <w:lvl w:ilvl="4" w:tplc="D4A2FE42" w:tentative="1">
      <w:start w:val="1"/>
      <w:numFmt w:val="lowerLetter"/>
      <w:lvlText w:val="%5."/>
      <w:lvlJc w:val="left"/>
      <w:pPr>
        <w:tabs>
          <w:tab w:val="num" w:pos="1332"/>
        </w:tabs>
        <w:ind w:left="1332" w:hanging="360"/>
      </w:pPr>
    </w:lvl>
    <w:lvl w:ilvl="5" w:tplc="BA7A50E4" w:tentative="1">
      <w:start w:val="1"/>
      <w:numFmt w:val="lowerRoman"/>
      <w:lvlText w:val="%6."/>
      <w:lvlJc w:val="right"/>
      <w:pPr>
        <w:tabs>
          <w:tab w:val="num" w:pos="2052"/>
        </w:tabs>
        <w:ind w:left="2052" w:hanging="180"/>
      </w:pPr>
    </w:lvl>
    <w:lvl w:ilvl="6" w:tplc="AE046B38" w:tentative="1">
      <w:start w:val="1"/>
      <w:numFmt w:val="decimal"/>
      <w:lvlText w:val="%7."/>
      <w:lvlJc w:val="left"/>
      <w:pPr>
        <w:tabs>
          <w:tab w:val="num" w:pos="2772"/>
        </w:tabs>
        <w:ind w:left="2772" w:hanging="360"/>
      </w:pPr>
    </w:lvl>
    <w:lvl w:ilvl="7" w:tplc="E45666A4" w:tentative="1">
      <w:start w:val="1"/>
      <w:numFmt w:val="lowerLetter"/>
      <w:lvlText w:val="%8."/>
      <w:lvlJc w:val="left"/>
      <w:pPr>
        <w:tabs>
          <w:tab w:val="num" w:pos="3492"/>
        </w:tabs>
        <w:ind w:left="3492" w:hanging="360"/>
      </w:pPr>
    </w:lvl>
    <w:lvl w:ilvl="8" w:tplc="3312831E" w:tentative="1">
      <w:start w:val="1"/>
      <w:numFmt w:val="lowerRoman"/>
      <w:lvlText w:val="%9."/>
      <w:lvlJc w:val="right"/>
      <w:pPr>
        <w:tabs>
          <w:tab w:val="num" w:pos="4212"/>
        </w:tabs>
        <w:ind w:left="4212" w:hanging="180"/>
      </w:pPr>
    </w:lvl>
  </w:abstractNum>
  <w:abstractNum w:abstractNumId="117">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118">
    <w:nsid w:val="5F5E613A"/>
    <w:multiLevelType w:val="singleLevel"/>
    <w:tmpl w:val="9A86A97C"/>
    <w:lvl w:ilvl="0">
      <w:start w:val="1"/>
      <w:numFmt w:val="lowerLetter"/>
      <w:lvlText w:val="(%1)"/>
      <w:lvlJc w:val="left"/>
      <w:pPr>
        <w:tabs>
          <w:tab w:val="num" w:pos="720"/>
        </w:tabs>
        <w:ind w:left="720" w:hanging="720"/>
      </w:pPr>
    </w:lvl>
  </w:abstractNum>
  <w:abstractNum w:abstractNumId="11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6021107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1">
    <w:nsid w:val="60DC2C26"/>
    <w:multiLevelType w:val="hybridMultilevel"/>
    <w:tmpl w:val="170A5810"/>
    <w:lvl w:ilvl="0" w:tplc="89E6AEDC">
      <w:start w:val="2"/>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619A0BE5"/>
    <w:multiLevelType w:val="hybridMultilevel"/>
    <w:tmpl w:val="0C5C8592"/>
    <w:lvl w:ilvl="0" w:tplc="5FE652C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62397C7D"/>
    <w:multiLevelType w:val="hybridMultilevel"/>
    <w:tmpl w:val="B96AB682"/>
    <w:lvl w:ilvl="0" w:tplc="CEA2CCA6">
      <w:start w:val="1"/>
      <w:numFmt w:val="lowerLetter"/>
      <w:lvlText w:val="(%1)"/>
      <w:lvlJc w:val="left"/>
      <w:pPr>
        <w:tabs>
          <w:tab w:val="num" w:pos="2700"/>
        </w:tabs>
        <w:ind w:left="2268" w:firstLine="0"/>
      </w:pPr>
      <w:rPr>
        <w:rFonts w:hint="default"/>
      </w:rPr>
    </w:lvl>
    <w:lvl w:ilvl="1" w:tplc="A02C22FC">
      <w:start w:val="1"/>
      <w:numFmt w:val="lowerRoman"/>
      <w:lvlText w:val="(%2)"/>
      <w:lvlJc w:val="left"/>
      <w:pPr>
        <w:tabs>
          <w:tab w:val="num" w:pos="3768"/>
        </w:tabs>
        <w:ind w:left="3768" w:hanging="420"/>
      </w:pPr>
      <w:rPr>
        <w:rFonts w:hint="default"/>
      </w:rPr>
    </w:lvl>
    <w:lvl w:ilvl="2" w:tplc="887A267E" w:tentative="1">
      <w:start w:val="1"/>
      <w:numFmt w:val="lowerRoman"/>
      <w:lvlText w:val="%3."/>
      <w:lvlJc w:val="right"/>
      <w:pPr>
        <w:tabs>
          <w:tab w:val="num" w:pos="4428"/>
        </w:tabs>
        <w:ind w:left="4428" w:hanging="180"/>
      </w:pPr>
    </w:lvl>
    <w:lvl w:ilvl="3" w:tplc="F8600BD0" w:tentative="1">
      <w:start w:val="1"/>
      <w:numFmt w:val="decimal"/>
      <w:lvlText w:val="%4."/>
      <w:lvlJc w:val="left"/>
      <w:pPr>
        <w:tabs>
          <w:tab w:val="num" w:pos="5148"/>
        </w:tabs>
        <w:ind w:left="5148" w:hanging="360"/>
      </w:pPr>
    </w:lvl>
    <w:lvl w:ilvl="4" w:tplc="804ED03A" w:tentative="1">
      <w:start w:val="1"/>
      <w:numFmt w:val="lowerLetter"/>
      <w:lvlText w:val="%5."/>
      <w:lvlJc w:val="left"/>
      <w:pPr>
        <w:tabs>
          <w:tab w:val="num" w:pos="5868"/>
        </w:tabs>
        <w:ind w:left="5868" w:hanging="360"/>
      </w:pPr>
    </w:lvl>
    <w:lvl w:ilvl="5" w:tplc="E68E8108" w:tentative="1">
      <w:start w:val="1"/>
      <w:numFmt w:val="lowerRoman"/>
      <w:lvlText w:val="%6."/>
      <w:lvlJc w:val="right"/>
      <w:pPr>
        <w:tabs>
          <w:tab w:val="num" w:pos="6588"/>
        </w:tabs>
        <w:ind w:left="6588" w:hanging="180"/>
      </w:pPr>
    </w:lvl>
    <w:lvl w:ilvl="6" w:tplc="7C507DCE" w:tentative="1">
      <w:start w:val="1"/>
      <w:numFmt w:val="decimal"/>
      <w:lvlText w:val="%7."/>
      <w:lvlJc w:val="left"/>
      <w:pPr>
        <w:tabs>
          <w:tab w:val="num" w:pos="7308"/>
        </w:tabs>
        <w:ind w:left="7308" w:hanging="360"/>
      </w:pPr>
    </w:lvl>
    <w:lvl w:ilvl="7" w:tplc="BC1858E4" w:tentative="1">
      <w:start w:val="1"/>
      <w:numFmt w:val="lowerLetter"/>
      <w:lvlText w:val="%8."/>
      <w:lvlJc w:val="left"/>
      <w:pPr>
        <w:tabs>
          <w:tab w:val="num" w:pos="8028"/>
        </w:tabs>
        <w:ind w:left="8028" w:hanging="360"/>
      </w:pPr>
    </w:lvl>
    <w:lvl w:ilvl="8" w:tplc="A1A25F2E" w:tentative="1">
      <w:start w:val="1"/>
      <w:numFmt w:val="lowerRoman"/>
      <w:lvlText w:val="%9."/>
      <w:lvlJc w:val="right"/>
      <w:pPr>
        <w:tabs>
          <w:tab w:val="num" w:pos="8748"/>
        </w:tabs>
        <w:ind w:left="8748" w:hanging="180"/>
      </w:pPr>
    </w:lvl>
  </w:abstractNum>
  <w:abstractNum w:abstractNumId="124">
    <w:nsid w:val="62757161"/>
    <w:multiLevelType w:val="hybridMultilevel"/>
    <w:tmpl w:val="B9FEC770"/>
    <w:lvl w:ilvl="0" w:tplc="26029564">
      <w:start w:val="1"/>
      <w:numFmt w:val="lowerRoman"/>
      <w:lvlText w:val="(%1)"/>
      <w:lvlJc w:val="left"/>
      <w:pPr>
        <w:tabs>
          <w:tab w:val="num" w:pos="519"/>
        </w:tabs>
        <w:ind w:left="519"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64EB4B5A"/>
    <w:multiLevelType w:val="hybridMultilevel"/>
    <w:tmpl w:val="228E0B10"/>
    <w:lvl w:ilvl="0" w:tplc="63E241F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97FE66F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66436B7C"/>
    <w:multiLevelType w:val="hybridMultilevel"/>
    <w:tmpl w:val="7938F10E"/>
    <w:lvl w:ilvl="0" w:tplc="89E6AEDC">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66AD3895"/>
    <w:multiLevelType w:val="hybridMultilevel"/>
    <w:tmpl w:val="05B2DC18"/>
    <w:lvl w:ilvl="0" w:tplc="6700005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67BF60D1"/>
    <w:multiLevelType w:val="hybridMultilevel"/>
    <w:tmpl w:val="E9D29D24"/>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6826424A"/>
    <w:multiLevelType w:val="multilevel"/>
    <w:tmpl w:val="804EB5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4"/>
        </w:tabs>
        <w:ind w:left="354" w:hanging="360"/>
      </w:pPr>
      <w:rPr>
        <w:rFonts w:hint="default"/>
      </w:rPr>
    </w:lvl>
    <w:lvl w:ilvl="2">
      <w:start w:val="2"/>
      <w:numFmt w:val="decimal"/>
      <w:lvlText w:val="%1.%2.%3"/>
      <w:lvlJc w:val="left"/>
      <w:pPr>
        <w:tabs>
          <w:tab w:val="num" w:pos="708"/>
        </w:tabs>
        <w:ind w:left="708" w:hanging="720"/>
      </w:pPr>
      <w:rPr>
        <w:rFonts w:hint="default"/>
      </w:rPr>
    </w:lvl>
    <w:lvl w:ilvl="3">
      <w:start w:val="10"/>
      <w:numFmt w:val="decimal"/>
      <w:lvlText w:val="%1.%2.%3.%4"/>
      <w:lvlJc w:val="left"/>
      <w:pPr>
        <w:tabs>
          <w:tab w:val="num" w:pos="702"/>
        </w:tabs>
        <w:ind w:left="702" w:hanging="720"/>
      </w:pPr>
      <w:rPr>
        <w:rFonts w:hint="default"/>
      </w:rPr>
    </w:lvl>
    <w:lvl w:ilvl="4">
      <w:start w:val="1"/>
      <w:numFmt w:val="decimal"/>
      <w:lvlText w:val="%1.%2.%3.%4.%5"/>
      <w:lvlJc w:val="left"/>
      <w:pPr>
        <w:tabs>
          <w:tab w:val="num" w:pos="1056"/>
        </w:tabs>
        <w:ind w:left="1056" w:hanging="1080"/>
      </w:pPr>
      <w:rPr>
        <w:rFonts w:hint="default"/>
      </w:rPr>
    </w:lvl>
    <w:lvl w:ilvl="5">
      <w:start w:val="1"/>
      <w:numFmt w:val="decimal"/>
      <w:lvlText w:val="%1.%2.%3.%4.%5.%6"/>
      <w:lvlJc w:val="left"/>
      <w:pPr>
        <w:tabs>
          <w:tab w:val="num" w:pos="1050"/>
        </w:tabs>
        <w:ind w:left="1050" w:hanging="1080"/>
      </w:pPr>
      <w:rPr>
        <w:rFonts w:hint="default"/>
      </w:rPr>
    </w:lvl>
    <w:lvl w:ilvl="6">
      <w:start w:val="1"/>
      <w:numFmt w:val="decimal"/>
      <w:lvlText w:val="%1.%2.%3.%4.%5.%6.%7"/>
      <w:lvlJc w:val="left"/>
      <w:pPr>
        <w:tabs>
          <w:tab w:val="num" w:pos="1404"/>
        </w:tabs>
        <w:ind w:left="1404" w:hanging="1440"/>
      </w:pPr>
      <w:rPr>
        <w:rFonts w:hint="default"/>
      </w:rPr>
    </w:lvl>
    <w:lvl w:ilvl="7">
      <w:start w:val="1"/>
      <w:numFmt w:val="decimal"/>
      <w:lvlText w:val="%1.%2.%3.%4.%5.%6.%7.%8"/>
      <w:lvlJc w:val="left"/>
      <w:pPr>
        <w:tabs>
          <w:tab w:val="num" w:pos="1398"/>
        </w:tabs>
        <w:ind w:left="1398" w:hanging="1440"/>
      </w:pPr>
      <w:rPr>
        <w:rFonts w:hint="default"/>
      </w:rPr>
    </w:lvl>
    <w:lvl w:ilvl="8">
      <w:start w:val="1"/>
      <w:numFmt w:val="decimal"/>
      <w:lvlText w:val="%1.%2.%3.%4.%5.%6.%7.%8.%9"/>
      <w:lvlJc w:val="left"/>
      <w:pPr>
        <w:tabs>
          <w:tab w:val="num" w:pos="1752"/>
        </w:tabs>
        <w:ind w:left="1752" w:hanging="1800"/>
      </w:pPr>
      <w:rPr>
        <w:rFonts w:hint="default"/>
      </w:rPr>
    </w:lvl>
  </w:abstractNum>
  <w:abstractNum w:abstractNumId="130">
    <w:nsid w:val="68294A59"/>
    <w:multiLevelType w:val="hybridMultilevel"/>
    <w:tmpl w:val="4DAC20C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1">
    <w:nsid w:val="69232F3C"/>
    <w:multiLevelType w:val="hybridMultilevel"/>
    <w:tmpl w:val="D276878A"/>
    <w:lvl w:ilvl="0" w:tplc="AD6219BA">
      <w:start w:val="2"/>
      <w:numFmt w:val="lowerRoman"/>
      <w:lvlText w:val="(%1)"/>
      <w:lvlJc w:val="left"/>
      <w:pPr>
        <w:tabs>
          <w:tab w:val="num" w:pos="3515"/>
        </w:tabs>
        <w:ind w:left="3515" w:hanging="680"/>
      </w:pPr>
      <w:rPr>
        <w:rFonts w:ascii="Times New Roman" w:hAnsi="Times New Roman" w:cs="Times New Roman" w:hint="default"/>
        <w:b w:val="0"/>
        <w:i w:val="0"/>
        <w:color w:val="auto"/>
        <w:sz w:val="22"/>
        <w:szCs w:val="22"/>
        <w:u w:val="none"/>
      </w:rPr>
    </w:lvl>
    <w:lvl w:ilvl="1" w:tplc="04090019">
      <w:start w:val="1"/>
      <w:numFmt w:val="lowerRoman"/>
      <w:lvlText w:val="(%2)"/>
      <w:lvlJc w:val="left"/>
      <w:pPr>
        <w:tabs>
          <w:tab w:val="num" w:pos="1037"/>
        </w:tabs>
        <w:ind w:left="1037" w:hanging="519"/>
      </w:pPr>
      <w:rPr>
        <w:rFonts w:ascii="Times New Roman" w:hAnsi="Times New Roman" w:cs="Times New Roman" w:hint="default"/>
        <w:b w:val="0"/>
        <w:i w:val="0"/>
        <w:color w:val="auto"/>
        <w:sz w:val="24"/>
        <w:szCs w:val="24"/>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6B8770AB"/>
    <w:multiLevelType w:val="hybridMultilevel"/>
    <w:tmpl w:val="21BEF038"/>
    <w:lvl w:ilvl="0" w:tplc="AD6219BA">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6B990A28"/>
    <w:multiLevelType w:val="hybridMultilevel"/>
    <w:tmpl w:val="9E9C4038"/>
    <w:lvl w:ilvl="0" w:tplc="A7004638">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2A902C18" w:tentative="1">
      <w:start w:val="1"/>
      <w:numFmt w:val="lowerLetter"/>
      <w:lvlText w:val="%2."/>
      <w:lvlJc w:val="left"/>
      <w:pPr>
        <w:tabs>
          <w:tab w:val="num" w:pos="1440"/>
        </w:tabs>
        <w:ind w:left="1440" w:hanging="360"/>
      </w:pPr>
    </w:lvl>
    <w:lvl w:ilvl="2" w:tplc="02B89B70" w:tentative="1">
      <w:start w:val="1"/>
      <w:numFmt w:val="lowerRoman"/>
      <w:lvlText w:val="%3."/>
      <w:lvlJc w:val="right"/>
      <w:pPr>
        <w:tabs>
          <w:tab w:val="num" w:pos="2160"/>
        </w:tabs>
        <w:ind w:left="2160" w:hanging="180"/>
      </w:pPr>
    </w:lvl>
    <w:lvl w:ilvl="3" w:tplc="C5DE81FC" w:tentative="1">
      <w:start w:val="1"/>
      <w:numFmt w:val="decimal"/>
      <w:lvlText w:val="%4."/>
      <w:lvlJc w:val="left"/>
      <w:pPr>
        <w:tabs>
          <w:tab w:val="num" w:pos="2880"/>
        </w:tabs>
        <w:ind w:left="2880" w:hanging="360"/>
      </w:pPr>
    </w:lvl>
    <w:lvl w:ilvl="4" w:tplc="32B23930" w:tentative="1">
      <w:start w:val="1"/>
      <w:numFmt w:val="lowerLetter"/>
      <w:lvlText w:val="%5."/>
      <w:lvlJc w:val="left"/>
      <w:pPr>
        <w:tabs>
          <w:tab w:val="num" w:pos="3600"/>
        </w:tabs>
        <w:ind w:left="3600" w:hanging="360"/>
      </w:pPr>
    </w:lvl>
    <w:lvl w:ilvl="5" w:tplc="5ACE2334" w:tentative="1">
      <w:start w:val="1"/>
      <w:numFmt w:val="lowerRoman"/>
      <w:lvlText w:val="%6."/>
      <w:lvlJc w:val="right"/>
      <w:pPr>
        <w:tabs>
          <w:tab w:val="num" w:pos="4320"/>
        </w:tabs>
        <w:ind w:left="4320" w:hanging="180"/>
      </w:pPr>
    </w:lvl>
    <w:lvl w:ilvl="6" w:tplc="0324E564" w:tentative="1">
      <w:start w:val="1"/>
      <w:numFmt w:val="decimal"/>
      <w:lvlText w:val="%7."/>
      <w:lvlJc w:val="left"/>
      <w:pPr>
        <w:tabs>
          <w:tab w:val="num" w:pos="5040"/>
        </w:tabs>
        <w:ind w:left="5040" w:hanging="360"/>
      </w:pPr>
    </w:lvl>
    <w:lvl w:ilvl="7" w:tplc="D57CAA8E" w:tentative="1">
      <w:start w:val="1"/>
      <w:numFmt w:val="lowerLetter"/>
      <w:lvlText w:val="%8."/>
      <w:lvlJc w:val="left"/>
      <w:pPr>
        <w:tabs>
          <w:tab w:val="num" w:pos="5760"/>
        </w:tabs>
        <w:ind w:left="5760" w:hanging="360"/>
      </w:pPr>
    </w:lvl>
    <w:lvl w:ilvl="8" w:tplc="96A831DA" w:tentative="1">
      <w:start w:val="1"/>
      <w:numFmt w:val="lowerRoman"/>
      <w:lvlText w:val="%9."/>
      <w:lvlJc w:val="right"/>
      <w:pPr>
        <w:tabs>
          <w:tab w:val="num" w:pos="6480"/>
        </w:tabs>
        <w:ind w:left="6480" w:hanging="180"/>
      </w:pPr>
    </w:lvl>
  </w:abstractNum>
  <w:abstractNum w:abstractNumId="134">
    <w:nsid w:val="6C20660D"/>
    <w:multiLevelType w:val="hybridMultilevel"/>
    <w:tmpl w:val="793A05D6"/>
    <w:lvl w:ilvl="0" w:tplc="9506960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4148E5D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6C392214"/>
    <w:multiLevelType w:val="hybridMultilevel"/>
    <w:tmpl w:val="13A4E30E"/>
    <w:lvl w:ilvl="0" w:tplc="F418D38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nsid w:val="6FC824FD"/>
    <w:multiLevelType w:val="hybridMultilevel"/>
    <w:tmpl w:val="77A80990"/>
    <w:lvl w:ilvl="0" w:tplc="DFBE1C82">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137">
    <w:nsid w:val="70762B41"/>
    <w:multiLevelType w:val="hybridMultilevel"/>
    <w:tmpl w:val="52C4B044"/>
    <w:lvl w:ilvl="0" w:tplc="C2CED49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70900721"/>
    <w:multiLevelType w:val="hybridMultilevel"/>
    <w:tmpl w:val="9F0062AA"/>
    <w:lvl w:ilvl="0" w:tplc="8DBA7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70DB4481"/>
    <w:multiLevelType w:val="hybridMultilevel"/>
    <w:tmpl w:val="41663C26"/>
    <w:lvl w:ilvl="0" w:tplc="52585AE6">
      <w:start w:val="4"/>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716B6547"/>
    <w:multiLevelType w:val="hybridMultilevel"/>
    <w:tmpl w:val="4D8204A4"/>
    <w:lvl w:ilvl="0" w:tplc="3F50637E">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1">
    <w:nsid w:val="71D84B7D"/>
    <w:multiLevelType w:val="hybridMultilevel"/>
    <w:tmpl w:val="73FC2DB2"/>
    <w:lvl w:ilvl="0" w:tplc="63E241F2">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72CC49DB"/>
    <w:multiLevelType w:val="hybridMultilevel"/>
    <w:tmpl w:val="3D069BA2"/>
    <w:lvl w:ilvl="0" w:tplc="D2242D5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74832240"/>
    <w:multiLevelType w:val="hybridMultilevel"/>
    <w:tmpl w:val="54CEF456"/>
    <w:lvl w:ilvl="0" w:tplc="EF7CE6D4">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75D13416"/>
    <w:multiLevelType w:val="multilevel"/>
    <w:tmpl w:val="BCB281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0"/>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nsid w:val="79725D0E"/>
    <w:multiLevelType w:val="hybridMultilevel"/>
    <w:tmpl w:val="A9467B6C"/>
    <w:lvl w:ilvl="0" w:tplc="52585AE6">
      <w:start w:val="1"/>
      <w:numFmt w:val="lowerRoman"/>
      <w:lvlText w:val="(%1)"/>
      <w:lvlJc w:val="left"/>
      <w:pPr>
        <w:tabs>
          <w:tab w:val="num" w:pos="1037"/>
        </w:tabs>
        <w:ind w:left="1037"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797B445B"/>
    <w:multiLevelType w:val="hybridMultilevel"/>
    <w:tmpl w:val="34CAB52C"/>
    <w:lvl w:ilvl="0" w:tplc="B72A795C">
      <w:start w:val="1"/>
      <w:numFmt w:val="lowerLetter"/>
      <w:lvlText w:val="(%1)"/>
      <w:lvlJc w:val="left"/>
      <w:pPr>
        <w:ind w:left="647" w:hanging="360"/>
      </w:pPr>
      <w:rPr>
        <w:rFonts w:hint="default"/>
      </w:rPr>
    </w:lvl>
    <w:lvl w:ilvl="1" w:tplc="04090019" w:tentative="1">
      <w:start w:val="1"/>
      <w:numFmt w:val="lowerLetter"/>
      <w:lvlText w:val="%2."/>
      <w:lvlJc w:val="left"/>
      <w:pPr>
        <w:ind w:left="1367" w:hanging="360"/>
      </w:pPr>
    </w:lvl>
    <w:lvl w:ilvl="2" w:tplc="0409001B" w:tentative="1">
      <w:start w:val="1"/>
      <w:numFmt w:val="lowerRoman"/>
      <w:lvlText w:val="%3."/>
      <w:lvlJc w:val="right"/>
      <w:pPr>
        <w:ind w:left="2087" w:hanging="180"/>
      </w:pPr>
    </w:lvl>
    <w:lvl w:ilvl="3" w:tplc="0409000F" w:tentative="1">
      <w:start w:val="1"/>
      <w:numFmt w:val="decimal"/>
      <w:lvlText w:val="%4."/>
      <w:lvlJc w:val="left"/>
      <w:pPr>
        <w:ind w:left="2807" w:hanging="360"/>
      </w:pPr>
    </w:lvl>
    <w:lvl w:ilvl="4" w:tplc="04090019" w:tentative="1">
      <w:start w:val="1"/>
      <w:numFmt w:val="lowerLetter"/>
      <w:lvlText w:val="%5."/>
      <w:lvlJc w:val="left"/>
      <w:pPr>
        <w:ind w:left="3527" w:hanging="360"/>
      </w:pPr>
    </w:lvl>
    <w:lvl w:ilvl="5" w:tplc="0409001B" w:tentative="1">
      <w:start w:val="1"/>
      <w:numFmt w:val="lowerRoman"/>
      <w:lvlText w:val="%6."/>
      <w:lvlJc w:val="right"/>
      <w:pPr>
        <w:ind w:left="4247" w:hanging="180"/>
      </w:pPr>
    </w:lvl>
    <w:lvl w:ilvl="6" w:tplc="0409000F" w:tentative="1">
      <w:start w:val="1"/>
      <w:numFmt w:val="decimal"/>
      <w:lvlText w:val="%7."/>
      <w:lvlJc w:val="left"/>
      <w:pPr>
        <w:ind w:left="4967" w:hanging="360"/>
      </w:pPr>
    </w:lvl>
    <w:lvl w:ilvl="7" w:tplc="04090019" w:tentative="1">
      <w:start w:val="1"/>
      <w:numFmt w:val="lowerLetter"/>
      <w:lvlText w:val="%8."/>
      <w:lvlJc w:val="left"/>
      <w:pPr>
        <w:ind w:left="5687" w:hanging="360"/>
      </w:pPr>
    </w:lvl>
    <w:lvl w:ilvl="8" w:tplc="0409001B" w:tentative="1">
      <w:start w:val="1"/>
      <w:numFmt w:val="lowerRoman"/>
      <w:lvlText w:val="%9."/>
      <w:lvlJc w:val="right"/>
      <w:pPr>
        <w:ind w:left="6407" w:hanging="180"/>
      </w:pPr>
    </w:lvl>
  </w:abstractNum>
  <w:abstractNum w:abstractNumId="147">
    <w:nsid w:val="79A32C78"/>
    <w:multiLevelType w:val="singleLevel"/>
    <w:tmpl w:val="774E87D6"/>
    <w:lvl w:ilvl="0">
      <w:start w:val="1"/>
      <w:numFmt w:val="bullet"/>
      <w:lvlText w:val=""/>
      <w:lvlJc w:val="left"/>
      <w:pPr>
        <w:tabs>
          <w:tab w:val="num" w:pos="360"/>
        </w:tabs>
        <w:ind w:left="360" w:hanging="360"/>
      </w:pPr>
      <w:rPr>
        <w:rFonts w:ascii="Symbol" w:hAnsi="Symbol" w:hint="default"/>
      </w:rPr>
    </w:lvl>
  </w:abstractNum>
  <w:abstractNum w:abstractNumId="148">
    <w:nsid w:val="79FE5E63"/>
    <w:multiLevelType w:val="hybridMultilevel"/>
    <w:tmpl w:val="A888088A"/>
    <w:lvl w:ilvl="0" w:tplc="D388B424">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80BC1344" w:tentative="1">
      <w:start w:val="1"/>
      <w:numFmt w:val="lowerLetter"/>
      <w:lvlText w:val="%2."/>
      <w:lvlJc w:val="left"/>
      <w:pPr>
        <w:tabs>
          <w:tab w:val="num" w:pos="1440"/>
        </w:tabs>
        <w:ind w:left="1440" w:hanging="360"/>
      </w:pPr>
    </w:lvl>
    <w:lvl w:ilvl="2" w:tplc="5DC6037A" w:tentative="1">
      <w:start w:val="1"/>
      <w:numFmt w:val="lowerRoman"/>
      <w:lvlText w:val="%3."/>
      <w:lvlJc w:val="right"/>
      <w:pPr>
        <w:tabs>
          <w:tab w:val="num" w:pos="2160"/>
        </w:tabs>
        <w:ind w:left="2160" w:hanging="180"/>
      </w:pPr>
    </w:lvl>
    <w:lvl w:ilvl="3" w:tplc="AD7E306C" w:tentative="1">
      <w:start w:val="1"/>
      <w:numFmt w:val="decimal"/>
      <w:lvlText w:val="%4."/>
      <w:lvlJc w:val="left"/>
      <w:pPr>
        <w:tabs>
          <w:tab w:val="num" w:pos="2880"/>
        </w:tabs>
        <w:ind w:left="2880" w:hanging="360"/>
      </w:pPr>
    </w:lvl>
    <w:lvl w:ilvl="4" w:tplc="1028353E" w:tentative="1">
      <w:start w:val="1"/>
      <w:numFmt w:val="lowerLetter"/>
      <w:lvlText w:val="%5."/>
      <w:lvlJc w:val="left"/>
      <w:pPr>
        <w:tabs>
          <w:tab w:val="num" w:pos="3600"/>
        </w:tabs>
        <w:ind w:left="3600" w:hanging="360"/>
      </w:pPr>
    </w:lvl>
    <w:lvl w:ilvl="5" w:tplc="D4D804F0" w:tentative="1">
      <w:start w:val="1"/>
      <w:numFmt w:val="lowerRoman"/>
      <w:lvlText w:val="%6."/>
      <w:lvlJc w:val="right"/>
      <w:pPr>
        <w:tabs>
          <w:tab w:val="num" w:pos="4320"/>
        </w:tabs>
        <w:ind w:left="4320" w:hanging="180"/>
      </w:pPr>
    </w:lvl>
    <w:lvl w:ilvl="6" w:tplc="D9064D92" w:tentative="1">
      <w:start w:val="1"/>
      <w:numFmt w:val="decimal"/>
      <w:lvlText w:val="%7."/>
      <w:lvlJc w:val="left"/>
      <w:pPr>
        <w:tabs>
          <w:tab w:val="num" w:pos="5040"/>
        </w:tabs>
        <w:ind w:left="5040" w:hanging="360"/>
      </w:pPr>
    </w:lvl>
    <w:lvl w:ilvl="7" w:tplc="39468C96" w:tentative="1">
      <w:start w:val="1"/>
      <w:numFmt w:val="lowerLetter"/>
      <w:lvlText w:val="%8."/>
      <w:lvlJc w:val="left"/>
      <w:pPr>
        <w:tabs>
          <w:tab w:val="num" w:pos="5760"/>
        </w:tabs>
        <w:ind w:left="5760" w:hanging="360"/>
      </w:pPr>
    </w:lvl>
    <w:lvl w:ilvl="8" w:tplc="D46CE830" w:tentative="1">
      <w:start w:val="1"/>
      <w:numFmt w:val="lowerRoman"/>
      <w:lvlText w:val="%9."/>
      <w:lvlJc w:val="right"/>
      <w:pPr>
        <w:tabs>
          <w:tab w:val="num" w:pos="6480"/>
        </w:tabs>
        <w:ind w:left="6480" w:hanging="180"/>
      </w:pPr>
    </w:lvl>
  </w:abstractNum>
  <w:abstractNum w:abstractNumId="149">
    <w:nsid w:val="7B7A5165"/>
    <w:multiLevelType w:val="hybridMultilevel"/>
    <w:tmpl w:val="B2981F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0">
    <w:nsid w:val="7C8F51E9"/>
    <w:multiLevelType w:val="hybridMultilevel"/>
    <w:tmpl w:val="19CAB606"/>
    <w:lvl w:ilvl="0" w:tplc="6B3C5690">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3F84397E" w:tentative="1">
      <w:start w:val="1"/>
      <w:numFmt w:val="lowerLetter"/>
      <w:lvlText w:val="%2."/>
      <w:lvlJc w:val="left"/>
      <w:pPr>
        <w:tabs>
          <w:tab w:val="num" w:pos="1440"/>
        </w:tabs>
        <w:ind w:left="1440" w:hanging="360"/>
      </w:pPr>
    </w:lvl>
    <w:lvl w:ilvl="2" w:tplc="141A68A4" w:tentative="1">
      <w:start w:val="1"/>
      <w:numFmt w:val="lowerRoman"/>
      <w:lvlText w:val="%3."/>
      <w:lvlJc w:val="right"/>
      <w:pPr>
        <w:tabs>
          <w:tab w:val="num" w:pos="2160"/>
        </w:tabs>
        <w:ind w:left="2160" w:hanging="180"/>
      </w:pPr>
    </w:lvl>
    <w:lvl w:ilvl="3" w:tplc="DF148056" w:tentative="1">
      <w:start w:val="1"/>
      <w:numFmt w:val="decimal"/>
      <w:lvlText w:val="%4."/>
      <w:lvlJc w:val="left"/>
      <w:pPr>
        <w:tabs>
          <w:tab w:val="num" w:pos="2880"/>
        </w:tabs>
        <w:ind w:left="2880" w:hanging="360"/>
      </w:pPr>
    </w:lvl>
    <w:lvl w:ilvl="4" w:tplc="D758DEFC" w:tentative="1">
      <w:start w:val="1"/>
      <w:numFmt w:val="lowerLetter"/>
      <w:lvlText w:val="%5."/>
      <w:lvlJc w:val="left"/>
      <w:pPr>
        <w:tabs>
          <w:tab w:val="num" w:pos="3600"/>
        </w:tabs>
        <w:ind w:left="3600" w:hanging="360"/>
      </w:pPr>
    </w:lvl>
    <w:lvl w:ilvl="5" w:tplc="EC76064A" w:tentative="1">
      <w:start w:val="1"/>
      <w:numFmt w:val="lowerRoman"/>
      <w:lvlText w:val="%6."/>
      <w:lvlJc w:val="right"/>
      <w:pPr>
        <w:tabs>
          <w:tab w:val="num" w:pos="4320"/>
        </w:tabs>
        <w:ind w:left="4320" w:hanging="180"/>
      </w:pPr>
    </w:lvl>
    <w:lvl w:ilvl="6" w:tplc="BC06EBFA" w:tentative="1">
      <w:start w:val="1"/>
      <w:numFmt w:val="decimal"/>
      <w:lvlText w:val="%7."/>
      <w:lvlJc w:val="left"/>
      <w:pPr>
        <w:tabs>
          <w:tab w:val="num" w:pos="5040"/>
        </w:tabs>
        <w:ind w:left="5040" w:hanging="360"/>
      </w:pPr>
    </w:lvl>
    <w:lvl w:ilvl="7" w:tplc="6AFEF552" w:tentative="1">
      <w:start w:val="1"/>
      <w:numFmt w:val="lowerLetter"/>
      <w:lvlText w:val="%8."/>
      <w:lvlJc w:val="left"/>
      <w:pPr>
        <w:tabs>
          <w:tab w:val="num" w:pos="5760"/>
        </w:tabs>
        <w:ind w:left="5760" w:hanging="360"/>
      </w:pPr>
    </w:lvl>
    <w:lvl w:ilvl="8" w:tplc="0E066EA6" w:tentative="1">
      <w:start w:val="1"/>
      <w:numFmt w:val="lowerRoman"/>
      <w:lvlText w:val="%9."/>
      <w:lvlJc w:val="right"/>
      <w:pPr>
        <w:tabs>
          <w:tab w:val="num" w:pos="6480"/>
        </w:tabs>
        <w:ind w:left="6480" w:hanging="180"/>
      </w:pPr>
    </w:lvl>
  </w:abstractNum>
  <w:abstractNum w:abstractNumId="151">
    <w:nsid w:val="7CF1074B"/>
    <w:multiLevelType w:val="hybridMultilevel"/>
    <w:tmpl w:val="6256ECAE"/>
    <w:lvl w:ilvl="0" w:tplc="DF9274B0">
      <w:start w:val="1"/>
      <w:numFmt w:val="lowerLetter"/>
      <w:lvlText w:val="(%1)"/>
      <w:lvlJc w:val="left"/>
      <w:pPr>
        <w:tabs>
          <w:tab w:val="num" w:pos="576"/>
        </w:tabs>
        <w:ind w:left="576" w:firstLine="0"/>
      </w:pPr>
      <w:rPr>
        <w:rFonts w:hint="default"/>
      </w:rPr>
    </w:lvl>
    <w:lvl w:ilvl="1" w:tplc="04090019">
      <w:start w:val="1"/>
      <w:numFmt w:val="lowerLetter"/>
      <w:lvlText w:val="%2."/>
      <w:lvlJc w:val="left"/>
      <w:pPr>
        <w:tabs>
          <w:tab w:val="num" w:pos="1296"/>
        </w:tabs>
        <w:ind w:left="1296" w:hanging="360"/>
      </w:pPr>
    </w:lvl>
    <w:lvl w:ilvl="2" w:tplc="0409001B">
      <w:start w:val="1"/>
      <w:numFmt w:val="lowerRoman"/>
      <w:lvlText w:val="(%3)"/>
      <w:lvlJc w:val="right"/>
      <w:pPr>
        <w:tabs>
          <w:tab w:val="num" w:pos="2016"/>
        </w:tabs>
        <w:ind w:left="2016" w:hanging="180"/>
      </w:pPr>
      <w:rPr>
        <w:rFonts w:hint="default"/>
      </w:r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52">
    <w:nsid w:val="7F885564"/>
    <w:multiLevelType w:val="hybridMultilevel"/>
    <w:tmpl w:val="6C0216F0"/>
    <w:lvl w:ilvl="0" w:tplc="FFFFFFFF">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92"/>
  </w:num>
  <w:num w:numId="2">
    <w:abstractNumId w:val="11"/>
  </w:num>
  <w:num w:numId="3">
    <w:abstractNumId w:val="17"/>
  </w:num>
  <w:num w:numId="4">
    <w:abstractNumId w:val="5"/>
  </w:num>
  <w:num w:numId="5">
    <w:abstractNumId w:val="107"/>
  </w:num>
  <w:num w:numId="6">
    <w:abstractNumId w:val="80"/>
  </w:num>
  <w:num w:numId="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0"/>
  </w:num>
  <w:num w:numId="9">
    <w:abstractNumId w:val="60"/>
  </w:num>
  <w:num w:numId="10">
    <w:abstractNumId w:val="151"/>
  </w:num>
  <w:num w:numId="11">
    <w:abstractNumId w:val="36"/>
  </w:num>
  <w:num w:numId="12">
    <w:abstractNumId w:val="82"/>
  </w:num>
  <w:num w:numId="13">
    <w:abstractNumId w:val="89"/>
  </w:num>
  <w:num w:numId="14">
    <w:abstractNumId w:val="22"/>
  </w:num>
  <w:num w:numId="15">
    <w:abstractNumId w:val="115"/>
  </w:num>
  <w:num w:numId="16">
    <w:abstractNumId w:val="123"/>
  </w:num>
  <w:num w:numId="17">
    <w:abstractNumId w:val="90"/>
  </w:num>
  <w:num w:numId="18">
    <w:abstractNumId w:val="112"/>
  </w:num>
  <w:num w:numId="19">
    <w:abstractNumId w:val="102"/>
  </w:num>
  <w:num w:numId="20">
    <w:abstractNumId w:val="41"/>
  </w:num>
  <w:num w:numId="21">
    <w:abstractNumId w:val="77"/>
  </w:num>
  <w:num w:numId="22">
    <w:abstractNumId w:val="34"/>
  </w:num>
  <w:num w:numId="23">
    <w:abstractNumId w:val="96"/>
  </w:num>
  <w:num w:numId="24">
    <w:abstractNumId w:val="46"/>
  </w:num>
  <w:num w:numId="25">
    <w:abstractNumId w:val="136"/>
  </w:num>
  <w:num w:numId="26">
    <w:abstractNumId w:val="10"/>
  </w:num>
  <w:num w:numId="27">
    <w:abstractNumId w:val="1"/>
  </w:num>
  <w:num w:numId="28">
    <w:abstractNumId w:val="30"/>
  </w:num>
  <w:num w:numId="29">
    <w:abstractNumId w:val="16"/>
  </w:num>
  <w:num w:numId="30">
    <w:abstractNumId w:val="28"/>
  </w:num>
  <w:num w:numId="31">
    <w:abstractNumId w:val="103"/>
  </w:num>
  <w:num w:numId="32">
    <w:abstractNumId w:val="100"/>
  </w:num>
  <w:num w:numId="33">
    <w:abstractNumId w:val="69"/>
  </w:num>
  <w:num w:numId="34">
    <w:abstractNumId w:val="145"/>
  </w:num>
  <w:num w:numId="35">
    <w:abstractNumId w:val="53"/>
  </w:num>
  <w:num w:numId="36">
    <w:abstractNumId w:val="8"/>
  </w:num>
  <w:num w:numId="37">
    <w:abstractNumId w:val="131"/>
  </w:num>
  <w:num w:numId="38">
    <w:abstractNumId w:val="54"/>
  </w:num>
  <w:num w:numId="39">
    <w:abstractNumId w:val="75"/>
  </w:num>
  <w:num w:numId="40">
    <w:abstractNumId w:val="50"/>
  </w:num>
  <w:num w:numId="41">
    <w:abstractNumId w:val="144"/>
  </w:num>
  <w:num w:numId="42">
    <w:abstractNumId w:val="129"/>
  </w:num>
  <w:num w:numId="43">
    <w:abstractNumId w:val="99"/>
  </w:num>
  <w:num w:numId="44">
    <w:abstractNumId w:val="91"/>
  </w:num>
  <w:num w:numId="45">
    <w:abstractNumId w:val="20"/>
  </w:num>
  <w:num w:numId="46">
    <w:abstractNumId w:val="127"/>
  </w:num>
  <w:num w:numId="47">
    <w:abstractNumId w:val="70"/>
  </w:num>
  <w:num w:numId="48">
    <w:abstractNumId w:val="116"/>
  </w:num>
  <w:num w:numId="49">
    <w:abstractNumId w:val="42"/>
  </w:num>
  <w:num w:numId="50">
    <w:abstractNumId w:val="87"/>
  </w:num>
  <w:num w:numId="51">
    <w:abstractNumId w:val="15"/>
  </w:num>
  <w:num w:numId="52">
    <w:abstractNumId w:val="63"/>
  </w:num>
  <w:num w:numId="53">
    <w:abstractNumId w:val="137"/>
  </w:num>
  <w:num w:numId="54">
    <w:abstractNumId w:val="95"/>
  </w:num>
  <w:num w:numId="55">
    <w:abstractNumId w:val="125"/>
  </w:num>
  <w:num w:numId="56">
    <w:abstractNumId w:val="143"/>
  </w:num>
  <w:num w:numId="57">
    <w:abstractNumId w:val="21"/>
  </w:num>
  <w:num w:numId="58">
    <w:abstractNumId w:val="78"/>
  </w:num>
  <w:num w:numId="59">
    <w:abstractNumId w:val="23"/>
  </w:num>
  <w:num w:numId="60">
    <w:abstractNumId w:val="71"/>
  </w:num>
  <w:num w:numId="61">
    <w:abstractNumId w:val="105"/>
  </w:num>
  <w:num w:numId="62">
    <w:abstractNumId w:val="97"/>
  </w:num>
  <w:num w:numId="63">
    <w:abstractNumId w:val="133"/>
  </w:num>
  <w:num w:numId="64">
    <w:abstractNumId w:val="2"/>
  </w:num>
  <w:num w:numId="65">
    <w:abstractNumId w:val="83"/>
  </w:num>
  <w:num w:numId="66">
    <w:abstractNumId w:val="18"/>
  </w:num>
  <w:num w:numId="67">
    <w:abstractNumId w:val="61"/>
  </w:num>
  <w:num w:numId="68">
    <w:abstractNumId w:val="58"/>
  </w:num>
  <w:num w:numId="69">
    <w:abstractNumId w:val="152"/>
  </w:num>
  <w:num w:numId="70">
    <w:abstractNumId w:val="48"/>
  </w:num>
  <w:num w:numId="71">
    <w:abstractNumId w:val="114"/>
  </w:num>
  <w:num w:numId="72">
    <w:abstractNumId w:val="134"/>
  </w:num>
  <w:num w:numId="73">
    <w:abstractNumId w:val="57"/>
  </w:num>
  <w:num w:numId="74">
    <w:abstractNumId w:val="150"/>
  </w:num>
  <w:num w:numId="75">
    <w:abstractNumId w:val="108"/>
  </w:num>
  <w:num w:numId="76">
    <w:abstractNumId w:val="84"/>
  </w:num>
  <w:num w:numId="77">
    <w:abstractNumId w:val="31"/>
  </w:num>
  <w:num w:numId="78">
    <w:abstractNumId w:val="40"/>
  </w:num>
  <w:num w:numId="79">
    <w:abstractNumId w:val="132"/>
  </w:num>
  <w:num w:numId="80">
    <w:abstractNumId w:val="43"/>
  </w:num>
  <w:num w:numId="81">
    <w:abstractNumId w:val="39"/>
  </w:num>
  <w:num w:numId="82">
    <w:abstractNumId w:val="142"/>
  </w:num>
  <w:num w:numId="83">
    <w:abstractNumId w:val="38"/>
  </w:num>
  <w:num w:numId="84">
    <w:abstractNumId w:val="49"/>
  </w:num>
  <w:num w:numId="85">
    <w:abstractNumId w:val="135"/>
  </w:num>
  <w:num w:numId="86">
    <w:abstractNumId w:val="45"/>
  </w:num>
  <w:num w:numId="87">
    <w:abstractNumId w:val="64"/>
  </w:num>
  <w:num w:numId="88">
    <w:abstractNumId w:val="128"/>
  </w:num>
  <w:num w:numId="89">
    <w:abstractNumId w:val="29"/>
  </w:num>
  <w:num w:numId="90">
    <w:abstractNumId w:val="33"/>
  </w:num>
  <w:num w:numId="91">
    <w:abstractNumId w:val="4"/>
  </w:num>
  <w:num w:numId="92">
    <w:abstractNumId w:val="113"/>
  </w:num>
  <w:num w:numId="93">
    <w:abstractNumId w:val="25"/>
  </w:num>
  <w:num w:numId="94">
    <w:abstractNumId w:val="139"/>
  </w:num>
  <w:num w:numId="95">
    <w:abstractNumId w:val="3"/>
  </w:num>
  <w:num w:numId="96">
    <w:abstractNumId w:val="37"/>
  </w:num>
  <w:num w:numId="97">
    <w:abstractNumId w:val="111"/>
  </w:num>
  <w:num w:numId="98">
    <w:abstractNumId w:val="141"/>
  </w:num>
  <w:num w:numId="99">
    <w:abstractNumId w:val="7"/>
  </w:num>
  <w:num w:numId="100">
    <w:abstractNumId w:val="106"/>
  </w:num>
  <w:num w:numId="101">
    <w:abstractNumId w:val="148"/>
  </w:num>
  <w:num w:numId="102">
    <w:abstractNumId w:val="74"/>
  </w:num>
  <w:num w:numId="103">
    <w:abstractNumId w:val="27"/>
  </w:num>
  <w:num w:numId="104">
    <w:abstractNumId w:val="67"/>
  </w:num>
  <w:num w:numId="105">
    <w:abstractNumId w:val="98"/>
  </w:num>
  <w:num w:numId="106">
    <w:abstractNumId w:val="72"/>
  </w:num>
  <w:num w:numId="107">
    <w:abstractNumId w:val="32"/>
  </w:num>
  <w:num w:numId="108">
    <w:abstractNumId w:val="121"/>
  </w:num>
  <w:num w:numId="109">
    <w:abstractNumId w:val="93"/>
  </w:num>
  <w:num w:numId="110">
    <w:abstractNumId w:val="76"/>
  </w:num>
  <w:num w:numId="111">
    <w:abstractNumId w:val="122"/>
  </w:num>
  <w:num w:numId="112">
    <w:abstractNumId w:val="110"/>
  </w:num>
  <w:num w:numId="113">
    <w:abstractNumId w:val="104"/>
  </w:num>
  <w:num w:numId="114">
    <w:abstractNumId w:val="86"/>
  </w:num>
  <w:num w:numId="115">
    <w:abstractNumId w:val="126"/>
  </w:num>
  <w:num w:numId="116">
    <w:abstractNumId w:val="55"/>
  </w:num>
  <w:num w:numId="117">
    <w:abstractNumId w:val="109"/>
  </w:num>
  <w:num w:numId="118">
    <w:abstractNumId w:val="101"/>
  </w:num>
  <w:num w:numId="119">
    <w:abstractNumId w:val="59"/>
  </w:num>
  <w:num w:numId="120">
    <w:abstractNumId w:val="124"/>
  </w:num>
  <w:num w:numId="121">
    <w:abstractNumId w:val="62"/>
  </w:num>
  <w:num w:numId="122">
    <w:abstractNumId w:val="35"/>
  </w:num>
  <w:num w:numId="123">
    <w:abstractNumId w:val="9"/>
  </w:num>
  <w:num w:numId="124">
    <w:abstractNumId w:val="19"/>
  </w:num>
  <w:num w:numId="125">
    <w:abstractNumId w:val="44"/>
  </w:num>
  <w:num w:numId="126">
    <w:abstractNumId w:val="117"/>
  </w:num>
  <w:num w:numId="127">
    <w:abstractNumId w:val="120"/>
  </w:num>
  <w:num w:numId="128">
    <w:abstractNumId w:val="88"/>
  </w:num>
  <w:num w:numId="129">
    <w:abstractNumId w:val="0"/>
  </w:num>
  <w:num w:numId="130">
    <w:abstractNumId w:val="68"/>
  </w:num>
  <w:num w:numId="131">
    <w:abstractNumId w:val="68"/>
    <w:lvlOverride w:ilvl="0">
      <w:startOverride w:val="1"/>
    </w:lvlOverride>
  </w:num>
  <w:num w:numId="132">
    <w:abstractNumId w:val="119"/>
  </w:num>
  <w:num w:numId="133">
    <w:abstractNumId w:val="79"/>
  </w:num>
  <w:num w:numId="134">
    <w:abstractNumId w:val="118"/>
  </w:num>
  <w:num w:numId="135">
    <w:abstractNumId w:val="52"/>
  </w:num>
  <w:num w:numId="136">
    <w:abstractNumId w:val="26"/>
  </w:num>
  <w:num w:numId="137">
    <w:abstractNumId w:val="94"/>
  </w:num>
  <w:num w:numId="138">
    <w:abstractNumId w:val="147"/>
  </w:num>
  <w:num w:numId="139">
    <w:abstractNumId w:val="56"/>
  </w:num>
  <w:num w:numId="14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4"/>
  </w:num>
  <w:num w:numId="142">
    <w:abstractNumId w:val="140"/>
  </w:num>
  <w:num w:numId="143">
    <w:abstractNumId w:val="130"/>
  </w:num>
  <w:num w:numId="144">
    <w:abstractNumId w:val="13"/>
  </w:num>
  <w:num w:numId="145">
    <w:abstractNumId w:val="47"/>
  </w:num>
  <w:num w:numId="146">
    <w:abstractNumId w:val="138"/>
  </w:num>
  <w:num w:numId="147">
    <w:abstractNumId w:val="81"/>
  </w:num>
  <w:num w:numId="148">
    <w:abstractNumId w:val="51"/>
  </w:num>
  <w:num w:numId="149">
    <w:abstractNumId w:val="14"/>
  </w:num>
  <w:num w:numId="150">
    <w:abstractNumId w:val="149"/>
  </w:num>
  <w:num w:numId="151">
    <w:abstractNumId w:val="12"/>
  </w:num>
  <w:num w:numId="152">
    <w:abstractNumId w:val="66"/>
  </w:num>
  <w:num w:numId="153">
    <w:abstractNumId w:val="65"/>
  </w:num>
  <w:num w:numId="154">
    <w:abstractNumId w:val="73"/>
  </w:num>
  <w:num w:numId="155">
    <w:abstractNumId w:val="146"/>
  </w:num>
  <w:num w:numId="156">
    <w:abstractNumId w:val="6"/>
  </w:num>
  <w:num w:numId="157">
    <w:abstractNumId w:val="85"/>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mirrorMargins/>
  <w:hideSpelling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22D42"/>
    <w:rsid w:val="0002312A"/>
    <w:rsid w:val="00024303"/>
    <w:rsid w:val="0002440D"/>
    <w:rsid w:val="00024F5A"/>
    <w:rsid w:val="0002665C"/>
    <w:rsid w:val="00026DCD"/>
    <w:rsid w:val="00030045"/>
    <w:rsid w:val="000310AB"/>
    <w:rsid w:val="00031407"/>
    <w:rsid w:val="0003148E"/>
    <w:rsid w:val="000328F5"/>
    <w:rsid w:val="00033945"/>
    <w:rsid w:val="0003424D"/>
    <w:rsid w:val="0003793D"/>
    <w:rsid w:val="00037F34"/>
    <w:rsid w:val="00040A8A"/>
    <w:rsid w:val="00040FA3"/>
    <w:rsid w:val="0004294F"/>
    <w:rsid w:val="0004491A"/>
    <w:rsid w:val="00044E80"/>
    <w:rsid w:val="0004500C"/>
    <w:rsid w:val="000464E8"/>
    <w:rsid w:val="00046A3F"/>
    <w:rsid w:val="00051604"/>
    <w:rsid w:val="00055657"/>
    <w:rsid w:val="00061338"/>
    <w:rsid w:val="0006144C"/>
    <w:rsid w:val="000630F7"/>
    <w:rsid w:val="0006384D"/>
    <w:rsid w:val="00063AF3"/>
    <w:rsid w:val="00072D8B"/>
    <w:rsid w:val="00075FBC"/>
    <w:rsid w:val="000767FF"/>
    <w:rsid w:val="00077307"/>
    <w:rsid w:val="00080B40"/>
    <w:rsid w:val="00083518"/>
    <w:rsid w:val="00084294"/>
    <w:rsid w:val="000858F7"/>
    <w:rsid w:val="00093DCD"/>
    <w:rsid w:val="000949D0"/>
    <w:rsid w:val="00094BCD"/>
    <w:rsid w:val="00094C6B"/>
    <w:rsid w:val="00095F1C"/>
    <w:rsid w:val="000965A8"/>
    <w:rsid w:val="0009710D"/>
    <w:rsid w:val="000A0654"/>
    <w:rsid w:val="000A177A"/>
    <w:rsid w:val="000A2EAE"/>
    <w:rsid w:val="000A2FE4"/>
    <w:rsid w:val="000A3B38"/>
    <w:rsid w:val="000A4709"/>
    <w:rsid w:val="000A530E"/>
    <w:rsid w:val="000B0E8D"/>
    <w:rsid w:val="000B2A38"/>
    <w:rsid w:val="000B2B04"/>
    <w:rsid w:val="000B4079"/>
    <w:rsid w:val="000B4849"/>
    <w:rsid w:val="000B55CD"/>
    <w:rsid w:val="000B68DE"/>
    <w:rsid w:val="000C0940"/>
    <w:rsid w:val="000C554A"/>
    <w:rsid w:val="000C626D"/>
    <w:rsid w:val="000D203F"/>
    <w:rsid w:val="000D2630"/>
    <w:rsid w:val="000D4EC3"/>
    <w:rsid w:val="000D56F0"/>
    <w:rsid w:val="000D5FAC"/>
    <w:rsid w:val="000D6717"/>
    <w:rsid w:val="000D7DB0"/>
    <w:rsid w:val="000E1BB1"/>
    <w:rsid w:val="000E3729"/>
    <w:rsid w:val="000E4BCC"/>
    <w:rsid w:val="000E618B"/>
    <w:rsid w:val="000E6715"/>
    <w:rsid w:val="000E754D"/>
    <w:rsid w:val="000F1168"/>
    <w:rsid w:val="000F2D1F"/>
    <w:rsid w:val="000F670D"/>
    <w:rsid w:val="000F6B0B"/>
    <w:rsid w:val="000F778D"/>
    <w:rsid w:val="00100248"/>
    <w:rsid w:val="0010103B"/>
    <w:rsid w:val="001010D3"/>
    <w:rsid w:val="00101CAC"/>
    <w:rsid w:val="00102FE3"/>
    <w:rsid w:val="00103A6E"/>
    <w:rsid w:val="00104414"/>
    <w:rsid w:val="001048C3"/>
    <w:rsid w:val="00107E17"/>
    <w:rsid w:val="001111BC"/>
    <w:rsid w:val="00111D4D"/>
    <w:rsid w:val="0011437F"/>
    <w:rsid w:val="001151C9"/>
    <w:rsid w:val="00120205"/>
    <w:rsid w:val="0012177D"/>
    <w:rsid w:val="0012328C"/>
    <w:rsid w:val="0012397D"/>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7674"/>
    <w:rsid w:val="00162ECB"/>
    <w:rsid w:val="00163F7E"/>
    <w:rsid w:val="00166449"/>
    <w:rsid w:val="00167753"/>
    <w:rsid w:val="00167B2E"/>
    <w:rsid w:val="0017034A"/>
    <w:rsid w:val="00170F4E"/>
    <w:rsid w:val="00171145"/>
    <w:rsid w:val="00171C0C"/>
    <w:rsid w:val="00171E6B"/>
    <w:rsid w:val="00174E6F"/>
    <w:rsid w:val="001770E2"/>
    <w:rsid w:val="00180B91"/>
    <w:rsid w:val="001817B4"/>
    <w:rsid w:val="001837A4"/>
    <w:rsid w:val="00185FAE"/>
    <w:rsid w:val="0018660E"/>
    <w:rsid w:val="001869C6"/>
    <w:rsid w:val="00186AB6"/>
    <w:rsid w:val="00186B6F"/>
    <w:rsid w:val="0018744C"/>
    <w:rsid w:val="00187ED4"/>
    <w:rsid w:val="00192DB8"/>
    <w:rsid w:val="00192FA7"/>
    <w:rsid w:val="00193348"/>
    <w:rsid w:val="00193DB1"/>
    <w:rsid w:val="00195150"/>
    <w:rsid w:val="00195DDF"/>
    <w:rsid w:val="00197C03"/>
    <w:rsid w:val="00197E1A"/>
    <w:rsid w:val="001A0DA5"/>
    <w:rsid w:val="001A3AE2"/>
    <w:rsid w:val="001A3CA9"/>
    <w:rsid w:val="001A5639"/>
    <w:rsid w:val="001A6A9C"/>
    <w:rsid w:val="001A6B7A"/>
    <w:rsid w:val="001A6E77"/>
    <w:rsid w:val="001B1914"/>
    <w:rsid w:val="001B2718"/>
    <w:rsid w:val="001B6988"/>
    <w:rsid w:val="001B6996"/>
    <w:rsid w:val="001C1C6B"/>
    <w:rsid w:val="001D03A7"/>
    <w:rsid w:val="001D4760"/>
    <w:rsid w:val="001D6BC5"/>
    <w:rsid w:val="001D6FF6"/>
    <w:rsid w:val="001E0EDC"/>
    <w:rsid w:val="001E4475"/>
    <w:rsid w:val="001E5AB6"/>
    <w:rsid w:val="001E5C51"/>
    <w:rsid w:val="001E5F9E"/>
    <w:rsid w:val="001E6453"/>
    <w:rsid w:val="001E655B"/>
    <w:rsid w:val="001E693B"/>
    <w:rsid w:val="001E7465"/>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6BBD"/>
    <w:rsid w:val="00237DB1"/>
    <w:rsid w:val="00244436"/>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6ACD"/>
    <w:rsid w:val="002A7EAA"/>
    <w:rsid w:val="002B07BE"/>
    <w:rsid w:val="002B24DC"/>
    <w:rsid w:val="002B47FE"/>
    <w:rsid w:val="002B6BEB"/>
    <w:rsid w:val="002B6D2C"/>
    <w:rsid w:val="002C0F21"/>
    <w:rsid w:val="002C1B23"/>
    <w:rsid w:val="002C1BFF"/>
    <w:rsid w:val="002C1C88"/>
    <w:rsid w:val="002C30C7"/>
    <w:rsid w:val="002C3DD8"/>
    <w:rsid w:val="002C49E3"/>
    <w:rsid w:val="002D0210"/>
    <w:rsid w:val="002D0CAC"/>
    <w:rsid w:val="002D4012"/>
    <w:rsid w:val="002D4527"/>
    <w:rsid w:val="002D5266"/>
    <w:rsid w:val="002D57E5"/>
    <w:rsid w:val="002D5F69"/>
    <w:rsid w:val="002D6D14"/>
    <w:rsid w:val="002E02BF"/>
    <w:rsid w:val="002E094D"/>
    <w:rsid w:val="002E0B45"/>
    <w:rsid w:val="002E162C"/>
    <w:rsid w:val="002E1792"/>
    <w:rsid w:val="002E1E21"/>
    <w:rsid w:val="002E3837"/>
    <w:rsid w:val="002E3F03"/>
    <w:rsid w:val="002E602D"/>
    <w:rsid w:val="002F1F89"/>
    <w:rsid w:val="002F2153"/>
    <w:rsid w:val="002F2FEC"/>
    <w:rsid w:val="002F642F"/>
    <w:rsid w:val="002F6C42"/>
    <w:rsid w:val="002F73CF"/>
    <w:rsid w:val="00305355"/>
    <w:rsid w:val="00310AA6"/>
    <w:rsid w:val="00311FDA"/>
    <w:rsid w:val="003139D8"/>
    <w:rsid w:val="00314F66"/>
    <w:rsid w:val="00316189"/>
    <w:rsid w:val="003162B6"/>
    <w:rsid w:val="003166C2"/>
    <w:rsid w:val="0031766B"/>
    <w:rsid w:val="00317CE9"/>
    <w:rsid w:val="00320892"/>
    <w:rsid w:val="00320BDC"/>
    <w:rsid w:val="00321190"/>
    <w:rsid w:val="0032132C"/>
    <w:rsid w:val="003230A9"/>
    <w:rsid w:val="0032719F"/>
    <w:rsid w:val="00327BF9"/>
    <w:rsid w:val="00332037"/>
    <w:rsid w:val="00336E4A"/>
    <w:rsid w:val="00340C22"/>
    <w:rsid w:val="00341216"/>
    <w:rsid w:val="00345DAD"/>
    <w:rsid w:val="00352017"/>
    <w:rsid w:val="00356574"/>
    <w:rsid w:val="0035765D"/>
    <w:rsid w:val="00357DFE"/>
    <w:rsid w:val="00361204"/>
    <w:rsid w:val="003642FF"/>
    <w:rsid w:val="003652A8"/>
    <w:rsid w:val="00371601"/>
    <w:rsid w:val="003725FE"/>
    <w:rsid w:val="00373216"/>
    <w:rsid w:val="00373298"/>
    <w:rsid w:val="00373DDA"/>
    <w:rsid w:val="00374D31"/>
    <w:rsid w:val="00376055"/>
    <w:rsid w:val="00377D13"/>
    <w:rsid w:val="00380779"/>
    <w:rsid w:val="003810A7"/>
    <w:rsid w:val="00381BBB"/>
    <w:rsid w:val="00381F0B"/>
    <w:rsid w:val="00382D18"/>
    <w:rsid w:val="003833E7"/>
    <w:rsid w:val="003838AA"/>
    <w:rsid w:val="003854E9"/>
    <w:rsid w:val="00385866"/>
    <w:rsid w:val="0038689C"/>
    <w:rsid w:val="00386DD3"/>
    <w:rsid w:val="00386ECA"/>
    <w:rsid w:val="00390835"/>
    <w:rsid w:val="00391719"/>
    <w:rsid w:val="0039180C"/>
    <w:rsid w:val="003979A7"/>
    <w:rsid w:val="003A0051"/>
    <w:rsid w:val="003A2A1D"/>
    <w:rsid w:val="003A2A90"/>
    <w:rsid w:val="003A31DB"/>
    <w:rsid w:val="003A3899"/>
    <w:rsid w:val="003A3C6D"/>
    <w:rsid w:val="003A57BD"/>
    <w:rsid w:val="003A6C24"/>
    <w:rsid w:val="003B0DCB"/>
    <w:rsid w:val="003B6615"/>
    <w:rsid w:val="003B71A1"/>
    <w:rsid w:val="003B74C9"/>
    <w:rsid w:val="003C0124"/>
    <w:rsid w:val="003C0E27"/>
    <w:rsid w:val="003C168B"/>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2326"/>
    <w:rsid w:val="00415B37"/>
    <w:rsid w:val="00416BB6"/>
    <w:rsid w:val="0041771C"/>
    <w:rsid w:val="00420473"/>
    <w:rsid w:val="0042047B"/>
    <w:rsid w:val="004235F2"/>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1569"/>
    <w:rsid w:val="00442F88"/>
    <w:rsid w:val="0045017F"/>
    <w:rsid w:val="00450462"/>
    <w:rsid w:val="00457F4D"/>
    <w:rsid w:val="00460814"/>
    <w:rsid w:val="00462A52"/>
    <w:rsid w:val="004656A1"/>
    <w:rsid w:val="004707BD"/>
    <w:rsid w:val="004724BE"/>
    <w:rsid w:val="00476064"/>
    <w:rsid w:val="004813DB"/>
    <w:rsid w:val="00481D30"/>
    <w:rsid w:val="004850E4"/>
    <w:rsid w:val="00485357"/>
    <w:rsid w:val="00490768"/>
    <w:rsid w:val="004913C1"/>
    <w:rsid w:val="00492429"/>
    <w:rsid w:val="00492A77"/>
    <w:rsid w:val="004938D3"/>
    <w:rsid w:val="00495DBC"/>
    <w:rsid w:val="00497CF9"/>
    <w:rsid w:val="004A040D"/>
    <w:rsid w:val="004A216F"/>
    <w:rsid w:val="004A3F06"/>
    <w:rsid w:val="004A53BF"/>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D99"/>
    <w:rsid w:val="004E4094"/>
    <w:rsid w:val="004E4798"/>
    <w:rsid w:val="004F1211"/>
    <w:rsid w:val="004F2715"/>
    <w:rsid w:val="004F5A2F"/>
    <w:rsid w:val="004F5F7C"/>
    <w:rsid w:val="004F69A9"/>
    <w:rsid w:val="004F7566"/>
    <w:rsid w:val="00500489"/>
    <w:rsid w:val="00500607"/>
    <w:rsid w:val="00500709"/>
    <w:rsid w:val="00500ED0"/>
    <w:rsid w:val="0050239B"/>
    <w:rsid w:val="00504C44"/>
    <w:rsid w:val="00505E7B"/>
    <w:rsid w:val="00505F4D"/>
    <w:rsid w:val="005065F4"/>
    <w:rsid w:val="00506E71"/>
    <w:rsid w:val="00511294"/>
    <w:rsid w:val="005120A9"/>
    <w:rsid w:val="00514357"/>
    <w:rsid w:val="00515753"/>
    <w:rsid w:val="005175C9"/>
    <w:rsid w:val="00520191"/>
    <w:rsid w:val="005221A2"/>
    <w:rsid w:val="00522453"/>
    <w:rsid w:val="00524246"/>
    <w:rsid w:val="005247C0"/>
    <w:rsid w:val="00526938"/>
    <w:rsid w:val="005310D1"/>
    <w:rsid w:val="005319F5"/>
    <w:rsid w:val="00534ED0"/>
    <w:rsid w:val="00535695"/>
    <w:rsid w:val="00536AC2"/>
    <w:rsid w:val="0053716D"/>
    <w:rsid w:val="00540020"/>
    <w:rsid w:val="0054309B"/>
    <w:rsid w:val="00551884"/>
    <w:rsid w:val="00552F68"/>
    <w:rsid w:val="00553E59"/>
    <w:rsid w:val="00553F1E"/>
    <w:rsid w:val="00554A1C"/>
    <w:rsid w:val="00554AB1"/>
    <w:rsid w:val="00554B03"/>
    <w:rsid w:val="00554B46"/>
    <w:rsid w:val="0055792A"/>
    <w:rsid w:val="00563D80"/>
    <w:rsid w:val="0056558F"/>
    <w:rsid w:val="005675C5"/>
    <w:rsid w:val="00567954"/>
    <w:rsid w:val="00572FA4"/>
    <w:rsid w:val="00573292"/>
    <w:rsid w:val="00574C59"/>
    <w:rsid w:val="00575040"/>
    <w:rsid w:val="0057542B"/>
    <w:rsid w:val="00575B75"/>
    <w:rsid w:val="00575D80"/>
    <w:rsid w:val="00575E80"/>
    <w:rsid w:val="0057609A"/>
    <w:rsid w:val="00583646"/>
    <w:rsid w:val="00584E1B"/>
    <w:rsid w:val="0058650A"/>
    <w:rsid w:val="00586D91"/>
    <w:rsid w:val="0059147D"/>
    <w:rsid w:val="00592C56"/>
    <w:rsid w:val="0059412E"/>
    <w:rsid w:val="00594DC0"/>
    <w:rsid w:val="00595795"/>
    <w:rsid w:val="005965EB"/>
    <w:rsid w:val="005A402A"/>
    <w:rsid w:val="005A5056"/>
    <w:rsid w:val="005A585C"/>
    <w:rsid w:val="005B0046"/>
    <w:rsid w:val="005B0FB7"/>
    <w:rsid w:val="005B1D45"/>
    <w:rsid w:val="005B3B2F"/>
    <w:rsid w:val="005B495B"/>
    <w:rsid w:val="005B64A6"/>
    <w:rsid w:val="005C22FD"/>
    <w:rsid w:val="005C393F"/>
    <w:rsid w:val="005C5267"/>
    <w:rsid w:val="005C5495"/>
    <w:rsid w:val="005C62BE"/>
    <w:rsid w:val="005C63E6"/>
    <w:rsid w:val="005D313D"/>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21ED"/>
    <w:rsid w:val="005F28B8"/>
    <w:rsid w:val="00605031"/>
    <w:rsid w:val="006059DC"/>
    <w:rsid w:val="00607F08"/>
    <w:rsid w:val="006116B5"/>
    <w:rsid w:val="00611770"/>
    <w:rsid w:val="00611AF4"/>
    <w:rsid w:val="00613C83"/>
    <w:rsid w:val="0061446A"/>
    <w:rsid w:val="006150FD"/>
    <w:rsid w:val="00620403"/>
    <w:rsid w:val="00620427"/>
    <w:rsid w:val="00620825"/>
    <w:rsid w:val="00620E50"/>
    <w:rsid w:val="00621EF0"/>
    <w:rsid w:val="00627B23"/>
    <w:rsid w:val="006309F7"/>
    <w:rsid w:val="00632E58"/>
    <w:rsid w:val="00633A8E"/>
    <w:rsid w:val="00635C9F"/>
    <w:rsid w:val="00636FBC"/>
    <w:rsid w:val="00637570"/>
    <w:rsid w:val="00637903"/>
    <w:rsid w:val="00637AFC"/>
    <w:rsid w:val="00637EE2"/>
    <w:rsid w:val="00641B6B"/>
    <w:rsid w:val="00641FB2"/>
    <w:rsid w:val="006426B5"/>
    <w:rsid w:val="006428D4"/>
    <w:rsid w:val="00643DC8"/>
    <w:rsid w:val="00643FD2"/>
    <w:rsid w:val="00652063"/>
    <w:rsid w:val="00652421"/>
    <w:rsid w:val="006550A2"/>
    <w:rsid w:val="00655146"/>
    <w:rsid w:val="00656254"/>
    <w:rsid w:val="00656D40"/>
    <w:rsid w:val="006578AC"/>
    <w:rsid w:val="00657CAB"/>
    <w:rsid w:val="00660111"/>
    <w:rsid w:val="006609D0"/>
    <w:rsid w:val="0066335D"/>
    <w:rsid w:val="00663BE1"/>
    <w:rsid w:val="0066567F"/>
    <w:rsid w:val="00667692"/>
    <w:rsid w:val="00670376"/>
    <w:rsid w:val="00672998"/>
    <w:rsid w:val="00674137"/>
    <w:rsid w:val="006743D7"/>
    <w:rsid w:val="00676225"/>
    <w:rsid w:val="0067639B"/>
    <w:rsid w:val="00677D92"/>
    <w:rsid w:val="00677FD8"/>
    <w:rsid w:val="006830A7"/>
    <w:rsid w:val="0068538B"/>
    <w:rsid w:val="0068666B"/>
    <w:rsid w:val="00686A79"/>
    <w:rsid w:val="00687567"/>
    <w:rsid w:val="0069221D"/>
    <w:rsid w:val="00695C34"/>
    <w:rsid w:val="00695F49"/>
    <w:rsid w:val="006961DA"/>
    <w:rsid w:val="006A0556"/>
    <w:rsid w:val="006A080F"/>
    <w:rsid w:val="006A0E41"/>
    <w:rsid w:val="006A3575"/>
    <w:rsid w:val="006A3D71"/>
    <w:rsid w:val="006A5ED5"/>
    <w:rsid w:val="006A6FAD"/>
    <w:rsid w:val="006B2C78"/>
    <w:rsid w:val="006B3D71"/>
    <w:rsid w:val="006B3F3E"/>
    <w:rsid w:val="006B6553"/>
    <w:rsid w:val="006C1855"/>
    <w:rsid w:val="006C2F82"/>
    <w:rsid w:val="006C3D0F"/>
    <w:rsid w:val="006C5E84"/>
    <w:rsid w:val="006C6BA6"/>
    <w:rsid w:val="006C730C"/>
    <w:rsid w:val="006C7C27"/>
    <w:rsid w:val="006D02FA"/>
    <w:rsid w:val="006D0490"/>
    <w:rsid w:val="006D0E5E"/>
    <w:rsid w:val="006D1DC9"/>
    <w:rsid w:val="006D253A"/>
    <w:rsid w:val="006D2DE1"/>
    <w:rsid w:val="006D3397"/>
    <w:rsid w:val="006D3EC1"/>
    <w:rsid w:val="006D52D4"/>
    <w:rsid w:val="006D5A00"/>
    <w:rsid w:val="006D5D46"/>
    <w:rsid w:val="006D5DBC"/>
    <w:rsid w:val="006D66B1"/>
    <w:rsid w:val="006E0A91"/>
    <w:rsid w:val="006E0B66"/>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78AD"/>
    <w:rsid w:val="00711009"/>
    <w:rsid w:val="00712DE3"/>
    <w:rsid w:val="0071426B"/>
    <w:rsid w:val="007144E9"/>
    <w:rsid w:val="00714FE4"/>
    <w:rsid w:val="0071539C"/>
    <w:rsid w:val="00715FB1"/>
    <w:rsid w:val="007161EF"/>
    <w:rsid w:val="00716423"/>
    <w:rsid w:val="00717CCA"/>
    <w:rsid w:val="0072131E"/>
    <w:rsid w:val="007221E5"/>
    <w:rsid w:val="007225E1"/>
    <w:rsid w:val="00722EEF"/>
    <w:rsid w:val="00723515"/>
    <w:rsid w:val="00724C8B"/>
    <w:rsid w:val="007253EC"/>
    <w:rsid w:val="00725B6E"/>
    <w:rsid w:val="007267DB"/>
    <w:rsid w:val="00727356"/>
    <w:rsid w:val="00731EB3"/>
    <w:rsid w:val="00732E98"/>
    <w:rsid w:val="00732FEF"/>
    <w:rsid w:val="00733B6F"/>
    <w:rsid w:val="007356CB"/>
    <w:rsid w:val="007363C6"/>
    <w:rsid w:val="00740639"/>
    <w:rsid w:val="00742E82"/>
    <w:rsid w:val="00743A81"/>
    <w:rsid w:val="007452E0"/>
    <w:rsid w:val="007460DD"/>
    <w:rsid w:val="00747546"/>
    <w:rsid w:val="00747918"/>
    <w:rsid w:val="007524BF"/>
    <w:rsid w:val="00753054"/>
    <w:rsid w:val="00754AD9"/>
    <w:rsid w:val="00754DD3"/>
    <w:rsid w:val="00756D1F"/>
    <w:rsid w:val="00764139"/>
    <w:rsid w:val="00764B7E"/>
    <w:rsid w:val="007650E4"/>
    <w:rsid w:val="00765AB1"/>
    <w:rsid w:val="00765B46"/>
    <w:rsid w:val="00772488"/>
    <w:rsid w:val="0077322D"/>
    <w:rsid w:val="0077348B"/>
    <w:rsid w:val="00774B26"/>
    <w:rsid w:val="00775454"/>
    <w:rsid w:val="00776C9E"/>
    <w:rsid w:val="007779E8"/>
    <w:rsid w:val="00780A77"/>
    <w:rsid w:val="00780C63"/>
    <w:rsid w:val="00781A1D"/>
    <w:rsid w:val="007829CC"/>
    <w:rsid w:val="00783E3A"/>
    <w:rsid w:val="0078487D"/>
    <w:rsid w:val="007853A7"/>
    <w:rsid w:val="007864CC"/>
    <w:rsid w:val="00790E8C"/>
    <w:rsid w:val="00791737"/>
    <w:rsid w:val="00791BDB"/>
    <w:rsid w:val="00792137"/>
    <w:rsid w:val="00795D6D"/>
    <w:rsid w:val="007A0D00"/>
    <w:rsid w:val="007A35FF"/>
    <w:rsid w:val="007A3C11"/>
    <w:rsid w:val="007A7CA8"/>
    <w:rsid w:val="007B08A8"/>
    <w:rsid w:val="007B0CC7"/>
    <w:rsid w:val="007B1FE4"/>
    <w:rsid w:val="007B42BF"/>
    <w:rsid w:val="007B475F"/>
    <w:rsid w:val="007B56C3"/>
    <w:rsid w:val="007B5C40"/>
    <w:rsid w:val="007C0AAE"/>
    <w:rsid w:val="007C1192"/>
    <w:rsid w:val="007C488A"/>
    <w:rsid w:val="007C4CDB"/>
    <w:rsid w:val="007C6014"/>
    <w:rsid w:val="007D0683"/>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731C"/>
    <w:rsid w:val="00800BA9"/>
    <w:rsid w:val="00802EED"/>
    <w:rsid w:val="008031E0"/>
    <w:rsid w:val="0080436D"/>
    <w:rsid w:val="00804E36"/>
    <w:rsid w:val="0080505F"/>
    <w:rsid w:val="0080700F"/>
    <w:rsid w:val="008107F9"/>
    <w:rsid w:val="0081449B"/>
    <w:rsid w:val="008155A6"/>
    <w:rsid w:val="00816D72"/>
    <w:rsid w:val="00820BBE"/>
    <w:rsid w:val="0082153D"/>
    <w:rsid w:val="00822070"/>
    <w:rsid w:val="00822C1E"/>
    <w:rsid w:val="00824E02"/>
    <w:rsid w:val="00827406"/>
    <w:rsid w:val="00827F56"/>
    <w:rsid w:val="00830C39"/>
    <w:rsid w:val="00831200"/>
    <w:rsid w:val="0083156E"/>
    <w:rsid w:val="00833741"/>
    <w:rsid w:val="00833992"/>
    <w:rsid w:val="00835EE3"/>
    <w:rsid w:val="00836485"/>
    <w:rsid w:val="0083656D"/>
    <w:rsid w:val="008368F5"/>
    <w:rsid w:val="00840102"/>
    <w:rsid w:val="00842F49"/>
    <w:rsid w:val="00844764"/>
    <w:rsid w:val="00850252"/>
    <w:rsid w:val="0085113C"/>
    <w:rsid w:val="00851BB4"/>
    <w:rsid w:val="008531A8"/>
    <w:rsid w:val="00853B7E"/>
    <w:rsid w:val="008544B6"/>
    <w:rsid w:val="008556F0"/>
    <w:rsid w:val="00856310"/>
    <w:rsid w:val="00856B4B"/>
    <w:rsid w:val="008647C6"/>
    <w:rsid w:val="008647EA"/>
    <w:rsid w:val="00864A6C"/>
    <w:rsid w:val="008704E8"/>
    <w:rsid w:val="00871804"/>
    <w:rsid w:val="00871CAF"/>
    <w:rsid w:val="00872990"/>
    <w:rsid w:val="00872F55"/>
    <w:rsid w:val="00874666"/>
    <w:rsid w:val="008749FE"/>
    <w:rsid w:val="00874B97"/>
    <w:rsid w:val="00876672"/>
    <w:rsid w:val="008809A6"/>
    <w:rsid w:val="00881FB4"/>
    <w:rsid w:val="00882061"/>
    <w:rsid w:val="008832C2"/>
    <w:rsid w:val="008837FA"/>
    <w:rsid w:val="008838C1"/>
    <w:rsid w:val="00883ACF"/>
    <w:rsid w:val="00885141"/>
    <w:rsid w:val="008851C5"/>
    <w:rsid w:val="0088578A"/>
    <w:rsid w:val="00886C03"/>
    <w:rsid w:val="008922FC"/>
    <w:rsid w:val="00892656"/>
    <w:rsid w:val="00896B51"/>
    <w:rsid w:val="008970DA"/>
    <w:rsid w:val="00897605"/>
    <w:rsid w:val="0089797F"/>
    <w:rsid w:val="00897989"/>
    <w:rsid w:val="008A05D2"/>
    <w:rsid w:val="008A0BFF"/>
    <w:rsid w:val="008A1D28"/>
    <w:rsid w:val="008A3739"/>
    <w:rsid w:val="008A76A6"/>
    <w:rsid w:val="008A7DA2"/>
    <w:rsid w:val="008B187A"/>
    <w:rsid w:val="008B2C21"/>
    <w:rsid w:val="008B47CF"/>
    <w:rsid w:val="008B7358"/>
    <w:rsid w:val="008B7D44"/>
    <w:rsid w:val="008B7FD3"/>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F0925"/>
    <w:rsid w:val="008F1497"/>
    <w:rsid w:val="008F15B9"/>
    <w:rsid w:val="008F1D15"/>
    <w:rsid w:val="008F45C6"/>
    <w:rsid w:val="008F4A0C"/>
    <w:rsid w:val="008F5538"/>
    <w:rsid w:val="008F582C"/>
    <w:rsid w:val="008F6037"/>
    <w:rsid w:val="008F708E"/>
    <w:rsid w:val="00900BF8"/>
    <w:rsid w:val="00900E13"/>
    <w:rsid w:val="00904153"/>
    <w:rsid w:val="00905CD6"/>
    <w:rsid w:val="00912B54"/>
    <w:rsid w:val="0091628B"/>
    <w:rsid w:val="00917E70"/>
    <w:rsid w:val="009249E4"/>
    <w:rsid w:val="009271CF"/>
    <w:rsid w:val="009314E8"/>
    <w:rsid w:val="00931B60"/>
    <w:rsid w:val="009327B7"/>
    <w:rsid w:val="00933359"/>
    <w:rsid w:val="00933929"/>
    <w:rsid w:val="009367C2"/>
    <w:rsid w:val="00937249"/>
    <w:rsid w:val="00937790"/>
    <w:rsid w:val="00937E51"/>
    <w:rsid w:val="009418A7"/>
    <w:rsid w:val="00941B90"/>
    <w:rsid w:val="00944861"/>
    <w:rsid w:val="00945B3C"/>
    <w:rsid w:val="00946369"/>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521A"/>
    <w:rsid w:val="0097564F"/>
    <w:rsid w:val="00976D27"/>
    <w:rsid w:val="00981E23"/>
    <w:rsid w:val="00982B71"/>
    <w:rsid w:val="00982DB1"/>
    <w:rsid w:val="00984311"/>
    <w:rsid w:val="00986218"/>
    <w:rsid w:val="0098754A"/>
    <w:rsid w:val="00987C5B"/>
    <w:rsid w:val="009904C8"/>
    <w:rsid w:val="00990C2A"/>
    <w:rsid w:val="0099222D"/>
    <w:rsid w:val="0099229E"/>
    <w:rsid w:val="009923B6"/>
    <w:rsid w:val="00992FCA"/>
    <w:rsid w:val="00993F38"/>
    <w:rsid w:val="009978BF"/>
    <w:rsid w:val="00997AF4"/>
    <w:rsid w:val="00997D0B"/>
    <w:rsid w:val="009A2D96"/>
    <w:rsid w:val="009A3D10"/>
    <w:rsid w:val="009A60B0"/>
    <w:rsid w:val="009A63C8"/>
    <w:rsid w:val="009A6895"/>
    <w:rsid w:val="009A7182"/>
    <w:rsid w:val="009A78B7"/>
    <w:rsid w:val="009B0C38"/>
    <w:rsid w:val="009B13DF"/>
    <w:rsid w:val="009B4FB1"/>
    <w:rsid w:val="009B5064"/>
    <w:rsid w:val="009B5F48"/>
    <w:rsid w:val="009C06CC"/>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F0A3F"/>
    <w:rsid w:val="009F1113"/>
    <w:rsid w:val="009F141C"/>
    <w:rsid w:val="009F2336"/>
    <w:rsid w:val="009F24B2"/>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2F42"/>
    <w:rsid w:val="00A43B14"/>
    <w:rsid w:val="00A43C65"/>
    <w:rsid w:val="00A459D3"/>
    <w:rsid w:val="00A465F8"/>
    <w:rsid w:val="00A46D87"/>
    <w:rsid w:val="00A47EDD"/>
    <w:rsid w:val="00A502E9"/>
    <w:rsid w:val="00A51118"/>
    <w:rsid w:val="00A53D20"/>
    <w:rsid w:val="00A544A7"/>
    <w:rsid w:val="00A557BD"/>
    <w:rsid w:val="00A5598D"/>
    <w:rsid w:val="00A55C85"/>
    <w:rsid w:val="00A56D25"/>
    <w:rsid w:val="00A57D3C"/>
    <w:rsid w:val="00A63356"/>
    <w:rsid w:val="00A637A9"/>
    <w:rsid w:val="00A64829"/>
    <w:rsid w:val="00A64EB7"/>
    <w:rsid w:val="00A67C2F"/>
    <w:rsid w:val="00A7061B"/>
    <w:rsid w:val="00A70731"/>
    <w:rsid w:val="00A7120F"/>
    <w:rsid w:val="00A72858"/>
    <w:rsid w:val="00A731DB"/>
    <w:rsid w:val="00A73A57"/>
    <w:rsid w:val="00A73ECC"/>
    <w:rsid w:val="00A75C3F"/>
    <w:rsid w:val="00A80063"/>
    <w:rsid w:val="00A80452"/>
    <w:rsid w:val="00A81DAD"/>
    <w:rsid w:val="00A8210E"/>
    <w:rsid w:val="00A82305"/>
    <w:rsid w:val="00A878D2"/>
    <w:rsid w:val="00A903B6"/>
    <w:rsid w:val="00A91939"/>
    <w:rsid w:val="00A924B6"/>
    <w:rsid w:val="00A9257E"/>
    <w:rsid w:val="00A92A2C"/>
    <w:rsid w:val="00A92E2D"/>
    <w:rsid w:val="00A93B88"/>
    <w:rsid w:val="00A948BE"/>
    <w:rsid w:val="00A95FB7"/>
    <w:rsid w:val="00A9700E"/>
    <w:rsid w:val="00A97AA0"/>
    <w:rsid w:val="00AA07D1"/>
    <w:rsid w:val="00AA0BA7"/>
    <w:rsid w:val="00AA0E94"/>
    <w:rsid w:val="00AA0F77"/>
    <w:rsid w:val="00AA16FC"/>
    <w:rsid w:val="00AA2E41"/>
    <w:rsid w:val="00AA316E"/>
    <w:rsid w:val="00AA3B7F"/>
    <w:rsid w:val="00AA3E7E"/>
    <w:rsid w:val="00AA4517"/>
    <w:rsid w:val="00AA668B"/>
    <w:rsid w:val="00AA7883"/>
    <w:rsid w:val="00AA7CD4"/>
    <w:rsid w:val="00AB1416"/>
    <w:rsid w:val="00AB1922"/>
    <w:rsid w:val="00AB1E3B"/>
    <w:rsid w:val="00AB2E31"/>
    <w:rsid w:val="00AB38CC"/>
    <w:rsid w:val="00AB4818"/>
    <w:rsid w:val="00AB5A22"/>
    <w:rsid w:val="00AC04E6"/>
    <w:rsid w:val="00AC16FA"/>
    <w:rsid w:val="00AC2073"/>
    <w:rsid w:val="00AC5097"/>
    <w:rsid w:val="00AC6969"/>
    <w:rsid w:val="00AC71B2"/>
    <w:rsid w:val="00AD0349"/>
    <w:rsid w:val="00AD0676"/>
    <w:rsid w:val="00AD1FEC"/>
    <w:rsid w:val="00AD21D8"/>
    <w:rsid w:val="00AD445D"/>
    <w:rsid w:val="00AD52D7"/>
    <w:rsid w:val="00AD5A3C"/>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4081"/>
    <w:rsid w:val="00B2654F"/>
    <w:rsid w:val="00B27B7F"/>
    <w:rsid w:val="00B30B7F"/>
    <w:rsid w:val="00B32C3F"/>
    <w:rsid w:val="00B33E04"/>
    <w:rsid w:val="00B3482D"/>
    <w:rsid w:val="00B34949"/>
    <w:rsid w:val="00B34F23"/>
    <w:rsid w:val="00B4079E"/>
    <w:rsid w:val="00B41401"/>
    <w:rsid w:val="00B4522F"/>
    <w:rsid w:val="00B4548C"/>
    <w:rsid w:val="00B4604D"/>
    <w:rsid w:val="00B46FD5"/>
    <w:rsid w:val="00B503D0"/>
    <w:rsid w:val="00B51845"/>
    <w:rsid w:val="00B52664"/>
    <w:rsid w:val="00B54624"/>
    <w:rsid w:val="00B554CE"/>
    <w:rsid w:val="00B55818"/>
    <w:rsid w:val="00B5782D"/>
    <w:rsid w:val="00B60632"/>
    <w:rsid w:val="00B60725"/>
    <w:rsid w:val="00B60D22"/>
    <w:rsid w:val="00B62EAA"/>
    <w:rsid w:val="00B649FD"/>
    <w:rsid w:val="00B65409"/>
    <w:rsid w:val="00B6693E"/>
    <w:rsid w:val="00B670D4"/>
    <w:rsid w:val="00B67FA5"/>
    <w:rsid w:val="00B70BD4"/>
    <w:rsid w:val="00B72125"/>
    <w:rsid w:val="00B74403"/>
    <w:rsid w:val="00B74BE6"/>
    <w:rsid w:val="00B75B8A"/>
    <w:rsid w:val="00B768F2"/>
    <w:rsid w:val="00B83803"/>
    <w:rsid w:val="00B83864"/>
    <w:rsid w:val="00B83E44"/>
    <w:rsid w:val="00B85487"/>
    <w:rsid w:val="00B85FFD"/>
    <w:rsid w:val="00B868B0"/>
    <w:rsid w:val="00B9285E"/>
    <w:rsid w:val="00B93F86"/>
    <w:rsid w:val="00B94FBF"/>
    <w:rsid w:val="00B97050"/>
    <w:rsid w:val="00BA0CF6"/>
    <w:rsid w:val="00BA10EF"/>
    <w:rsid w:val="00BA1FB0"/>
    <w:rsid w:val="00BA5302"/>
    <w:rsid w:val="00BB0E24"/>
    <w:rsid w:val="00BB133A"/>
    <w:rsid w:val="00BB2AB4"/>
    <w:rsid w:val="00BB372F"/>
    <w:rsid w:val="00BB4320"/>
    <w:rsid w:val="00BB579F"/>
    <w:rsid w:val="00BB639A"/>
    <w:rsid w:val="00BB6A9A"/>
    <w:rsid w:val="00BC09A2"/>
    <w:rsid w:val="00BC12E6"/>
    <w:rsid w:val="00BC1576"/>
    <w:rsid w:val="00BC3A3A"/>
    <w:rsid w:val="00BC5AEB"/>
    <w:rsid w:val="00BC7D73"/>
    <w:rsid w:val="00BD3F95"/>
    <w:rsid w:val="00BD4068"/>
    <w:rsid w:val="00BD40C5"/>
    <w:rsid w:val="00BD4998"/>
    <w:rsid w:val="00BD6F95"/>
    <w:rsid w:val="00BD7101"/>
    <w:rsid w:val="00BE1D4C"/>
    <w:rsid w:val="00BE3FB4"/>
    <w:rsid w:val="00BE4CA8"/>
    <w:rsid w:val="00BE5E8F"/>
    <w:rsid w:val="00BE6D06"/>
    <w:rsid w:val="00BE751E"/>
    <w:rsid w:val="00BE7E75"/>
    <w:rsid w:val="00BF0DE5"/>
    <w:rsid w:val="00BF2A24"/>
    <w:rsid w:val="00BF439E"/>
    <w:rsid w:val="00BF4C32"/>
    <w:rsid w:val="00C007F8"/>
    <w:rsid w:val="00C0190C"/>
    <w:rsid w:val="00C04DE0"/>
    <w:rsid w:val="00C101AE"/>
    <w:rsid w:val="00C10EC0"/>
    <w:rsid w:val="00C12230"/>
    <w:rsid w:val="00C13808"/>
    <w:rsid w:val="00C139C6"/>
    <w:rsid w:val="00C13C90"/>
    <w:rsid w:val="00C15ADB"/>
    <w:rsid w:val="00C15B6A"/>
    <w:rsid w:val="00C16965"/>
    <w:rsid w:val="00C16CB6"/>
    <w:rsid w:val="00C24D16"/>
    <w:rsid w:val="00C263E9"/>
    <w:rsid w:val="00C26452"/>
    <w:rsid w:val="00C279FB"/>
    <w:rsid w:val="00C27F61"/>
    <w:rsid w:val="00C35FA5"/>
    <w:rsid w:val="00C36D8D"/>
    <w:rsid w:val="00C433F4"/>
    <w:rsid w:val="00C44229"/>
    <w:rsid w:val="00C46A59"/>
    <w:rsid w:val="00C46CA1"/>
    <w:rsid w:val="00C5082A"/>
    <w:rsid w:val="00C511A6"/>
    <w:rsid w:val="00C5443C"/>
    <w:rsid w:val="00C54476"/>
    <w:rsid w:val="00C556F0"/>
    <w:rsid w:val="00C5583E"/>
    <w:rsid w:val="00C55DD7"/>
    <w:rsid w:val="00C567A5"/>
    <w:rsid w:val="00C56CDA"/>
    <w:rsid w:val="00C57954"/>
    <w:rsid w:val="00C61EE1"/>
    <w:rsid w:val="00C65AEB"/>
    <w:rsid w:val="00C65CB4"/>
    <w:rsid w:val="00C67481"/>
    <w:rsid w:val="00C70176"/>
    <w:rsid w:val="00C71240"/>
    <w:rsid w:val="00C71CA8"/>
    <w:rsid w:val="00C757E7"/>
    <w:rsid w:val="00C81837"/>
    <w:rsid w:val="00C81FD1"/>
    <w:rsid w:val="00C82ADF"/>
    <w:rsid w:val="00C83D65"/>
    <w:rsid w:val="00C83FFE"/>
    <w:rsid w:val="00C84D92"/>
    <w:rsid w:val="00C8702B"/>
    <w:rsid w:val="00C93575"/>
    <w:rsid w:val="00CA00D0"/>
    <w:rsid w:val="00CA3EE2"/>
    <w:rsid w:val="00CA6F3F"/>
    <w:rsid w:val="00CA7E43"/>
    <w:rsid w:val="00CB10C7"/>
    <w:rsid w:val="00CB20FA"/>
    <w:rsid w:val="00CB3091"/>
    <w:rsid w:val="00CB3F44"/>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4CE6"/>
    <w:rsid w:val="00CD7B02"/>
    <w:rsid w:val="00CE0439"/>
    <w:rsid w:val="00CE374C"/>
    <w:rsid w:val="00CE6BD4"/>
    <w:rsid w:val="00CE6F46"/>
    <w:rsid w:val="00CE71E0"/>
    <w:rsid w:val="00CE7784"/>
    <w:rsid w:val="00CE7DBB"/>
    <w:rsid w:val="00CF0451"/>
    <w:rsid w:val="00CF0A8A"/>
    <w:rsid w:val="00CF261F"/>
    <w:rsid w:val="00CF4965"/>
    <w:rsid w:val="00CF5203"/>
    <w:rsid w:val="00CF5653"/>
    <w:rsid w:val="00D003DD"/>
    <w:rsid w:val="00D0121E"/>
    <w:rsid w:val="00D054E2"/>
    <w:rsid w:val="00D06669"/>
    <w:rsid w:val="00D06D53"/>
    <w:rsid w:val="00D10A00"/>
    <w:rsid w:val="00D10A41"/>
    <w:rsid w:val="00D14B64"/>
    <w:rsid w:val="00D15579"/>
    <w:rsid w:val="00D20367"/>
    <w:rsid w:val="00D211BC"/>
    <w:rsid w:val="00D21A1F"/>
    <w:rsid w:val="00D242FB"/>
    <w:rsid w:val="00D2590F"/>
    <w:rsid w:val="00D2666B"/>
    <w:rsid w:val="00D269F7"/>
    <w:rsid w:val="00D26B42"/>
    <w:rsid w:val="00D33D92"/>
    <w:rsid w:val="00D37AD3"/>
    <w:rsid w:val="00D43D82"/>
    <w:rsid w:val="00D44A81"/>
    <w:rsid w:val="00D455E6"/>
    <w:rsid w:val="00D463B6"/>
    <w:rsid w:val="00D46D53"/>
    <w:rsid w:val="00D5005D"/>
    <w:rsid w:val="00D507B1"/>
    <w:rsid w:val="00D55207"/>
    <w:rsid w:val="00D5571D"/>
    <w:rsid w:val="00D57B61"/>
    <w:rsid w:val="00D6023D"/>
    <w:rsid w:val="00D6029D"/>
    <w:rsid w:val="00D60465"/>
    <w:rsid w:val="00D623A4"/>
    <w:rsid w:val="00D62591"/>
    <w:rsid w:val="00D6600F"/>
    <w:rsid w:val="00D66690"/>
    <w:rsid w:val="00D67056"/>
    <w:rsid w:val="00D72025"/>
    <w:rsid w:val="00D723AA"/>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6F2B"/>
    <w:rsid w:val="00DA3752"/>
    <w:rsid w:val="00DA63D8"/>
    <w:rsid w:val="00DA65DF"/>
    <w:rsid w:val="00DB0A10"/>
    <w:rsid w:val="00DB1676"/>
    <w:rsid w:val="00DB623B"/>
    <w:rsid w:val="00DB6D7B"/>
    <w:rsid w:val="00DB7158"/>
    <w:rsid w:val="00DB7476"/>
    <w:rsid w:val="00DC12A9"/>
    <w:rsid w:val="00DC1607"/>
    <w:rsid w:val="00DC274C"/>
    <w:rsid w:val="00DC3361"/>
    <w:rsid w:val="00DC61E6"/>
    <w:rsid w:val="00DC658F"/>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294D"/>
    <w:rsid w:val="00DF320B"/>
    <w:rsid w:val="00DF3B4D"/>
    <w:rsid w:val="00DF6956"/>
    <w:rsid w:val="00DF724F"/>
    <w:rsid w:val="00DF7AA7"/>
    <w:rsid w:val="00E02A68"/>
    <w:rsid w:val="00E0360F"/>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4461"/>
    <w:rsid w:val="00E24C79"/>
    <w:rsid w:val="00E26A59"/>
    <w:rsid w:val="00E27EB2"/>
    <w:rsid w:val="00E30B3E"/>
    <w:rsid w:val="00E35054"/>
    <w:rsid w:val="00E36E84"/>
    <w:rsid w:val="00E40A8C"/>
    <w:rsid w:val="00E41E23"/>
    <w:rsid w:val="00E42577"/>
    <w:rsid w:val="00E42AFF"/>
    <w:rsid w:val="00E44D4C"/>
    <w:rsid w:val="00E46E58"/>
    <w:rsid w:val="00E502C5"/>
    <w:rsid w:val="00E5192D"/>
    <w:rsid w:val="00E51AB0"/>
    <w:rsid w:val="00E52F0E"/>
    <w:rsid w:val="00E542C0"/>
    <w:rsid w:val="00E54552"/>
    <w:rsid w:val="00E56BB9"/>
    <w:rsid w:val="00E56F5F"/>
    <w:rsid w:val="00E61916"/>
    <w:rsid w:val="00E634FD"/>
    <w:rsid w:val="00E63AD3"/>
    <w:rsid w:val="00E63E29"/>
    <w:rsid w:val="00E654F0"/>
    <w:rsid w:val="00E66EF5"/>
    <w:rsid w:val="00E703D5"/>
    <w:rsid w:val="00E71FD2"/>
    <w:rsid w:val="00E7651B"/>
    <w:rsid w:val="00E77CDE"/>
    <w:rsid w:val="00E803A9"/>
    <w:rsid w:val="00E8175D"/>
    <w:rsid w:val="00E8261A"/>
    <w:rsid w:val="00E83451"/>
    <w:rsid w:val="00E835FA"/>
    <w:rsid w:val="00E86E31"/>
    <w:rsid w:val="00E91051"/>
    <w:rsid w:val="00E915D6"/>
    <w:rsid w:val="00E91D78"/>
    <w:rsid w:val="00E9236D"/>
    <w:rsid w:val="00E93657"/>
    <w:rsid w:val="00E938E3"/>
    <w:rsid w:val="00E95227"/>
    <w:rsid w:val="00E962E3"/>
    <w:rsid w:val="00E96CC1"/>
    <w:rsid w:val="00E96FEB"/>
    <w:rsid w:val="00EA15CB"/>
    <w:rsid w:val="00EA1C92"/>
    <w:rsid w:val="00EB100B"/>
    <w:rsid w:val="00EB55A8"/>
    <w:rsid w:val="00EB5B52"/>
    <w:rsid w:val="00EB5EC5"/>
    <w:rsid w:val="00EB697D"/>
    <w:rsid w:val="00EB6DA5"/>
    <w:rsid w:val="00EB7E5F"/>
    <w:rsid w:val="00EC062B"/>
    <w:rsid w:val="00EC1A52"/>
    <w:rsid w:val="00EC27AB"/>
    <w:rsid w:val="00EC5D2E"/>
    <w:rsid w:val="00EC655B"/>
    <w:rsid w:val="00EC7698"/>
    <w:rsid w:val="00EC7D62"/>
    <w:rsid w:val="00EC7F21"/>
    <w:rsid w:val="00ED0077"/>
    <w:rsid w:val="00ED0C65"/>
    <w:rsid w:val="00ED22D6"/>
    <w:rsid w:val="00ED3332"/>
    <w:rsid w:val="00ED40DC"/>
    <w:rsid w:val="00ED50ED"/>
    <w:rsid w:val="00ED7A6E"/>
    <w:rsid w:val="00EE154D"/>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34D9"/>
    <w:rsid w:val="00F04B2F"/>
    <w:rsid w:val="00F070DB"/>
    <w:rsid w:val="00F07D62"/>
    <w:rsid w:val="00F11354"/>
    <w:rsid w:val="00F113C2"/>
    <w:rsid w:val="00F11BC1"/>
    <w:rsid w:val="00F1337A"/>
    <w:rsid w:val="00F15117"/>
    <w:rsid w:val="00F15298"/>
    <w:rsid w:val="00F1646C"/>
    <w:rsid w:val="00F17570"/>
    <w:rsid w:val="00F177A7"/>
    <w:rsid w:val="00F17C55"/>
    <w:rsid w:val="00F222E1"/>
    <w:rsid w:val="00F2623B"/>
    <w:rsid w:val="00F2675C"/>
    <w:rsid w:val="00F304BE"/>
    <w:rsid w:val="00F33266"/>
    <w:rsid w:val="00F33A7F"/>
    <w:rsid w:val="00F36759"/>
    <w:rsid w:val="00F369CA"/>
    <w:rsid w:val="00F36EEA"/>
    <w:rsid w:val="00F40D92"/>
    <w:rsid w:val="00F40DD6"/>
    <w:rsid w:val="00F428CD"/>
    <w:rsid w:val="00F47CC9"/>
    <w:rsid w:val="00F50750"/>
    <w:rsid w:val="00F54493"/>
    <w:rsid w:val="00F55261"/>
    <w:rsid w:val="00F55480"/>
    <w:rsid w:val="00F56148"/>
    <w:rsid w:val="00F56B69"/>
    <w:rsid w:val="00F620C9"/>
    <w:rsid w:val="00F621C6"/>
    <w:rsid w:val="00F62DF3"/>
    <w:rsid w:val="00F63CA4"/>
    <w:rsid w:val="00F64BA2"/>
    <w:rsid w:val="00F650C4"/>
    <w:rsid w:val="00F65112"/>
    <w:rsid w:val="00F6699F"/>
    <w:rsid w:val="00F732BF"/>
    <w:rsid w:val="00F734CE"/>
    <w:rsid w:val="00F760B8"/>
    <w:rsid w:val="00F77896"/>
    <w:rsid w:val="00F803E9"/>
    <w:rsid w:val="00F81436"/>
    <w:rsid w:val="00F816D9"/>
    <w:rsid w:val="00F817B9"/>
    <w:rsid w:val="00F83A81"/>
    <w:rsid w:val="00F91BAA"/>
    <w:rsid w:val="00F93ABB"/>
    <w:rsid w:val="00F93BEF"/>
    <w:rsid w:val="00F93C91"/>
    <w:rsid w:val="00F95188"/>
    <w:rsid w:val="00F97166"/>
    <w:rsid w:val="00F97FBE"/>
    <w:rsid w:val="00FA0407"/>
    <w:rsid w:val="00FA1456"/>
    <w:rsid w:val="00FA1D94"/>
    <w:rsid w:val="00FA4115"/>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6294"/>
    <w:rsid w:val="00FC70EF"/>
    <w:rsid w:val="00FD0B0D"/>
    <w:rsid w:val="00FD0C3C"/>
    <w:rsid w:val="00FD235D"/>
    <w:rsid w:val="00FD2F94"/>
    <w:rsid w:val="00FD4C5D"/>
    <w:rsid w:val="00FD5599"/>
    <w:rsid w:val="00FD5E60"/>
    <w:rsid w:val="00FD643F"/>
    <w:rsid w:val="00FD66D9"/>
    <w:rsid w:val="00FD749C"/>
    <w:rsid w:val="00FE03C1"/>
    <w:rsid w:val="00FE182F"/>
    <w:rsid w:val="00FE3EF6"/>
    <w:rsid w:val="00FE4239"/>
    <w:rsid w:val="00FE7349"/>
    <w:rsid w:val="00FE743A"/>
    <w:rsid w:val="00FE7688"/>
    <w:rsid w:val="00FE7710"/>
    <w:rsid w:val="00FF0412"/>
    <w:rsid w:val="00FF0EFD"/>
    <w:rsid w:val="00FF22F7"/>
    <w:rsid w:val="00FF2AFA"/>
    <w:rsid w:val="00FF47D3"/>
    <w:rsid w:val="00FF6E5F"/>
    <w:rsid w:val="00FF75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hapeDefaults>
    <o:shapedefaults v:ext="edit" spidmax="22529"/>
    <o:shapelayout v:ext="edit">
      <o:idmap v:ext="edit" data="1"/>
    </o:shapelayout>
  </w:shapeDefaults>
  <w:decimalSymbol w:val="."/>
  <w:listSeparator w:val=","/>
  <w15:docId w15:val="{B71DC879-F8E5-498A-A977-302A661D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E21"/>
    <w:pPr>
      <w:jc w:val="both"/>
    </w:pPr>
    <w:rPr>
      <w:sz w:val="24"/>
    </w:rPr>
  </w:style>
  <w:style w:type="paragraph" w:styleId="Heading1">
    <w:name w:val="heading 1"/>
    <w:aliases w:val="Document Header1,ClauseGroup_Title"/>
    <w:basedOn w:val="Normal"/>
    <w:next w:val="Normal"/>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qFormat/>
    <w:rsid w:val="00774B26"/>
    <w:pPr>
      <w:keepNext/>
      <w:spacing w:after="200"/>
      <w:ind w:left="1422" w:right="18" w:hanging="457"/>
      <w:outlineLvl w:val="3"/>
    </w:pPr>
    <w:rPr>
      <w:b/>
      <w:bCs/>
    </w:rPr>
  </w:style>
  <w:style w:type="paragraph" w:styleId="Heading5">
    <w:name w:val="heading 5"/>
    <w:basedOn w:val="Normal"/>
    <w:next w:val="Normal"/>
    <w:qFormat/>
    <w:rsid w:val="009F52A7"/>
    <w:pPr>
      <w:keepNext/>
      <w:jc w:val="center"/>
      <w:outlineLvl w:val="4"/>
    </w:pPr>
    <w:rPr>
      <w:rFonts w:ascii="Arial" w:hAnsi="Arial"/>
      <w:u w:val="single"/>
    </w:rPr>
  </w:style>
  <w:style w:type="paragraph" w:styleId="Heading6">
    <w:name w:val="heading 6"/>
    <w:basedOn w:val="Normal"/>
    <w:next w:val="Normal"/>
    <w:qFormat/>
    <w:rsid w:val="009F52A7"/>
    <w:pPr>
      <w:keepNext/>
      <w:keepLines/>
      <w:suppressAutoHyphens/>
      <w:ind w:right="-72"/>
      <w:jc w:val="center"/>
      <w:outlineLvl w:val="5"/>
    </w:pPr>
    <w:rPr>
      <w:b/>
      <w:sz w:val="28"/>
    </w:rPr>
  </w:style>
  <w:style w:type="paragraph" w:styleId="Heading7">
    <w:name w:val="heading 7"/>
    <w:basedOn w:val="Normal"/>
    <w:next w:val="Normal"/>
    <w:qFormat/>
    <w:rsid w:val="009F52A7"/>
    <w:pPr>
      <w:keepNext/>
      <w:jc w:val="center"/>
      <w:outlineLvl w:val="6"/>
    </w:pPr>
    <w:rPr>
      <w:b/>
      <w:sz w:val="72"/>
    </w:rPr>
  </w:style>
  <w:style w:type="paragraph" w:styleId="Heading8">
    <w:name w:val="heading 8"/>
    <w:basedOn w:val="Normal"/>
    <w:next w:val="Normal"/>
    <w:qFormat/>
    <w:rsid w:val="009F52A7"/>
    <w:pPr>
      <w:keepNext/>
      <w:jc w:val="center"/>
      <w:outlineLvl w:val="7"/>
    </w:pPr>
    <w:rPr>
      <w:b/>
      <w:sz w:val="56"/>
    </w:rPr>
  </w:style>
  <w:style w:type="paragraph" w:styleId="Heading9">
    <w:name w:val="heading 9"/>
    <w:basedOn w:val="Normal"/>
    <w:next w:val="Normal"/>
    <w:qFormat/>
    <w:rsid w:val="00F621C6"/>
    <w:pPr>
      <w:numPr>
        <w:ilvl w:val="8"/>
        <w:numId w:val="6"/>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semiHidden/>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semiHidden/>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uiPriority w:val="99"/>
    <w:rsid w:val="009F52A7"/>
    <w:rPr>
      <w:sz w:val="20"/>
    </w:rPr>
  </w:style>
  <w:style w:type="character" w:styleId="PageNumber">
    <w:name w:val="page number"/>
    <w:basedOn w:val="DefaultParagraphFont"/>
    <w:rsid w:val="009F52A7"/>
  </w:style>
  <w:style w:type="paragraph" w:styleId="FootnoteText">
    <w:name w:val="footnote text"/>
    <w:basedOn w:val="Normal"/>
    <w:link w:val="FootnoteTextChar"/>
    <w:semiHidden/>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rsid w:val="009F52A7"/>
    <w:pPr>
      <w:suppressAutoHyphens/>
      <w:ind w:right="-72"/>
    </w:pPr>
    <w:rPr>
      <w:spacing w:val="-4"/>
    </w:rPr>
  </w:style>
  <w:style w:type="paragraph" w:styleId="BodyTextIndent">
    <w:name w:val="Body Text Indent"/>
    <w:basedOn w:val="Normal"/>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semiHidden/>
    <w:rsid w:val="009F52A7"/>
    <w:pPr>
      <w:tabs>
        <w:tab w:val="left" w:pos="-720"/>
      </w:tabs>
      <w:suppressAutoHyphens/>
      <w:jc w:val="left"/>
    </w:pPr>
    <w:rPr>
      <w:sz w:val="20"/>
    </w:rPr>
  </w:style>
  <w:style w:type="character" w:styleId="EndnoteReference">
    <w:name w:val="endnote reference"/>
    <w:basedOn w:val="DefaultParagraphFont"/>
    <w:semiHidden/>
    <w:rsid w:val="009F52A7"/>
    <w:rPr>
      <w:rFonts w:ascii="CG Times" w:hAnsi="CG Times"/>
      <w:noProof w:val="0"/>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rsid w:val="009F52A7"/>
    <w:pPr>
      <w:suppressAutoHyphens/>
      <w:spacing w:after="140"/>
      <w:jc w:val="left"/>
    </w:pPr>
    <w:rPr>
      <w:i/>
      <w:iCs/>
      <w:color w:val="000000"/>
      <w:szCs w:val="24"/>
    </w:rPr>
  </w:style>
  <w:style w:type="paragraph" w:styleId="BodyText2">
    <w:name w:val="Body Text 2"/>
    <w:basedOn w:val="Normal"/>
    <w:rsid w:val="009F52A7"/>
    <w:pPr>
      <w:suppressAutoHyphens/>
    </w:pPr>
    <w:rPr>
      <w:i/>
    </w:rPr>
  </w:style>
  <w:style w:type="paragraph" w:styleId="BodyTextIndent2">
    <w:name w:val="Body Text Indent 2"/>
    <w:basedOn w:val="Normal"/>
    <w:rsid w:val="009F52A7"/>
    <w:pPr>
      <w:tabs>
        <w:tab w:val="num" w:pos="720"/>
      </w:tabs>
      <w:ind w:left="720" w:hanging="720"/>
      <w:jc w:val="left"/>
    </w:pPr>
  </w:style>
  <w:style w:type="paragraph" w:styleId="Subtitle">
    <w:name w:val="Subtitle"/>
    <w:basedOn w:val="Normal"/>
    <w:qFormat/>
    <w:rsid w:val="009F52A7"/>
    <w:pPr>
      <w:jc w:val="center"/>
    </w:pPr>
    <w:rPr>
      <w:b/>
      <w:sz w:val="44"/>
    </w:rPr>
  </w:style>
  <w:style w:type="paragraph" w:styleId="List">
    <w:name w:val="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numPr>
        <w:ilvl w:val="2"/>
        <w:numId w:val="6"/>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rsid w:val="009F52A7"/>
    <w:pPr>
      <w:jc w:val="left"/>
    </w:pPr>
    <w:rPr>
      <w:sz w:val="20"/>
    </w:rPr>
  </w:style>
  <w:style w:type="paragraph" w:styleId="BodyTextIndent3">
    <w:name w:val="Body Text Indent 3"/>
    <w:basedOn w:val="Normal"/>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5"/>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10103B"/>
    <w:rPr>
      <w:sz w:val="24"/>
      <w:lang w:val="es-ES_tradnl" w:eastAsia="en-US" w:bidi="ar-SA"/>
    </w:rPr>
  </w:style>
  <w:style w:type="character" w:customStyle="1" w:styleId="StyleHeader2-SubClausesBoldChar">
    <w:name w:val="Style Header 2 - SubClauses + Bold Char"/>
    <w:basedOn w:val="Header2-SubClausesCharChar"/>
    <w:link w:val="StyleHeader2-SubClausesBold"/>
    <w:rsid w:val="00F621C6"/>
    <w:rPr>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129"/>
      </w:numPr>
    </w:pPr>
  </w:style>
  <w:style w:type="paragraph" w:customStyle="1" w:styleId="DefaultParagraphFont1">
    <w:name w:val="Default Paragraph Font1"/>
    <w:next w:val="Normal"/>
    <w:rsid w:val="000E754D"/>
    <w:pPr>
      <w:numPr>
        <w:numId w:val="130"/>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sz w:val="24"/>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character" w:customStyle="1" w:styleId="FooterChar">
    <w:name w:val="Footer Char"/>
    <w:basedOn w:val="DefaultParagraphFont"/>
    <w:link w:val="Footer"/>
    <w:uiPriority w:val="99"/>
    <w:rsid w:val="005175C9"/>
  </w:style>
  <w:style w:type="character" w:customStyle="1" w:styleId="CommentTextChar">
    <w:name w:val="Comment Text Char"/>
    <w:basedOn w:val="DefaultParagraphFont"/>
    <w:link w:val="CommentText"/>
    <w:rsid w:val="00BC7D73"/>
  </w:style>
  <w:style w:type="character" w:customStyle="1" w:styleId="FootnoteTextChar">
    <w:name w:val="Footnote Text Char"/>
    <w:basedOn w:val="DefaultParagraphFont"/>
    <w:link w:val="FootnoteText"/>
    <w:semiHidden/>
    <w:rsid w:val="00E26A59"/>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header" Target="header14.xml"/><Relationship Id="rId21" Type="http://schemas.openxmlformats.org/officeDocument/2006/relationships/hyperlink" Target="mailto:tender@finance.gov.mv" TargetMode="External"/><Relationship Id="rId34" Type="http://schemas.openxmlformats.org/officeDocument/2006/relationships/header" Target="header12.xml"/><Relationship Id="rId42" Type="http://schemas.openxmlformats.org/officeDocument/2006/relationships/footer" Target="footer11.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footer" Target="footer5.xml"/><Relationship Id="rId11" Type="http://schemas.openxmlformats.org/officeDocument/2006/relationships/header" Target="header3.xml"/><Relationship Id="rId24" Type="http://schemas.openxmlformats.org/officeDocument/2006/relationships/hyperlink" Target="mailto:aishath.nadheema@finance.gov.mv" TargetMode="External"/><Relationship Id="rId32" Type="http://schemas.openxmlformats.org/officeDocument/2006/relationships/footer" Target="footer7.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footer" Target="footer12.xml"/><Relationship Id="rId53" Type="http://schemas.openxmlformats.org/officeDocument/2006/relationships/header" Target="header23.xml"/><Relationship Id="rId58" Type="http://schemas.openxmlformats.org/officeDocument/2006/relationships/footer" Target="footer18.xml"/><Relationship Id="rId5" Type="http://schemas.openxmlformats.org/officeDocument/2006/relationships/webSettings" Target="webSettings.xml"/><Relationship Id="rId19" Type="http://schemas.openxmlformats.org/officeDocument/2006/relationships/hyperlink" Target="http://www.ofid.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aishath.nadheema@finance.gov.mv" TargetMode="External"/><Relationship Id="rId27" Type="http://schemas.openxmlformats.org/officeDocument/2006/relationships/header" Target="header8.xm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eader" Target="header17.xml"/><Relationship Id="rId48" Type="http://schemas.openxmlformats.org/officeDocument/2006/relationships/footer" Target="footer14.xml"/><Relationship Id="rId56" Type="http://schemas.openxmlformats.org/officeDocument/2006/relationships/footer" Target="footer17.xml"/><Relationship Id="rId8" Type="http://schemas.openxmlformats.org/officeDocument/2006/relationships/image" Target="media/image1.png"/><Relationship Id="rId51" Type="http://schemas.openxmlformats.org/officeDocument/2006/relationships/header" Target="header22.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yperlink" Target="mailto:tender@finance.gov.mv" TargetMode="Externa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footer" Target="footer13.xml"/><Relationship Id="rId59" Type="http://schemas.openxmlformats.org/officeDocument/2006/relationships/fontTable" Target="fontTable.xml"/><Relationship Id="rId20" Type="http://schemas.openxmlformats.org/officeDocument/2006/relationships/hyperlink" Target="mailto:aishath.nadheema@finance.gov.mv" TargetMode="External"/><Relationship Id="rId41" Type="http://schemas.openxmlformats.org/officeDocument/2006/relationships/header" Target="header16.xml"/><Relationship Id="rId54"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yperlink" Target="mailto:tender@finance.gov.mv" TargetMode="Externa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20.xml"/><Relationship Id="rId57" Type="http://schemas.openxmlformats.org/officeDocument/2006/relationships/header" Target="header25.xml"/><Relationship Id="rId10" Type="http://schemas.openxmlformats.org/officeDocument/2006/relationships/header" Target="header2.xml"/><Relationship Id="rId31" Type="http://schemas.openxmlformats.org/officeDocument/2006/relationships/header" Target="header10.xml"/><Relationship Id="rId44" Type="http://schemas.openxmlformats.org/officeDocument/2006/relationships/header" Target="header18.xml"/><Relationship Id="rId52" Type="http://schemas.openxmlformats.org/officeDocument/2006/relationships/footer" Target="footer15.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61B66-86DF-489B-A4E5-A54D665D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98</Pages>
  <Words>15962</Words>
  <Characters>94542</Characters>
  <Application>Microsoft Office Word</Application>
  <DocSecurity>0</DocSecurity>
  <Lines>787</Lines>
  <Paragraphs>220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110284</CharactersWithSpaces>
  <SharedDoc>false</SharedDoc>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Security Option 1 &amp; 2 form - Demand Guarantee &amp; Performance Bond to User's Guide
12.23.08 - Form CON-2 updated to include historical contract non-performance. Reference to ELI 1.1 &amp; 1.2 changed to ELI 1 &amp; 2. Reference to ITB 15.3 changed to 15.1 in BDS 32.1.
7.20.2009 - changed ITB 4.4 to include reference to procurement and consultant guidelines.</dc:description>
  <cp:lastModifiedBy>AISHATH NADHEEMA</cp:lastModifiedBy>
  <cp:revision>3</cp:revision>
  <cp:lastPrinted>2013-06-08T13:19:00Z</cp:lastPrinted>
  <dcterms:created xsi:type="dcterms:W3CDTF">2016-08-22T03:31:00Z</dcterms:created>
  <dcterms:modified xsi:type="dcterms:W3CDTF">2016-08-22T05:04:00Z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