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701A" w:rsidRPr="004A50A8" w:rsidRDefault="003A701A" w:rsidP="003A701A">
      <w:pPr>
        <w:tabs>
          <w:tab w:val="left" w:pos="5835"/>
        </w:tabs>
        <w:spacing w:after="240"/>
        <w:rPr>
          <w:bCs/>
        </w:rPr>
      </w:pPr>
      <w:r w:rsidRPr="004A50A8">
        <w:rPr>
          <w:sz w:val="52"/>
        </w:rPr>
        <w:tab/>
      </w:r>
    </w:p>
    <w:p w:rsidR="003A701A" w:rsidRPr="004A50A8" w:rsidRDefault="003A701A" w:rsidP="003A701A">
      <w:pPr>
        <w:tabs>
          <w:tab w:val="left" w:pos="5835"/>
        </w:tabs>
        <w:spacing w:after="240"/>
        <w:rPr>
          <w:bCs/>
        </w:rPr>
      </w:pPr>
    </w:p>
    <w:p w:rsidR="003A701A" w:rsidRPr="004A50A8" w:rsidRDefault="003A701A" w:rsidP="003A701A">
      <w:pPr>
        <w:jc w:val="center"/>
        <w:rPr>
          <w:b/>
          <w:sz w:val="28"/>
        </w:rPr>
      </w:pPr>
      <w:r w:rsidRPr="004A50A8">
        <w:rPr>
          <w:b/>
          <w:sz w:val="28"/>
        </w:rPr>
        <w:t>Ministry of Finance and Treasury</w:t>
      </w:r>
    </w:p>
    <w:p w:rsidR="003A701A" w:rsidRPr="004A50A8" w:rsidRDefault="003A701A" w:rsidP="003A701A">
      <w:pPr>
        <w:jc w:val="center"/>
        <w:rPr>
          <w:bCs/>
          <w:sz w:val="28"/>
        </w:rPr>
      </w:pPr>
      <w:r w:rsidRPr="004A50A8">
        <w:rPr>
          <w:bCs/>
          <w:sz w:val="28"/>
        </w:rPr>
        <w:t>Republic of Maldives</w:t>
      </w:r>
    </w:p>
    <w:p w:rsidR="003A701A" w:rsidRPr="004A50A8" w:rsidRDefault="003A701A" w:rsidP="003A701A">
      <w:pPr>
        <w:rPr>
          <w:b/>
          <w:sz w:val="28"/>
        </w:rPr>
      </w:pPr>
    </w:p>
    <w:p w:rsidR="003A701A" w:rsidRPr="004A50A8" w:rsidRDefault="003A701A" w:rsidP="003A701A">
      <w:pPr>
        <w:rPr>
          <w:b/>
          <w:sz w:val="28"/>
        </w:rPr>
      </w:pPr>
    </w:p>
    <w:p w:rsidR="003A701A" w:rsidRPr="004A50A8" w:rsidRDefault="003A701A" w:rsidP="003A701A">
      <w:pPr>
        <w:jc w:val="center"/>
        <w:rPr>
          <w:b/>
          <w:sz w:val="32"/>
          <w:szCs w:val="28"/>
        </w:rPr>
      </w:pPr>
    </w:p>
    <w:p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rsidR="003A701A" w:rsidRPr="004A50A8" w:rsidRDefault="003A701A" w:rsidP="003A701A">
      <w:pPr>
        <w:spacing w:after="240" w:line="259" w:lineRule="auto"/>
        <w:rPr>
          <w:b/>
          <w:bCs/>
          <w:color w:val="FF0000"/>
          <w:sz w:val="32"/>
          <w:szCs w:val="32"/>
        </w:rPr>
      </w:pPr>
    </w:p>
    <w:p w:rsidR="00BC7014" w:rsidRPr="004A50A8" w:rsidRDefault="00BC7014" w:rsidP="003A701A">
      <w:pPr>
        <w:spacing w:after="240" w:line="259" w:lineRule="auto"/>
        <w:jc w:val="center"/>
        <w:rPr>
          <w:b/>
          <w:bCs/>
          <w:color w:val="FF0000"/>
          <w:sz w:val="32"/>
          <w:szCs w:val="32"/>
        </w:rPr>
      </w:pPr>
    </w:p>
    <w:p w:rsidR="008B1FAD" w:rsidRDefault="009509C2" w:rsidP="00C06B1D">
      <w:pPr>
        <w:spacing w:after="240" w:line="259" w:lineRule="auto"/>
        <w:jc w:val="center"/>
        <w:rPr>
          <w:b/>
          <w:bCs/>
          <w:color w:val="000000"/>
          <w:sz w:val="40"/>
          <w:szCs w:val="40"/>
        </w:rPr>
      </w:pPr>
      <w:r>
        <w:rPr>
          <w:b/>
          <w:bCs/>
          <w:color w:val="000000"/>
          <w:sz w:val="40"/>
          <w:szCs w:val="40"/>
        </w:rPr>
        <w:t>TES/2018/</w:t>
      </w:r>
      <w:r w:rsidR="008B1FAD">
        <w:rPr>
          <w:b/>
          <w:bCs/>
          <w:color w:val="000000"/>
          <w:sz w:val="40"/>
          <w:szCs w:val="40"/>
        </w:rPr>
        <w:t>G</w:t>
      </w:r>
      <w:r>
        <w:rPr>
          <w:b/>
          <w:bCs/>
          <w:color w:val="000000"/>
          <w:sz w:val="40"/>
          <w:szCs w:val="40"/>
        </w:rPr>
        <w:t>-</w:t>
      </w:r>
      <w:r w:rsidR="00C06B1D">
        <w:rPr>
          <w:b/>
          <w:bCs/>
          <w:color w:val="000000"/>
          <w:sz w:val="40"/>
          <w:szCs w:val="40"/>
        </w:rPr>
        <w:t>021</w:t>
      </w:r>
      <w:r>
        <w:rPr>
          <w:b/>
          <w:bCs/>
          <w:color w:val="000000"/>
          <w:sz w:val="40"/>
          <w:szCs w:val="40"/>
        </w:rPr>
        <w:t xml:space="preserve">: </w:t>
      </w:r>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8496"/>
        <w:gridCol w:w="81"/>
      </w:tblGrid>
      <w:tr w:rsidR="008B1FAD" w:rsidRPr="008B1FAD" w:rsidTr="00F91E43">
        <w:trPr>
          <w:tblCellSpacing w:w="15" w:type="dxa"/>
        </w:trPr>
        <w:tc>
          <w:tcPr>
            <w:tcW w:w="0" w:type="auto"/>
            <w:vAlign w:val="center"/>
            <w:hideMark/>
          </w:tcPr>
          <w:p w:rsidR="008B1FAD" w:rsidRPr="008B1FAD" w:rsidRDefault="00F91E43" w:rsidP="00C06B1D">
            <w:pPr>
              <w:spacing w:after="240" w:line="259" w:lineRule="auto"/>
              <w:jc w:val="center"/>
              <w:rPr>
                <w:szCs w:val="24"/>
              </w:rPr>
            </w:pPr>
            <w:r w:rsidRPr="00F91E43">
              <w:rPr>
                <w:b/>
                <w:bCs/>
                <w:color w:val="000000"/>
                <w:sz w:val="40"/>
                <w:szCs w:val="40"/>
              </w:rPr>
              <w:t xml:space="preserve">Supply and Delivery of </w:t>
            </w:r>
            <w:r w:rsidR="00C06B1D">
              <w:rPr>
                <w:b/>
                <w:bCs/>
                <w:color w:val="000000"/>
                <w:sz w:val="40"/>
                <w:szCs w:val="40"/>
              </w:rPr>
              <w:t>Fixtures, Furniture and Equipment for the School of Medicine</w:t>
            </w:r>
          </w:p>
        </w:tc>
        <w:tc>
          <w:tcPr>
            <w:tcW w:w="0" w:type="auto"/>
            <w:vAlign w:val="center"/>
            <w:hideMark/>
          </w:tcPr>
          <w:p w:rsidR="008B1FAD" w:rsidRPr="008B1FAD" w:rsidRDefault="008B1FAD" w:rsidP="008B1FAD">
            <w:pPr>
              <w:rPr>
                <w:szCs w:val="24"/>
              </w:rPr>
            </w:pPr>
          </w:p>
        </w:tc>
      </w:tr>
    </w:tbl>
    <w:p w:rsidR="003A701A" w:rsidRDefault="003A701A" w:rsidP="008B1FAD">
      <w:pPr>
        <w:spacing w:after="240" w:line="259" w:lineRule="auto"/>
        <w:jc w:val="center"/>
        <w:rPr>
          <w:b/>
          <w:bCs/>
          <w:color w:val="000000"/>
          <w:sz w:val="40"/>
          <w:szCs w:val="40"/>
        </w:rPr>
      </w:pPr>
    </w:p>
    <w:p w:rsidR="003A701A" w:rsidRDefault="003A701A" w:rsidP="003A701A">
      <w:pPr>
        <w:spacing w:after="240" w:line="259" w:lineRule="auto"/>
        <w:jc w:val="both"/>
        <w:rPr>
          <w:b/>
          <w:bCs/>
        </w:rPr>
      </w:pPr>
    </w:p>
    <w:p w:rsidR="00BC7014" w:rsidRPr="004A50A8" w:rsidRDefault="00BC7014" w:rsidP="003A701A">
      <w:pPr>
        <w:spacing w:after="240" w:line="259" w:lineRule="auto"/>
        <w:jc w:val="both"/>
        <w:rPr>
          <w:b/>
          <w:bCs/>
        </w:rPr>
      </w:pPr>
    </w:p>
    <w:p w:rsidR="003A701A" w:rsidRPr="00BC7014" w:rsidRDefault="00BC7014" w:rsidP="00C06B1D">
      <w:pPr>
        <w:spacing w:line="259" w:lineRule="auto"/>
        <w:jc w:val="center"/>
        <w:rPr>
          <w:sz w:val="28"/>
          <w:szCs w:val="28"/>
        </w:rPr>
      </w:pPr>
      <w:r w:rsidRPr="00BC7014">
        <w:rPr>
          <w:sz w:val="28"/>
          <w:szCs w:val="28"/>
        </w:rPr>
        <w:t xml:space="preserve">Issued on: </w:t>
      </w:r>
      <w:r w:rsidR="00C06B1D">
        <w:rPr>
          <w:sz w:val="28"/>
          <w:szCs w:val="28"/>
        </w:rPr>
        <w:t>13</w:t>
      </w:r>
      <w:r w:rsidR="00F91E43" w:rsidRPr="008B1FAD">
        <w:rPr>
          <w:sz w:val="28"/>
          <w:szCs w:val="28"/>
          <w:vertAlign w:val="superscript"/>
        </w:rPr>
        <w:t>th</w:t>
      </w:r>
      <w:r w:rsidR="00F91E43">
        <w:rPr>
          <w:sz w:val="28"/>
          <w:szCs w:val="28"/>
        </w:rPr>
        <w:t xml:space="preserve"> </w:t>
      </w:r>
      <w:r w:rsidR="00C06B1D">
        <w:rPr>
          <w:sz w:val="28"/>
          <w:szCs w:val="28"/>
        </w:rPr>
        <w:t>June</w:t>
      </w:r>
      <w:r w:rsidRPr="00BC7014">
        <w:rPr>
          <w:sz w:val="28"/>
          <w:szCs w:val="28"/>
        </w:rPr>
        <w:t xml:space="preserve"> 2018</w:t>
      </w:r>
    </w:p>
    <w:p w:rsidR="003A701A" w:rsidRPr="00BC7014" w:rsidRDefault="003A701A" w:rsidP="003A701A">
      <w:pPr>
        <w:spacing w:line="259" w:lineRule="auto"/>
        <w:jc w:val="center"/>
        <w:rPr>
          <w:sz w:val="28"/>
          <w:szCs w:val="28"/>
        </w:rPr>
      </w:pPr>
    </w:p>
    <w:p w:rsidR="00BC7014" w:rsidRPr="00BC7014" w:rsidRDefault="00BC7014" w:rsidP="003A701A">
      <w:pPr>
        <w:spacing w:line="259" w:lineRule="auto"/>
        <w:jc w:val="center"/>
        <w:rPr>
          <w:sz w:val="28"/>
          <w:szCs w:val="28"/>
        </w:rPr>
      </w:pPr>
    </w:p>
    <w:p w:rsidR="00BC7014" w:rsidRPr="00BC7014" w:rsidRDefault="00BC7014" w:rsidP="003A701A">
      <w:pPr>
        <w:spacing w:line="259" w:lineRule="auto"/>
        <w:jc w:val="center"/>
        <w:rPr>
          <w:sz w:val="28"/>
          <w:szCs w:val="28"/>
        </w:rPr>
      </w:pPr>
    </w:p>
    <w:p w:rsidR="003A701A" w:rsidRPr="00BC7014" w:rsidRDefault="00BC7014" w:rsidP="003A701A">
      <w:pPr>
        <w:spacing w:line="259" w:lineRule="auto"/>
        <w:jc w:val="center"/>
        <w:rPr>
          <w:sz w:val="28"/>
          <w:szCs w:val="28"/>
        </w:rPr>
      </w:pPr>
      <w:r w:rsidRPr="00BC7014">
        <w:rPr>
          <w:sz w:val="28"/>
          <w:szCs w:val="28"/>
        </w:rPr>
        <w:t>National tender</w:t>
      </w:r>
    </w:p>
    <w:p w:rsidR="003A701A" w:rsidRPr="00BC7014" w:rsidRDefault="003A701A" w:rsidP="003A701A">
      <w:pPr>
        <w:spacing w:line="259" w:lineRule="auto"/>
        <w:jc w:val="center"/>
        <w:rPr>
          <w:sz w:val="28"/>
          <w:szCs w:val="28"/>
        </w:rPr>
      </w:pPr>
      <w:r w:rsidRPr="00BC7014">
        <w:rPr>
          <w:sz w:val="28"/>
          <w:szCs w:val="28"/>
        </w:rPr>
        <w:t>Ministry of Finance and Treasury</w:t>
      </w:r>
    </w:p>
    <w:p w:rsidR="003A701A" w:rsidRPr="00BC7014" w:rsidRDefault="003A701A" w:rsidP="003A701A">
      <w:pPr>
        <w:tabs>
          <w:tab w:val="left" w:pos="1995"/>
        </w:tabs>
        <w:jc w:val="center"/>
        <w:rPr>
          <w:sz w:val="72"/>
          <w:szCs w:val="24"/>
        </w:rPr>
      </w:pPr>
      <w:r w:rsidRPr="00BC7014">
        <w:rPr>
          <w:sz w:val="28"/>
          <w:szCs w:val="28"/>
        </w:rPr>
        <w:t>Republic of Maldives</w:t>
      </w:r>
    </w:p>
    <w:p w:rsidR="00E21BEF" w:rsidRPr="000C41D9" w:rsidRDefault="00E21BEF" w:rsidP="00117C97">
      <w:pPr>
        <w:spacing w:line="276" w:lineRule="auto"/>
        <w:rPr>
          <w:b/>
          <w:sz w:val="56"/>
        </w:rPr>
      </w:pPr>
    </w:p>
    <w:p w:rsidR="00455149" w:rsidRDefault="00455149">
      <w:pPr>
        <w:rPr>
          <w:sz w:val="22"/>
          <w:szCs w:val="22"/>
        </w:rPr>
      </w:pPr>
    </w:p>
    <w:p w:rsidR="0061745F" w:rsidRDefault="0061745F">
      <w:pPr>
        <w:rPr>
          <w:sz w:val="22"/>
          <w:szCs w:val="22"/>
        </w:rPr>
      </w:pPr>
    </w:p>
    <w:p w:rsidR="003A701A" w:rsidRDefault="003A701A">
      <w:pPr>
        <w:rPr>
          <w:sz w:val="22"/>
          <w:szCs w:val="22"/>
        </w:rPr>
      </w:pPr>
    </w:p>
    <w:p w:rsidR="003A701A" w:rsidRDefault="003A701A">
      <w:pPr>
        <w:rPr>
          <w:sz w:val="22"/>
          <w:szCs w:val="22"/>
        </w:rPr>
      </w:pPr>
    </w:p>
    <w:p w:rsidR="00BC7014" w:rsidRDefault="00BC7014">
      <w:pPr>
        <w:rPr>
          <w:sz w:val="22"/>
          <w:szCs w:val="22"/>
        </w:rPr>
      </w:pPr>
    </w:p>
    <w:p w:rsidR="0061745F" w:rsidRDefault="0061745F">
      <w:pPr>
        <w:rPr>
          <w:sz w:val="22"/>
          <w:szCs w:val="22"/>
        </w:rPr>
      </w:pPr>
    </w:p>
    <w:p w:rsidR="0061745F" w:rsidRDefault="0061745F">
      <w:pPr>
        <w:rPr>
          <w:b/>
          <w:bCs/>
          <w:spacing w:val="-2"/>
          <w:u w:val="single"/>
        </w:rPr>
      </w:pPr>
    </w:p>
    <w:p w:rsidR="00455149" w:rsidRPr="00D65D6E" w:rsidRDefault="00455149">
      <w:pPr>
        <w:jc w:val="center"/>
        <w:rPr>
          <w:b/>
          <w:color w:val="000000" w:themeColor="text1"/>
          <w:sz w:val="32"/>
        </w:rPr>
      </w:pPr>
      <w:r w:rsidRPr="00D65D6E">
        <w:rPr>
          <w:b/>
          <w:color w:val="000000" w:themeColor="text1"/>
          <w:sz w:val="32"/>
        </w:rPr>
        <w:t>Table of Contents</w:t>
      </w:r>
    </w:p>
    <w:p w:rsidR="00455149" w:rsidRPr="00FB0828" w:rsidRDefault="00455149">
      <w:pPr>
        <w:rPr>
          <w:i/>
          <w:color w:val="FF0000"/>
        </w:rPr>
      </w:pPr>
    </w:p>
    <w:p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rsidR="00B95277" w:rsidRPr="008B66E1" w:rsidRDefault="00B95277" w:rsidP="00B95277">
      <w:pPr>
        <w:spacing w:before="120" w:after="120"/>
        <w:rPr>
          <w:iCs/>
        </w:rPr>
      </w:pPr>
      <w:r w:rsidRPr="008B66E1">
        <w:rPr>
          <w:i/>
        </w:rPr>
        <w:fldChar w:fldCharType="end"/>
      </w:r>
    </w:p>
    <w:p w:rsidR="00455149" w:rsidRPr="008B66E1" w:rsidRDefault="00455149">
      <w:pPr>
        <w:spacing w:before="120" w:after="120"/>
        <w:rPr>
          <w:iCs/>
        </w:rPr>
      </w:pPr>
    </w:p>
    <w:p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rsidR="00455149" w:rsidRPr="008B66E1" w:rsidRDefault="00455149" w:rsidP="00652EBF"/>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rsidR="00455149" w:rsidRPr="008B66E1" w:rsidRDefault="00455149" w:rsidP="00FB0828">
      <w:pPr>
        <w:pStyle w:val="Heading1"/>
      </w:pPr>
    </w:p>
    <w:p w:rsidR="00455149" w:rsidRPr="008B66E1" w:rsidRDefault="00455149"/>
    <w:p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trPr>
          <w:trHeight w:val="801"/>
        </w:trPr>
        <w:tc>
          <w:tcPr>
            <w:tcW w:w="9198" w:type="dxa"/>
            <w:vAlign w:val="center"/>
          </w:tcPr>
          <w:p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rsidR="00455149" w:rsidRPr="00E1089A" w:rsidRDefault="00455149">
      <w:pPr>
        <w:rPr>
          <w:color w:val="000000" w:themeColor="text1"/>
        </w:rPr>
      </w:pPr>
    </w:p>
    <w:p w:rsidR="00455149" w:rsidRPr="00FB0828" w:rsidRDefault="00455149">
      <w:pPr>
        <w:jc w:val="center"/>
        <w:rPr>
          <w:b/>
          <w:color w:val="FF0000"/>
          <w:sz w:val="32"/>
        </w:rPr>
      </w:pPr>
      <w:r w:rsidRPr="00E1089A">
        <w:rPr>
          <w:b/>
          <w:color w:val="000000" w:themeColor="text1"/>
          <w:sz w:val="32"/>
        </w:rPr>
        <w:t>Table of Clauses</w:t>
      </w:r>
    </w:p>
    <w:p w:rsidR="00455149" w:rsidRPr="00FB0828" w:rsidRDefault="00455149">
      <w:pPr>
        <w:rPr>
          <w:color w:val="FF0000"/>
        </w:rPr>
      </w:pPr>
    </w:p>
    <w:p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rsidR="00455149" w:rsidRPr="00FB0828" w:rsidRDefault="00EC38AC">
      <w:pPr>
        <w:rPr>
          <w:color w:val="FF0000"/>
        </w:rPr>
      </w:pPr>
      <w:r w:rsidRPr="00FB0828">
        <w:rPr>
          <w:color w:val="FF0000"/>
        </w:rPr>
        <w:fldChar w:fldCharType="end"/>
      </w:r>
    </w:p>
    <w:p w:rsidR="00455149" w:rsidRPr="00FB0828" w:rsidRDefault="00455149">
      <w:pPr>
        <w:rPr>
          <w:color w:val="FF0000"/>
        </w:rPr>
      </w:pPr>
    </w:p>
    <w:p w:rsidR="00455149" w:rsidRPr="00FB0828" w:rsidRDefault="00455149">
      <w:pPr>
        <w:spacing w:after="120"/>
        <w:rPr>
          <w:color w:val="FF0000"/>
        </w:rPr>
      </w:pPr>
    </w:p>
    <w:p w:rsidR="00455149" w:rsidRPr="008B66E1" w:rsidRDefault="00455149">
      <w:pPr>
        <w:jc w:val="right"/>
        <w:outlineLvl w:val="0"/>
        <w:rPr>
          <w:sz w:val="28"/>
        </w:rPr>
      </w:pPr>
    </w:p>
    <w:p w:rsidR="00455149" w:rsidRPr="008B66E1" w:rsidRDefault="00455149">
      <w:pPr>
        <w:pStyle w:val="TOC1"/>
      </w:pPr>
    </w:p>
    <w:p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rsidTr="00BC7014">
        <w:trPr>
          <w:trHeight w:val="800"/>
        </w:trPr>
        <w:tc>
          <w:tcPr>
            <w:tcW w:w="8910" w:type="dxa"/>
            <w:vAlign w:val="center"/>
          </w:tcPr>
          <w:p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rsidTr="00BC7014">
        <w:tc>
          <w:tcPr>
            <w:tcW w:w="8910" w:type="dxa"/>
          </w:tcPr>
          <w:p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rsidR="00165E78" w:rsidRDefault="00165E78" w:rsidP="00165E78">
            <w:pPr>
              <w:pStyle w:val="BodyText2"/>
              <w:tabs>
                <w:tab w:val="clear" w:pos="360"/>
              </w:tabs>
              <w:spacing w:before="60" w:after="60"/>
              <w:ind w:left="408" w:firstLine="0"/>
              <w:jc w:val="left"/>
            </w:pPr>
          </w:p>
        </w:tc>
      </w:tr>
      <w:tr w:rsidR="009D4CFF" w:rsidRPr="0061745F" w:rsidTr="00BC7014">
        <w:tc>
          <w:tcPr>
            <w:tcW w:w="8910" w:type="dxa"/>
          </w:tcPr>
          <w:p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rsidTr="00BC7014">
        <w:tc>
          <w:tcPr>
            <w:tcW w:w="8712" w:type="dxa"/>
          </w:tcPr>
          <w:p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rsidTr="00BC7014">
        <w:tc>
          <w:tcPr>
            <w:tcW w:w="8712" w:type="dxa"/>
            <w:tcBorders>
              <w:bottom w:val="nil"/>
            </w:tcBorders>
          </w:tcPr>
          <w:p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rsidR="00F96083" w:rsidRPr="0061745F" w:rsidRDefault="00F96083" w:rsidP="00F96083">
            <w:pPr>
              <w:pStyle w:val="Reg-letter"/>
              <w:numPr>
                <w:ilvl w:val="2"/>
                <w:numId w:val="16"/>
              </w:numPr>
            </w:pPr>
            <w:r w:rsidRPr="0061745F">
              <w:lastRenderedPageBreak/>
              <w:t>have the legal capacity to enter into the contract;</w:t>
            </w:r>
          </w:p>
          <w:p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rsidR="00F96083" w:rsidRPr="0061745F" w:rsidRDefault="00F96083" w:rsidP="00F96083">
            <w:pPr>
              <w:pStyle w:val="Reg-letter"/>
              <w:numPr>
                <w:ilvl w:val="2"/>
                <w:numId w:val="16"/>
              </w:numPr>
            </w:pPr>
            <w:r w:rsidRPr="0061745F">
              <w:t>have fulfilled its obligations to pay taxes and social security contributions;</w:t>
            </w:r>
          </w:p>
          <w:p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rsidTr="00BC7014">
        <w:tc>
          <w:tcPr>
            <w:tcW w:w="8712" w:type="dxa"/>
          </w:tcPr>
          <w:p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rsidR="00BC7014" w:rsidRDefault="00BC7014" w:rsidP="00BC7014">
            <w:pPr>
              <w:pStyle w:val="Sub-ClauseText"/>
              <w:spacing w:before="60" w:after="60"/>
              <w:rPr>
                <w:spacing w:val="0"/>
                <w:szCs w:val="24"/>
              </w:rPr>
            </w:pPr>
          </w:p>
          <w:p w:rsidR="00BC7014" w:rsidRPr="0061745F" w:rsidRDefault="00BC7014" w:rsidP="00BC7014">
            <w:pPr>
              <w:pStyle w:val="Sub-ClauseText"/>
              <w:spacing w:before="60" w:after="60"/>
              <w:rPr>
                <w:spacing w:val="0"/>
                <w:szCs w:val="24"/>
              </w:rPr>
            </w:pPr>
          </w:p>
        </w:tc>
      </w:tr>
      <w:tr w:rsidR="00F96083" w:rsidRPr="00692B95" w:rsidTr="00BC7014">
        <w:tc>
          <w:tcPr>
            <w:tcW w:w="8712" w:type="dxa"/>
          </w:tcPr>
          <w:p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rsidTr="00BC7014">
        <w:tc>
          <w:tcPr>
            <w:tcW w:w="8712" w:type="dxa"/>
          </w:tcPr>
          <w:p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rsidTr="00BC7014">
        <w:trPr>
          <w:cantSplit/>
        </w:trPr>
        <w:tc>
          <w:tcPr>
            <w:tcW w:w="8712" w:type="dxa"/>
            <w:tcBorders>
              <w:bottom w:val="nil"/>
            </w:tcBorders>
          </w:tcPr>
          <w:p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rsidTr="00BC7014">
        <w:tc>
          <w:tcPr>
            <w:tcW w:w="8712" w:type="dxa"/>
          </w:tcPr>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rsidTr="00BC7014">
        <w:tc>
          <w:tcPr>
            <w:tcW w:w="8712" w:type="dxa"/>
          </w:tcPr>
          <w:p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rsidR="00F96083" w:rsidRPr="0061745F" w:rsidRDefault="00F96083" w:rsidP="007225DA">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w:t>
            </w:r>
            <w:r w:rsidR="007225DA">
              <w:rPr>
                <w:spacing w:val="0"/>
                <w:szCs w:val="24"/>
              </w:rPr>
              <w:t>the date specified in the BDS</w:t>
            </w:r>
            <w:r w:rsidRPr="0061745F">
              <w:rPr>
                <w:spacing w:val="0"/>
                <w:szCs w:val="24"/>
              </w:rPr>
              <w:t xml:space="preserve">.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rsidTr="00BC7014">
        <w:tc>
          <w:tcPr>
            <w:tcW w:w="8712" w:type="dxa"/>
          </w:tcPr>
          <w:p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rsidTr="00BC7014">
        <w:tc>
          <w:tcPr>
            <w:tcW w:w="8712" w:type="dxa"/>
          </w:tcPr>
          <w:p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rsidTr="00BC7014">
        <w:trPr>
          <w:trHeight w:val="1215"/>
        </w:trPr>
        <w:tc>
          <w:tcPr>
            <w:tcW w:w="8712" w:type="dxa"/>
          </w:tcPr>
          <w:p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rsidTr="00BC7014">
        <w:tc>
          <w:tcPr>
            <w:tcW w:w="8712" w:type="dxa"/>
          </w:tcPr>
          <w:p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rsidTr="00BC7014">
        <w:tc>
          <w:tcPr>
            <w:tcW w:w="8712" w:type="dxa"/>
          </w:tcPr>
          <w:p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rsidR="0095611F" w:rsidRPr="0061745F" w:rsidRDefault="0095611F" w:rsidP="0095611F">
            <w:pPr>
              <w:rPr>
                <w:szCs w:val="24"/>
              </w:rPr>
            </w:pPr>
          </w:p>
        </w:tc>
      </w:tr>
      <w:tr w:rsidR="00F96083" w:rsidRPr="00AF3DCA" w:rsidTr="00BC7014">
        <w:tc>
          <w:tcPr>
            <w:tcW w:w="8712" w:type="dxa"/>
          </w:tcPr>
          <w:p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rsidTr="00BC7014">
        <w:tc>
          <w:tcPr>
            <w:tcW w:w="8712" w:type="dxa"/>
          </w:tcPr>
          <w:p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rsidTr="00BC7014">
        <w:tc>
          <w:tcPr>
            <w:tcW w:w="8712" w:type="dxa"/>
          </w:tcPr>
          <w:p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rsidR="00F96083" w:rsidRPr="0061745F" w:rsidRDefault="00F96083" w:rsidP="00E81F1B">
            <w:pPr>
              <w:pStyle w:val="BodyTextIndent3"/>
              <w:numPr>
                <w:ilvl w:val="0"/>
                <w:numId w:val="95"/>
              </w:numPr>
              <w:spacing w:before="60" w:after="60"/>
              <w:jc w:val="both"/>
              <w:rPr>
                <w:szCs w:val="24"/>
              </w:rPr>
            </w:pPr>
            <w:r w:rsidRPr="0061745F">
              <w:rPr>
                <w:szCs w:val="24"/>
              </w:rPr>
              <w:t>For Goods</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rsidTr="00BC7014">
        <w:tc>
          <w:tcPr>
            <w:tcW w:w="8712" w:type="dxa"/>
          </w:tcPr>
          <w:p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rsidR="00D03D5D" w:rsidRPr="0061745F" w:rsidRDefault="00D03D5D" w:rsidP="00D03D5D">
            <w:pPr>
              <w:pStyle w:val="Sub-ClauseText"/>
              <w:spacing w:before="60" w:after="60"/>
              <w:ind w:left="605"/>
              <w:rPr>
                <w:spacing w:val="0"/>
                <w:szCs w:val="24"/>
              </w:rPr>
            </w:pPr>
          </w:p>
          <w:p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rsidTr="00BC7014">
        <w:tc>
          <w:tcPr>
            <w:tcW w:w="8712" w:type="dxa"/>
          </w:tcPr>
          <w:p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rsidTr="00BC7014">
        <w:trPr>
          <w:cantSplit/>
        </w:trPr>
        <w:tc>
          <w:tcPr>
            <w:tcW w:w="8712" w:type="dxa"/>
          </w:tcPr>
          <w:p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rsidTr="00BC7014">
        <w:tc>
          <w:tcPr>
            <w:tcW w:w="8712" w:type="dxa"/>
          </w:tcPr>
          <w:p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rsidTr="00BC7014">
        <w:tc>
          <w:tcPr>
            <w:tcW w:w="8712" w:type="dxa"/>
          </w:tcPr>
          <w:p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rsidTr="00BC7014">
        <w:tc>
          <w:tcPr>
            <w:tcW w:w="8712" w:type="dxa"/>
          </w:tcPr>
          <w:p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rsidR="0061745F" w:rsidRPr="0061745F" w:rsidRDefault="0061745F" w:rsidP="0061745F">
            <w:pPr>
              <w:pStyle w:val="Sub-ClauseText"/>
              <w:spacing w:before="60" w:after="60"/>
              <w:ind w:left="605"/>
              <w:rPr>
                <w:spacing w:val="0"/>
                <w:szCs w:val="24"/>
              </w:rPr>
            </w:pPr>
          </w:p>
        </w:tc>
      </w:tr>
      <w:tr w:rsidR="00F96083" w:rsidRPr="00361713" w:rsidTr="00BC7014">
        <w:tc>
          <w:tcPr>
            <w:tcW w:w="8712" w:type="dxa"/>
          </w:tcPr>
          <w:p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rsidTr="00BC7014">
        <w:trPr>
          <w:trHeight w:val="360"/>
        </w:trPr>
        <w:tc>
          <w:tcPr>
            <w:tcW w:w="8712" w:type="dxa"/>
          </w:tcPr>
          <w:p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rsidTr="00BC7014">
        <w:tc>
          <w:tcPr>
            <w:tcW w:w="8712" w:type="dxa"/>
          </w:tcPr>
          <w:p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rsidTr="00BC7014">
        <w:tc>
          <w:tcPr>
            <w:tcW w:w="8712" w:type="dxa"/>
          </w:tcPr>
          <w:p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rsidR="0061745F" w:rsidRPr="0061745F" w:rsidRDefault="0061745F" w:rsidP="0061745F">
            <w:pPr>
              <w:pStyle w:val="Sub-ClauseText"/>
              <w:spacing w:before="60" w:after="60"/>
              <w:ind w:left="600"/>
              <w:rPr>
                <w:spacing w:val="0"/>
                <w:szCs w:val="24"/>
              </w:rPr>
            </w:pPr>
          </w:p>
        </w:tc>
      </w:tr>
      <w:tr w:rsidR="00F96083" w:rsidRPr="00284E98" w:rsidTr="00BC7014">
        <w:tc>
          <w:tcPr>
            <w:tcW w:w="8712" w:type="dxa"/>
          </w:tcPr>
          <w:p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rsidTr="00BC7014">
        <w:tc>
          <w:tcPr>
            <w:tcW w:w="8712" w:type="dxa"/>
          </w:tcPr>
          <w:p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rsidTr="00BC7014">
        <w:tc>
          <w:tcPr>
            <w:tcW w:w="8712" w:type="dxa"/>
          </w:tcPr>
          <w:p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rsidTr="00BC7014">
        <w:tc>
          <w:tcPr>
            <w:tcW w:w="8712" w:type="dxa"/>
          </w:tcPr>
          <w:p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rsidR="00D03D5D" w:rsidRPr="0061745F" w:rsidRDefault="00D03D5D" w:rsidP="00D03D5D">
            <w:pPr>
              <w:pStyle w:val="Sub-ClauseText"/>
              <w:spacing w:before="60" w:after="60"/>
              <w:ind w:left="600"/>
              <w:rPr>
                <w:spacing w:val="0"/>
                <w:szCs w:val="24"/>
              </w:rPr>
            </w:pPr>
          </w:p>
        </w:tc>
      </w:tr>
      <w:tr w:rsidR="00F96083" w:rsidRPr="000B5AE7" w:rsidTr="00BC7014">
        <w:tc>
          <w:tcPr>
            <w:tcW w:w="8712" w:type="dxa"/>
          </w:tcPr>
          <w:p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rsidTr="00BC7014">
        <w:tc>
          <w:tcPr>
            <w:tcW w:w="8712" w:type="dxa"/>
          </w:tcPr>
          <w:p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rsidTr="00BC7014">
        <w:tc>
          <w:tcPr>
            <w:tcW w:w="8712" w:type="dxa"/>
          </w:tcPr>
          <w:p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rsidTr="00BC7014">
        <w:tc>
          <w:tcPr>
            <w:tcW w:w="8712" w:type="dxa"/>
          </w:tcPr>
          <w:p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rsidR="00F96083" w:rsidRPr="0061745F" w:rsidRDefault="00F96083" w:rsidP="00F96083">
            <w:pPr>
              <w:pStyle w:val="Sub-ClauseText"/>
              <w:numPr>
                <w:ilvl w:val="1"/>
                <w:numId w:val="42"/>
              </w:numPr>
              <w:spacing w:before="60" w:after="60"/>
              <w:rPr>
                <w:szCs w:val="24"/>
              </w:rPr>
            </w:pPr>
            <w:r w:rsidRPr="0061745F">
              <w:rPr>
                <w:spacing w:val="0"/>
                <w:szCs w:val="24"/>
              </w:rPr>
              <w:t>The Procuring Entity’s evaluation of a tender will exclude and not take into account</w:t>
            </w:r>
            <w:ins w:id="266" w:author="John Steer" w:date="2009-06-26T13:13:00Z">
              <w:r w:rsidRPr="0061745F">
                <w:rPr>
                  <w:spacing w:val="0"/>
                  <w:szCs w:val="24"/>
                </w:rPr>
                <w:t xml:space="preserve"> </w:t>
              </w:r>
            </w:ins>
            <w:r w:rsidRPr="0061745F">
              <w:rPr>
                <w:szCs w:val="24"/>
              </w:rPr>
              <w:t>any allowance for price adjustment during the period of execution of the contract, if provided in the tender.</w:t>
            </w:r>
          </w:p>
          <w:p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rsidTr="00BC7014">
        <w:tc>
          <w:tcPr>
            <w:tcW w:w="8712" w:type="dxa"/>
          </w:tcPr>
          <w:p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rsidTr="00BC7014">
        <w:tc>
          <w:tcPr>
            <w:tcW w:w="8712" w:type="dxa"/>
          </w:tcPr>
          <w:p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rsidTr="00BC7014">
        <w:trPr>
          <w:cantSplit/>
        </w:trPr>
        <w:tc>
          <w:tcPr>
            <w:tcW w:w="8712" w:type="dxa"/>
          </w:tcPr>
          <w:p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rsidTr="00BC7014">
        <w:tc>
          <w:tcPr>
            <w:tcW w:w="8712" w:type="dxa"/>
          </w:tcPr>
          <w:p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rsidTr="00BC7014">
        <w:tc>
          <w:tcPr>
            <w:tcW w:w="8712" w:type="dxa"/>
          </w:tcPr>
          <w:p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rsidTr="00BC7014">
        <w:tc>
          <w:tcPr>
            <w:tcW w:w="8712" w:type="dxa"/>
          </w:tcPr>
          <w:p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rsidR="0061745F" w:rsidRPr="0061745F" w:rsidRDefault="0061745F" w:rsidP="0061745F">
            <w:pPr>
              <w:pStyle w:val="Sub-ClauseText"/>
              <w:spacing w:before="60" w:after="60"/>
              <w:ind w:left="600"/>
              <w:rPr>
                <w:spacing w:val="0"/>
                <w:szCs w:val="24"/>
              </w:rPr>
            </w:pPr>
          </w:p>
        </w:tc>
      </w:tr>
      <w:tr w:rsidR="00F96083" w:rsidRPr="009F6953" w:rsidTr="00BC7014">
        <w:tc>
          <w:tcPr>
            <w:tcW w:w="8712" w:type="dxa"/>
          </w:tcPr>
          <w:p w:rsidR="00F96083" w:rsidRPr="0061745F"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lastRenderedPageBreak/>
              <w:t>Signing of Contract</w:t>
            </w:r>
            <w:bookmarkEnd w:id="307"/>
            <w:bookmarkEnd w:id="308"/>
          </w:p>
          <w:p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rsidTr="00BC7014">
        <w:trPr>
          <w:trHeight w:val="1827"/>
        </w:trPr>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rsidTr="00A00C63">
        <w:trPr>
          <w:cantSplit/>
        </w:trPr>
        <w:tc>
          <w:tcPr>
            <w:tcW w:w="9090" w:type="dxa"/>
            <w:gridSpan w:val="2"/>
            <w:tcBorders>
              <w:top w:val="nil"/>
              <w:left w:val="nil"/>
              <w:bottom w:val="single" w:sz="12" w:space="0" w:color="000000"/>
              <w:right w:val="nil"/>
            </w:tcBorders>
            <w:vAlign w:val="center"/>
          </w:tcPr>
          <w:p w:rsidR="007230E5" w:rsidRDefault="007230E5" w:rsidP="00A00C63">
            <w:pPr>
              <w:pStyle w:val="Subtitle"/>
              <w:spacing w:after="120"/>
              <w:jc w:val="left"/>
            </w:pPr>
            <w:bookmarkStart w:id="311" w:name="_Toc438366665"/>
            <w:bookmarkStart w:id="312" w:name="_Toc438954443"/>
          </w:p>
          <w:p w:rsidR="00455149" w:rsidRPr="00B95277" w:rsidRDefault="00455149" w:rsidP="00B95277">
            <w:pPr>
              <w:pStyle w:val="Subtitle"/>
            </w:pPr>
            <w:bookmarkStart w:id="313" w:name="_Toc458816207"/>
            <w:bookmarkStart w:id="314" w:name="_Toc459036700"/>
            <w:r w:rsidRPr="00B95277">
              <w:t>Section II.  Bid Data Sheet</w:t>
            </w:r>
            <w:bookmarkEnd w:id="311"/>
            <w:bookmarkEnd w:id="312"/>
            <w:r w:rsidRPr="00B95277">
              <w:t xml:space="preserve"> (BDS)</w:t>
            </w:r>
            <w:bookmarkEnd w:id="313"/>
            <w:bookmarkEnd w:id="314"/>
          </w:p>
          <w:p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rsidR="00455149" w:rsidRPr="008B66E1" w:rsidRDefault="00455149" w:rsidP="00A00C63">
            <w:pPr>
              <w:suppressAutoHyphens/>
              <w:jc w:val="both"/>
              <w:rPr>
                <w:b/>
                <w:bCs/>
                <w:i/>
                <w:iCs/>
              </w:rPr>
            </w:pPr>
          </w:p>
        </w:tc>
      </w:tr>
      <w:tr w:rsidR="00455149" w:rsidRPr="008B66E1" w:rsidTr="00A00C63">
        <w:trPr>
          <w:cantSplit/>
        </w:trPr>
        <w:tc>
          <w:tcPr>
            <w:tcW w:w="1620" w:type="dxa"/>
            <w:tcBorders>
              <w:bottom w:val="nil"/>
            </w:tcBorders>
          </w:tcPr>
          <w:p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rsidTr="00A00C63">
        <w:trPr>
          <w:cantSplit/>
        </w:trPr>
        <w:tc>
          <w:tcPr>
            <w:tcW w:w="1620" w:type="dxa"/>
            <w:tcBorders>
              <w:bottom w:val="nil"/>
            </w:tcBorders>
          </w:tcPr>
          <w:p w:rsidR="00F96083" w:rsidRPr="00F96083" w:rsidRDefault="00F96083" w:rsidP="00A00C63">
            <w:pPr>
              <w:spacing w:before="120"/>
              <w:rPr>
                <w:b/>
                <w:bCs/>
                <w:szCs w:val="24"/>
              </w:rPr>
            </w:pPr>
          </w:p>
        </w:tc>
        <w:tc>
          <w:tcPr>
            <w:tcW w:w="7470" w:type="dxa"/>
            <w:tcBorders>
              <w:bottom w:val="nil"/>
            </w:tcBorders>
          </w:tcPr>
          <w:p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rsidTr="00A00C63">
        <w:trPr>
          <w:cantSplit/>
        </w:trPr>
        <w:tc>
          <w:tcPr>
            <w:tcW w:w="1620" w:type="dxa"/>
            <w:tcBorders>
              <w:bottom w:val="nil"/>
            </w:tcBorders>
          </w:tcPr>
          <w:p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rsidR="00F96083" w:rsidRPr="00927B9F" w:rsidRDefault="00F96083" w:rsidP="009509C2">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Ministry of Finance and Treasury</w:t>
            </w:r>
            <w:r w:rsidR="00CC64A8" w:rsidRPr="00196CD1">
              <w:rPr>
                <w:sz w:val="22"/>
                <w:szCs w:val="22"/>
              </w:rPr>
              <w:t xml:space="preserve"> </w:t>
            </w:r>
          </w:p>
        </w:tc>
      </w:tr>
      <w:tr w:rsidR="00F96083" w:rsidRPr="008B66E1" w:rsidTr="00A00C63">
        <w:trPr>
          <w:cantSplit/>
        </w:trPr>
        <w:tc>
          <w:tcPr>
            <w:tcW w:w="1620" w:type="dxa"/>
            <w:tcBorders>
              <w:top w:val="single" w:sz="12" w:space="0" w:color="000000"/>
              <w:left w:val="single" w:sz="12" w:space="0" w:color="000000"/>
              <w:bottom w:val="nil"/>
              <w:right w:val="single" w:sz="8" w:space="0" w:color="000000"/>
            </w:tcBorders>
          </w:tcPr>
          <w:p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rsidR="00CC64A8" w:rsidRPr="00196CD1" w:rsidRDefault="00CC64A8" w:rsidP="009509C2">
            <w:pPr>
              <w:tabs>
                <w:tab w:val="right" w:pos="7272"/>
              </w:tabs>
              <w:rPr>
                <w:b/>
                <w:bCs/>
                <w:i/>
                <w:iCs/>
                <w:szCs w:val="24"/>
              </w:rPr>
            </w:pPr>
            <w:r w:rsidRPr="00196CD1">
              <w:rPr>
                <w:b/>
                <w:bCs/>
                <w:i/>
                <w:iCs/>
                <w:szCs w:val="24"/>
              </w:rPr>
              <w:t xml:space="preserve">Ministry of </w:t>
            </w:r>
            <w:r w:rsidR="009509C2">
              <w:rPr>
                <w:b/>
                <w:bCs/>
                <w:i/>
                <w:iCs/>
                <w:szCs w:val="24"/>
              </w:rPr>
              <w:t>Finance and Treasury</w:t>
            </w:r>
            <w:r w:rsidRPr="00196CD1">
              <w:rPr>
                <w:b/>
                <w:bCs/>
                <w:i/>
                <w:iCs/>
                <w:szCs w:val="24"/>
              </w:rPr>
              <w:t xml:space="preserve"> </w:t>
            </w:r>
          </w:p>
          <w:p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rsidR="00CC64A8" w:rsidRPr="00196CD1" w:rsidRDefault="00CC64A8" w:rsidP="00CC64A8">
            <w:pPr>
              <w:tabs>
                <w:tab w:val="right" w:pos="7272"/>
              </w:tabs>
              <w:rPr>
                <w:b/>
                <w:bCs/>
                <w:i/>
                <w:iCs/>
                <w:szCs w:val="24"/>
              </w:rPr>
            </w:pPr>
            <w:r w:rsidRPr="00196CD1">
              <w:rPr>
                <w:b/>
                <w:bCs/>
                <w:i/>
                <w:iCs/>
                <w:szCs w:val="24"/>
              </w:rPr>
              <w:t xml:space="preserve">Republic of Maldives. </w:t>
            </w:r>
          </w:p>
          <w:p w:rsidR="00BD1353" w:rsidRDefault="00CC64A8" w:rsidP="00C06B1D">
            <w:pPr>
              <w:tabs>
                <w:tab w:val="right" w:pos="7272"/>
              </w:tabs>
              <w:spacing w:before="60" w:after="60"/>
              <w:rPr>
                <w:b/>
                <w:bCs/>
                <w:i/>
                <w:iCs/>
                <w:color w:val="FF0000"/>
                <w:szCs w:val="24"/>
              </w:rPr>
            </w:pPr>
            <w:r>
              <w:t xml:space="preserve">The name of the ICB is: </w:t>
            </w:r>
            <w:r w:rsidR="00BD1353">
              <w:t xml:space="preserve"> </w:t>
            </w:r>
            <w:r w:rsidR="004B67A7" w:rsidRPr="004B67A7">
              <w:rPr>
                <w:b/>
                <w:bCs/>
              </w:rPr>
              <w:t>TES/2018/</w:t>
            </w:r>
            <w:r w:rsidR="00763FD0">
              <w:rPr>
                <w:b/>
                <w:bCs/>
              </w:rPr>
              <w:t>G</w:t>
            </w:r>
            <w:r w:rsidR="004B67A7" w:rsidRPr="004B67A7">
              <w:rPr>
                <w:b/>
                <w:bCs/>
              </w:rPr>
              <w:t>-</w:t>
            </w:r>
            <w:r w:rsidR="00C06B1D">
              <w:rPr>
                <w:b/>
                <w:bCs/>
              </w:rPr>
              <w:t>021</w:t>
            </w:r>
            <w:r w:rsidR="004B67A7" w:rsidRPr="004B67A7">
              <w:rPr>
                <w:b/>
                <w:bCs/>
              </w:rPr>
              <w:t>:</w:t>
            </w:r>
            <w:r w:rsidR="004B67A7">
              <w:t xml:space="preserve"> </w:t>
            </w:r>
            <w:r w:rsidR="00C06B1D" w:rsidRPr="00F91E43">
              <w:rPr>
                <w:b/>
                <w:bCs/>
                <w:color w:val="000000"/>
                <w:sz w:val="40"/>
                <w:szCs w:val="40"/>
              </w:rPr>
              <w:t xml:space="preserve"> </w:t>
            </w:r>
            <w:r w:rsidR="00C06B1D" w:rsidRPr="00C06B1D">
              <w:rPr>
                <w:b/>
                <w:bCs/>
                <w:i/>
                <w:iCs/>
                <w:szCs w:val="24"/>
              </w:rPr>
              <w:t>Supply and Delivery of Fixtures, Furniture and Equipment for the School of Medicine</w:t>
            </w:r>
            <w:r w:rsidR="00C06B1D" w:rsidRPr="00196CD1">
              <w:rPr>
                <w:b/>
                <w:bCs/>
                <w:i/>
                <w:iCs/>
                <w:szCs w:val="24"/>
              </w:rPr>
              <w:t xml:space="preserve"> </w:t>
            </w:r>
            <w:r w:rsidR="00FC320F" w:rsidRPr="00196CD1">
              <w:rPr>
                <w:b/>
                <w:bCs/>
                <w:i/>
                <w:iCs/>
                <w:szCs w:val="24"/>
              </w:rPr>
              <w:t xml:space="preserve"> </w:t>
            </w:r>
            <w:r w:rsidR="00BD1353" w:rsidRPr="00196CD1">
              <w:rPr>
                <w:b/>
                <w:bCs/>
                <w:i/>
                <w:iCs/>
                <w:szCs w:val="24"/>
              </w:rPr>
              <w:t xml:space="preserve"> </w:t>
            </w:r>
          </w:p>
          <w:p w:rsidR="00552326" w:rsidRPr="008B66E1" w:rsidRDefault="00552326" w:rsidP="00C06B1D">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(IUL)13-K/13/2018/</w:t>
            </w:r>
            <w:r w:rsidR="00C06B1D">
              <w:rPr>
                <w:b/>
                <w:bCs/>
              </w:rPr>
              <w:t>118</w:t>
            </w:r>
          </w:p>
          <w:p w:rsidR="00552326" w:rsidRPr="008B66E1" w:rsidRDefault="00552326" w:rsidP="00C06B1D">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 xml:space="preserve">comprising this </w:t>
            </w:r>
            <w:r w:rsidR="00C06B1D">
              <w:t>NCB</w:t>
            </w:r>
            <w:r w:rsidRPr="008B66E1">
              <w:t xml:space="preserve"> is:</w:t>
            </w:r>
            <w:r w:rsidRPr="008B66E1">
              <w:rPr>
                <w:b/>
              </w:rPr>
              <w:t xml:space="preserve"> </w:t>
            </w:r>
            <w:r w:rsidR="008B1FAD">
              <w:rPr>
                <w:b/>
                <w:bCs/>
                <w:color w:val="FF0000"/>
              </w:rPr>
              <w:t xml:space="preserve"> N/A</w:t>
            </w:r>
          </w:p>
        </w:tc>
      </w:tr>
      <w:tr w:rsidR="00552326" w:rsidRPr="008B66E1" w:rsidTr="00A00C63">
        <w:trPr>
          <w:cantSplit/>
        </w:trPr>
        <w:tc>
          <w:tcPr>
            <w:tcW w:w="1620" w:type="dxa"/>
            <w:tcBorders>
              <w:top w:val="single" w:sz="12" w:space="0" w:color="000000"/>
              <w:bottom w:val="nil"/>
            </w:tcBorders>
          </w:tcPr>
          <w:p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rsidTr="00A00C63">
        <w:tblPrEx>
          <w:tblBorders>
            <w:insideH w:val="single" w:sz="8" w:space="0" w:color="000000"/>
          </w:tblBorders>
        </w:tblPrEx>
        <w:tc>
          <w:tcPr>
            <w:tcW w:w="1620" w:type="dxa"/>
          </w:tcPr>
          <w:p w:rsidR="00552326" w:rsidRPr="00F96083" w:rsidRDefault="00552326" w:rsidP="00A00C63">
            <w:pPr>
              <w:spacing w:before="120"/>
              <w:rPr>
                <w:b/>
                <w:bCs/>
                <w:szCs w:val="24"/>
              </w:rPr>
            </w:pPr>
          </w:p>
        </w:tc>
        <w:tc>
          <w:tcPr>
            <w:tcW w:w="7470" w:type="dxa"/>
          </w:tcPr>
          <w:p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rsidTr="00A00C63">
        <w:tblPrEx>
          <w:tblBorders>
            <w:insideH w:val="single" w:sz="8" w:space="0" w:color="000000"/>
          </w:tblBorders>
        </w:tblPrEx>
        <w:tc>
          <w:tcPr>
            <w:tcW w:w="1620" w:type="dxa"/>
          </w:tcPr>
          <w:p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rsidR="008B5383" w:rsidRDefault="008B5383" w:rsidP="003A701A">
            <w:pPr>
              <w:tabs>
                <w:tab w:val="right" w:pos="7254"/>
              </w:tabs>
              <w:spacing w:before="160" w:after="160" w:line="276" w:lineRule="auto"/>
              <w:rPr>
                <w:sz w:val="22"/>
                <w:szCs w:val="22"/>
              </w:rPr>
            </w:pPr>
          </w:p>
          <w:p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rsidR="003A701A" w:rsidRPr="001334B4" w:rsidRDefault="004B67A7" w:rsidP="003A701A">
            <w:pPr>
              <w:pStyle w:val="Default"/>
              <w:ind w:left="720"/>
              <w:rPr>
                <w:bCs/>
                <w:color w:val="auto"/>
                <w:szCs w:val="20"/>
                <w:lang w:val="en-GB"/>
              </w:rPr>
            </w:pPr>
            <w:r w:rsidRPr="001334B4">
              <w:rPr>
                <w:bCs/>
                <w:color w:val="auto"/>
                <w:szCs w:val="20"/>
                <w:lang w:val="en-GB"/>
              </w:rPr>
              <w:t xml:space="preserve">Aminath </w:t>
            </w:r>
            <w:proofErr w:type="spellStart"/>
            <w:r w:rsidRPr="001334B4">
              <w:rPr>
                <w:bCs/>
                <w:color w:val="auto"/>
                <w:szCs w:val="20"/>
                <w:lang w:val="en-GB"/>
              </w:rPr>
              <w:t>Naheen</w:t>
            </w:r>
            <w:proofErr w:type="spellEnd"/>
            <w:r w:rsidRPr="001334B4">
              <w:rPr>
                <w:bCs/>
                <w:color w:val="auto"/>
                <w:szCs w:val="20"/>
                <w:lang w:val="en-GB"/>
              </w:rPr>
              <w:t xml:space="preserve"> Ahmed</w:t>
            </w:r>
          </w:p>
          <w:p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rsidR="003A701A" w:rsidRPr="001334B4" w:rsidRDefault="003A701A" w:rsidP="008B5383">
            <w:pPr>
              <w:pStyle w:val="Default"/>
              <w:ind w:left="720"/>
              <w:rPr>
                <w:bCs/>
                <w:color w:val="auto"/>
                <w:szCs w:val="20"/>
                <w:lang w:val="en-GB"/>
              </w:rPr>
            </w:pPr>
            <w:r w:rsidRPr="001334B4">
              <w:rPr>
                <w:bCs/>
                <w:color w:val="auto"/>
                <w:szCs w:val="20"/>
                <w:lang w:val="en-GB"/>
              </w:rPr>
              <w:t>Tel: (960) 334 9</w:t>
            </w:r>
            <w:r w:rsidR="008B5383">
              <w:rPr>
                <w:bCs/>
                <w:color w:val="auto"/>
                <w:szCs w:val="20"/>
                <w:lang w:val="en-GB"/>
              </w:rPr>
              <w:t>191</w:t>
            </w:r>
            <w:r w:rsidRPr="001334B4">
              <w:rPr>
                <w:bCs/>
                <w:color w:val="auto"/>
                <w:szCs w:val="20"/>
                <w:lang w:val="en-GB"/>
              </w:rPr>
              <w:t xml:space="preserve">, (960) </w:t>
            </w:r>
            <w:r w:rsidRPr="001334B4">
              <w:rPr>
                <w:bCs/>
                <w:szCs w:val="20"/>
                <w:lang w:val="en-GB"/>
              </w:rPr>
              <w:t>334 9106</w:t>
            </w:r>
          </w:p>
          <w:p w:rsidR="003A701A" w:rsidRPr="001334B4" w:rsidRDefault="003A701A" w:rsidP="00C06B1D">
            <w:pPr>
              <w:pStyle w:val="BodyText"/>
              <w:tabs>
                <w:tab w:val="left" w:pos="3346"/>
                <w:tab w:val="right" w:pos="7306"/>
              </w:tabs>
              <w:rPr>
                <w:bCs/>
                <w:color w:val="FF0000"/>
              </w:rPr>
            </w:pPr>
            <w:r w:rsidRPr="001334B4">
              <w:rPr>
                <w:bCs/>
              </w:rPr>
              <w:lastRenderedPageBreak/>
              <w:t xml:space="preserve">            E-mail: </w:t>
            </w:r>
            <w:hyperlink r:id="rId19" w:history="1">
              <w:r w:rsidR="00C06B1D" w:rsidRPr="00D25FDF">
                <w:rPr>
                  <w:rStyle w:val="Hyperlink"/>
                  <w:lang w:val="it-IT"/>
                </w:rPr>
                <w:t>aminath.naaheen@finance.gov.mv</w:t>
              </w:r>
            </w:hyperlink>
          </w:p>
          <w:p w:rsidR="003A701A" w:rsidRPr="000A360D" w:rsidRDefault="003A701A" w:rsidP="003A701A">
            <w:pPr>
              <w:pStyle w:val="BodyText"/>
              <w:tabs>
                <w:tab w:val="left" w:pos="1521"/>
              </w:tabs>
              <w:rPr>
                <w:color w:val="FF0000"/>
                <w:lang w:val="it-IT"/>
              </w:rPr>
            </w:pPr>
            <w:r w:rsidRPr="001334B4">
              <w:rPr>
                <w:color w:val="FF0000"/>
                <w:lang w:val="it-IT"/>
              </w:rPr>
              <w:t xml:space="preserve">                             </w:t>
            </w:r>
            <w:r w:rsidRPr="001334B4">
              <w:rPr>
                <w:lang w:val="it-IT"/>
              </w:rPr>
              <w:t>tender@finance.gov.mv</w:t>
            </w:r>
            <w:r w:rsidR="00FB29EF">
              <w:fldChar w:fldCharType="begin"/>
            </w:r>
            <w:r w:rsidR="00FB29EF">
              <w:instrText xml:space="preserve"> HYPERLINK "mailto:project.officer@finance.gov.mv" </w:instrText>
            </w:r>
            <w:r w:rsidR="00FB29EF">
              <w:fldChar w:fldCharType="end"/>
            </w:r>
          </w:p>
          <w:p w:rsidR="003A701A" w:rsidRPr="004A50A8" w:rsidRDefault="003A701A" w:rsidP="003A701A">
            <w:pPr>
              <w:pStyle w:val="BodyText"/>
              <w:tabs>
                <w:tab w:val="left" w:pos="1521"/>
              </w:tabs>
              <w:rPr>
                <w:lang w:val="it-IT"/>
              </w:rPr>
            </w:pPr>
            <w:r w:rsidRPr="004A50A8">
              <w:rPr>
                <w:lang w:val="it-IT"/>
              </w:rPr>
              <w:tab/>
            </w:r>
          </w:p>
          <w:p w:rsidR="007230E5" w:rsidRPr="007230E5" w:rsidRDefault="003A701A" w:rsidP="008B5383">
            <w:pPr>
              <w:tabs>
                <w:tab w:val="right" w:pos="7254"/>
              </w:tabs>
              <w:rPr>
                <w:rFonts w:cs="MV Boli"/>
                <w:b/>
                <w:bCs/>
                <w:i/>
                <w:sz w:val="22"/>
                <w:szCs w:val="22"/>
                <w:lang w:bidi="dv-MV"/>
              </w:rPr>
            </w:pPr>
            <w:r w:rsidRPr="004A50A8">
              <w:rPr>
                <w:sz w:val="22"/>
                <w:szCs w:val="22"/>
              </w:rPr>
              <w:t xml:space="preserve">Requests for </w:t>
            </w:r>
            <w:r w:rsidR="008B5383">
              <w:rPr>
                <w:b/>
                <w:bCs/>
                <w:color w:val="FF0000"/>
                <w:sz w:val="22"/>
                <w:szCs w:val="22"/>
              </w:rPr>
              <w:t>C</w:t>
            </w:r>
            <w:r w:rsidRPr="00AF4D3A">
              <w:rPr>
                <w:b/>
                <w:bCs/>
                <w:color w:val="FF0000"/>
                <w:sz w:val="22"/>
                <w:szCs w:val="22"/>
              </w:rPr>
              <w:t>larification</w:t>
            </w:r>
            <w:r w:rsidRPr="004A50A8">
              <w:rPr>
                <w:sz w:val="22"/>
                <w:szCs w:val="22"/>
              </w:rPr>
              <w:t xml:space="preserve"> should be received by the Employer no later than: </w:t>
            </w:r>
            <w:r w:rsidR="00C06B1D">
              <w:rPr>
                <w:b/>
                <w:bCs/>
                <w:color w:val="FF0000"/>
                <w:sz w:val="22"/>
                <w:szCs w:val="22"/>
              </w:rPr>
              <w:t>20</w:t>
            </w:r>
            <w:r w:rsidR="008B1FAD" w:rsidRPr="008B1FAD">
              <w:rPr>
                <w:b/>
                <w:bCs/>
                <w:color w:val="FF0000"/>
                <w:sz w:val="22"/>
                <w:szCs w:val="22"/>
                <w:vertAlign w:val="superscript"/>
              </w:rPr>
              <w:t>th</w:t>
            </w:r>
            <w:r w:rsidR="008B1FAD">
              <w:rPr>
                <w:b/>
                <w:bCs/>
                <w:color w:val="FF0000"/>
                <w:sz w:val="22"/>
                <w:szCs w:val="22"/>
              </w:rPr>
              <w:t xml:space="preserve"> </w:t>
            </w:r>
            <w:r w:rsidR="008B5383">
              <w:rPr>
                <w:b/>
                <w:bCs/>
                <w:color w:val="FF0000"/>
                <w:sz w:val="22"/>
                <w:szCs w:val="22"/>
              </w:rPr>
              <w:t>June</w:t>
            </w:r>
            <w:r w:rsidRPr="005169CE">
              <w:rPr>
                <w:b/>
                <w:bCs/>
                <w:color w:val="FF0000"/>
                <w:sz w:val="22"/>
                <w:szCs w:val="22"/>
              </w:rPr>
              <w:t xml:space="preserve">  201</w:t>
            </w:r>
            <w:r w:rsidR="001334B4" w:rsidRPr="005169CE">
              <w:rPr>
                <w:b/>
                <w:bCs/>
                <w:color w:val="FF0000"/>
                <w:sz w:val="22"/>
                <w:szCs w:val="22"/>
              </w:rPr>
              <w:t>8</w:t>
            </w:r>
            <w:r w:rsidRPr="005169CE">
              <w:rPr>
                <w:b/>
                <w:bCs/>
                <w:color w:val="FF0000"/>
                <w:sz w:val="22"/>
                <w:szCs w:val="22"/>
              </w:rPr>
              <w:t xml:space="preserve"> 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rsidTr="00A00C63">
        <w:tblPrEx>
          <w:tblBorders>
            <w:insideH w:val="single" w:sz="8" w:space="0" w:color="000000"/>
          </w:tblBorders>
        </w:tblPrEx>
        <w:tc>
          <w:tcPr>
            <w:tcW w:w="1620" w:type="dxa"/>
          </w:tcPr>
          <w:p w:rsidR="00552326" w:rsidRPr="008B66E1" w:rsidRDefault="00552326" w:rsidP="00A00C63">
            <w:pPr>
              <w:spacing w:before="120"/>
              <w:ind w:left="227"/>
              <w:rPr>
                <w:b/>
                <w:bCs/>
              </w:rPr>
            </w:pPr>
          </w:p>
        </w:tc>
        <w:tc>
          <w:tcPr>
            <w:tcW w:w="7470" w:type="dxa"/>
          </w:tcPr>
          <w:p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rsidTr="00A00C63">
        <w:tblPrEx>
          <w:tblBorders>
            <w:insideH w:val="single" w:sz="8" w:space="0" w:color="000000"/>
          </w:tblBorders>
        </w:tblPrEx>
        <w:trPr>
          <w:trHeight w:val="565"/>
        </w:trPr>
        <w:tc>
          <w:tcPr>
            <w:tcW w:w="1620" w:type="dxa"/>
          </w:tcPr>
          <w:p w:rsidR="007230E5" w:rsidRPr="00927B9F" w:rsidRDefault="007230E5" w:rsidP="00A00C63">
            <w:pPr>
              <w:spacing w:before="120"/>
              <w:rPr>
                <w:b/>
                <w:bCs/>
                <w:sz w:val="22"/>
                <w:szCs w:val="22"/>
              </w:rPr>
            </w:pPr>
            <w:r w:rsidRPr="00927B9F">
              <w:rPr>
                <w:b/>
                <w:bCs/>
                <w:sz w:val="22"/>
                <w:szCs w:val="22"/>
              </w:rPr>
              <w:t>ITT 10.1</w:t>
            </w:r>
          </w:p>
        </w:tc>
        <w:tc>
          <w:tcPr>
            <w:tcW w:w="7470" w:type="dxa"/>
          </w:tcPr>
          <w:p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rsidTr="00A00C63">
        <w:tblPrEx>
          <w:tblBorders>
            <w:insideH w:val="single" w:sz="8" w:space="0" w:color="000000"/>
          </w:tblBorders>
        </w:tblPrEx>
        <w:tc>
          <w:tcPr>
            <w:tcW w:w="1620" w:type="dxa"/>
          </w:tcPr>
          <w:p w:rsidR="007230E5" w:rsidRPr="00927B9F" w:rsidRDefault="007230E5" w:rsidP="00A00C63">
            <w:pPr>
              <w:spacing w:before="120"/>
              <w:rPr>
                <w:b/>
                <w:bCs/>
                <w:sz w:val="22"/>
                <w:szCs w:val="22"/>
              </w:rPr>
            </w:pPr>
            <w:r w:rsidRPr="00927B9F">
              <w:rPr>
                <w:b/>
                <w:bCs/>
                <w:sz w:val="22"/>
                <w:szCs w:val="22"/>
              </w:rPr>
              <w:t>ITT 11.1 (h)</w:t>
            </w:r>
          </w:p>
        </w:tc>
        <w:tc>
          <w:tcPr>
            <w:tcW w:w="7470" w:type="dxa"/>
          </w:tcPr>
          <w:p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rsidR="002B7D2E" w:rsidRPr="002B7D2E" w:rsidRDefault="002B7D2E" w:rsidP="002B7D2E">
            <w:pPr>
              <w:ind w:left="252"/>
              <w:rPr>
                <w:szCs w:val="24"/>
              </w:rPr>
            </w:pPr>
            <w:r w:rsidRPr="002B7D2E">
              <w:rPr>
                <w:szCs w:val="24"/>
              </w:rPr>
              <w:t>International Bidders shall be required to submit the Tax Clearance Certificate, if they have already completed or are currently engaged in any work in Maldives.</w:t>
            </w:r>
          </w:p>
          <w:p w:rsidR="00FC1B21" w:rsidRPr="00945E00" w:rsidRDefault="00FC1B21" w:rsidP="00FC1B21">
            <w:pPr>
              <w:pStyle w:val="ListParagraph"/>
              <w:tabs>
                <w:tab w:val="right" w:pos="682"/>
                <w:tab w:val="right" w:pos="1249"/>
              </w:tabs>
              <w:spacing w:before="120" w:after="120"/>
              <w:ind w:left="252"/>
              <w:rPr>
                <w:szCs w:val="24"/>
              </w:rPr>
            </w:pPr>
          </w:p>
        </w:tc>
      </w:tr>
      <w:tr w:rsidR="007230E5" w:rsidRPr="008B66E1" w:rsidTr="00A00C63">
        <w:tblPrEx>
          <w:tblBorders>
            <w:insideH w:val="single" w:sz="8" w:space="0" w:color="000000"/>
          </w:tblBorders>
        </w:tblPrEx>
        <w:tc>
          <w:tcPr>
            <w:tcW w:w="1620" w:type="dxa"/>
            <w:vAlign w:val="center"/>
          </w:tcPr>
          <w:p w:rsidR="007230E5" w:rsidRPr="00927B9F" w:rsidRDefault="007230E5" w:rsidP="00A00C63">
            <w:pPr>
              <w:spacing w:before="120" w:after="120"/>
              <w:rPr>
                <w:b/>
                <w:bCs/>
                <w:sz w:val="22"/>
                <w:szCs w:val="22"/>
              </w:rPr>
            </w:pPr>
            <w:r w:rsidRPr="00927B9F">
              <w:rPr>
                <w:b/>
                <w:bCs/>
                <w:sz w:val="22"/>
                <w:szCs w:val="22"/>
              </w:rPr>
              <w:t>ITT 13.1</w:t>
            </w:r>
          </w:p>
        </w:tc>
        <w:tc>
          <w:tcPr>
            <w:tcW w:w="7470" w:type="dxa"/>
          </w:tcPr>
          <w:p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rsidTr="00A00C63">
        <w:tblPrEx>
          <w:tblBorders>
            <w:insideH w:val="single" w:sz="8" w:space="0" w:color="000000"/>
          </w:tblBorders>
          <w:tblCellMar>
            <w:left w:w="103" w:type="dxa"/>
            <w:right w:w="103" w:type="dxa"/>
          </w:tblCellMar>
        </w:tblPrEx>
        <w:tc>
          <w:tcPr>
            <w:tcW w:w="1620" w:type="dxa"/>
          </w:tcPr>
          <w:p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rsidTr="00A00C63">
        <w:tblPrEx>
          <w:tblBorders>
            <w:insideH w:val="single" w:sz="8" w:space="0" w:color="000000"/>
          </w:tblBorders>
          <w:tblCellMar>
            <w:left w:w="103" w:type="dxa"/>
            <w:right w:w="103" w:type="dxa"/>
          </w:tblCellMar>
        </w:tblPrEx>
        <w:trPr>
          <w:trHeight w:val="556"/>
        </w:trPr>
        <w:tc>
          <w:tcPr>
            <w:tcW w:w="1620" w:type="dxa"/>
          </w:tcPr>
          <w:p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Pr="00945E00">
              <w:rPr>
                <w:rFonts w:ascii="Times New Roman" w:hAnsi="Times New Roman"/>
                <w:b/>
                <w:bCs/>
                <w:szCs w:val="24"/>
              </w:rPr>
              <w:t>As mentioned in the delivery schedule</w:t>
            </w:r>
            <w:r w:rsidR="001334B4">
              <w:rPr>
                <w:rFonts w:ascii="Times New Roman" w:hAnsi="Times New Roman"/>
                <w:b/>
                <w:bCs/>
                <w:szCs w:val="24"/>
              </w:rPr>
              <w:t xml:space="preserve"> </w:t>
            </w:r>
          </w:p>
        </w:tc>
      </w:tr>
      <w:tr w:rsidR="0091619A" w:rsidRPr="008B66E1" w:rsidTr="00A00C63">
        <w:tblPrEx>
          <w:tblBorders>
            <w:insideH w:val="single" w:sz="8" w:space="0" w:color="000000"/>
          </w:tblBorders>
          <w:tblCellMar>
            <w:left w:w="103" w:type="dxa"/>
            <w:right w:w="103" w:type="dxa"/>
          </w:tblCellMar>
        </w:tblPrEx>
        <w:trPr>
          <w:trHeight w:val="556"/>
        </w:trPr>
        <w:tc>
          <w:tcPr>
            <w:tcW w:w="1620" w:type="dxa"/>
          </w:tcPr>
          <w:p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rsidTr="00A00C63">
        <w:tblPrEx>
          <w:tblBorders>
            <w:insideH w:val="single" w:sz="8" w:space="0" w:color="000000"/>
          </w:tblBorders>
          <w:tblCellMar>
            <w:left w:w="103" w:type="dxa"/>
            <w:right w:w="103" w:type="dxa"/>
          </w:tblCellMar>
        </w:tblPrEx>
        <w:trPr>
          <w:trHeight w:val="556"/>
        </w:trPr>
        <w:tc>
          <w:tcPr>
            <w:tcW w:w="1620" w:type="dxa"/>
          </w:tcPr>
          <w:p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rsidR="00C338C3" w:rsidRPr="00945E00" w:rsidRDefault="00C338C3" w:rsidP="007225DA">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destination”: </w:t>
            </w:r>
            <w:proofErr w:type="spellStart"/>
            <w:r w:rsidR="007225DA">
              <w:rPr>
                <w:rFonts w:ascii="Times New Roman" w:hAnsi="Times New Roman"/>
                <w:b/>
                <w:bCs/>
                <w:szCs w:val="24"/>
              </w:rPr>
              <w:t>Dharumavantha</w:t>
            </w:r>
            <w:proofErr w:type="spellEnd"/>
            <w:r w:rsidR="007225DA">
              <w:rPr>
                <w:rFonts w:ascii="Times New Roman" w:hAnsi="Times New Roman"/>
                <w:b/>
                <w:bCs/>
                <w:szCs w:val="24"/>
              </w:rPr>
              <w:t xml:space="preserve"> Hospital, Male’</w:t>
            </w:r>
            <w:r w:rsidR="001334B4">
              <w:rPr>
                <w:rFonts w:ascii="Times New Roman" w:hAnsi="Times New Roman"/>
                <w:b/>
                <w:bCs/>
                <w:szCs w:val="24"/>
              </w:rPr>
              <w:t xml:space="preserve"> </w:t>
            </w:r>
          </w:p>
        </w:tc>
      </w:tr>
      <w:tr w:rsidR="00C338C3" w:rsidRPr="008B66E1" w:rsidTr="00A00C63">
        <w:tblPrEx>
          <w:tblBorders>
            <w:insideH w:val="single" w:sz="8" w:space="0" w:color="000000"/>
          </w:tblBorders>
        </w:tblPrEx>
        <w:tc>
          <w:tcPr>
            <w:tcW w:w="1620" w:type="dxa"/>
          </w:tcPr>
          <w:p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rsidTr="00A00C63">
        <w:tblPrEx>
          <w:tblBorders>
            <w:insideH w:val="single" w:sz="8" w:space="0" w:color="000000"/>
          </w:tblBorders>
        </w:tblPrEx>
        <w:tc>
          <w:tcPr>
            <w:tcW w:w="1620" w:type="dxa"/>
          </w:tcPr>
          <w:p w:rsidR="00C338C3" w:rsidRPr="008B66E1" w:rsidRDefault="00C338C3" w:rsidP="00A00C63">
            <w:pPr>
              <w:spacing w:before="120" w:after="80"/>
              <w:rPr>
                <w:b/>
                <w:bCs/>
              </w:rPr>
            </w:pPr>
            <w:r w:rsidRPr="008B66E1">
              <w:rPr>
                <w:b/>
                <w:bCs/>
              </w:rPr>
              <w:t>IT</w:t>
            </w:r>
            <w:r>
              <w:rPr>
                <w:b/>
                <w:bCs/>
              </w:rPr>
              <w:t>T</w:t>
            </w:r>
            <w:r w:rsidRPr="008B66E1">
              <w:rPr>
                <w:b/>
                <w:bCs/>
              </w:rPr>
              <w:t xml:space="preserve"> 14.8 </w:t>
            </w:r>
          </w:p>
        </w:tc>
        <w:tc>
          <w:tcPr>
            <w:tcW w:w="7470" w:type="dxa"/>
          </w:tcPr>
          <w:p w:rsidR="00C338C3" w:rsidRPr="00945E00" w:rsidRDefault="00C338C3" w:rsidP="00267398">
            <w:pPr>
              <w:tabs>
                <w:tab w:val="right" w:pos="7254"/>
              </w:tabs>
              <w:spacing w:before="120" w:after="120"/>
              <w:jc w:val="both"/>
              <w:rPr>
                <w:szCs w:val="24"/>
              </w:rPr>
            </w:pPr>
            <w:r w:rsidRPr="00945E00">
              <w:rPr>
                <w:szCs w:val="24"/>
              </w:rPr>
              <w:t xml:space="preserve">Prices quoted for each lot or item shall correspond at least to </w:t>
            </w:r>
            <w:r w:rsidR="00267398" w:rsidRPr="00267398">
              <w:rPr>
                <w:szCs w:val="24"/>
              </w:rPr>
              <w:t>100</w:t>
            </w:r>
            <w:r w:rsidRPr="00267398">
              <w:rPr>
                <w:szCs w:val="24"/>
              </w:rPr>
              <w:t>%</w:t>
            </w:r>
            <w:r w:rsidRPr="00945E00">
              <w:rPr>
                <w:szCs w:val="24"/>
              </w:rPr>
              <w:t xml:space="preserve"> of the items specified for each lot.</w:t>
            </w:r>
          </w:p>
          <w:p w:rsidR="00C338C3" w:rsidRPr="00945E00" w:rsidRDefault="00C338C3" w:rsidP="00267398">
            <w:pPr>
              <w:pStyle w:val="Sub-ClauseText"/>
              <w:tabs>
                <w:tab w:val="right" w:pos="7254"/>
              </w:tabs>
              <w:rPr>
                <w:spacing w:val="0"/>
                <w:szCs w:val="24"/>
              </w:rPr>
            </w:pPr>
            <w:r w:rsidRPr="00945E00">
              <w:rPr>
                <w:szCs w:val="24"/>
              </w:rPr>
              <w:t xml:space="preserve">Prices quoted for each item of a lot or item shall correspond at least to </w:t>
            </w:r>
            <w:r w:rsidR="00267398" w:rsidRPr="00267398">
              <w:rPr>
                <w:szCs w:val="24"/>
              </w:rPr>
              <w:t>100%</w:t>
            </w:r>
            <w:r w:rsidRPr="00945E00">
              <w:rPr>
                <w:szCs w:val="24"/>
              </w:rPr>
              <w:t xml:space="preserve"> of the quantities specified for this item of a lot.</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rsidR="00C642E9" w:rsidRPr="00C642E9" w:rsidRDefault="00C642E9" w:rsidP="00C642E9">
            <w:pPr>
              <w:tabs>
                <w:tab w:val="right" w:pos="7254"/>
              </w:tabs>
              <w:spacing w:before="120" w:after="120"/>
              <w:rPr>
                <w:szCs w:val="24"/>
              </w:rPr>
            </w:pPr>
            <w:r>
              <w:rPr>
                <w:szCs w:val="24"/>
              </w:rPr>
              <w:lastRenderedPageBreak/>
              <w:t xml:space="preserve">The award of contract shall be in </w:t>
            </w:r>
            <w:r w:rsidRPr="00C642E9">
              <w:rPr>
                <w:b/>
                <w:bCs/>
                <w:szCs w:val="24"/>
              </w:rPr>
              <w:t xml:space="preserve">Maldivian </w:t>
            </w:r>
            <w:proofErr w:type="spellStart"/>
            <w:r w:rsidRPr="00C642E9">
              <w:rPr>
                <w:b/>
                <w:bCs/>
                <w:szCs w:val="24"/>
              </w:rPr>
              <w:t>Ruffiya</w:t>
            </w:r>
            <w:proofErr w:type="spellEnd"/>
            <w:r>
              <w:rPr>
                <w:b/>
                <w:bCs/>
                <w:szCs w:val="24"/>
              </w:rPr>
              <w:t xml:space="preserve"> </w:t>
            </w:r>
            <w:r>
              <w:rPr>
                <w:szCs w:val="24"/>
              </w:rPr>
              <w:t>for the bids quoted in other currencies.</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E3665F" w:rsidRDefault="00C338C3" w:rsidP="00A00C63">
            <w:pPr>
              <w:spacing w:before="120"/>
              <w:rPr>
                <w:b/>
                <w:bCs/>
                <w:szCs w:val="24"/>
              </w:rPr>
            </w:pPr>
            <w:r w:rsidRPr="00E3665F">
              <w:rPr>
                <w:b/>
                <w:bCs/>
                <w:szCs w:val="24"/>
              </w:rPr>
              <w:lastRenderedPageBreak/>
              <w:t>ITT 18.3</w:t>
            </w:r>
          </w:p>
        </w:tc>
        <w:tc>
          <w:tcPr>
            <w:tcW w:w="7470" w:type="dxa"/>
          </w:tcPr>
          <w:p w:rsidR="00C338C3" w:rsidRPr="008B66E1" w:rsidRDefault="00013F28" w:rsidP="00267398">
            <w:pPr>
              <w:tabs>
                <w:tab w:val="right" w:pos="7254"/>
              </w:tabs>
              <w:spacing w:before="120" w:after="120"/>
              <w:rPr>
                <w:rFonts w:cs="MV Boli"/>
                <w:lang w:bidi="dv-MV"/>
              </w:rPr>
            </w:pPr>
            <w:r>
              <w:t>N/A</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C338C3" w:rsidRDefault="00C338C3" w:rsidP="00A00C63">
            <w:pPr>
              <w:spacing w:before="120"/>
              <w:rPr>
                <w:b/>
                <w:bCs/>
                <w:szCs w:val="24"/>
              </w:rPr>
            </w:pPr>
            <w:r w:rsidRPr="00C338C3">
              <w:rPr>
                <w:b/>
                <w:bCs/>
                <w:szCs w:val="24"/>
              </w:rPr>
              <w:t>ITT 19.1 (a)</w:t>
            </w:r>
          </w:p>
        </w:tc>
        <w:tc>
          <w:tcPr>
            <w:tcW w:w="7470" w:type="dxa"/>
          </w:tcPr>
          <w:p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C338C3" w:rsidRDefault="00C338C3" w:rsidP="00A00C63">
            <w:pPr>
              <w:pStyle w:val="TOCNumber1"/>
            </w:pPr>
            <w:r w:rsidRPr="00C338C3">
              <w:t>ITT 19.1 (b)</w:t>
            </w:r>
          </w:p>
        </w:tc>
        <w:tc>
          <w:tcPr>
            <w:tcW w:w="7470" w:type="dxa"/>
          </w:tcPr>
          <w:p w:rsidR="00C338C3" w:rsidRPr="005419FA" w:rsidRDefault="00C338C3" w:rsidP="00E46547">
            <w:pPr>
              <w:tabs>
                <w:tab w:val="right" w:pos="7254"/>
              </w:tabs>
              <w:spacing w:before="120" w:after="120"/>
            </w:pPr>
            <w:r w:rsidRPr="005419FA">
              <w:t xml:space="preserve">After sales service is: </w:t>
            </w:r>
            <w:r w:rsidR="00E46547">
              <w:t>N/A</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E3665F" w:rsidRDefault="00C338C3" w:rsidP="00A00C63">
            <w:pPr>
              <w:spacing w:before="120"/>
              <w:rPr>
                <w:b/>
                <w:bCs/>
                <w:szCs w:val="24"/>
              </w:rPr>
            </w:pPr>
            <w:r w:rsidRPr="00E3665F">
              <w:rPr>
                <w:b/>
                <w:bCs/>
                <w:szCs w:val="24"/>
              </w:rPr>
              <w:t>ITT 20.1</w:t>
            </w:r>
          </w:p>
        </w:tc>
        <w:tc>
          <w:tcPr>
            <w:tcW w:w="7470" w:type="dxa"/>
          </w:tcPr>
          <w:p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E3665F" w:rsidRDefault="00C338C3" w:rsidP="00A00C63">
            <w:pPr>
              <w:spacing w:before="120"/>
              <w:rPr>
                <w:b/>
                <w:bCs/>
                <w:szCs w:val="24"/>
              </w:rPr>
            </w:pPr>
            <w:r w:rsidRPr="00E3665F">
              <w:rPr>
                <w:b/>
                <w:bCs/>
                <w:szCs w:val="24"/>
              </w:rPr>
              <w:t>ITT 21.1</w:t>
            </w:r>
          </w:p>
        </w:tc>
        <w:tc>
          <w:tcPr>
            <w:tcW w:w="7470" w:type="dxa"/>
          </w:tcPr>
          <w:p w:rsidR="00C338C3" w:rsidRPr="00945E00" w:rsidRDefault="00E81F1B" w:rsidP="008B5383">
            <w:pPr>
              <w:tabs>
                <w:tab w:val="right" w:pos="7254"/>
              </w:tabs>
              <w:spacing w:before="120" w:after="100"/>
              <w:jc w:val="both"/>
              <w:rPr>
                <w:szCs w:val="24"/>
              </w:rPr>
            </w:pPr>
            <w:r w:rsidRPr="00E81F1B">
              <w:rPr>
                <w:szCs w:val="24"/>
              </w:rPr>
              <w:t>The currency of the bid security shall be in Maldivian Rufiyaa. Bid Security shall be in the form of either a bank guarantee from a banking institution, or a bond issued by a surety or cashier’s check.</w:t>
            </w:r>
          </w:p>
        </w:tc>
      </w:tr>
      <w:tr w:rsidR="0022681F" w:rsidRPr="008B66E1" w:rsidTr="00A00C63">
        <w:tblPrEx>
          <w:tblBorders>
            <w:insideH w:val="single" w:sz="8" w:space="0" w:color="000000"/>
          </w:tblBorders>
        </w:tblPrEx>
        <w:tc>
          <w:tcPr>
            <w:tcW w:w="1620" w:type="dxa"/>
          </w:tcPr>
          <w:p w:rsidR="0022681F" w:rsidRPr="00E3665F" w:rsidRDefault="0022681F" w:rsidP="00A00C63">
            <w:pPr>
              <w:spacing w:before="120"/>
              <w:rPr>
                <w:b/>
                <w:bCs/>
                <w:szCs w:val="24"/>
              </w:rPr>
            </w:pPr>
            <w:r w:rsidRPr="00E3665F">
              <w:rPr>
                <w:b/>
                <w:bCs/>
                <w:szCs w:val="24"/>
              </w:rPr>
              <w:t>ITT 21.2</w:t>
            </w:r>
          </w:p>
        </w:tc>
        <w:tc>
          <w:tcPr>
            <w:tcW w:w="7470" w:type="dxa"/>
          </w:tcPr>
          <w:p w:rsidR="00912A74" w:rsidRDefault="00912A74" w:rsidP="008B5383">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8B5383">
              <w:rPr>
                <w:color w:val="FF0000"/>
                <w:sz w:val="22"/>
                <w:szCs w:val="22"/>
              </w:rPr>
              <w:t>75</w:t>
            </w:r>
            <w:r w:rsidR="008B1FAD" w:rsidRPr="008B1FAD">
              <w:rPr>
                <w:color w:val="FF0000"/>
                <w:sz w:val="22"/>
                <w:szCs w:val="22"/>
              </w:rPr>
              <w:t>,000.00</w:t>
            </w:r>
          </w:p>
          <w:p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rsidTr="00A00C63">
        <w:tblPrEx>
          <w:tblBorders>
            <w:insideH w:val="single" w:sz="8" w:space="0" w:color="000000"/>
          </w:tblBorders>
        </w:tblPrEx>
        <w:tc>
          <w:tcPr>
            <w:tcW w:w="1620" w:type="dxa"/>
          </w:tcPr>
          <w:p w:rsidR="0022681F" w:rsidRPr="00E3665F" w:rsidRDefault="0022681F" w:rsidP="00A00C63">
            <w:pPr>
              <w:spacing w:before="120"/>
              <w:rPr>
                <w:b/>
                <w:bCs/>
                <w:szCs w:val="24"/>
              </w:rPr>
            </w:pPr>
            <w:r w:rsidRPr="00E3665F">
              <w:rPr>
                <w:b/>
                <w:bCs/>
                <w:szCs w:val="24"/>
              </w:rPr>
              <w:t>ITT 21.7</w:t>
            </w:r>
          </w:p>
        </w:tc>
        <w:tc>
          <w:tcPr>
            <w:tcW w:w="7470" w:type="dxa"/>
          </w:tcPr>
          <w:p w:rsidR="0022681F" w:rsidRPr="008B66E1" w:rsidRDefault="00912A74" w:rsidP="00A00C63">
            <w:pPr>
              <w:tabs>
                <w:tab w:val="right" w:pos="7254"/>
              </w:tabs>
              <w:spacing w:before="60" w:after="60"/>
              <w:jc w:val="both"/>
            </w:pPr>
            <w:r>
              <w:rPr>
                <w:szCs w:val="24"/>
              </w:rPr>
              <w:t>N/A</w:t>
            </w:r>
          </w:p>
        </w:tc>
      </w:tr>
      <w:tr w:rsidR="0022681F" w:rsidRPr="008B66E1" w:rsidTr="00A00C63">
        <w:tblPrEx>
          <w:tblBorders>
            <w:insideH w:val="single" w:sz="8" w:space="0" w:color="000000"/>
          </w:tblBorders>
        </w:tblPrEx>
        <w:tc>
          <w:tcPr>
            <w:tcW w:w="1620" w:type="dxa"/>
          </w:tcPr>
          <w:p w:rsidR="0022681F" w:rsidRPr="00E3665F" w:rsidRDefault="0022681F" w:rsidP="00A00C63">
            <w:pPr>
              <w:spacing w:before="120"/>
              <w:rPr>
                <w:b/>
                <w:bCs/>
                <w:szCs w:val="24"/>
              </w:rPr>
            </w:pPr>
            <w:r w:rsidRPr="00E3665F">
              <w:rPr>
                <w:b/>
                <w:bCs/>
                <w:szCs w:val="24"/>
              </w:rPr>
              <w:t>ITT 22.1</w:t>
            </w:r>
          </w:p>
        </w:tc>
        <w:tc>
          <w:tcPr>
            <w:tcW w:w="7470" w:type="dxa"/>
          </w:tcPr>
          <w:p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rsidTr="00A00C63">
        <w:tblPrEx>
          <w:tblBorders>
            <w:insideH w:val="single" w:sz="8" w:space="0" w:color="000000"/>
          </w:tblBorders>
          <w:tblCellMar>
            <w:left w:w="103" w:type="dxa"/>
            <w:right w:w="103" w:type="dxa"/>
          </w:tblCellMar>
        </w:tblPrEx>
        <w:tc>
          <w:tcPr>
            <w:tcW w:w="1620" w:type="dxa"/>
          </w:tcPr>
          <w:p w:rsidR="0022681F" w:rsidRPr="008B66E1" w:rsidRDefault="0022681F" w:rsidP="00A00C63">
            <w:pPr>
              <w:spacing w:before="120"/>
              <w:ind w:hanging="38"/>
              <w:rPr>
                <w:b/>
                <w:bCs/>
              </w:rPr>
            </w:pPr>
          </w:p>
        </w:tc>
        <w:tc>
          <w:tcPr>
            <w:tcW w:w="7470" w:type="dxa"/>
          </w:tcPr>
          <w:p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rsidTr="00053952">
        <w:tblPrEx>
          <w:tblBorders>
            <w:insideH w:val="single" w:sz="8" w:space="0" w:color="000000"/>
          </w:tblBorders>
          <w:tblCellMar>
            <w:left w:w="103" w:type="dxa"/>
            <w:right w:w="103" w:type="dxa"/>
          </w:tblCellMar>
        </w:tblPrEx>
        <w:trPr>
          <w:trHeight w:val="655"/>
        </w:trPr>
        <w:tc>
          <w:tcPr>
            <w:tcW w:w="1620" w:type="dxa"/>
            <w:vAlign w:val="center"/>
          </w:tcPr>
          <w:p w:rsidR="00053952" w:rsidRDefault="00053952" w:rsidP="00053952">
            <w:pPr>
              <w:spacing w:before="120"/>
              <w:rPr>
                <w:b/>
                <w:bCs/>
              </w:rPr>
            </w:pPr>
            <w:r>
              <w:rPr>
                <w:b/>
                <w:bCs/>
              </w:rPr>
              <w:t>ITT 23.1</w:t>
            </w:r>
          </w:p>
        </w:tc>
        <w:tc>
          <w:tcPr>
            <w:tcW w:w="7470" w:type="dxa"/>
            <w:vAlign w:val="center"/>
          </w:tcPr>
          <w:p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rsidTr="007413A8">
        <w:tblPrEx>
          <w:tblBorders>
            <w:insideH w:val="single" w:sz="8" w:space="0" w:color="000000"/>
          </w:tblBorders>
          <w:tblCellMar>
            <w:left w:w="103" w:type="dxa"/>
            <w:right w:w="103" w:type="dxa"/>
          </w:tblCellMar>
        </w:tblPrEx>
        <w:trPr>
          <w:trHeight w:val="700"/>
        </w:trPr>
        <w:tc>
          <w:tcPr>
            <w:tcW w:w="1620" w:type="dxa"/>
            <w:vAlign w:val="center"/>
          </w:tcPr>
          <w:p w:rsidR="00053952" w:rsidRDefault="00053952" w:rsidP="006D3466">
            <w:pPr>
              <w:spacing w:before="120"/>
              <w:rPr>
                <w:b/>
                <w:bCs/>
              </w:rPr>
            </w:pPr>
            <w:r>
              <w:rPr>
                <w:b/>
                <w:bCs/>
              </w:rPr>
              <w:t>ITT 23.2 (</w:t>
            </w:r>
            <w:r w:rsidR="006D3466">
              <w:rPr>
                <w:b/>
                <w:bCs/>
              </w:rPr>
              <w:t>c</w:t>
            </w:r>
            <w:r>
              <w:rPr>
                <w:b/>
                <w:bCs/>
              </w:rPr>
              <w:t>)</w:t>
            </w:r>
          </w:p>
        </w:tc>
        <w:tc>
          <w:tcPr>
            <w:tcW w:w="7470" w:type="dxa"/>
            <w:vAlign w:val="center"/>
          </w:tcPr>
          <w:p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rsidR="007413A8" w:rsidRPr="005169CE" w:rsidRDefault="007413A8" w:rsidP="006D3466">
            <w:pPr>
              <w:tabs>
                <w:tab w:val="right" w:pos="7254"/>
              </w:tabs>
              <w:spacing w:before="120" w:after="120"/>
              <w:jc w:val="both"/>
              <w:rPr>
                <w:sz w:val="16"/>
                <w:szCs w:val="12"/>
              </w:rPr>
            </w:pPr>
          </w:p>
          <w:p w:rsidR="00053952" w:rsidRPr="005169CE" w:rsidRDefault="008B5383" w:rsidP="008B5383">
            <w:pPr>
              <w:tabs>
                <w:tab w:val="right" w:pos="7254"/>
              </w:tabs>
              <w:spacing w:before="120" w:after="120"/>
              <w:jc w:val="both"/>
              <w:rPr>
                <w:b/>
                <w:bCs/>
                <w:i/>
                <w:iCs/>
              </w:rPr>
            </w:pPr>
            <w:r w:rsidRPr="004B67A7">
              <w:rPr>
                <w:b/>
                <w:bCs/>
              </w:rPr>
              <w:t>TES/2018/</w:t>
            </w:r>
            <w:r>
              <w:rPr>
                <w:b/>
                <w:bCs/>
              </w:rPr>
              <w:t>G</w:t>
            </w:r>
            <w:r w:rsidRPr="004B67A7">
              <w:rPr>
                <w:b/>
                <w:bCs/>
              </w:rPr>
              <w:t>-</w:t>
            </w:r>
            <w:r>
              <w:rPr>
                <w:b/>
                <w:bCs/>
              </w:rPr>
              <w:t>021</w:t>
            </w:r>
            <w:r w:rsidRPr="004B67A7">
              <w:rPr>
                <w:b/>
                <w:bCs/>
              </w:rPr>
              <w:t>:</w:t>
            </w:r>
            <w:r>
              <w:t xml:space="preserve"> </w:t>
            </w:r>
            <w:r w:rsidRPr="00C06B1D">
              <w:rPr>
                <w:b/>
                <w:bCs/>
                <w:i/>
                <w:iCs/>
                <w:szCs w:val="24"/>
              </w:rPr>
              <w:t>Supply and Delivery of Fixtures, Furniture and Equipment for the School of Medicine</w:t>
            </w:r>
            <w:r w:rsidRPr="00196CD1">
              <w:rPr>
                <w:b/>
                <w:bCs/>
                <w:i/>
                <w:iCs/>
                <w:szCs w:val="24"/>
              </w:rPr>
              <w:t xml:space="preserve">   </w:t>
            </w:r>
          </w:p>
        </w:tc>
      </w:tr>
      <w:tr w:rsidR="00053952" w:rsidRPr="008B66E1" w:rsidTr="00053952">
        <w:tblPrEx>
          <w:tblBorders>
            <w:insideH w:val="single" w:sz="8" w:space="0" w:color="000000"/>
          </w:tblBorders>
          <w:tblCellMar>
            <w:left w:w="103" w:type="dxa"/>
            <w:right w:w="103" w:type="dxa"/>
          </w:tblCellMar>
        </w:tblPrEx>
        <w:trPr>
          <w:trHeight w:val="655"/>
        </w:trPr>
        <w:tc>
          <w:tcPr>
            <w:tcW w:w="1620" w:type="dxa"/>
            <w:vAlign w:val="center"/>
          </w:tcPr>
          <w:p w:rsidR="00053952" w:rsidRDefault="00053952" w:rsidP="00053952">
            <w:pPr>
              <w:spacing w:before="120"/>
              <w:rPr>
                <w:b/>
                <w:bCs/>
              </w:rPr>
            </w:pPr>
            <w:r>
              <w:rPr>
                <w:b/>
                <w:bCs/>
              </w:rPr>
              <w:t>ITT 24.1</w:t>
            </w:r>
          </w:p>
        </w:tc>
        <w:tc>
          <w:tcPr>
            <w:tcW w:w="7470" w:type="dxa"/>
            <w:vAlign w:val="center"/>
          </w:tcPr>
          <w:p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Mr. Ahmed </w:t>
            </w:r>
            <w:proofErr w:type="spellStart"/>
            <w:r w:rsidRPr="007413A8">
              <w:rPr>
                <w:bCs/>
                <w:i/>
                <w:iCs/>
                <w:color w:val="auto"/>
                <w:szCs w:val="20"/>
                <w:lang w:val="en-GB"/>
              </w:rPr>
              <w:t>Mujuthaba</w:t>
            </w:r>
            <w:proofErr w:type="spellEnd"/>
            <w:r w:rsidRPr="007413A8">
              <w:rPr>
                <w:bCs/>
                <w:i/>
                <w:iCs/>
                <w:color w:val="auto"/>
                <w:szCs w:val="20"/>
                <w:lang w:val="en-GB"/>
              </w:rPr>
              <w:t>,</w:t>
            </w:r>
          </w:p>
          <w:p w:rsidR="007413A8" w:rsidRPr="007413A8" w:rsidRDefault="008B5383" w:rsidP="007413A8">
            <w:pPr>
              <w:pStyle w:val="Default"/>
              <w:ind w:left="720"/>
              <w:rPr>
                <w:bCs/>
                <w:i/>
                <w:iCs/>
                <w:color w:val="auto"/>
                <w:szCs w:val="20"/>
                <w:lang w:val="en-GB"/>
              </w:rPr>
            </w:pPr>
            <w:r>
              <w:rPr>
                <w:bCs/>
                <w:i/>
                <w:iCs/>
                <w:color w:val="auto"/>
                <w:szCs w:val="20"/>
                <w:lang w:val="en-GB"/>
              </w:rPr>
              <w:t>Chief Procurement Executive</w:t>
            </w:r>
            <w:r w:rsidR="007413A8" w:rsidRPr="007413A8">
              <w:rPr>
                <w:bCs/>
                <w:i/>
                <w:iCs/>
                <w:color w:val="auto"/>
                <w:szCs w:val="20"/>
                <w:lang w:val="en-GB"/>
              </w:rPr>
              <w:t>,</w:t>
            </w:r>
          </w:p>
          <w:p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rsidR="007413A8" w:rsidRPr="007413A8" w:rsidRDefault="007413A8" w:rsidP="007413A8">
            <w:pPr>
              <w:pStyle w:val="Default"/>
              <w:ind w:left="720"/>
              <w:rPr>
                <w:bCs/>
                <w:i/>
                <w:iCs/>
                <w:color w:val="auto"/>
                <w:szCs w:val="20"/>
                <w:lang w:val="en-GB"/>
              </w:rPr>
            </w:pPr>
            <w:r w:rsidRPr="007413A8">
              <w:rPr>
                <w:bCs/>
                <w:i/>
                <w:iCs/>
                <w:color w:val="auto"/>
                <w:szCs w:val="20"/>
                <w:lang w:val="en-GB"/>
              </w:rPr>
              <w:t>Ministry of Finance and Treasury</w:t>
            </w:r>
          </w:p>
          <w:p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rsidR="007413A8" w:rsidRPr="007413A8" w:rsidRDefault="007413A8" w:rsidP="008B5383">
            <w:pPr>
              <w:pStyle w:val="Default"/>
              <w:ind w:left="720"/>
              <w:rPr>
                <w:bCs/>
                <w:i/>
                <w:iCs/>
                <w:szCs w:val="20"/>
                <w:lang w:val="en-GB"/>
              </w:rPr>
            </w:pPr>
            <w:r w:rsidRPr="007413A8">
              <w:rPr>
                <w:bCs/>
                <w:i/>
                <w:iCs/>
                <w:color w:val="auto"/>
                <w:szCs w:val="20"/>
                <w:lang w:val="en-GB"/>
              </w:rPr>
              <w:t>Tel: (960) 334 9</w:t>
            </w:r>
            <w:r w:rsidR="008B5383">
              <w:rPr>
                <w:bCs/>
                <w:i/>
                <w:iCs/>
                <w:color w:val="FF0000"/>
                <w:szCs w:val="20"/>
                <w:lang w:val="en-GB"/>
              </w:rPr>
              <w:t>191</w:t>
            </w:r>
            <w:r w:rsidRPr="007413A8">
              <w:rPr>
                <w:bCs/>
                <w:i/>
                <w:iCs/>
                <w:color w:val="auto"/>
                <w:szCs w:val="20"/>
                <w:lang w:val="en-GB"/>
              </w:rPr>
              <w:t xml:space="preserve">, (960) </w:t>
            </w:r>
            <w:r w:rsidR="008B5383">
              <w:rPr>
                <w:bCs/>
                <w:i/>
                <w:iCs/>
                <w:szCs w:val="20"/>
                <w:lang w:val="en-GB"/>
              </w:rPr>
              <w:t>334 9106</w:t>
            </w:r>
          </w:p>
          <w:p w:rsidR="008B5383" w:rsidRPr="008B5383" w:rsidRDefault="007413A8" w:rsidP="008B5383">
            <w:pPr>
              <w:pStyle w:val="BodyText"/>
              <w:tabs>
                <w:tab w:val="left" w:pos="3346"/>
                <w:tab w:val="right" w:pos="7306"/>
              </w:tabs>
              <w:ind w:firstLine="617"/>
              <w:rPr>
                <w:i/>
                <w:iCs/>
                <w:lang w:val="it-IT"/>
              </w:rPr>
            </w:pPr>
            <w:r w:rsidRPr="007413A8">
              <w:rPr>
                <w:bCs/>
                <w:i/>
                <w:iCs/>
              </w:rPr>
              <w:t xml:space="preserve">  E-mail</w:t>
            </w:r>
            <w:r w:rsidR="008B5383" w:rsidRPr="001334B4">
              <w:rPr>
                <w:bCs/>
              </w:rPr>
              <w:t xml:space="preserve">: </w:t>
            </w:r>
            <w:hyperlink r:id="rId20" w:history="1">
              <w:r w:rsidR="008B5383" w:rsidRPr="008B5383">
                <w:rPr>
                  <w:i/>
                  <w:iCs/>
                </w:rPr>
                <w:t>aminath.naaheen@finance.gov.mv</w:t>
              </w:r>
            </w:hyperlink>
          </w:p>
          <w:p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FB29EF">
              <w:fldChar w:fldCharType="begin"/>
            </w:r>
            <w:r w:rsidR="00FB29EF">
              <w:instrText xml:space="preserve"> HYPERLINK "mailto:project.officer@finance.gov.mv" </w:instrText>
            </w:r>
            <w:r w:rsidR="00FB29EF">
              <w:fldChar w:fldCharType="end"/>
            </w:r>
          </w:p>
          <w:p w:rsidR="007413A8" w:rsidRPr="004A50A8" w:rsidRDefault="007413A8" w:rsidP="007413A8">
            <w:pPr>
              <w:pStyle w:val="Default"/>
              <w:ind w:left="720"/>
              <w:rPr>
                <w:bCs/>
                <w:color w:val="auto"/>
                <w:szCs w:val="20"/>
                <w:lang w:val="en-GB"/>
              </w:rPr>
            </w:pPr>
          </w:p>
          <w:p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rsidR="00053952" w:rsidRPr="007413A8" w:rsidRDefault="00053952" w:rsidP="008B5383">
            <w:pPr>
              <w:tabs>
                <w:tab w:val="right" w:pos="7254"/>
              </w:tabs>
              <w:spacing w:before="120" w:after="120"/>
              <w:rPr>
                <w:b/>
                <w:bCs/>
                <w:szCs w:val="24"/>
              </w:rPr>
            </w:pPr>
            <w:r w:rsidRPr="00053952">
              <w:rPr>
                <w:b/>
                <w:bCs/>
                <w:szCs w:val="24"/>
              </w:rPr>
              <w:t>Date:</w:t>
            </w:r>
            <w:r w:rsidR="008B5383">
              <w:rPr>
                <w:b/>
                <w:bCs/>
                <w:szCs w:val="24"/>
              </w:rPr>
              <w:t xml:space="preserve"> </w:t>
            </w:r>
            <w:r w:rsidR="008B5383">
              <w:rPr>
                <w:b/>
                <w:bCs/>
                <w:color w:val="FF0000"/>
                <w:szCs w:val="24"/>
              </w:rPr>
              <w:t>27</w:t>
            </w:r>
            <w:r w:rsidR="008B5383" w:rsidRPr="008B5383">
              <w:rPr>
                <w:b/>
                <w:bCs/>
                <w:color w:val="FF0000"/>
                <w:szCs w:val="24"/>
                <w:vertAlign w:val="superscript"/>
              </w:rPr>
              <w:t>th</w:t>
            </w:r>
            <w:r w:rsidR="008B5383">
              <w:rPr>
                <w:b/>
                <w:bCs/>
                <w:color w:val="FF0000"/>
                <w:szCs w:val="24"/>
              </w:rPr>
              <w:t xml:space="preserve"> June</w:t>
            </w:r>
            <w:r w:rsidR="00912A74" w:rsidRPr="007413A8">
              <w:rPr>
                <w:b/>
                <w:bCs/>
                <w:color w:val="FF0000"/>
                <w:szCs w:val="24"/>
              </w:rPr>
              <w:t xml:space="preserve"> 201</w:t>
            </w:r>
            <w:r w:rsidR="007413A8" w:rsidRPr="007413A8">
              <w:rPr>
                <w:b/>
                <w:bCs/>
                <w:color w:val="FF0000"/>
                <w:szCs w:val="24"/>
              </w:rPr>
              <w:t>8</w:t>
            </w:r>
          </w:p>
          <w:p w:rsidR="00053952" w:rsidRPr="00053952" w:rsidRDefault="00053952" w:rsidP="008B1FAD">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8B1FAD">
              <w:rPr>
                <w:b/>
                <w:bCs/>
                <w:color w:val="FF0000"/>
                <w:szCs w:val="24"/>
              </w:rPr>
              <w:t>1</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rsidTr="00053952">
        <w:tblPrEx>
          <w:tblBorders>
            <w:insideH w:val="single" w:sz="8" w:space="0" w:color="000000"/>
          </w:tblBorders>
          <w:tblCellMar>
            <w:left w:w="103" w:type="dxa"/>
            <w:right w:w="103" w:type="dxa"/>
          </w:tblCellMar>
        </w:tblPrEx>
        <w:trPr>
          <w:trHeight w:val="655"/>
        </w:trPr>
        <w:tc>
          <w:tcPr>
            <w:tcW w:w="1620" w:type="dxa"/>
            <w:vAlign w:val="center"/>
          </w:tcPr>
          <w:p w:rsidR="00053952" w:rsidRDefault="00053952" w:rsidP="00053952">
            <w:pPr>
              <w:spacing w:before="120"/>
              <w:rPr>
                <w:b/>
                <w:bCs/>
              </w:rPr>
            </w:pPr>
            <w:r>
              <w:rPr>
                <w:b/>
                <w:bCs/>
              </w:rPr>
              <w:lastRenderedPageBreak/>
              <w:t>ITT 27.1</w:t>
            </w:r>
          </w:p>
        </w:tc>
        <w:tc>
          <w:tcPr>
            <w:tcW w:w="7470" w:type="dxa"/>
            <w:vAlign w:val="center"/>
          </w:tcPr>
          <w:p w:rsidR="00053952" w:rsidRDefault="00053952" w:rsidP="00053952">
            <w:pPr>
              <w:tabs>
                <w:tab w:val="right" w:pos="7254"/>
              </w:tabs>
              <w:spacing w:before="120" w:after="120"/>
            </w:pPr>
            <w:r w:rsidRPr="004C501A">
              <w:t xml:space="preserve">The </w:t>
            </w:r>
            <w:r>
              <w:t>tender</w:t>
            </w:r>
            <w:r w:rsidRPr="004C501A">
              <w:t xml:space="preserve"> opening shall take place at:</w:t>
            </w:r>
          </w:p>
          <w:p w:rsidR="007413A8" w:rsidRPr="004A50A8" w:rsidRDefault="007413A8" w:rsidP="007413A8">
            <w:pPr>
              <w:pStyle w:val="Default"/>
              <w:ind w:left="720"/>
              <w:rPr>
                <w:bCs/>
                <w:color w:val="auto"/>
                <w:szCs w:val="20"/>
                <w:lang w:val="en-GB"/>
              </w:rPr>
            </w:pPr>
            <w:r>
              <w:rPr>
                <w:bCs/>
                <w:color w:val="auto"/>
                <w:szCs w:val="20"/>
                <w:lang w:val="en-GB"/>
              </w:rPr>
              <w:t>National tender</w:t>
            </w:r>
          </w:p>
          <w:p w:rsidR="007413A8" w:rsidRPr="004A50A8" w:rsidRDefault="007413A8" w:rsidP="007413A8">
            <w:pPr>
              <w:pStyle w:val="Default"/>
              <w:ind w:left="720"/>
              <w:rPr>
                <w:bCs/>
                <w:color w:val="auto"/>
                <w:szCs w:val="20"/>
                <w:lang w:val="en-GB"/>
              </w:rPr>
            </w:pPr>
            <w:r w:rsidRPr="004A50A8">
              <w:rPr>
                <w:bCs/>
                <w:color w:val="auto"/>
                <w:szCs w:val="20"/>
                <w:lang w:val="en-GB"/>
              </w:rPr>
              <w:t>Ministry of Finance and Treasury</w:t>
            </w:r>
          </w:p>
          <w:p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rsidR="007413A8" w:rsidRPr="004A50A8" w:rsidRDefault="007413A8" w:rsidP="007413A8">
            <w:pPr>
              <w:pStyle w:val="Default"/>
              <w:ind w:left="720"/>
              <w:rPr>
                <w:bCs/>
                <w:color w:val="auto"/>
                <w:szCs w:val="20"/>
                <w:lang w:val="en-GB"/>
              </w:rPr>
            </w:pPr>
          </w:p>
          <w:p w:rsidR="00053952" w:rsidRPr="00927B9F" w:rsidRDefault="00053952" w:rsidP="00053952">
            <w:pPr>
              <w:spacing w:after="120"/>
              <w:rPr>
                <w:b/>
                <w:bCs/>
                <w:sz w:val="23"/>
                <w:szCs w:val="23"/>
              </w:rPr>
            </w:pPr>
            <w:r w:rsidRPr="00927B9F">
              <w:rPr>
                <w:b/>
                <w:bCs/>
                <w:sz w:val="23"/>
                <w:szCs w:val="23"/>
              </w:rPr>
              <w:t>The deadline for the submission of bids is:</w:t>
            </w:r>
          </w:p>
          <w:p w:rsidR="007413A8" w:rsidRPr="007413A8" w:rsidRDefault="007413A8" w:rsidP="008B1FAD">
            <w:pPr>
              <w:tabs>
                <w:tab w:val="right" w:pos="7254"/>
              </w:tabs>
              <w:spacing w:before="120" w:after="120"/>
              <w:rPr>
                <w:b/>
                <w:bCs/>
                <w:szCs w:val="24"/>
              </w:rPr>
            </w:pPr>
            <w:r w:rsidRPr="00053952">
              <w:rPr>
                <w:b/>
                <w:bCs/>
                <w:szCs w:val="24"/>
              </w:rPr>
              <w:t>Date:</w:t>
            </w:r>
            <w:r w:rsidR="008B5383">
              <w:rPr>
                <w:b/>
                <w:bCs/>
                <w:szCs w:val="24"/>
              </w:rPr>
              <w:t xml:space="preserve"> </w:t>
            </w:r>
            <w:r w:rsidR="008B5383">
              <w:rPr>
                <w:b/>
                <w:bCs/>
                <w:color w:val="FF0000"/>
                <w:szCs w:val="24"/>
              </w:rPr>
              <w:t>27</w:t>
            </w:r>
            <w:r w:rsidR="008B5383" w:rsidRPr="008B5383">
              <w:rPr>
                <w:b/>
                <w:bCs/>
                <w:color w:val="FF0000"/>
                <w:szCs w:val="24"/>
                <w:vertAlign w:val="superscript"/>
              </w:rPr>
              <w:t>th</w:t>
            </w:r>
            <w:r w:rsidR="008B5383">
              <w:rPr>
                <w:b/>
                <w:bCs/>
                <w:color w:val="FF0000"/>
                <w:szCs w:val="24"/>
              </w:rPr>
              <w:t xml:space="preserve"> June</w:t>
            </w:r>
            <w:r w:rsidR="008B5383" w:rsidRPr="007413A8">
              <w:rPr>
                <w:b/>
                <w:bCs/>
                <w:color w:val="FF0000"/>
                <w:szCs w:val="24"/>
              </w:rPr>
              <w:t xml:space="preserve"> 2018</w:t>
            </w:r>
          </w:p>
          <w:p w:rsidR="003E4E20" w:rsidRPr="00053952" w:rsidRDefault="007413A8" w:rsidP="008B1FAD">
            <w:pPr>
              <w:tabs>
                <w:tab w:val="right" w:pos="7254"/>
              </w:tabs>
              <w:spacing w:after="120"/>
              <w:rPr>
                <w:sz w:val="23"/>
                <w:szCs w:val="23"/>
              </w:rPr>
            </w:pPr>
            <w:r w:rsidRPr="007413A8">
              <w:rPr>
                <w:b/>
                <w:bCs/>
                <w:szCs w:val="24"/>
              </w:rPr>
              <w:t xml:space="preserve">Time: </w:t>
            </w:r>
            <w:r w:rsidRPr="007413A8">
              <w:rPr>
                <w:b/>
                <w:bCs/>
                <w:color w:val="FF0000"/>
                <w:szCs w:val="24"/>
              </w:rPr>
              <w:t>1</w:t>
            </w:r>
            <w:r w:rsidR="008B1FAD">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rsidTr="00DE1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rsidR="00053952" w:rsidRPr="008B66E1" w:rsidRDefault="00053952" w:rsidP="00053952">
            <w:pPr>
              <w:tabs>
                <w:tab w:val="right" w:pos="7434"/>
              </w:tabs>
              <w:spacing w:before="60" w:after="60"/>
              <w:rPr>
                <w:b/>
                <w:i/>
              </w:rPr>
            </w:pPr>
          </w:p>
        </w:tc>
        <w:tc>
          <w:tcPr>
            <w:tcW w:w="7470" w:type="dxa"/>
          </w:tcPr>
          <w:p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r w:rsidRPr="008B5383">
              <w:rPr>
                <w:color w:val="FF0000"/>
              </w:rPr>
              <w:t>:</w:t>
            </w:r>
            <w:r w:rsidR="008B5383" w:rsidRPr="008B5383">
              <w:rPr>
                <w:color w:val="FF0000"/>
              </w:rPr>
              <w:t xml:space="preserve"> N/A</w:t>
            </w:r>
          </w:p>
          <w:p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rsidR="00053952" w:rsidRPr="003E4E20" w:rsidRDefault="003E4E20" w:rsidP="00AB2CC0">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Tenders will be evaluated for each item and the Contract will comprise the item(s) awarded to the successful Tenderer</w:t>
            </w:r>
            <w:proofErr w:type="gramStart"/>
            <w:r w:rsidR="00AB2CC0" w:rsidRPr="00AB2CC0">
              <w:rPr>
                <w:b/>
                <w:bCs/>
                <w:i/>
                <w:szCs w:val="24"/>
              </w:rPr>
              <w:t>.</w:t>
            </w:r>
            <w:r w:rsidRPr="003E4E20">
              <w:rPr>
                <w:b/>
                <w:bCs/>
                <w:i/>
                <w:szCs w:val="24"/>
              </w:rPr>
              <w:t>.</w:t>
            </w:r>
            <w:proofErr w:type="gramEnd"/>
          </w:p>
        </w:tc>
      </w:tr>
      <w:tr w:rsidR="003E4E20" w:rsidRPr="008B66E1"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rsidR="003E4E20" w:rsidRDefault="003E4E20" w:rsidP="003E4E20">
            <w:pPr>
              <w:tabs>
                <w:tab w:val="right" w:pos="7434"/>
              </w:tabs>
              <w:spacing w:before="60" w:after="60"/>
              <w:rPr>
                <w:b/>
                <w:iCs/>
              </w:rPr>
            </w:pPr>
            <w:r>
              <w:rPr>
                <w:b/>
                <w:iCs/>
              </w:rPr>
              <w:t>ITT 36.3 (d)</w:t>
            </w:r>
          </w:p>
        </w:tc>
        <w:tc>
          <w:tcPr>
            <w:tcW w:w="7470" w:type="dxa"/>
          </w:tcPr>
          <w:p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rsidR="0010141C" w:rsidRDefault="0010141C" w:rsidP="003E4E20">
            <w:pPr>
              <w:tabs>
                <w:tab w:val="right" w:pos="7434"/>
              </w:tabs>
              <w:spacing w:before="60" w:after="60"/>
              <w:rPr>
                <w:b/>
                <w:iCs/>
              </w:rPr>
            </w:pPr>
          </w:p>
        </w:tc>
        <w:tc>
          <w:tcPr>
            <w:tcW w:w="7470" w:type="dxa"/>
          </w:tcPr>
          <w:p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rsidR="0010141C" w:rsidRDefault="0010141C" w:rsidP="003E4E20">
            <w:pPr>
              <w:tabs>
                <w:tab w:val="right" w:pos="7434"/>
              </w:tabs>
              <w:spacing w:before="60" w:after="60"/>
              <w:rPr>
                <w:b/>
                <w:iCs/>
              </w:rPr>
            </w:pPr>
            <w:r>
              <w:rPr>
                <w:b/>
                <w:iCs/>
              </w:rPr>
              <w:lastRenderedPageBreak/>
              <w:t>ITT 40.1</w:t>
            </w:r>
          </w:p>
        </w:tc>
        <w:tc>
          <w:tcPr>
            <w:tcW w:w="7470" w:type="dxa"/>
          </w:tcPr>
          <w:p w:rsidR="0010141C" w:rsidRPr="0010141C" w:rsidRDefault="0010141C" w:rsidP="00C54CD7">
            <w:pPr>
              <w:tabs>
                <w:tab w:val="right" w:pos="7254"/>
              </w:tabs>
              <w:spacing w:before="120" w:after="120"/>
              <w:rPr>
                <w:szCs w:val="24"/>
              </w:rPr>
            </w:pPr>
            <w:r w:rsidRPr="0010141C">
              <w:rPr>
                <w:szCs w:val="24"/>
              </w:rPr>
              <w:t xml:space="preserve">This project will be awarded to </w:t>
            </w:r>
            <w:r w:rsidR="000A1567">
              <w:rPr>
                <w:szCs w:val="24"/>
              </w:rPr>
              <w:t>Tenderer</w:t>
            </w:r>
            <w:r w:rsidRPr="0010141C">
              <w:rPr>
                <w:szCs w:val="24"/>
              </w:rPr>
              <w:t xml:space="preserve"> whose offer has been determined to be the substantially responsive </w:t>
            </w:r>
            <w:r w:rsidR="000A1567">
              <w:rPr>
                <w:szCs w:val="24"/>
              </w:rPr>
              <w:t>Tenderer</w:t>
            </w:r>
            <w:r w:rsidRPr="0010141C">
              <w:rPr>
                <w:szCs w:val="24"/>
              </w:rPr>
              <w:t xml:space="preserve"> who offers the lowest price for each </w:t>
            </w:r>
            <w:r w:rsidR="00C54CD7">
              <w:rPr>
                <w:szCs w:val="24"/>
              </w:rPr>
              <w:t>lot</w:t>
            </w:r>
            <w:r>
              <w:rPr>
                <w:szCs w:val="24"/>
              </w:rPr>
              <w:t xml:space="preserve">. </w:t>
            </w:r>
          </w:p>
        </w:tc>
      </w:tr>
    </w:tbl>
    <w:p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rsidR="00455149" w:rsidRPr="008B66E1" w:rsidRDefault="00455149"/>
    <w:p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rsidR="00BA74D0" w:rsidRPr="008B66E1" w:rsidRDefault="00BA74D0">
      <w:pPr>
        <w:pStyle w:val="BodyText3"/>
      </w:pPr>
    </w:p>
    <w:p w:rsidR="00455149" w:rsidRPr="008B66E1" w:rsidRDefault="00455149">
      <w:pPr>
        <w:pStyle w:val="BodyText3"/>
        <w:rPr>
          <w:b/>
          <w:bCs/>
        </w:rPr>
      </w:pPr>
    </w:p>
    <w:p w:rsidR="00455149" w:rsidRDefault="00455149">
      <w:pPr>
        <w:jc w:val="center"/>
        <w:rPr>
          <w:b/>
          <w:sz w:val="36"/>
        </w:rPr>
      </w:pPr>
      <w:r w:rsidRPr="008B66E1">
        <w:rPr>
          <w:b/>
          <w:sz w:val="36"/>
        </w:rPr>
        <w:t>Contents</w:t>
      </w:r>
    </w:p>
    <w:p w:rsidR="00162EDA" w:rsidRDefault="00162EDA">
      <w:pPr>
        <w:jc w:val="center"/>
        <w:rPr>
          <w:b/>
          <w:sz w:val="36"/>
        </w:rPr>
      </w:pPr>
    </w:p>
    <w:p w:rsidR="00162EDA" w:rsidRPr="008B66E1" w:rsidRDefault="00162EDA">
      <w:pPr>
        <w:jc w:val="center"/>
        <w:rPr>
          <w:b/>
          <w:sz w:val="36"/>
        </w:rPr>
      </w:pPr>
    </w:p>
    <w:p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rsidR="00DC79BC" w:rsidRPr="0095611F" w:rsidRDefault="00EC38AC" w:rsidP="0095611F">
      <w:pPr>
        <w:rPr>
          <w:b/>
        </w:rPr>
      </w:pPr>
      <w:r w:rsidRPr="008B66E1">
        <w:fldChar w:fldCharType="end"/>
      </w:r>
      <w:r w:rsidR="00455149" w:rsidRPr="008B66E1">
        <w:rPr>
          <w:b/>
        </w:rPr>
        <w:br w:type="page"/>
      </w:r>
    </w:p>
    <w:p w:rsidR="00013F28" w:rsidRPr="004A50A8" w:rsidRDefault="00013F28" w:rsidP="00013F28">
      <w:pPr>
        <w:spacing w:after="200" w:line="276" w:lineRule="auto"/>
        <w:ind w:left="1080" w:right="288"/>
        <w:jc w:val="both"/>
      </w:pPr>
    </w:p>
    <w:p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rsidR="0022599E" w:rsidRDefault="0022599E" w:rsidP="0022599E">
      <w:pPr>
        <w:ind w:left="1440"/>
        <w:rPr>
          <w:color w:val="31849B" w:themeColor="accent5" w:themeShade="BF"/>
        </w:rPr>
      </w:pPr>
    </w:p>
    <w:p w:rsid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rsidR="0022599E" w:rsidRPr="0022599E" w:rsidRDefault="0022599E" w:rsidP="0022599E">
      <w:pPr>
        <w:pStyle w:val="ListParagraph"/>
        <w:ind w:left="1440"/>
        <w:rPr>
          <w:color w:val="31849B" w:themeColor="accent5" w:themeShade="BF"/>
        </w:rPr>
      </w:pPr>
    </w:p>
    <w:p w:rsidR="0022599E" w:rsidRP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rsidR="0022599E" w:rsidRPr="008E1614" w:rsidRDefault="0022599E" w:rsidP="0022599E">
      <w:pPr>
        <w:ind w:left="1440"/>
        <w:rPr>
          <w:color w:val="31849B" w:themeColor="accent5" w:themeShade="BF"/>
        </w:rPr>
      </w:pPr>
    </w:p>
    <w:p w:rsidR="00013F28" w:rsidRPr="00FA6523" w:rsidRDefault="00013F28" w:rsidP="00013F28"/>
    <w:p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rsidR="00013F28" w:rsidRPr="005C445F" w:rsidRDefault="00013F28" w:rsidP="00013F28">
      <w:pPr>
        <w:pStyle w:val="S3-Heading2"/>
        <w:spacing w:line="276" w:lineRule="auto"/>
        <w:rPr>
          <w:color w:val="002060"/>
        </w:rPr>
      </w:pPr>
    </w:p>
    <w:p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rsidR="00013F28" w:rsidRPr="004A50A8" w:rsidRDefault="00013F28" w:rsidP="00013F28">
      <w:pPr>
        <w:pStyle w:val="Heading1"/>
        <w:spacing w:line="276" w:lineRule="auto"/>
        <w:ind w:left="540" w:right="288"/>
        <w:jc w:val="both"/>
        <w:rPr>
          <w:b w:val="0"/>
          <w:noProof/>
          <w:sz w:val="24"/>
        </w:rPr>
      </w:pPr>
    </w:p>
    <w:p w:rsidR="00670831" w:rsidRDefault="00670831"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2" w:name="_Toc103401422"/>
    </w:p>
    <w:p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rsidTr="008E1614">
        <w:trPr>
          <w:cantSplit/>
          <w:tblHeader/>
        </w:trPr>
        <w:tc>
          <w:tcPr>
            <w:tcW w:w="1908" w:type="dxa"/>
          </w:tcPr>
          <w:p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rsidTr="008E1614">
        <w:trPr>
          <w:cantSplit/>
          <w:tblHeader/>
        </w:trPr>
        <w:tc>
          <w:tcPr>
            <w:tcW w:w="1908" w:type="dxa"/>
            <w:vMerge w:val="restart"/>
            <w:shd w:val="clear" w:color="auto" w:fill="FFF5EB"/>
            <w:vAlign w:val="center"/>
          </w:tcPr>
          <w:p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rsidTr="008E1614">
        <w:trPr>
          <w:cantSplit/>
          <w:tblHeader/>
        </w:trPr>
        <w:tc>
          <w:tcPr>
            <w:tcW w:w="1908" w:type="dxa"/>
            <w:vMerge/>
            <w:shd w:val="clear" w:color="auto" w:fill="FFF5EB"/>
          </w:tcPr>
          <w:p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rsidR="008E1614" w:rsidRPr="004A50A8" w:rsidRDefault="008E1614" w:rsidP="008E1614">
            <w:pPr>
              <w:pStyle w:val="titulo"/>
              <w:spacing w:before="80" w:line="276" w:lineRule="auto"/>
              <w:rPr>
                <w:b w:val="0"/>
                <w:sz w:val="22"/>
                <w:szCs w:val="22"/>
              </w:rPr>
            </w:pPr>
          </w:p>
        </w:tc>
      </w:tr>
      <w:tr w:rsidR="008E1614" w:rsidRPr="004A50A8" w:rsidTr="008E1614">
        <w:trPr>
          <w:cantSplit/>
          <w:tblHeader/>
        </w:trPr>
        <w:tc>
          <w:tcPr>
            <w:tcW w:w="1908" w:type="dxa"/>
            <w:vMerge/>
            <w:shd w:val="clear" w:color="auto" w:fill="FFF5EB"/>
          </w:tcPr>
          <w:p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rsidTr="008E1614">
        <w:trPr>
          <w:cantSplit/>
          <w:tblHeader/>
        </w:trPr>
        <w:tc>
          <w:tcPr>
            <w:tcW w:w="1908" w:type="dxa"/>
            <w:vMerge/>
            <w:shd w:val="clear" w:color="auto" w:fill="FFF5EB"/>
          </w:tcPr>
          <w:p w:rsidR="008E1614" w:rsidRPr="004A50A8" w:rsidRDefault="008E1614" w:rsidP="008E1614">
            <w:pPr>
              <w:spacing w:line="276" w:lineRule="auto"/>
              <w:ind w:left="360" w:hanging="360"/>
              <w:rPr>
                <w:b/>
                <w:sz w:val="22"/>
                <w:szCs w:val="22"/>
              </w:rPr>
            </w:pPr>
          </w:p>
        </w:tc>
        <w:tc>
          <w:tcPr>
            <w:tcW w:w="3600" w:type="dxa"/>
            <w:vMerge/>
            <w:shd w:val="clear" w:color="auto" w:fill="FFF5EB"/>
          </w:tcPr>
          <w:p w:rsidR="008E1614" w:rsidRPr="004A50A8" w:rsidRDefault="008E1614" w:rsidP="008E1614">
            <w:pPr>
              <w:spacing w:line="276" w:lineRule="auto"/>
              <w:ind w:left="360" w:hanging="360"/>
              <w:rPr>
                <w:b/>
                <w:sz w:val="20"/>
              </w:rPr>
            </w:pPr>
          </w:p>
        </w:tc>
        <w:tc>
          <w:tcPr>
            <w:tcW w:w="1440" w:type="dxa"/>
            <w:vMerge/>
            <w:shd w:val="clear" w:color="auto" w:fill="FFF5EB"/>
          </w:tcPr>
          <w:p w:rsidR="008E1614" w:rsidRPr="004A50A8" w:rsidRDefault="008E1614" w:rsidP="008E1614">
            <w:pPr>
              <w:spacing w:line="276" w:lineRule="auto"/>
              <w:rPr>
                <w:b/>
                <w:sz w:val="20"/>
              </w:rPr>
            </w:pPr>
          </w:p>
        </w:tc>
        <w:tc>
          <w:tcPr>
            <w:tcW w:w="1440" w:type="dxa"/>
            <w:shd w:val="clear" w:color="auto" w:fill="FFF5EB"/>
          </w:tcPr>
          <w:p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rsidR="008E1614" w:rsidRPr="004A50A8" w:rsidRDefault="008E1614" w:rsidP="008E1614">
            <w:pPr>
              <w:spacing w:line="276" w:lineRule="auto"/>
              <w:rPr>
                <w:b/>
                <w:sz w:val="22"/>
                <w:szCs w:val="22"/>
              </w:rPr>
            </w:pPr>
          </w:p>
        </w:tc>
      </w:tr>
      <w:tr w:rsidR="008E1614" w:rsidRPr="004A50A8" w:rsidTr="008E1614">
        <w:trPr>
          <w:cantSplit/>
        </w:trPr>
        <w:tc>
          <w:tcPr>
            <w:tcW w:w="1908" w:type="dxa"/>
          </w:tcPr>
          <w:p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N/A</w:t>
            </w:r>
          </w:p>
        </w:tc>
        <w:tc>
          <w:tcPr>
            <w:tcW w:w="1980" w:type="dxa"/>
            <w:vAlign w:val="center"/>
          </w:tcPr>
          <w:p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rsidTr="008E1614">
        <w:trPr>
          <w:cantSplit/>
        </w:trPr>
        <w:tc>
          <w:tcPr>
            <w:tcW w:w="1908" w:type="dxa"/>
          </w:tcPr>
          <w:p w:rsidR="008E1614" w:rsidRPr="004A50A8" w:rsidRDefault="008E1614" w:rsidP="008E1614">
            <w:pPr>
              <w:spacing w:before="60" w:after="60" w:line="276" w:lineRule="auto"/>
              <w:rPr>
                <w:sz w:val="20"/>
              </w:rPr>
            </w:pPr>
            <w:r w:rsidRPr="004A50A8">
              <w:rPr>
                <w:sz w:val="20"/>
              </w:rPr>
              <w:t>2.1.2 Conflict of Interest</w:t>
            </w:r>
          </w:p>
        </w:tc>
        <w:tc>
          <w:tcPr>
            <w:tcW w:w="3600" w:type="dxa"/>
          </w:tcPr>
          <w:p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N/A</w:t>
            </w:r>
          </w:p>
        </w:tc>
        <w:tc>
          <w:tcPr>
            <w:tcW w:w="1980" w:type="dxa"/>
            <w:vAlign w:val="center"/>
          </w:tcPr>
          <w:p w:rsidR="008E1614" w:rsidRPr="004A50A8" w:rsidRDefault="008E1614" w:rsidP="008E1614">
            <w:pPr>
              <w:spacing w:before="60" w:after="60" w:line="276" w:lineRule="auto"/>
              <w:rPr>
                <w:sz w:val="20"/>
              </w:rPr>
            </w:pPr>
            <w:r w:rsidRPr="004A50A8">
              <w:rPr>
                <w:sz w:val="20"/>
              </w:rPr>
              <w:t>Letter of Tender</w:t>
            </w:r>
          </w:p>
        </w:tc>
      </w:tr>
      <w:tr w:rsidR="008E1614" w:rsidRPr="004A50A8" w:rsidTr="008E1614">
        <w:trPr>
          <w:cantSplit/>
        </w:trPr>
        <w:tc>
          <w:tcPr>
            <w:tcW w:w="1908" w:type="dxa"/>
          </w:tcPr>
          <w:p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rsidR="008E1614" w:rsidRPr="004A50A8" w:rsidRDefault="008E1614" w:rsidP="008E1614">
            <w:pPr>
              <w:spacing w:before="60" w:after="60" w:line="276" w:lineRule="auto"/>
              <w:rPr>
                <w:sz w:val="20"/>
              </w:rPr>
            </w:pPr>
            <w:r w:rsidRPr="004A50A8">
              <w:rPr>
                <w:sz w:val="20"/>
              </w:rPr>
              <w:t>Must meet requirement</w:t>
            </w:r>
          </w:p>
        </w:tc>
        <w:tc>
          <w:tcPr>
            <w:tcW w:w="1440" w:type="dxa"/>
          </w:tcPr>
          <w:p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rsidR="008E1614" w:rsidRPr="004A50A8" w:rsidRDefault="008E1614" w:rsidP="008E1614">
            <w:pPr>
              <w:spacing w:before="60" w:after="60" w:line="276" w:lineRule="auto"/>
              <w:rPr>
                <w:sz w:val="20"/>
              </w:rPr>
            </w:pPr>
            <w:r w:rsidRPr="004A50A8">
              <w:rPr>
                <w:sz w:val="20"/>
              </w:rPr>
              <w:t>N / A</w:t>
            </w:r>
          </w:p>
        </w:tc>
        <w:tc>
          <w:tcPr>
            <w:tcW w:w="1980" w:type="dxa"/>
          </w:tcPr>
          <w:p w:rsidR="008E1614" w:rsidRPr="004A50A8" w:rsidRDefault="008E1614" w:rsidP="008E1614">
            <w:pPr>
              <w:spacing w:before="60" w:after="60" w:line="276" w:lineRule="auto"/>
              <w:rPr>
                <w:sz w:val="20"/>
              </w:rPr>
            </w:pPr>
            <w:r w:rsidRPr="004A50A8">
              <w:rPr>
                <w:sz w:val="20"/>
              </w:rPr>
              <w:t>Letter of Bid</w:t>
            </w:r>
          </w:p>
        </w:tc>
      </w:tr>
      <w:tr w:rsidR="008E1614" w:rsidRPr="004A50A8" w:rsidTr="008E1614">
        <w:trPr>
          <w:cantSplit/>
        </w:trPr>
        <w:tc>
          <w:tcPr>
            <w:tcW w:w="1908" w:type="dxa"/>
          </w:tcPr>
          <w:p w:rsidR="008E1614" w:rsidRPr="004A50A8" w:rsidRDefault="008E1614" w:rsidP="008E1614">
            <w:pPr>
              <w:spacing w:before="60" w:after="60" w:line="276" w:lineRule="auto"/>
              <w:rPr>
                <w:sz w:val="20"/>
              </w:rPr>
            </w:pPr>
            <w:r w:rsidRPr="004A50A8">
              <w:rPr>
                <w:sz w:val="20"/>
              </w:rPr>
              <w:t>2.1.4 Government Owned Entity</w:t>
            </w:r>
          </w:p>
        </w:tc>
        <w:tc>
          <w:tcPr>
            <w:tcW w:w="3600" w:type="dxa"/>
          </w:tcPr>
          <w:p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N/A</w:t>
            </w:r>
          </w:p>
        </w:tc>
        <w:tc>
          <w:tcPr>
            <w:tcW w:w="1980" w:type="dxa"/>
            <w:vAlign w:val="center"/>
          </w:tcPr>
          <w:p w:rsidR="008E1614" w:rsidRPr="004A50A8" w:rsidRDefault="008E1614" w:rsidP="008E1614">
            <w:pPr>
              <w:spacing w:before="60" w:after="60" w:line="276" w:lineRule="auto"/>
              <w:rPr>
                <w:sz w:val="20"/>
              </w:rPr>
            </w:pPr>
            <w:r w:rsidRPr="004A50A8">
              <w:rPr>
                <w:sz w:val="20"/>
              </w:rPr>
              <w:t>Form ELI –1.1 and 1.2, with attachments</w:t>
            </w:r>
          </w:p>
        </w:tc>
      </w:tr>
    </w:tbl>
    <w:p w:rsidR="008E1614" w:rsidRPr="004A50A8" w:rsidRDefault="008E1614" w:rsidP="008E1614">
      <w:pPr>
        <w:pStyle w:val="Heading1"/>
        <w:tabs>
          <w:tab w:val="left" w:pos="2214"/>
        </w:tabs>
        <w:spacing w:line="276" w:lineRule="auto"/>
        <w:rPr>
          <w:b w:val="0"/>
          <w:bCs/>
          <w:sz w:val="24"/>
        </w:rPr>
      </w:pPr>
    </w:p>
    <w:p w:rsidR="008E1614" w:rsidRPr="0018697C" w:rsidRDefault="008E1614" w:rsidP="008E1614">
      <w:pPr>
        <w:pStyle w:val="Heading1"/>
        <w:tabs>
          <w:tab w:val="left" w:pos="2214"/>
        </w:tabs>
        <w:spacing w:line="276" w:lineRule="auto"/>
      </w:pPr>
    </w:p>
    <w:p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rsidTr="008E1614">
        <w:trPr>
          <w:tblHeader/>
        </w:trPr>
        <w:tc>
          <w:tcPr>
            <w:tcW w:w="1548" w:type="dxa"/>
          </w:tcPr>
          <w:p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rsidTr="008E1614">
        <w:trPr>
          <w:cantSplit/>
          <w:tblHeader/>
        </w:trPr>
        <w:tc>
          <w:tcPr>
            <w:tcW w:w="1548" w:type="dxa"/>
            <w:vMerge w:val="restart"/>
            <w:shd w:val="clear" w:color="auto" w:fill="FFF5EB"/>
            <w:vAlign w:val="center"/>
          </w:tcPr>
          <w:p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rsidTr="008E1614">
        <w:trPr>
          <w:cantSplit/>
          <w:tblHeader/>
        </w:trPr>
        <w:tc>
          <w:tcPr>
            <w:tcW w:w="1548" w:type="dxa"/>
            <w:vMerge/>
            <w:shd w:val="clear" w:color="auto" w:fill="FFF5EB"/>
          </w:tcPr>
          <w:p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rsidR="008E1614" w:rsidRPr="004A50A8" w:rsidRDefault="008E1614" w:rsidP="008E1614">
            <w:pPr>
              <w:pStyle w:val="titulo"/>
              <w:spacing w:before="40" w:line="276" w:lineRule="auto"/>
              <w:rPr>
                <w:b w:val="0"/>
                <w:sz w:val="20"/>
              </w:rPr>
            </w:pPr>
          </w:p>
        </w:tc>
      </w:tr>
      <w:tr w:rsidR="008E1614" w:rsidRPr="004A50A8" w:rsidTr="008E1614">
        <w:trPr>
          <w:cantSplit/>
          <w:tblHeader/>
        </w:trPr>
        <w:tc>
          <w:tcPr>
            <w:tcW w:w="1548" w:type="dxa"/>
            <w:vMerge/>
            <w:shd w:val="clear" w:color="auto" w:fill="FFF5EB"/>
          </w:tcPr>
          <w:p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rsidR="008E1614" w:rsidRPr="004A50A8" w:rsidRDefault="008E1614" w:rsidP="008E1614">
            <w:pPr>
              <w:pStyle w:val="titulo"/>
              <w:spacing w:before="40" w:after="0" w:line="276" w:lineRule="auto"/>
              <w:rPr>
                <w:rFonts w:ascii="Times New Roman" w:hAnsi="Times New Roman"/>
                <w:sz w:val="20"/>
              </w:rPr>
            </w:pPr>
          </w:p>
        </w:tc>
      </w:tr>
      <w:tr w:rsidR="008E1614" w:rsidRPr="004A50A8" w:rsidTr="008E1614">
        <w:trPr>
          <w:cantSplit/>
          <w:trHeight w:val="575"/>
          <w:tblHeader/>
        </w:trPr>
        <w:tc>
          <w:tcPr>
            <w:tcW w:w="1548" w:type="dxa"/>
            <w:vMerge/>
            <w:shd w:val="clear" w:color="auto" w:fill="FFF5EB"/>
          </w:tcPr>
          <w:p w:rsidR="008E1614" w:rsidRPr="004A50A8" w:rsidRDefault="008E1614" w:rsidP="008E1614">
            <w:pPr>
              <w:spacing w:line="276" w:lineRule="auto"/>
              <w:ind w:left="360" w:hanging="360"/>
              <w:rPr>
                <w:b/>
                <w:sz w:val="20"/>
              </w:rPr>
            </w:pPr>
          </w:p>
        </w:tc>
        <w:tc>
          <w:tcPr>
            <w:tcW w:w="3960" w:type="dxa"/>
            <w:vMerge/>
            <w:shd w:val="clear" w:color="auto" w:fill="FFF5EB"/>
          </w:tcPr>
          <w:p w:rsidR="008E1614" w:rsidRPr="004A50A8" w:rsidRDefault="008E1614" w:rsidP="008E1614">
            <w:pPr>
              <w:spacing w:line="276" w:lineRule="auto"/>
              <w:ind w:left="360" w:hanging="360"/>
              <w:rPr>
                <w:b/>
                <w:sz w:val="20"/>
              </w:rPr>
            </w:pPr>
          </w:p>
        </w:tc>
        <w:tc>
          <w:tcPr>
            <w:tcW w:w="1440" w:type="dxa"/>
            <w:vMerge/>
            <w:shd w:val="clear" w:color="auto" w:fill="FFF5EB"/>
          </w:tcPr>
          <w:p w:rsidR="008E1614" w:rsidRPr="004A50A8" w:rsidRDefault="008E1614" w:rsidP="008E1614">
            <w:pPr>
              <w:keepNext/>
              <w:spacing w:before="40" w:line="276" w:lineRule="auto"/>
              <w:rPr>
                <w:b/>
                <w:sz w:val="20"/>
              </w:rPr>
            </w:pPr>
          </w:p>
        </w:tc>
        <w:tc>
          <w:tcPr>
            <w:tcW w:w="1440" w:type="dxa"/>
            <w:shd w:val="clear" w:color="auto" w:fill="FFF5EB"/>
            <w:vAlign w:val="center"/>
          </w:tcPr>
          <w:p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rsidR="008E1614" w:rsidRPr="004A50A8" w:rsidRDefault="008E1614" w:rsidP="008E1614">
            <w:pPr>
              <w:spacing w:before="40" w:line="276" w:lineRule="auto"/>
              <w:rPr>
                <w:b/>
                <w:sz w:val="20"/>
              </w:rPr>
            </w:pPr>
          </w:p>
        </w:tc>
      </w:tr>
      <w:tr w:rsidR="008E1614" w:rsidRPr="004A50A8" w:rsidTr="008E1614">
        <w:trPr>
          <w:trHeight w:val="2332"/>
        </w:trPr>
        <w:tc>
          <w:tcPr>
            <w:tcW w:w="1548" w:type="dxa"/>
          </w:tcPr>
          <w:p w:rsidR="008E1614" w:rsidRPr="004A50A8" w:rsidRDefault="008E1614" w:rsidP="008E1614">
            <w:pPr>
              <w:spacing w:line="276" w:lineRule="auto"/>
              <w:rPr>
                <w:sz w:val="20"/>
              </w:rPr>
            </w:pPr>
            <w:bookmarkStart w:id="366" w:name="_Toc496968131"/>
            <w:r w:rsidRPr="004A50A8">
              <w:rPr>
                <w:sz w:val="20"/>
              </w:rPr>
              <w:t>2.3.1 Historical Financial Performance</w:t>
            </w:r>
            <w:bookmarkEnd w:id="366"/>
          </w:p>
        </w:tc>
        <w:tc>
          <w:tcPr>
            <w:tcW w:w="3960" w:type="dxa"/>
          </w:tcPr>
          <w:p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FC417B">
              <w:rPr>
                <w:b/>
                <w:bCs/>
                <w:color w:val="FF0000"/>
                <w:sz w:val="20"/>
              </w:rPr>
              <w:t>three (3)</w:t>
            </w:r>
            <w:r w:rsidRPr="00FC417B">
              <w:rPr>
                <w:color w:val="FF0000"/>
                <w:sz w:val="20"/>
              </w:rPr>
              <w:t xml:space="preserve"> </w:t>
            </w:r>
            <w:r w:rsidRPr="004A50A8">
              <w:rPr>
                <w:sz w:val="20"/>
              </w:rPr>
              <w:t>years to demonstrate the current soundness of the Tenderers financial position and its prospective long term profitability.</w:t>
            </w:r>
          </w:p>
          <w:p w:rsidR="008E1614" w:rsidRPr="004A50A8" w:rsidRDefault="008E1614" w:rsidP="008E1614">
            <w:pPr>
              <w:spacing w:line="276" w:lineRule="auto"/>
              <w:rPr>
                <w:sz w:val="20"/>
              </w:rPr>
            </w:pP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4A50A8" w:rsidRDefault="008E1614" w:rsidP="008E1614">
            <w:pPr>
              <w:spacing w:line="276" w:lineRule="auto"/>
              <w:jc w:val="center"/>
              <w:rPr>
                <w:sz w:val="20"/>
              </w:rPr>
            </w:pPr>
            <w:r w:rsidRPr="004A50A8">
              <w:rPr>
                <w:sz w:val="20"/>
              </w:rPr>
              <w:t>N/A</w:t>
            </w: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4A50A8" w:rsidRDefault="008E1614" w:rsidP="008E1614">
            <w:pPr>
              <w:spacing w:line="276" w:lineRule="auto"/>
              <w:jc w:val="center"/>
              <w:rPr>
                <w:sz w:val="20"/>
              </w:rPr>
            </w:pPr>
            <w:r w:rsidRPr="004A50A8">
              <w:rPr>
                <w:sz w:val="20"/>
              </w:rPr>
              <w:t>N/A</w:t>
            </w:r>
          </w:p>
        </w:tc>
        <w:tc>
          <w:tcPr>
            <w:tcW w:w="1980" w:type="dxa"/>
            <w:vAlign w:val="center"/>
          </w:tcPr>
          <w:p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rsidTr="008E1614">
        <w:trPr>
          <w:trHeight w:val="1483"/>
        </w:trPr>
        <w:tc>
          <w:tcPr>
            <w:tcW w:w="1548" w:type="dxa"/>
          </w:tcPr>
          <w:p w:rsidR="008E1614" w:rsidRPr="004A50A8" w:rsidRDefault="008E1614" w:rsidP="008E1614">
            <w:pPr>
              <w:spacing w:line="276" w:lineRule="auto"/>
              <w:rPr>
                <w:sz w:val="20"/>
              </w:rPr>
            </w:pPr>
            <w:r w:rsidRPr="004A50A8">
              <w:rPr>
                <w:sz w:val="20"/>
              </w:rPr>
              <w:t>2.3.2. Average Annual Turnover</w:t>
            </w:r>
          </w:p>
          <w:p w:rsidR="008E1614" w:rsidRPr="004A50A8" w:rsidRDefault="008E1614" w:rsidP="008E1614">
            <w:pPr>
              <w:spacing w:line="276" w:lineRule="auto"/>
              <w:rPr>
                <w:sz w:val="20"/>
              </w:rPr>
            </w:pPr>
          </w:p>
        </w:tc>
        <w:tc>
          <w:tcPr>
            <w:tcW w:w="3960" w:type="dxa"/>
          </w:tcPr>
          <w:p w:rsidR="008E1614" w:rsidRDefault="009E5D35" w:rsidP="00FC417B">
            <w:pPr>
              <w:spacing w:line="276" w:lineRule="auto"/>
              <w:rPr>
                <w:sz w:val="20"/>
              </w:rPr>
            </w:pPr>
            <w:r w:rsidRPr="009E5D35">
              <w:rPr>
                <w:sz w:val="20"/>
              </w:rPr>
              <w:t xml:space="preserve">Minimum average annual turnover of </w:t>
            </w:r>
            <w:r w:rsidRPr="00FC417B">
              <w:rPr>
                <w:b/>
                <w:bCs/>
                <w:color w:val="FF0000"/>
                <w:sz w:val="20"/>
              </w:rPr>
              <w:t xml:space="preserve">MVR </w:t>
            </w:r>
            <w:r w:rsidR="00FC417B" w:rsidRPr="00FC417B">
              <w:rPr>
                <w:b/>
                <w:bCs/>
                <w:color w:val="FF0000"/>
                <w:sz w:val="20"/>
              </w:rPr>
              <w:t xml:space="preserve">7.5 </w:t>
            </w:r>
            <w:r w:rsidRPr="00FC417B">
              <w:rPr>
                <w:b/>
                <w:bCs/>
                <w:color w:val="FF0000"/>
                <w:sz w:val="20"/>
              </w:rPr>
              <w:t>million</w:t>
            </w:r>
            <w:r w:rsidRPr="009E5D35">
              <w:rPr>
                <w:sz w:val="20"/>
              </w:rPr>
              <w:t>, within the last three (3) years.</w:t>
            </w:r>
          </w:p>
          <w:p w:rsidR="008E1614" w:rsidRDefault="008E1614" w:rsidP="008E1614">
            <w:pPr>
              <w:spacing w:line="276" w:lineRule="auto"/>
              <w:rPr>
                <w:sz w:val="20"/>
              </w:rPr>
            </w:pPr>
          </w:p>
          <w:p w:rsidR="008E1614" w:rsidRPr="004A50A8" w:rsidRDefault="008E1614" w:rsidP="008E1614">
            <w:pPr>
              <w:spacing w:line="276" w:lineRule="auto"/>
              <w:rPr>
                <w:sz w:val="20"/>
              </w:rPr>
            </w:pP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A82494" w:rsidRDefault="008E1614" w:rsidP="008E1614">
            <w:pPr>
              <w:spacing w:line="276" w:lineRule="auto"/>
              <w:jc w:val="center"/>
              <w:rPr>
                <w:color w:val="000000"/>
                <w:sz w:val="20"/>
              </w:rPr>
            </w:pPr>
            <w:r w:rsidRPr="00A82494">
              <w:rPr>
                <w:color w:val="000000"/>
                <w:sz w:val="20"/>
              </w:rPr>
              <w:t>Must meet</w:t>
            </w:r>
          </w:p>
          <w:p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rsidR="008E1614" w:rsidRPr="00A82494" w:rsidRDefault="008E1614" w:rsidP="008E1614">
            <w:pPr>
              <w:spacing w:line="276" w:lineRule="auto"/>
              <w:jc w:val="center"/>
              <w:rPr>
                <w:color w:val="000000"/>
                <w:sz w:val="20"/>
              </w:rPr>
            </w:pPr>
            <w:r w:rsidRPr="00A82494">
              <w:rPr>
                <w:color w:val="000000"/>
                <w:sz w:val="20"/>
              </w:rPr>
              <w:t>Must meet</w:t>
            </w:r>
          </w:p>
          <w:p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rsidTr="008E1614">
        <w:trPr>
          <w:trHeight w:val="2259"/>
        </w:trPr>
        <w:tc>
          <w:tcPr>
            <w:tcW w:w="1548" w:type="dxa"/>
          </w:tcPr>
          <w:p w:rsidR="008E1614" w:rsidRPr="004A50A8" w:rsidRDefault="008E1614" w:rsidP="008E1614">
            <w:pPr>
              <w:spacing w:line="276" w:lineRule="auto"/>
              <w:rPr>
                <w:sz w:val="20"/>
              </w:rPr>
            </w:pPr>
            <w:r w:rsidRPr="004A50A8">
              <w:rPr>
                <w:sz w:val="20"/>
              </w:rPr>
              <w:t>2.3.3. Financial  Resources</w:t>
            </w:r>
          </w:p>
          <w:p w:rsidR="008E1614" w:rsidRPr="004A50A8" w:rsidRDefault="008E1614" w:rsidP="008E1614">
            <w:pPr>
              <w:spacing w:line="276" w:lineRule="auto"/>
              <w:rPr>
                <w:sz w:val="20"/>
              </w:rPr>
            </w:pPr>
          </w:p>
        </w:tc>
        <w:tc>
          <w:tcPr>
            <w:tcW w:w="3960" w:type="dxa"/>
          </w:tcPr>
          <w:p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rsidR="009E5D35" w:rsidRPr="00FC417B" w:rsidRDefault="009E5D35" w:rsidP="00FC417B">
            <w:pPr>
              <w:spacing w:line="276" w:lineRule="auto"/>
              <w:rPr>
                <w:b/>
                <w:bCs/>
                <w:sz w:val="20"/>
              </w:rPr>
            </w:pPr>
            <w:r w:rsidRPr="00FC417B">
              <w:rPr>
                <w:b/>
                <w:bCs/>
                <w:color w:val="FF0000"/>
                <w:sz w:val="20"/>
              </w:rPr>
              <w:t xml:space="preserve">MVR  </w:t>
            </w:r>
            <w:r w:rsidR="00FC417B" w:rsidRPr="00FC417B">
              <w:rPr>
                <w:b/>
                <w:bCs/>
                <w:color w:val="FF0000"/>
                <w:sz w:val="20"/>
              </w:rPr>
              <w:t>2</w:t>
            </w:r>
            <w:r w:rsidRPr="00FC417B">
              <w:rPr>
                <w:b/>
                <w:bCs/>
                <w:color w:val="FF0000"/>
                <w:sz w:val="20"/>
              </w:rPr>
              <w:t>.5</w:t>
            </w:r>
            <w:r w:rsidR="00FC417B">
              <w:rPr>
                <w:b/>
                <w:bCs/>
                <w:color w:val="FF0000"/>
                <w:sz w:val="20"/>
              </w:rPr>
              <w:t xml:space="preserve"> </w:t>
            </w:r>
            <w:r w:rsidRPr="00FC417B">
              <w:rPr>
                <w:b/>
                <w:bCs/>
                <w:color w:val="FF0000"/>
                <w:sz w:val="20"/>
              </w:rPr>
              <w:t>million</w:t>
            </w:r>
          </w:p>
          <w:p w:rsidR="008E1614" w:rsidRPr="004A50A8" w:rsidRDefault="008E1614" w:rsidP="0091619A">
            <w:pPr>
              <w:spacing w:line="276" w:lineRule="auto"/>
              <w:rPr>
                <w:sz w:val="20"/>
              </w:rPr>
            </w:pP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A82494" w:rsidRDefault="008E1614" w:rsidP="008E1614">
            <w:pPr>
              <w:spacing w:line="276" w:lineRule="auto"/>
              <w:jc w:val="center"/>
              <w:rPr>
                <w:color w:val="000000"/>
                <w:sz w:val="20"/>
              </w:rPr>
            </w:pPr>
            <w:r w:rsidRPr="00A82494">
              <w:rPr>
                <w:color w:val="000000"/>
                <w:sz w:val="20"/>
              </w:rPr>
              <w:t>Must meet</w:t>
            </w:r>
          </w:p>
          <w:p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rsidR="008E1614" w:rsidRPr="00A82494" w:rsidRDefault="008E1614" w:rsidP="008E1614">
            <w:pPr>
              <w:spacing w:line="276" w:lineRule="auto"/>
              <w:jc w:val="center"/>
              <w:rPr>
                <w:color w:val="000000"/>
                <w:sz w:val="20"/>
              </w:rPr>
            </w:pPr>
            <w:r w:rsidRPr="00A82494">
              <w:rPr>
                <w:color w:val="000000"/>
                <w:sz w:val="20"/>
              </w:rPr>
              <w:t>Must meet</w:t>
            </w:r>
          </w:p>
          <w:p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rsidTr="008E1614">
        <w:trPr>
          <w:cantSplit/>
          <w:tblHeader/>
        </w:trPr>
        <w:tc>
          <w:tcPr>
            <w:tcW w:w="2124" w:type="dxa"/>
          </w:tcPr>
          <w:p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rsidTr="008E1614">
        <w:trPr>
          <w:cantSplit/>
          <w:trHeight w:val="400"/>
          <w:tblHeader/>
        </w:trPr>
        <w:tc>
          <w:tcPr>
            <w:tcW w:w="2124" w:type="dxa"/>
            <w:vMerge w:val="restart"/>
            <w:shd w:val="clear" w:color="auto" w:fill="FFF5EB"/>
            <w:vAlign w:val="center"/>
          </w:tcPr>
          <w:p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rsidTr="008E1614">
        <w:trPr>
          <w:cantSplit/>
          <w:trHeight w:val="400"/>
          <w:tblHeader/>
        </w:trPr>
        <w:tc>
          <w:tcPr>
            <w:tcW w:w="2124" w:type="dxa"/>
            <w:vMerge/>
            <w:shd w:val="clear" w:color="auto" w:fill="FFF5EB"/>
          </w:tcPr>
          <w:p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rsidR="008E1614" w:rsidRPr="004A50A8" w:rsidRDefault="008E1614" w:rsidP="008E1614">
            <w:pPr>
              <w:spacing w:before="40" w:line="276" w:lineRule="auto"/>
              <w:jc w:val="center"/>
              <w:rPr>
                <w:b/>
                <w:sz w:val="20"/>
              </w:rPr>
            </w:pPr>
          </w:p>
        </w:tc>
      </w:tr>
      <w:tr w:rsidR="008E1614" w:rsidRPr="004A50A8" w:rsidTr="008E1614">
        <w:trPr>
          <w:cantSplit/>
          <w:tblHeader/>
        </w:trPr>
        <w:tc>
          <w:tcPr>
            <w:tcW w:w="2124" w:type="dxa"/>
            <w:vMerge/>
            <w:shd w:val="clear" w:color="auto" w:fill="FFF5EB"/>
          </w:tcPr>
          <w:p w:rsidR="008E1614" w:rsidRPr="004A50A8" w:rsidRDefault="008E1614" w:rsidP="008E1614">
            <w:pPr>
              <w:spacing w:line="276" w:lineRule="auto"/>
              <w:ind w:left="360" w:hanging="360"/>
              <w:jc w:val="center"/>
              <w:rPr>
                <w:b/>
                <w:sz w:val="20"/>
              </w:rPr>
            </w:pPr>
          </w:p>
        </w:tc>
        <w:tc>
          <w:tcPr>
            <w:tcW w:w="3085" w:type="dxa"/>
            <w:vMerge/>
            <w:shd w:val="clear" w:color="auto" w:fill="FFF5EB"/>
          </w:tcPr>
          <w:p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rsidR="008E1614" w:rsidRPr="004A50A8" w:rsidRDefault="008E1614" w:rsidP="008E1614">
            <w:pPr>
              <w:spacing w:before="40" w:line="276" w:lineRule="auto"/>
              <w:jc w:val="center"/>
              <w:rPr>
                <w:b/>
                <w:sz w:val="20"/>
              </w:rPr>
            </w:pPr>
          </w:p>
        </w:tc>
      </w:tr>
      <w:tr w:rsidR="008E1614" w:rsidRPr="004A50A8" w:rsidTr="008E1614">
        <w:trPr>
          <w:cantSplit/>
          <w:tblHeader/>
        </w:trPr>
        <w:tc>
          <w:tcPr>
            <w:tcW w:w="2124" w:type="dxa"/>
            <w:vMerge/>
            <w:shd w:val="clear" w:color="auto" w:fill="FFF5EB"/>
          </w:tcPr>
          <w:p w:rsidR="008E1614" w:rsidRPr="004A50A8" w:rsidRDefault="008E1614" w:rsidP="008E1614">
            <w:pPr>
              <w:spacing w:line="276" w:lineRule="auto"/>
              <w:ind w:left="360" w:hanging="360"/>
              <w:rPr>
                <w:b/>
                <w:sz w:val="20"/>
              </w:rPr>
            </w:pPr>
          </w:p>
        </w:tc>
        <w:tc>
          <w:tcPr>
            <w:tcW w:w="3085" w:type="dxa"/>
            <w:vMerge/>
            <w:shd w:val="clear" w:color="auto" w:fill="FFF5EB"/>
          </w:tcPr>
          <w:p w:rsidR="008E1614" w:rsidRPr="004A50A8" w:rsidRDefault="008E1614" w:rsidP="008E1614">
            <w:pPr>
              <w:spacing w:line="276" w:lineRule="auto"/>
              <w:ind w:left="360" w:hanging="360"/>
              <w:rPr>
                <w:b/>
                <w:sz w:val="20"/>
              </w:rPr>
            </w:pPr>
          </w:p>
        </w:tc>
        <w:tc>
          <w:tcPr>
            <w:tcW w:w="1562" w:type="dxa"/>
            <w:vMerge/>
            <w:shd w:val="clear" w:color="auto" w:fill="FFF5EB"/>
          </w:tcPr>
          <w:p w:rsidR="008E1614" w:rsidRPr="004A50A8" w:rsidRDefault="008E1614" w:rsidP="008E1614">
            <w:pPr>
              <w:spacing w:before="40" w:line="276" w:lineRule="auto"/>
              <w:jc w:val="center"/>
              <w:rPr>
                <w:b/>
                <w:sz w:val="20"/>
              </w:rPr>
            </w:pPr>
          </w:p>
        </w:tc>
        <w:tc>
          <w:tcPr>
            <w:tcW w:w="1559" w:type="dxa"/>
            <w:shd w:val="clear" w:color="auto" w:fill="FFF5EB"/>
          </w:tcPr>
          <w:p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rsidR="008E1614" w:rsidRPr="004A50A8" w:rsidRDefault="008E1614" w:rsidP="008E1614">
            <w:pPr>
              <w:spacing w:before="40" w:line="276" w:lineRule="auto"/>
              <w:jc w:val="center"/>
              <w:rPr>
                <w:b/>
                <w:sz w:val="20"/>
              </w:rPr>
            </w:pPr>
          </w:p>
        </w:tc>
      </w:tr>
      <w:tr w:rsidR="008E1614" w:rsidRPr="004A50A8" w:rsidTr="008E1614">
        <w:trPr>
          <w:trHeight w:val="600"/>
        </w:trPr>
        <w:tc>
          <w:tcPr>
            <w:tcW w:w="2124" w:type="dxa"/>
          </w:tcPr>
          <w:p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rsidR="008E1614" w:rsidRPr="004A50A8" w:rsidRDefault="008E1614" w:rsidP="008E1614">
            <w:pPr>
              <w:spacing w:line="276" w:lineRule="auto"/>
              <w:jc w:val="center"/>
              <w:rPr>
                <w:sz w:val="20"/>
              </w:rPr>
            </w:pPr>
            <w:r w:rsidRPr="004A50A8">
              <w:rPr>
                <w:sz w:val="20"/>
              </w:rPr>
              <w:t>N/A</w:t>
            </w:r>
          </w:p>
        </w:tc>
        <w:tc>
          <w:tcPr>
            <w:tcW w:w="1318"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rsidR="008E1614" w:rsidRPr="004A50A8" w:rsidRDefault="008E1614" w:rsidP="008E1614">
            <w:pPr>
              <w:spacing w:line="276" w:lineRule="auto"/>
              <w:jc w:val="center"/>
              <w:rPr>
                <w:sz w:val="20"/>
              </w:rPr>
            </w:pPr>
            <w:r w:rsidRPr="004A50A8">
              <w:rPr>
                <w:sz w:val="20"/>
              </w:rPr>
              <w:t>N/A</w:t>
            </w:r>
          </w:p>
        </w:tc>
        <w:tc>
          <w:tcPr>
            <w:tcW w:w="2034" w:type="dxa"/>
            <w:vAlign w:val="center"/>
          </w:tcPr>
          <w:p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rsidTr="008E1614">
        <w:tc>
          <w:tcPr>
            <w:tcW w:w="2124" w:type="dxa"/>
          </w:tcPr>
          <w:p w:rsidR="008E1614" w:rsidRPr="004A50A8" w:rsidRDefault="008E1614" w:rsidP="008E1614">
            <w:pPr>
              <w:spacing w:line="276" w:lineRule="auto"/>
              <w:rPr>
                <w:sz w:val="20"/>
              </w:rPr>
            </w:pPr>
            <w:r w:rsidRPr="004A50A8">
              <w:rPr>
                <w:sz w:val="20"/>
              </w:rPr>
              <w:t>2.4.2 Specific Experience</w:t>
            </w:r>
          </w:p>
        </w:tc>
        <w:tc>
          <w:tcPr>
            <w:tcW w:w="3085" w:type="dxa"/>
          </w:tcPr>
          <w:p w:rsidR="008E1614" w:rsidRPr="004A50A8" w:rsidRDefault="009E5D35" w:rsidP="00FC417B">
            <w:pPr>
              <w:spacing w:line="276" w:lineRule="auto"/>
              <w:rPr>
                <w:b/>
                <w:sz w:val="20"/>
              </w:rPr>
            </w:pPr>
            <w:r w:rsidRPr="009E5D35">
              <w:rPr>
                <w:sz w:val="20"/>
              </w:rPr>
              <w:t xml:space="preserve">(a)   Participation as contractor, management contractor, or subcontractor, in at least </w:t>
            </w:r>
            <w:r w:rsidRPr="00FC417B">
              <w:rPr>
                <w:b/>
                <w:bCs/>
                <w:color w:val="FF0000"/>
                <w:sz w:val="20"/>
              </w:rPr>
              <w:t>2</w:t>
            </w:r>
            <w:r w:rsidRPr="009E5D35">
              <w:rPr>
                <w:sz w:val="20"/>
              </w:rPr>
              <w:t xml:space="preserve"> contracts within the last </w:t>
            </w:r>
            <w:r w:rsidRPr="00FC417B">
              <w:rPr>
                <w:b/>
                <w:bCs/>
                <w:color w:val="FF0000"/>
                <w:sz w:val="20"/>
              </w:rPr>
              <w:t>5</w:t>
            </w:r>
            <w:r w:rsidRPr="009E5D35">
              <w:rPr>
                <w:sz w:val="20"/>
              </w:rPr>
              <w:t xml:space="preserve"> years , each with a value of at least </w:t>
            </w:r>
            <w:r w:rsidRPr="00FC417B">
              <w:rPr>
                <w:b/>
                <w:bCs/>
                <w:color w:val="FF0000"/>
                <w:sz w:val="20"/>
              </w:rPr>
              <w:t xml:space="preserve">MVR </w:t>
            </w:r>
            <w:r w:rsidR="00FC417B" w:rsidRPr="00FC417B">
              <w:rPr>
                <w:b/>
                <w:bCs/>
                <w:color w:val="FF0000"/>
                <w:sz w:val="20"/>
              </w:rPr>
              <w:t>5.5</w:t>
            </w:r>
            <w:r w:rsidRPr="00FC417B">
              <w:rPr>
                <w:b/>
                <w:bCs/>
                <w:color w:val="FF0000"/>
                <w:sz w:val="20"/>
              </w:rPr>
              <w:t xml:space="preserve"> million</w:t>
            </w:r>
            <w:r w:rsidRPr="009E5D35">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rsidR="008E1614" w:rsidRPr="004A50A8" w:rsidRDefault="008E1614" w:rsidP="008E1614">
            <w:pPr>
              <w:spacing w:line="276" w:lineRule="auto"/>
              <w:jc w:val="center"/>
              <w:rPr>
                <w:sz w:val="20"/>
              </w:rPr>
            </w:pPr>
            <w:r w:rsidRPr="004A50A8">
              <w:rPr>
                <w:sz w:val="20"/>
              </w:rPr>
              <w:t>N / A</w:t>
            </w:r>
          </w:p>
        </w:tc>
        <w:tc>
          <w:tcPr>
            <w:tcW w:w="1386" w:type="dxa"/>
            <w:vAlign w:val="center"/>
          </w:tcPr>
          <w:p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rsidR="008E1614" w:rsidRPr="004A50A8" w:rsidRDefault="008E1614" w:rsidP="008E1614">
            <w:pPr>
              <w:spacing w:line="276" w:lineRule="auto"/>
              <w:jc w:val="center"/>
              <w:rPr>
                <w:sz w:val="20"/>
              </w:rPr>
            </w:pPr>
            <w:r w:rsidRPr="004A50A8">
              <w:rPr>
                <w:sz w:val="20"/>
              </w:rPr>
              <w:t>Form EXP 2.4.2</w:t>
            </w:r>
          </w:p>
          <w:p w:rsidR="008E1614" w:rsidRPr="004A50A8" w:rsidRDefault="008E1614" w:rsidP="008E1614">
            <w:pPr>
              <w:spacing w:line="276" w:lineRule="auto"/>
              <w:jc w:val="center"/>
              <w:rPr>
                <w:sz w:val="20"/>
              </w:rPr>
            </w:pPr>
          </w:p>
        </w:tc>
      </w:tr>
    </w:tbl>
    <w:p w:rsidR="008E1614" w:rsidRPr="004A50A8" w:rsidRDefault="008E1614" w:rsidP="008E1614">
      <w:pPr>
        <w:spacing w:line="276" w:lineRule="auto"/>
      </w:pPr>
    </w:p>
    <w:p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rsidTr="00FB29EF">
        <w:trPr>
          <w:trHeight w:val="567"/>
        </w:trPr>
        <w:tc>
          <w:tcPr>
            <w:tcW w:w="9039" w:type="dxa"/>
            <w:gridSpan w:val="2"/>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rsidTr="00FB29EF">
        <w:trPr>
          <w:trHeight w:val="567"/>
        </w:trPr>
        <w:tc>
          <w:tcPr>
            <w:tcW w:w="1809" w:type="dxa"/>
            <w:tcBorders>
              <w:top w:val="single" w:sz="4" w:space="0" w:color="auto"/>
              <w:bottom w:val="single" w:sz="4" w:space="0" w:color="auto"/>
              <w:righ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rsidTr="00FB29EF">
        <w:trPr>
          <w:trHeight w:val="567"/>
        </w:trPr>
        <w:tc>
          <w:tcPr>
            <w:tcW w:w="1809" w:type="dxa"/>
            <w:tcBorders>
              <w:top w:val="single" w:sz="4" w:space="0" w:color="auto"/>
              <w:bottom w:val="single" w:sz="4" w:space="0" w:color="auto"/>
              <w:righ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rsidTr="00FB29EF">
        <w:trPr>
          <w:trHeight w:val="567"/>
        </w:trPr>
        <w:tc>
          <w:tcPr>
            <w:tcW w:w="1809" w:type="dxa"/>
            <w:tcBorders>
              <w:top w:val="single" w:sz="4" w:space="0" w:color="auto"/>
              <w:bottom w:val="single" w:sz="4" w:space="0" w:color="auto"/>
              <w:righ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rsidTr="00DB747D">
        <w:trPr>
          <w:trHeight w:val="519"/>
          <w:jc w:val="center"/>
        </w:trPr>
        <w:tc>
          <w:tcPr>
            <w:tcW w:w="9606" w:type="dxa"/>
            <w:gridSpan w:val="2"/>
            <w:tcBorders>
              <w:top w:val="double" w:sz="4" w:space="0" w:color="auto"/>
              <w:bottom w:val="single" w:sz="4" w:space="0" w:color="auto"/>
            </w:tcBorders>
            <w:shd w:val="clear" w:color="auto" w:fill="E0E0E0"/>
          </w:tcPr>
          <w:p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rsidTr="00DB747D">
        <w:trPr>
          <w:trHeight w:val="851"/>
          <w:jc w:val="center"/>
        </w:trPr>
        <w:tc>
          <w:tcPr>
            <w:tcW w:w="9606" w:type="dxa"/>
            <w:gridSpan w:val="2"/>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rsidTr="00DB747D">
        <w:trPr>
          <w:trHeight w:val="851"/>
          <w:jc w:val="center"/>
        </w:trPr>
        <w:tc>
          <w:tcPr>
            <w:tcW w:w="9606" w:type="dxa"/>
            <w:gridSpan w:val="2"/>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rsidTr="00DB747D">
        <w:trPr>
          <w:trHeight w:val="851"/>
          <w:jc w:val="center"/>
        </w:trPr>
        <w:tc>
          <w:tcPr>
            <w:tcW w:w="4135"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rsidTr="00DB747D">
        <w:trPr>
          <w:trHeight w:val="851"/>
          <w:jc w:val="center"/>
        </w:trPr>
        <w:tc>
          <w:tcPr>
            <w:tcW w:w="4135"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rsidTr="00FB29EF">
        <w:trPr>
          <w:trHeight w:val="567"/>
        </w:trPr>
        <w:tc>
          <w:tcPr>
            <w:tcW w:w="2518" w:type="dxa"/>
            <w:tcBorders>
              <w:top w:val="doub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rsidTr="00FB29EF">
        <w:trPr>
          <w:trHeight w:val="567"/>
        </w:trPr>
        <w:tc>
          <w:tcPr>
            <w:tcW w:w="2518" w:type="dxa"/>
            <w:tcBorders>
              <w:top w:val="single" w:sz="4" w:space="0" w:color="auto"/>
              <w:bottom w:val="single" w:sz="4" w:space="0" w:color="auto"/>
            </w:tcBorders>
            <w:shd w:val="clear" w:color="auto" w:fill="E0E0E0"/>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rsidTr="00FB29EF">
        <w:trPr>
          <w:trHeight w:val="680"/>
        </w:trPr>
        <w:tc>
          <w:tcPr>
            <w:tcW w:w="2518"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rsidTr="00FB29EF">
        <w:trPr>
          <w:trHeight w:val="680"/>
        </w:trPr>
        <w:tc>
          <w:tcPr>
            <w:tcW w:w="2518"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rsidTr="00FB29EF">
        <w:trPr>
          <w:trHeight w:val="680"/>
        </w:trPr>
        <w:tc>
          <w:tcPr>
            <w:tcW w:w="2518"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rsidTr="00FB29EF">
        <w:trPr>
          <w:trHeight w:val="680"/>
        </w:trPr>
        <w:tc>
          <w:tcPr>
            <w:tcW w:w="2518"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rsidTr="00FB29EF">
        <w:trPr>
          <w:trHeight w:val="567"/>
        </w:trPr>
        <w:tc>
          <w:tcPr>
            <w:tcW w:w="3227" w:type="dxa"/>
            <w:tcBorders>
              <w:top w:val="doub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rsidTr="00FB29EF">
        <w:trPr>
          <w:trHeight w:val="567"/>
        </w:trPr>
        <w:tc>
          <w:tcPr>
            <w:tcW w:w="3227"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rsidTr="00FB29EF">
        <w:trPr>
          <w:trHeight w:val="567"/>
        </w:trPr>
        <w:tc>
          <w:tcPr>
            <w:tcW w:w="3227"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rsidTr="00F2249D">
        <w:trPr>
          <w:jc w:val="center"/>
        </w:trPr>
        <w:tc>
          <w:tcPr>
            <w:tcW w:w="2660" w:type="dxa"/>
            <w:shd w:val="clear" w:color="auto" w:fill="E0E0E0"/>
            <w:vAlign w:val="center"/>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455149" w:rsidRPr="008B66E1" w:rsidRDefault="00455149">
      <w:pPr>
        <w:jc w:val="center"/>
        <w:rPr>
          <w:b/>
          <w:sz w:val="32"/>
        </w:rPr>
      </w:pPr>
      <w:r w:rsidRPr="008B66E1">
        <w:rPr>
          <w:b/>
          <w:sz w:val="32"/>
        </w:rPr>
        <w:t>Table of Forms</w:t>
      </w:r>
    </w:p>
    <w:p w:rsidR="00455149" w:rsidRPr="008B66E1" w:rsidRDefault="00455149">
      <w:pPr>
        <w:jc w:val="center"/>
        <w:rPr>
          <w:b/>
          <w:sz w:val="32"/>
        </w:rPr>
      </w:pPr>
    </w:p>
    <w:p w:rsidR="00455149" w:rsidRPr="008B66E1" w:rsidRDefault="00455149">
      <w:pPr>
        <w:rPr>
          <w:b/>
        </w:rPr>
      </w:pPr>
    </w:p>
    <w:p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rsidR="00455149" w:rsidRPr="008B66E1" w:rsidRDefault="00EC38AC" w:rsidP="008B7062">
      <w:pPr>
        <w:pStyle w:val="TOC1"/>
        <w:spacing w:before="0"/>
      </w:pPr>
      <w:r w:rsidRPr="008B66E1">
        <w:rPr>
          <w:b w:val="0"/>
          <w:bCs/>
        </w:rPr>
        <w:fldChar w:fldCharType="end"/>
      </w:r>
    </w:p>
    <w:p w:rsidR="00455149" w:rsidRPr="008B66E1" w:rsidRDefault="00455149"/>
    <w:p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rsidR="00455149" w:rsidRPr="008B66E1" w:rsidRDefault="00B00BC1">
      <w:pPr>
        <w:pStyle w:val="SectionVHeader"/>
      </w:pPr>
      <w:bookmarkStart w:id="376" w:name="_Toc459032494"/>
      <w:r>
        <w:lastRenderedPageBreak/>
        <w:t xml:space="preserve">Tenderer </w:t>
      </w:r>
      <w:r w:rsidR="00455149" w:rsidRPr="008B66E1">
        <w:t>Information Form</w:t>
      </w:r>
      <w:bookmarkEnd w:id="376"/>
    </w:p>
    <w:p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rsidR="00455149" w:rsidRPr="008B66E1" w:rsidRDefault="00455149">
      <w:pPr>
        <w:ind w:left="720" w:hanging="720"/>
        <w:jc w:val="right"/>
      </w:pPr>
    </w:p>
    <w:p w:rsidR="00455149" w:rsidRPr="008B66E1" w:rsidRDefault="00455149">
      <w:pPr>
        <w:ind w:left="720" w:hanging="720"/>
        <w:jc w:val="right"/>
      </w:pPr>
      <w:r w:rsidRPr="008B66E1">
        <w:t>Page ________ of_ ______ pages</w:t>
      </w:r>
    </w:p>
    <w:p w:rsidR="004D2AED" w:rsidRDefault="004D2AED">
      <w:pPr>
        <w:suppressAutoHyphens/>
        <w:rPr>
          <w:spacing w:val="-2"/>
        </w:rPr>
      </w:pPr>
    </w:p>
    <w:p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trPr>
          <w:cantSplit/>
          <w:trHeight w:val="440"/>
          <w:jc w:val="center"/>
        </w:trPr>
        <w:tc>
          <w:tcPr>
            <w:tcW w:w="9180" w:type="dxa"/>
            <w:tcBorders>
              <w:bottom w:val="nil"/>
            </w:tcBorders>
            <w:vAlign w:val="center"/>
          </w:tcPr>
          <w:p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trPr>
          <w:cantSplit/>
          <w:trHeight w:val="395"/>
          <w:jc w:val="center"/>
        </w:trPr>
        <w:tc>
          <w:tcPr>
            <w:tcW w:w="9180" w:type="dxa"/>
            <w:tcBorders>
              <w:left w:val="single" w:sz="4" w:space="0" w:color="auto"/>
            </w:tcBorders>
            <w:vAlign w:val="center"/>
          </w:tcPr>
          <w:p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trPr>
          <w:cantSplit/>
          <w:trHeight w:val="674"/>
          <w:jc w:val="center"/>
        </w:trPr>
        <w:tc>
          <w:tcPr>
            <w:tcW w:w="9180" w:type="dxa"/>
            <w:tcBorders>
              <w:left w:val="single" w:sz="4" w:space="0" w:color="auto"/>
            </w:tcBorders>
            <w:vAlign w:val="center"/>
          </w:tcPr>
          <w:p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trPr>
          <w:cantSplit/>
          <w:trHeight w:val="467"/>
          <w:jc w:val="center"/>
        </w:trPr>
        <w:tc>
          <w:tcPr>
            <w:tcW w:w="9180" w:type="dxa"/>
            <w:tcBorders>
              <w:left w:val="single" w:sz="4" w:space="0" w:color="auto"/>
            </w:tcBorders>
            <w:vAlign w:val="center"/>
          </w:tcPr>
          <w:p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trPr>
          <w:cantSplit/>
          <w:trHeight w:val="719"/>
          <w:jc w:val="center"/>
        </w:trPr>
        <w:tc>
          <w:tcPr>
            <w:tcW w:w="9180" w:type="dxa"/>
            <w:tcBorders>
              <w:left w:val="single" w:sz="4" w:space="0" w:color="auto"/>
            </w:tcBorders>
            <w:vAlign w:val="center"/>
          </w:tcPr>
          <w:p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trPr>
          <w:cantSplit/>
          <w:jc w:val="center"/>
        </w:trPr>
        <w:tc>
          <w:tcPr>
            <w:tcW w:w="9180" w:type="dxa"/>
          </w:tcPr>
          <w:p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trPr>
          <w:jc w:val="center"/>
        </w:trPr>
        <w:tc>
          <w:tcPr>
            <w:tcW w:w="9180" w:type="dxa"/>
          </w:tcPr>
          <w:p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rsidR="00455149" w:rsidRPr="008B66E1" w:rsidRDefault="00455149"/>
    <w:p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rsidR="00455149" w:rsidRPr="008B66E1" w:rsidRDefault="00455149">
      <w:pPr>
        <w:ind w:left="720" w:hanging="720"/>
        <w:jc w:val="right"/>
      </w:pPr>
    </w:p>
    <w:p w:rsidR="00455149" w:rsidRPr="008B66E1" w:rsidRDefault="00455149">
      <w:pPr>
        <w:ind w:left="720" w:hanging="720"/>
        <w:jc w:val="right"/>
      </w:pPr>
      <w:r w:rsidRPr="008B66E1">
        <w:t>Page ________ of_ ______ pages</w:t>
      </w:r>
    </w:p>
    <w:p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trPr>
          <w:cantSplit/>
          <w:trHeight w:val="440"/>
          <w:jc w:val="center"/>
        </w:trPr>
        <w:tc>
          <w:tcPr>
            <w:tcW w:w="9000" w:type="dxa"/>
            <w:tcBorders>
              <w:bottom w:val="nil"/>
            </w:tcBorders>
            <w:vAlign w:val="center"/>
          </w:tcPr>
          <w:p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trPr>
          <w:cantSplit/>
          <w:trHeight w:val="485"/>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trPr>
          <w:cantSplit/>
          <w:trHeight w:val="674"/>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trPr>
          <w:cantSplit/>
          <w:trHeight w:val="476"/>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trPr>
          <w:cantSplit/>
          <w:trHeight w:val="710"/>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trPr>
          <w:cantSplit/>
          <w:jc w:val="center"/>
        </w:trPr>
        <w:tc>
          <w:tcPr>
            <w:tcW w:w="9000" w:type="dxa"/>
          </w:tcPr>
          <w:p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trPr>
          <w:jc w:val="center"/>
        </w:trPr>
        <w:tc>
          <w:tcPr>
            <w:tcW w:w="9000" w:type="dxa"/>
          </w:tcPr>
          <w:p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rsidR="00BD2878" w:rsidRDefault="00455149" w:rsidP="00264FAA">
      <w:pPr>
        <w:pStyle w:val="SectionVHeader"/>
        <w:jc w:val="left"/>
      </w:pPr>
      <w:r w:rsidRPr="008B66E1">
        <w:br w:type="page"/>
      </w:r>
    </w:p>
    <w:p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rsidTr="00C06B1D">
        <w:tc>
          <w:tcPr>
            <w:tcW w:w="9495" w:type="dxa"/>
            <w:tcBorders>
              <w:top w:val="doubleWave" w:sz="6" w:space="0" w:color="auto"/>
              <w:left w:val="doubleWave" w:sz="6" w:space="0" w:color="auto"/>
              <w:bottom w:val="doubleWave" w:sz="6" w:space="0" w:color="auto"/>
              <w:right w:val="doubleWave" w:sz="6" w:space="0" w:color="auto"/>
            </w:tcBorders>
          </w:tcPr>
          <w:p w:rsidR="00F91E43" w:rsidRPr="00052476" w:rsidRDefault="00F91E43" w:rsidP="00C06B1D">
            <w:pPr>
              <w:spacing w:line="276" w:lineRule="auto"/>
              <w:rPr>
                <w:b/>
                <w:bCs/>
                <w:sz w:val="22"/>
                <w:szCs w:val="22"/>
              </w:rPr>
            </w:pPr>
            <w:bookmarkStart w:id="378" w:name="_Toc108949930"/>
            <w:bookmarkStart w:id="379"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rsidR="00F91E43" w:rsidRPr="00FC1915" w:rsidRDefault="00F91E43" w:rsidP="00C06B1D">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rsidR="00F91E43" w:rsidRPr="00E57878" w:rsidRDefault="00F91E43" w:rsidP="00F91E43">
      <w:pPr>
        <w:rPr>
          <w:sz w:val="22"/>
          <w:szCs w:val="22"/>
        </w:rPr>
      </w:pPr>
      <w:r w:rsidRPr="00E57878">
        <w:rPr>
          <w:sz w:val="22"/>
          <w:szCs w:val="22"/>
        </w:rPr>
        <w:t xml:space="preserve">To: Ahmed </w:t>
      </w:r>
      <w:proofErr w:type="spellStart"/>
      <w:r w:rsidRPr="00E57878">
        <w:rPr>
          <w:sz w:val="22"/>
          <w:szCs w:val="22"/>
        </w:rPr>
        <w:t>Mujuthaba</w:t>
      </w:r>
      <w:proofErr w:type="spellEnd"/>
      <w:r w:rsidRPr="00E57878">
        <w:rPr>
          <w:sz w:val="22"/>
          <w:szCs w:val="22"/>
        </w:rPr>
        <w:t>,</w:t>
      </w:r>
    </w:p>
    <w:p w:rsidR="00F91E43" w:rsidRPr="00E57878" w:rsidRDefault="00F91E43" w:rsidP="00FC417B">
      <w:pPr>
        <w:rPr>
          <w:sz w:val="22"/>
          <w:szCs w:val="22"/>
        </w:rPr>
      </w:pPr>
      <w:r w:rsidRPr="00E57878">
        <w:rPr>
          <w:sz w:val="22"/>
          <w:szCs w:val="22"/>
        </w:rPr>
        <w:t xml:space="preserve">       </w:t>
      </w:r>
      <w:r w:rsidR="00FC417B">
        <w:rPr>
          <w:sz w:val="22"/>
          <w:szCs w:val="22"/>
        </w:rPr>
        <w:t>Chief Procurement Executive</w:t>
      </w:r>
      <w:r w:rsidRPr="00E57878">
        <w:rPr>
          <w:sz w:val="22"/>
          <w:szCs w:val="22"/>
        </w:rPr>
        <w:t>,</w:t>
      </w:r>
    </w:p>
    <w:p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rsidR="00F91E43" w:rsidRPr="00E57878" w:rsidRDefault="00F91E43" w:rsidP="00F91E43">
      <w:pPr>
        <w:rPr>
          <w:sz w:val="22"/>
          <w:szCs w:val="22"/>
        </w:rPr>
      </w:pPr>
      <w:r w:rsidRPr="00E57878">
        <w:rPr>
          <w:sz w:val="22"/>
          <w:szCs w:val="22"/>
        </w:rPr>
        <w:t xml:space="preserve">       Ministry of Finance and Treasury</w:t>
      </w:r>
    </w:p>
    <w:p w:rsidR="00F91E43" w:rsidRDefault="00F91E43" w:rsidP="00F91E43">
      <w:pPr>
        <w:rPr>
          <w:sz w:val="22"/>
          <w:szCs w:val="22"/>
        </w:rPr>
      </w:pPr>
      <w:r w:rsidRPr="00E57878">
        <w:rPr>
          <w:sz w:val="22"/>
          <w:szCs w:val="22"/>
        </w:rPr>
        <w:t xml:space="preserve">       Male’, Republic of Maldives</w:t>
      </w:r>
      <w:r w:rsidRPr="00E57878">
        <w:rPr>
          <w:sz w:val="22"/>
          <w:szCs w:val="22"/>
        </w:rPr>
        <w:tab/>
      </w:r>
    </w:p>
    <w:p w:rsidR="00F91E43" w:rsidRDefault="00F91E43" w:rsidP="00F91E43">
      <w:pPr>
        <w:spacing w:after="120"/>
        <w:rPr>
          <w:sz w:val="22"/>
          <w:szCs w:val="22"/>
        </w:rPr>
      </w:pPr>
    </w:p>
    <w:p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rsidR="00FC417B" w:rsidRPr="00FC417B" w:rsidRDefault="00FC417B" w:rsidP="00F91E43">
      <w:pPr>
        <w:spacing w:before="120" w:after="120" w:line="276" w:lineRule="auto"/>
        <w:ind w:left="720"/>
        <w:rPr>
          <w:b/>
          <w:bCs/>
          <w:i/>
          <w:iCs/>
          <w:color w:val="FF0000"/>
          <w:szCs w:val="24"/>
        </w:rPr>
      </w:pPr>
      <w:r w:rsidRPr="00FC417B">
        <w:rPr>
          <w:b/>
          <w:bCs/>
          <w:i/>
          <w:iCs/>
          <w:color w:val="FF0000"/>
          <w:szCs w:val="24"/>
        </w:rPr>
        <w:t xml:space="preserve">Supply and Delivery of Fixtures, Furniture and Equipment for the School of Medicine  </w:t>
      </w:r>
    </w:p>
    <w:p w:rsidR="00F91E43" w:rsidRPr="00E57878" w:rsidRDefault="00FC417B" w:rsidP="00F91E43">
      <w:pPr>
        <w:spacing w:before="120" w:after="120" w:line="276" w:lineRule="auto"/>
        <w:ind w:left="720"/>
        <w:rPr>
          <w:sz w:val="22"/>
          <w:szCs w:val="22"/>
        </w:rPr>
      </w:pPr>
      <w:r w:rsidRPr="00196CD1">
        <w:rPr>
          <w:b/>
          <w:bCs/>
          <w:i/>
          <w:iCs/>
          <w:szCs w:val="24"/>
        </w:rPr>
        <w:t xml:space="preserve"> </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rsidR="00F91E43" w:rsidRPr="00E57878" w:rsidRDefault="00F91E43" w:rsidP="00E81F1B">
      <w:pPr>
        <w:numPr>
          <w:ilvl w:val="0"/>
          <w:numId w:val="103"/>
        </w:numPr>
        <w:spacing w:before="120" w:after="120" w:line="276" w:lineRule="auto"/>
        <w:ind w:hanging="720"/>
        <w:jc w:val="both"/>
        <w:rPr>
          <w:sz w:val="22"/>
          <w:szCs w:val="22"/>
        </w:rPr>
      </w:pPr>
      <w:r w:rsidRPr="00E57878">
        <w:rPr>
          <w:color w:val="FF0000"/>
          <w:spacing w:val="8"/>
          <w:sz w:val="22"/>
          <w:szCs w:val="22"/>
        </w:rPr>
        <w:t xml:space="preserve">The amount for Goods and Services Tax (GST) is …………………………………………. </w:t>
      </w:r>
      <w:r w:rsidRPr="00E57878">
        <w:rPr>
          <w:i/>
          <w:color w:val="FF0000"/>
          <w:spacing w:val="8"/>
          <w:sz w:val="22"/>
          <w:szCs w:val="22"/>
        </w:rPr>
        <w:t>[amount in numbers &amp; words]</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rsidTr="00C06B1D">
        <w:trPr>
          <w:trHeight w:val="333"/>
        </w:trPr>
        <w:tc>
          <w:tcPr>
            <w:tcW w:w="2104" w:type="dxa"/>
            <w:tcBorders>
              <w:top w:val="nil"/>
              <w:left w:val="nil"/>
              <w:bottom w:val="nil"/>
              <w:right w:val="nil"/>
            </w:tcBorders>
          </w:tcPr>
          <w:p w:rsidR="00F91E43" w:rsidRPr="00E57878" w:rsidRDefault="00F91E43" w:rsidP="00C06B1D">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rsidR="00F91E43" w:rsidRPr="00E57878" w:rsidRDefault="00F91E43" w:rsidP="00C06B1D">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rsidR="00F91E43" w:rsidRPr="00E57878" w:rsidRDefault="00F91E43" w:rsidP="00C06B1D">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rsidR="00F91E43" w:rsidRPr="00E57878" w:rsidRDefault="00F91E43" w:rsidP="00C06B1D">
            <w:pPr>
              <w:spacing w:before="120" w:after="120" w:line="276" w:lineRule="auto"/>
              <w:rPr>
                <w:sz w:val="22"/>
                <w:szCs w:val="22"/>
              </w:rPr>
            </w:pPr>
            <w:r w:rsidRPr="00E57878">
              <w:rPr>
                <w:sz w:val="22"/>
                <w:szCs w:val="22"/>
              </w:rPr>
              <w:t>Amount</w:t>
            </w:r>
          </w:p>
        </w:tc>
      </w:tr>
      <w:tr w:rsidR="00F91E43" w:rsidRPr="00E57878" w:rsidTr="00C06B1D">
        <w:trPr>
          <w:trHeight w:val="81"/>
        </w:trPr>
        <w:tc>
          <w:tcPr>
            <w:tcW w:w="2104" w:type="dxa"/>
            <w:tcBorders>
              <w:top w:val="nil"/>
              <w:left w:val="nil"/>
              <w:bottom w:val="dotted" w:sz="4" w:space="0" w:color="auto"/>
              <w:right w:val="nil"/>
            </w:tcBorders>
          </w:tcPr>
          <w:p w:rsidR="00F91E43" w:rsidRPr="00E57878" w:rsidRDefault="00F91E43" w:rsidP="00C06B1D">
            <w:pPr>
              <w:spacing w:before="120" w:line="276" w:lineRule="auto"/>
              <w:rPr>
                <w:sz w:val="22"/>
                <w:szCs w:val="22"/>
              </w:rPr>
            </w:pPr>
          </w:p>
        </w:tc>
        <w:tc>
          <w:tcPr>
            <w:tcW w:w="2576" w:type="dxa"/>
            <w:tcBorders>
              <w:top w:val="nil"/>
              <w:left w:val="nil"/>
              <w:bottom w:val="dotted" w:sz="4" w:space="0" w:color="auto"/>
              <w:right w:val="nil"/>
            </w:tcBorders>
          </w:tcPr>
          <w:p w:rsidR="00F91E43" w:rsidRPr="00E57878" w:rsidRDefault="00F91E43" w:rsidP="00C06B1D">
            <w:pPr>
              <w:spacing w:before="120" w:line="276" w:lineRule="auto"/>
              <w:rPr>
                <w:sz w:val="22"/>
                <w:szCs w:val="22"/>
              </w:rPr>
            </w:pPr>
          </w:p>
        </w:tc>
        <w:tc>
          <w:tcPr>
            <w:tcW w:w="1980" w:type="dxa"/>
            <w:tcBorders>
              <w:top w:val="nil"/>
              <w:left w:val="nil"/>
              <w:bottom w:val="dotted" w:sz="4" w:space="0" w:color="auto"/>
              <w:right w:val="nil"/>
            </w:tcBorders>
          </w:tcPr>
          <w:p w:rsidR="00F91E43" w:rsidRPr="00E57878" w:rsidRDefault="00F91E43" w:rsidP="00C06B1D">
            <w:pPr>
              <w:spacing w:before="120" w:line="276" w:lineRule="auto"/>
              <w:rPr>
                <w:sz w:val="22"/>
                <w:szCs w:val="22"/>
              </w:rPr>
            </w:pPr>
          </w:p>
        </w:tc>
        <w:tc>
          <w:tcPr>
            <w:tcW w:w="1800" w:type="dxa"/>
            <w:tcBorders>
              <w:top w:val="nil"/>
              <w:left w:val="nil"/>
              <w:bottom w:val="dotted" w:sz="4" w:space="0" w:color="auto"/>
              <w:right w:val="nil"/>
            </w:tcBorders>
          </w:tcPr>
          <w:p w:rsidR="00F91E43" w:rsidRPr="00E57878" w:rsidRDefault="00F91E43" w:rsidP="00C06B1D">
            <w:pPr>
              <w:spacing w:before="120" w:line="276" w:lineRule="auto"/>
              <w:rPr>
                <w:sz w:val="22"/>
                <w:szCs w:val="22"/>
              </w:rPr>
            </w:pPr>
          </w:p>
        </w:tc>
      </w:tr>
      <w:tr w:rsidR="00F91E43" w:rsidRPr="00E57878" w:rsidTr="00C06B1D">
        <w:trPr>
          <w:trHeight w:val="188"/>
        </w:trPr>
        <w:tc>
          <w:tcPr>
            <w:tcW w:w="2104" w:type="dxa"/>
            <w:tcBorders>
              <w:top w:val="dotted" w:sz="4" w:space="0" w:color="auto"/>
              <w:left w:val="nil"/>
              <w:bottom w:val="dotted" w:sz="4" w:space="0" w:color="auto"/>
              <w:right w:val="nil"/>
            </w:tcBorders>
          </w:tcPr>
          <w:p w:rsidR="00F91E43" w:rsidRPr="00E57878" w:rsidRDefault="00F91E43" w:rsidP="00C06B1D">
            <w:pPr>
              <w:spacing w:before="120" w:line="276" w:lineRule="auto"/>
              <w:rPr>
                <w:sz w:val="22"/>
                <w:szCs w:val="22"/>
              </w:rPr>
            </w:pPr>
          </w:p>
        </w:tc>
        <w:tc>
          <w:tcPr>
            <w:tcW w:w="2576" w:type="dxa"/>
            <w:tcBorders>
              <w:top w:val="dotted" w:sz="4" w:space="0" w:color="auto"/>
              <w:left w:val="nil"/>
              <w:bottom w:val="dotted" w:sz="4" w:space="0" w:color="auto"/>
              <w:right w:val="nil"/>
            </w:tcBorders>
          </w:tcPr>
          <w:p w:rsidR="00F91E43" w:rsidRPr="00E57878" w:rsidRDefault="00F91E43" w:rsidP="00C06B1D">
            <w:pPr>
              <w:spacing w:before="120" w:line="276" w:lineRule="auto"/>
              <w:rPr>
                <w:sz w:val="22"/>
                <w:szCs w:val="22"/>
              </w:rPr>
            </w:pPr>
          </w:p>
        </w:tc>
        <w:tc>
          <w:tcPr>
            <w:tcW w:w="1980" w:type="dxa"/>
            <w:tcBorders>
              <w:top w:val="dotted" w:sz="4" w:space="0" w:color="auto"/>
              <w:left w:val="nil"/>
              <w:bottom w:val="dotted" w:sz="4" w:space="0" w:color="auto"/>
              <w:right w:val="nil"/>
            </w:tcBorders>
          </w:tcPr>
          <w:p w:rsidR="00F91E43" w:rsidRPr="00E57878" w:rsidRDefault="00F91E43" w:rsidP="00C06B1D">
            <w:pPr>
              <w:spacing w:before="120" w:line="276" w:lineRule="auto"/>
              <w:rPr>
                <w:sz w:val="22"/>
                <w:szCs w:val="22"/>
              </w:rPr>
            </w:pPr>
          </w:p>
        </w:tc>
        <w:tc>
          <w:tcPr>
            <w:tcW w:w="1800" w:type="dxa"/>
            <w:tcBorders>
              <w:top w:val="dotted" w:sz="4" w:space="0" w:color="auto"/>
              <w:left w:val="nil"/>
              <w:bottom w:val="dotted" w:sz="4" w:space="0" w:color="auto"/>
              <w:right w:val="nil"/>
            </w:tcBorders>
          </w:tcPr>
          <w:p w:rsidR="00F91E43" w:rsidRPr="00E57878" w:rsidRDefault="00F91E43" w:rsidP="00C06B1D">
            <w:pPr>
              <w:spacing w:before="120" w:line="276" w:lineRule="auto"/>
              <w:rPr>
                <w:sz w:val="22"/>
                <w:szCs w:val="22"/>
              </w:rPr>
            </w:pPr>
          </w:p>
        </w:tc>
      </w:tr>
    </w:tbl>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rsidTr="00C06B1D">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rsidTr="00C06B1D">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rsidTr="00C06B1D">
        <w:trPr>
          <w:trHeight w:val="495"/>
        </w:trPr>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rsidTr="00C06B1D">
        <w:trPr>
          <w:trHeight w:val="918"/>
        </w:trPr>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rsidTr="00C06B1D">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rsidR="00EF3FB4" w:rsidRPr="008F222F" w:rsidRDefault="00EF3FB4" w:rsidP="002A6C2B">
      <w:pPr>
        <w:spacing w:line="360" w:lineRule="auto"/>
        <w:ind w:firstLine="720"/>
        <w:rPr>
          <w:b/>
          <w:bCs/>
          <w:szCs w:val="24"/>
        </w:rPr>
      </w:pPr>
    </w:p>
    <w:p w:rsidR="00EF3FB4" w:rsidRPr="00B57BA6" w:rsidRDefault="00EF3FB4" w:rsidP="00EF3FB4">
      <w:pPr>
        <w:tabs>
          <w:tab w:val="right" w:pos="9360"/>
        </w:tabs>
        <w:ind w:left="5040" w:hanging="720"/>
        <w:rPr>
          <w:sz w:val="20"/>
        </w:rPr>
      </w:pPr>
    </w:p>
    <w:p w:rsidR="00EF3FB4" w:rsidRDefault="00EF3FB4" w:rsidP="00264FAA">
      <w:pPr>
        <w:pStyle w:val="SectionVHeader"/>
        <w:jc w:val="left"/>
      </w:pPr>
    </w:p>
    <w:p w:rsidR="00EF3FB4" w:rsidRDefault="00EF3FB4" w:rsidP="00264FAA">
      <w:pPr>
        <w:pStyle w:val="SectionVHeader"/>
        <w:jc w:val="left"/>
      </w:pPr>
    </w:p>
    <w:p w:rsidR="00EF3FB4" w:rsidRDefault="00EF3FB4" w:rsidP="00264FAA">
      <w:pPr>
        <w:pStyle w:val="SectionVHeader"/>
        <w:jc w:val="left"/>
      </w:pPr>
    </w:p>
    <w:p w:rsidR="004812FE" w:rsidRDefault="004812FE" w:rsidP="00264FAA">
      <w:pPr>
        <w:pStyle w:val="SectionVHeader"/>
        <w:jc w:val="left"/>
      </w:pPr>
    </w:p>
    <w:p w:rsidR="004812FE" w:rsidRDefault="004812FE" w:rsidP="00264FAA">
      <w:pPr>
        <w:pStyle w:val="SectionVHeader"/>
        <w:jc w:val="left"/>
      </w:pPr>
    </w:p>
    <w:p w:rsidR="004812FE" w:rsidRDefault="004812FE" w:rsidP="00264FAA">
      <w:pPr>
        <w:pStyle w:val="SectionVHeader"/>
        <w:jc w:val="left"/>
      </w:pPr>
    </w:p>
    <w:p w:rsidR="00EF3FB4" w:rsidRDefault="00EF3FB4" w:rsidP="00264FAA">
      <w:pPr>
        <w:pStyle w:val="SectionVHeader"/>
        <w:jc w:val="left"/>
      </w:pPr>
    </w:p>
    <w:p w:rsidR="004812FE" w:rsidRDefault="004812FE" w:rsidP="00264FAA">
      <w:pPr>
        <w:pStyle w:val="SectionVHeader"/>
        <w:jc w:val="left"/>
      </w:pPr>
    </w:p>
    <w:p w:rsidR="00EF3FB4" w:rsidRDefault="00EF3FB4" w:rsidP="00264FAA">
      <w:pPr>
        <w:pStyle w:val="SectionVHeader"/>
        <w:jc w:val="left"/>
      </w:pPr>
    </w:p>
    <w:p w:rsidR="00455149" w:rsidRPr="00BC1AB8" w:rsidRDefault="00FB29EF">
      <w:pPr>
        <w:pStyle w:val="Title"/>
      </w:pPr>
      <w:r>
        <w:t>Part 2-</w:t>
      </w:r>
      <w:r w:rsidR="00455149" w:rsidRPr="00BC1AB8">
        <w:t>Price Schedule Forms</w:t>
      </w:r>
    </w:p>
    <w:p w:rsidR="00943239" w:rsidRPr="00BC1AB8" w:rsidRDefault="00943239">
      <w:pPr>
        <w:pStyle w:val="BodyText"/>
        <w:rPr>
          <w:i/>
          <w:iCs/>
        </w:rPr>
      </w:pPr>
    </w:p>
    <w:p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A44F6F" w:rsidRPr="008B66E1" w:rsidRDefault="00A44F6F" w:rsidP="00347DF6">
      <w:pPr>
        <w:pStyle w:val="BodyText"/>
        <w:sectPr w:rsidR="00A44F6F" w:rsidRPr="008B66E1" w:rsidSect="00FC417B">
          <w:headerReference w:type="even" r:id="rId28"/>
          <w:headerReference w:type="default" r:id="rId29"/>
          <w:headerReference w:type="first" r:id="rId30"/>
          <w:type w:val="oddPage"/>
          <w:pgSz w:w="12240" w:h="15840" w:code="1"/>
          <w:pgMar w:top="1440" w:right="1080" w:bottom="1440" w:left="1170" w:header="432" w:footer="288" w:gutter="0"/>
          <w:cols w:space="720"/>
          <w:titlePg/>
          <w:docGrid w:linePitch="326"/>
        </w:sectPr>
      </w:pPr>
    </w:p>
    <w:tbl>
      <w:tblPr>
        <w:tblW w:w="1288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060"/>
        <w:gridCol w:w="1542"/>
        <w:gridCol w:w="1158"/>
        <w:gridCol w:w="1620"/>
        <w:gridCol w:w="1260"/>
        <w:gridCol w:w="1620"/>
        <w:gridCol w:w="1890"/>
      </w:tblGrid>
      <w:tr w:rsidR="00FB29EF" w:rsidRPr="008B66E1" w:rsidTr="00FB29EF">
        <w:trPr>
          <w:cantSplit/>
        </w:trPr>
        <w:tc>
          <w:tcPr>
            <w:tcW w:w="12888" w:type="dxa"/>
            <w:gridSpan w:val="8"/>
            <w:tcBorders>
              <w:top w:val="nil"/>
              <w:left w:val="nil"/>
              <w:bottom w:val="double" w:sz="4" w:space="0" w:color="auto"/>
              <w:right w:val="nil"/>
            </w:tcBorders>
            <w:vAlign w:val="center"/>
          </w:tcPr>
          <w:p w:rsidR="00FB29EF" w:rsidRPr="008B66E1" w:rsidRDefault="00FB29EF" w:rsidP="00FB29EF">
            <w:pPr>
              <w:pStyle w:val="SectionVIHeader"/>
              <w:jc w:val="left"/>
            </w:pPr>
            <w:bookmarkStart w:id="380" w:name="_Toc458817149"/>
            <w:bookmarkStart w:id="381" w:name="_Toc234131430"/>
            <w:bookmarkStart w:id="382" w:name="_Toc488411755"/>
            <w:bookmarkStart w:id="383" w:name="_Toc438266926"/>
            <w:bookmarkStart w:id="384" w:name="_Toc438267900"/>
            <w:bookmarkStart w:id="385" w:name="_Toc438366668"/>
            <w:bookmarkStart w:id="386" w:name="_Toc438954446"/>
            <w:r w:rsidRPr="008B66E1">
              <w:lastRenderedPageBreak/>
              <w:t>1.  List of Goods and Delivery Schedule</w:t>
            </w:r>
            <w:bookmarkEnd w:id="380"/>
          </w:p>
          <w:p w:rsidR="00FB29EF" w:rsidRPr="008B66E1" w:rsidRDefault="00FB29E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tc>
      </w:tr>
      <w:tr w:rsidR="00FB29EF" w:rsidRPr="008B66E1" w:rsidTr="00FB29EF">
        <w:trPr>
          <w:cantSplit/>
          <w:trHeight w:val="240"/>
        </w:trPr>
        <w:tc>
          <w:tcPr>
            <w:tcW w:w="738" w:type="dxa"/>
            <w:vMerge w:val="restart"/>
            <w:tcBorders>
              <w:top w:val="double" w:sz="4" w:space="0" w:color="auto"/>
              <w:left w:val="double" w:sz="4" w:space="0" w:color="auto"/>
              <w:right w:val="single" w:sz="4" w:space="0" w:color="auto"/>
            </w:tcBorders>
            <w:vAlign w:val="center"/>
          </w:tcPr>
          <w:p w:rsidR="00FB29EF" w:rsidRPr="008B66E1" w:rsidRDefault="00FB29EF" w:rsidP="00FB29EF">
            <w:pPr>
              <w:suppressAutoHyphens/>
              <w:spacing w:before="60"/>
              <w:rPr>
                <w:b/>
                <w:bCs/>
                <w:sz w:val="22"/>
                <w:szCs w:val="22"/>
              </w:rPr>
            </w:pPr>
            <w:r w:rsidRPr="008B66E1">
              <w:rPr>
                <w:b/>
                <w:bCs/>
                <w:sz w:val="22"/>
                <w:szCs w:val="22"/>
              </w:rPr>
              <w:t>Line Item</w:t>
            </w:r>
          </w:p>
          <w:p w:rsidR="00FB29EF" w:rsidRPr="008B66E1" w:rsidRDefault="00FB29EF" w:rsidP="00FB29EF">
            <w:pPr>
              <w:suppressAutoHyphens/>
              <w:spacing w:before="60"/>
              <w:rPr>
                <w:b/>
                <w:bCs/>
                <w:sz w:val="22"/>
                <w:szCs w:val="22"/>
              </w:rPr>
            </w:pPr>
            <w:r w:rsidRPr="008B66E1">
              <w:rPr>
                <w:b/>
                <w:bCs/>
                <w:sz w:val="22"/>
                <w:szCs w:val="22"/>
              </w:rPr>
              <w:t>N</w:t>
            </w:r>
            <w:r>
              <w:rPr>
                <w:b/>
                <w:bCs/>
                <w:sz w:val="22"/>
                <w:szCs w:val="22"/>
              </w:rPr>
              <w:t>o</w:t>
            </w:r>
          </w:p>
        </w:tc>
        <w:tc>
          <w:tcPr>
            <w:tcW w:w="3060" w:type="dxa"/>
            <w:vMerge w:val="restart"/>
            <w:tcBorders>
              <w:top w:val="double" w:sz="4" w:space="0" w:color="auto"/>
              <w:left w:val="single" w:sz="4" w:space="0" w:color="auto"/>
              <w:right w:val="single" w:sz="4" w:space="0" w:color="auto"/>
            </w:tcBorders>
            <w:vAlign w:val="center"/>
          </w:tcPr>
          <w:p w:rsidR="00FB29EF" w:rsidRDefault="00FB29EF" w:rsidP="00FB29EF">
            <w:pPr>
              <w:suppressAutoHyphens/>
              <w:spacing w:before="60"/>
              <w:rPr>
                <w:b/>
                <w:bCs/>
                <w:sz w:val="22"/>
                <w:szCs w:val="22"/>
              </w:rPr>
            </w:pPr>
            <w:r w:rsidRPr="008B66E1">
              <w:rPr>
                <w:b/>
                <w:bCs/>
                <w:sz w:val="22"/>
                <w:szCs w:val="22"/>
              </w:rPr>
              <w:t xml:space="preserve">Description of Goods </w:t>
            </w:r>
          </w:p>
          <w:p w:rsidR="00FB29EF" w:rsidRPr="008B66E1" w:rsidRDefault="00FB29EF" w:rsidP="00FB29EF">
            <w:pPr>
              <w:suppressAutoHyphens/>
              <w:spacing w:before="60"/>
              <w:rPr>
                <w:b/>
                <w:bCs/>
                <w:sz w:val="22"/>
                <w:szCs w:val="22"/>
              </w:rPr>
            </w:pPr>
          </w:p>
        </w:tc>
        <w:tc>
          <w:tcPr>
            <w:tcW w:w="1542" w:type="dxa"/>
            <w:vMerge w:val="restart"/>
            <w:tcBorders>
              <w:top w:val="double" w:sz="4" w:space="0" w:color="auto"/>
              <w:left w:val="single" w:sz="4" w:space="0" w:color="auto"/>
              <w:right w:val="single" w:sz="4" w:space="0" w:color="auto"/>
            </w:tcBorders>
            <w:vAlign w:val="center"/>
          </w:tcPr>
          <w:p w:rsidR="00FB29EF" w:rsidRPr="008B66E1" w:rsidRDefault="00FB29EF" w:rsidP="00FB29EF">
            <w:pPr>
              <w:suppressAutoHyphens/>
              <w:spacing w:before="60"/>
              <w:rPr>
                <w:b/>
                <w:bCs/>
                <w:sz w:val="22"/>
                <w:szCs w:val="22"/>
              </w:rPr>
            </w:pPr>
            <w:r w:rsidRPr="008B66E1">
              <w:rPr>
                <w:b/>
                <w:bCs/>
                <w:sz w:val="22"/>
                <w:szCs w:val="22"/>
              </w:rPr>
              <w:t>Quantity</w:t>
            </w:r>
          </w:p>
        </w:tc>
        <w:tc>
          <w:tcPr>
            <w:tcW w:w="1158" w:type="dxa"/>
            <w:vMerge w:val="restart"/>
            <w:tcBorders>
              <w:top w:val="double" w:sz="4" w:space="0" w:color="auto"/>
              <w:left w:val="single" w:sz="4" w:space="0" w:color="auto"/>
              <w:right w:val="single" w:sz="4" w:space="0" w:color="auto"/>
            </w:tcBorders>
            <w:vAlign w:val="center"/>
          </w:tcPr>
          <w:p w:rsidR="00FB29EF" w:rsidRPr="008B66E1" w:rsidRDefault="00FB29EF" w:rsidP="00FB29EF">
            <w:pPr>
              <w:suppressAutoHyphens/>
              <w:spacing w:before="60"/>
              <w:rPr>
                <w:b/>
                <w:bCs/>
                <w:sz w:val="22"/>
                <w:szCs w:val="22"/>
              </w:rPr>
            </w:pPr>
            <w:r w:rsidRPr="008B66E1">
              <w:rPr>
                <w:b/>
                <w:bCs/>
                <w:sz w:val="22"/>
                <w:szCs w:val="22"/>
              </w:rPr>
              <w:t>Ph</w:t>
            </w:r>
            <w:r>
              <w:rPr>
                <w:b/>
                <w:bCs/>
                <w:sz w:val="22"/>
                <w:szCs w:val="22"/>
              </w:rPr>
              <w:t>ysical U</w:t>
            </w:r>
            <w:r w:rsidRPr="008B66E1">
              <w:rPr>
                <w:b/>
                <w:bCs/>
                <w:sz w:val="22"/>
                <w:szCs w:val="22"/>
              </w:rPr>
              <w:t>nit</w:t>
            </w:r>
          </w:p>
        </w:tc>
        <w:tc>
          <w:tcPr>
            <w:tcW w:w="1620" w:type="dxa"/>
            <w:vMerge w:val="restart"/>
            <w:tcBorders>
              <w:top w:val="double" w:sz="4" w:space="0" w:color="auto"/>
              <w:left w:val="single" w:sz="4" w:space="0" w:color="auto"/>
              <w:right w:val="single" w:sz="4" w:space="0" w:color="auto"/>
            </w:tcBorders>
            <w:vAlign w:val="center"/>
          </w:tcPr>
          <w:p w:rsidR="00FB29EF" w:rsidRPr="008B66E1" w:rsidRDefault="00FB29EF" w:rsidP="00FB29EF">
            <w:pPr>
              <w:spacing w:before="60"/>
              <w:rPr>
                <w:b/>
                <w:bCs/>
                <w:sz w:val="22"/>
                <w:szCs w:val="22"/>
              </w:rPr>
            </w:pPr>
            <w:r w:rsidRPr="008B66E1">
              <w:rPr>
                <w:b/>
                <w:bCs/>
                <w:sz w:val="22"/>
                <w:szCs w:val="22"/>
              </w:rPr>
              <w:t xml:space="preserve">Final (Project Site) Destination as specified in BDS </w:t>
            </w:r>
          </w:p>
        </w:tc>
        <w:tc>
          <w:tcPr>
            <w:tcW w:w="4770" w:type="dxa"/>
            <w:gridSpan w:val="3"/>
            <w:tcBorders>
              <w:top w:val="double" w:sz="4" w:space="0" w:color="auto"/>
              <w:left w:val="single" w:sz="4" w:space="0" w:color="auto"/>
              <w:bottom w:val="single" w:sz="4" w:space="0" w:color="auto"/>
              <w:right w:val="double" w:sz="4" w:space="0" w:color="auto"/>
            </w:tcBorders>
            <w:vAlign w:val="center"/>
          </w:tcPr>
          <w:p w:rsidR="00FB29EF" w:rsidRPr="008B66E1" w:rsidRDefault="00FB29EF" w:rsidP="00FB29EF">
            <w:pPr>
              <w:spacing w:before="60" w:after="60"/>
              <w:rPr>
                <w:sz w:val="22"/>
                <w:szCs w:val="22"/>
              </w:rPr>
            </w:pPr>
            <w:r w:rsidRPr="008B66E1">
              <w:rPr>
                <w:b/>
                <w:bCs/>
                <w:sz w:val="22"/>
                <w:szCs w:val="22"/>
              </w:rPr>
              <w:t>Delivery  (as per Incoterms) Date</w:t>
            </w:r>
          </w:p>
        </w:tc>
      </w:tr>
      <w:tr w:rsidR="00FB29EF" w:rsidRPr="008B66E1" w:rsidTr="00FB29EF">
        <w:trPr>
          <w:cantSplit/>
          <w:trHeight w:val="240"/>
        </w:trPr>
        <w:tc>
          <w:tcPr>
            <w:tcW w:w="738" w:type="dxa"/>
            <w:vMerge/>
            <w:tcBorders>
              <w:left w:val="double" w:sz="4" w:space="0" w:color="auto"/>
              <w:bottom w:val="single" w:sz="4" w:space="0" w:color="auto"/>
              <w:right w:val="single" w:sz="4" w:space="0" w:color="auto"/>
            </w:tcBorders>
            <w:vAlign w:val="center"/>
          </w:tcPr>
          <w:p w:rsidR="00FB29EF" w:rsidRPr="008B66E1" w:rsidRDefault="00FB29EF" w:rsidP="00FB29EF">
            <w:pPr>
              <w:suppressAutoHyphens/>
              <w:rPr>
                <w:sz w:val="22"/>
                <w:szCs w:val="22"/>
              </w:rPr>
            </w:pPr>
          </w:p>
        </w:tc>
        <w:tc>
          <w:tcPr>
            <w:tcW w:w="3060" w:type="dxa"/>
            <w:vMerge/>
            <w:tcBorders>
              <w:left w:val="single" w:sz="4" w:space="0" w:color="auto"/>
              <w:bottom w:val="single" w:sz="4" w:space="0" w:color="auto"/>
              <w:right w:val="single" w:sz="4" w:space="0" w:color="auto"/>
            </w:tcBorders>
            <w:vAlign w:val="center"/>
          </w:tcPr>
          <w:p w:rsidR="00FB29EF" w:rsidRPr="008B66E1" w:rsidRDefault="00FB29EF" w:rsidP="00FB29EF">
            <w:pPr>
              <w:suppressAutoHyphens/>
              <w:rPr>
                <w:sz w:val="22"/>
                <w:szCs w:val="22"/>
              </w:rPr>
            </w:pPr>
          </w:p>
        </w:tc>
        <w:tc>
          <w:tcPr>
            <w:tcW w:w="1542" w:type="dxa"/>
            <w:vMerge/>
            <w:tcBorders>
              <w:left w:val="single" w:sz="4" w:space="0" w:color="auto"/>
              <w:bottom w:val="single" w:sz="4" w:space="0" w:color="auto"/>
              <w:right w:val="single" w:sz="4" w:space="0" w:color="auto"/>
            </w:tcBorders>
            <w:vAlign w:val="center"/>
          </w:tcPr>
          <w:p w:rsidR="00FB29EF" w:rsidRPr="008B66E1" w:rsidRDefault="00FB29EF" w:rsidP="00FB29EF">
            <w:pPr>
              <w:suppressAutoHyphens/>
              <w:rPr>
                <w:sz w:val="22"/>
                <w:szCs w:val="22"/>
              </w:rPr>
            </w:pPr>
          </w:p>
        </w:tc>
        <w:tc>
          <w:tcPr>
            <w:tcW w:w="1158" w:type="dxa"/>
            <w:vMerge/>
            <w:tcBorders>
              <w:left w:val="single" w:sz="4" w:space="0" w:color="auto"/>
              <w:bottom w:val="single" w:sz="4" w:space="0" w:color="auto"/>
              <w:right w:val="single" w:sz="4" w:space="0" w:color="auto"/>
            </w:tcBorders>
            <w:vAlign w:val="center"/>
          </w:tcPr>
          <w:p w:rsidR="00FB29EF" w:rsidRPr="008B66E1" w:rsidRDefault="00FB29EF" w:rsidP="00FB29EF">
            <w:pPr>
              <w:suppressAutoHyphens/>
              <w:rPr>
                <w:sz w:val="22"/>
                <w:szCs w:val="22"/>
              </w:rPr>
            </w:pPr>
          </w:p>
        </w:tc>
        <w:tc>
          <w:tcPr>
            <w:tcW w:w="1620" w:type="dxa"/>
            <w:vMerge/>
            <w:tcBorders>
              <w:left w:val="single" w:sz="4" w:space="0" w:color="auto"/>
              <w:bottom w:val="single" w:sz="4" w:space="0" w:color="auto"/>
              <w:right w:val="single" w:sz="4" w:space="0" w:color="auto"/>
            </w:tcBorders>
            <w:vAlign w:val="center"/>
          </w:tcPr>
          <w:p w:rsidR="00FB29EF" w:rsidRPr="008B66E1" w:rsidRDefault="00FB29EF" w:rsidP="00FB29EF">
            <w:pPr>
              <w:rPr>
                <w:sz w:val="22"/>
                <w:szCs w:val="22"/>
              </w:rPr>
            </w:pPr>
          </w:p>
        </w:tc>
        <w:tc>
          <w:tcPr>
            <w:tcW w:w="1260" w:type="dxa"/>
            <w:tcBorders>
              <w:top w:val="single" w:sz="4" w:space="0" w:color="auto"/>
              <w:left w:val="single" w:sz="4" w:space="0" w:color="auto"/>
              <w:right w:val="single" w:sz="4" w:space="0" w:color="auto"/>
            </w:tcBorders>
            <w:vAlign w:val="center"/>
          </w:tcPr>
          <w:p w:rsidR="00FB29EF" w:rsidRPr="008B66E1" w:rsidRDefault="00FB29EF" w:rsidP="00FB29EF">
            <w:pPr>
              <w:spacing w:before="60" w:after="60"/>
              <w:rPr>
                <w:b/>
                <w:bCs/>
                <w:sz w:val="22"/>
                <w:szCs w:val="22"/>
              </w:rPr>
            </w:pPr>
            <w:r w:rsidRPr="008B66E1">
              <w:rPr>
                <w:b/>
                <w:bCs/>
                <w:sz w:val="22"/>
                <w:szCs w:val="22"/>
              </w:rPr>
              <w:t>Earliest Delivery Date</w:t>
            </w:r>
          </w:p>
        </w:tc>
        <w:tc>
          <w:tcPr>
            <w:tcW w:w="1620" w:type="dxa"/>
            <w:tcBorders>
              <w:top w:val="single" w:sz="4" w:space="0" w:color="auto"/>
              <w:left w:val="single" w:sz="4" w:space="0" w:color="auto"/>
              <w:right w:val="single" w:sz="4" w:space="0" w:color="auto"/>
            </w:tcBorders>
            <w:vAlign w:val="center"/>
          </w:tcPr>
          <w:p w:rsidR="00FB29EF" w:rsidRPr="008B66E1" w:rsidRDefault="00FB29EF" w:rsidP="00FB29EF">
            <w:pPr>
              <w:spacing w:before="60" w:after="60"/>
              <w:rPr>
                <w:b/>
                <w:bCs/>
                <w:sz w:val="22"/>
                <w:szCs w:val="22"/>
              </w:rPr>
            </w:pPr>
            <w:r w:rsidRPr="008B66E1">
              <w:rPr>
                <w:b/>
                <w:bCs/>
                <w:sz w:val="22"/>
                <w:szCs w:val="22"/>
              </w:rPr>
              <w:t xml:space="preserve">Latest Delivery Date </w:t>
            </w:r>
          </w:p>
          <w:p w:rsidR="00FB29EF" w:rsidRPr="008B66E1" w:rsidRDefault="00FB29EF" w:rsidP="00FB29EF">
            <w:pPr>
              <w:spacing w:before="60" w:after="60"/>
              <w:rPr>
                <w:b/>
                <w:bCs/>
                <w:sz w:val="22"/>
                <w:szCs w:val="22"/>
              </w:rPr>
            </w:pPr>
          </w:p>
        </w:tc>
        <w:tc>
          <w:tcPr>
            <w:tcW w:w="1890" w:type="dxa"/>
            <w:tcBorders>
              <w:top w:val="single" w:sz="4" w:space="0" w:color="auto"/>
              <w:left w:val="single" w:sz="4" w:space="0" w:color="auto"/>
              <w:bottom w:val="single" w:sz="4" w:space="0" w:color="auto"/>
              <w:right w:val="double" w:sz="4" w:space="0" w:color="auto"/>
            </w:tcBorders>
            <w:vAlign w:val="center"/>
          </w:tcPr>
          <w:p w:rsidR="00FB29EF" w:rsidRPr="008B66E1" w:rsidRDefault="00FB29EF" w:rsidP="00FB29EF">
            <w:pPr>
              <w:spacing w:before="60" w:after="60"/>
              <w:rPr>
                <w:b/>
                <w:bCs/>
                <w:sz w:val="22"/>
                <w:szCs w:val="22"/>
              </w:rPr>
            </w:pPr>
            <w:r>
              <w:rPr>
                <w:b/>
                <w:bCs/>
                <w:sz w:val="22"/>
                <w:szCs w:val="22"/>
              </w:rPr>
              <w:t>Tenderer’s</w:t>
            </w:r>
            <w:r w:rsidRPr="008B66E1">
              <w:rPr>
                <w:b/>
                <w:bCs/>
                <w:sz w:val="22"/>
                <w:szCs w:val="22"/>
              </w:rPr>
              <w:t xml:space="preserve">  offered Delivery date [</w:t>
            </w:r>
            <w:r w:rsidRPr="008B66E1">
              <w:rPr>
                <w:b/>
                <w:bCs/>
                <w:i/>
                <w:iCs/>
                <w:sz w:val="22"/>
                <w:szCs w:val="22"/>
              </w:rPr>
              <w:t xml:space="preserve">to be provided by the </w:t>
            </w:r>
            <w:r>
              <w:rPr>
                <w:b/>
                <w:bCs/>
                <w:i/>
                <w:iCs/>
                <w:sz w:val="22"/>
                <w:szCs w:val="22"/>
              </w:rPr>
              <w:t>Tenderer</w:t>
            </w:r>
            <w:r w:rsidRPr="008B66E1">
              <w:rPr>
                <w:b/>
                <w:bCs/>
                <w:sz w:val="22"/>
                <w:szCs w:val="22"/>
              </w:rPr>
              <w:t>]</w:t>
            </w:r>
          </w:p>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pPr>
              <w:jc w:val="center"/>
            </w:pPr>
            <w:r w:rsidRPr="008B66E1">
              <w:t>1</w:t>
            </w:r>
          </w:p>
        </w:tc>
        <w:tc>
          <w:tcPr>
            <w:tcW w:w="3060" w:type="dxa"/>
            <w:tcBorders>
              <w:top w:val="single" w:sz="4" w:space="0" w:color="auto"/>
              <w:left w:val="single" w:sz="4" w:space="0" w:color="auto"/>
              <w:bottom w:val="single" w:sz="4" w:space="0" w:color="auto"/>
              <w:right w:val="single" w:sz="4" w:space="0" w:color="auto"/>
            </w:tcBorders>
            <w:vAlign w:val="center"/>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vAlign w:val="center"/>
          </w:tcPr>
          <w:p w:rsidR="00FB29EF" w:rsidRPr="00D5017C" w:rsidRDefault="00FB29EF" w:rsidP="00FB29EF">
            <w:pPr>
              <w:jc w:val="center"/>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pPr>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FB29EF" w:rsidRPr="00370D63" w:rsidRDefault="00FB29EF" w:rsidP="00FB29EF">
            <w:pPr>
              <w:jc w:val="center"/>
              <w:rPr>
                <w:sz w:val="20"/>
                <w:szCs w:val="16"/>
                <w:highlight w:val="yellow"/>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vAlign w:val="center"/>
          </w:tcPr>
          <w:p w:rsidR="00FB29EF" w:rsidRPr="005909A2" w:rsidRDefault="00FB29EF" w:rsidP="00FB29EF">
            <w:pPr>
              <w:jc w:val="cente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pPr>
              <w:jc w:val="center"/>
            </w:pPr>
          </w:p>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pPr>
              <w:jc w:val="center"/>
            </w:pPr>
            <w:r>
              <w:t>2</w:t>
            </w:r>
          </w:p>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center"/>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pPr>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FB29EF" w:rsidRPr="00370D63" w:rsidRDefault="00FB29EF" w:rsidP="00FB29EF">
            <w:pPr>
              <w:jc w:val="center"/>
              <w:rPr>
                <w:sz w:val="20"/>
                <w:szCs w:val="16"/>
                <w:highlight w:val="yellow"/>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vAlign w:val="center"/>
          </w:tcPr>
          <w:p w:rsidR="00FB29EF" w:rsidRPr="005909A2" w:rsidRDefault="00FB29EF" w:rsidP="00FB29EF">
            <w:pPr>
              <w:jc w:val="cente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right"/>
            </w:pPr>
          </w:p>
        </w:tc>
        <w:tc>
          <w:tcPr>
            <w:tcW w:w="1158" w:type="dxa"/>
            <w:tcBorders>
              <w:top w:val="single" w:sz="4" w:space="0" w:color="auto"/>
              <w:left w:val="single" w:sz="4" w:space="0" w:color="auto"/>
              <w:bottom w:val="single" w:sz="4" w:space="0" w:color="auto"/>
              <w:right w:val="single" w:sz="4" w:space="0" w:color="auto"/>
            </w:tcBorders>
          </w:tcPr>
          <w:p w:rsidR="00FB29EF" w:rsidRDefault="00FB29EF" w:rsidP="00FB29EF"/>
        </w:tc>
        <w:tc>
          <w:tcPr>
            <w:tcW w:w="1620" w:type="dxa"/>
            <w:tcBorders>
              <w:top w:val="single" w:sz="4" w:space="0" w:color="auto"/>
              <w:left w:val="single" w:sz="4" w:space="0" w:color="auto"/>
              <w:bottom w:val="single" w:sz="4" w:space="0" w:color="auto"/>
              <w:right w:val="single" w:sz="4" w:space="0" w:color="auto"/>
            </w:tcBorders>
          </w:tcPr>
          <w:p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tcPr>
          <w:p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right"/>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tcPr>
          <w:p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right"/>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tcPr>
          <w:p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Default="00FB29EF" w:rsidP="00FB29EF"/>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right"/>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tcPr>
          <w:p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bl>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9C7FE3" w:rsidRDefault="009C7FE3" w:rsidP="00FB29EF">
      <w:pPr>
        <w:ind w:left="2880" w:hanging="2880"/>
        <w:rPr>
          <w:b/>
          <w:bCs/>
          <w:sz w:val="28"/>
          <w:szCs w:val="28"/>
          <w:u w:val="single"/>
        </w:rPr>
      </w:pPr>
    </w:p>
    <w:p w:rsidR="009C7FE3" w:rsidRDefault="009C7FE3" w:rsidP="00FB29EF">
      <w:pPr>
        <w:ind w:left="2880" w:hanging="2880"/>
        <w:rPr>
          <w:b/>
          <w:bCs/>
          <w:sz w:val="28"/>
          <w:szCs w:val="28"/>
          <w:u w:val="single"/>
        </w:rPr>
      </w:pPr>
    </w:p>
    <w:p w:rsidR="00FB29EF" w:rsidRDefault="00FB29EF" w:rsidP="00FB29EF">
      <w:pPr>
        <w:rPr>
          <w:b/>
          <w:bCs/>
          <w:sz w:val="28"/>
          <w:szCs w:val="28"/>
          <w:u w:val="single"/>
        </w:rPr>
      </w:pPr>
    </w:p>
    <w:p w:rsidR="00FB29EF" w:rsidRDefault="00FB29EF" w:rsidP="00FB29EF">
      <w:pPr>
        <w:ind w:left="2880" w:hanging="2880"/>
        <w:rPr>
          <w:b/>
          <w:bCs/>
          <w:sz w:val="28"/>
          <w:szCs w:val="28"/>
          <w:u w:val="single"/>
        </w:rPr>
      </w:pPr>
      <w:r w:rsidRPr="00183FC7">
        <w:rPr>
          <w:b/>
          <w:bCs/>
          <w:sz w:val="28"/>
          <w:szCs w:val="28"/>
          <w:u w:val="single"/>
        </w:rPr>
        <w:t xml:space="preserve">Delivery Schedule  </w:t>
      </w:r>
    </w:p>
    <w:p w:rsidR="00FB29EF" w:rsidRDefault="00FB29EF" w:rsidP="00FB29EF">
      <w:pPr>
        <w:pStyle w:val="ListParagraph"/>
        <w:ind w:left="1080"/>
        <w:rPr>
          <w:spacing w:val="8"/>
        </w:rPr>
      </w:pPr>
    </w:p>
    <w:p w:rsidR="00FB29EF" w:rsidRDefault="00FB29EF" w:rsidP="00FB29EF">
      <w:pPr>
        <w:ind w:left="2880" w:hanging="2880"/>
        <w:rPr>
          <w:b/>
          <w:bCs/>
          <w:sz w:val="28"/>
          <w:szCs w:val="28"/>
          <w:u w:val="single"/>
        </w:rPr>
      </w:pPr>
    </w:p>
    <w:p w:rsidR="00FB29EF" w:rsidRDefault="00FB29EF" w:rsidP="007225DA">
      <w:pPr>
        <w:ind w:left="2790" w:hanging="2880"/>
        <w:rPr>
          <w:b/>
          <w:bCs/>
          <w:szCs w:val="24"/>
        </w:rPr>
      </w:pPr>
      <w:r w:rsidRPr="00CE5AF4">
        <w:rPr>
          <w:b/>
          <w:bCs/>
          <w:szCs w:val="24"/>
        </w:rPr>
        <w:t xml:space="preserve">First delivery date: </w:t>
      </w:r>
      <w:r w:rsidRPr="00BE72D5">
        <w:rPr>
          <w:b/>
          <w:bCs/>
          <w:color w:val="FF0000"/>
          <w:szCs w:val="24"/>
        </w:rPr>
        <w:t xml:space="preserve">Materials for the following sites to be delivered within </w:t>
      </w:r>
      <w:r w:rsidR="007225DA">
        <w:rPr>
          <w:b/>
          <w:bCs/>
          <w:color w:val="FF0000"/>
          <w:szCs w:val="24"/>
        </w:rPr>
        <w:t>45</w:t>
      </w:r>
      <w:r w:rsidRPr="00BE72D5">
        <w:rPr>
          <w:b/>
          <w:bCs/>
          <w:color w:val="FF0000"/>
          <w:szCs w:val="24"/>
        </w:rPr>
        <w:t xml:space="preserve"> days from award of contract</w:t>
      </w:r>
    </w:p>
    <w:p w:rsidR="00FB29EF" w:rsidRDefault="00FB29EF" w:rsidP="00FB29EF">
      <w:pPr>
        <w:ind w:left="2880" w:hanging="2880"/>
        <w:rPr>
          <w:b/>
          <w:bCs/>
          <w:szCs w:val="24"/>
        </w:rPr>
      </w:pPr>
    </w:p>
    <w:p w:rsidR="00FB29EF" w:rsidRDefault="00FB29EF" w:rsidP="00FB29EF">
      <w:pPr>
        <w:rPr>
          <w:spacing w:val="8"/>
          <w:sz w:val="20"/>
        </w:rPr>
      </w:pPr>
      <w:r>
        <w:rPr>
          <w:spacing w:val="8"/>
          <w:sz w:val="20"/>
        </w:rPr>
        <w:br w:type="textWrapping" w:clear="all"/>
      </w:r>
    </w:p>
    <w:p w:rsidR="00FB29EF" w:rsidRDefault="00FB29EF" w:rsidP="00FB29EF">
      <w:pPr>
        <w:rPr>
          <w:spacing w:val="8"/>
          <w:sz w:val="20"/>
        </w:rPr>
      </w:pPr>
    </w:p>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tbl>
      <w:tblPr>
        <w:tblW w:w="0" w:type="auto"/>
        <w:tblLayout w:type="fixed"/>
        <w:tblLook w:val="0000" w:firstRow="0" w:lastRow="0" w:firstColumn="0" w:lastColumn="0" w:noHBand="0" w:noVBand="0"/>
      </w:tblPr>
      <w:tblGrid>
        <w:gridCol w:w="13858"/>
      </w:tblGrid>
      <w:tr w:rsidR="00FB29EF" w:rsidRPr="002351D0" w:rsidTr="00FB29EF">
        <w:trPr>
          <w:cantSplit/>
          <w:trHeight w:val="520"/>
        </w:trPr>
        <w:tc>
          <w:tcPr>
            <w:tcW w:w="13858" w:type="dxa"/>
          </w:tcPr>
          <w:p w:rsidR="00FB29EF" w:rsidRPr="002351D0" w:rsidRDefault="00FB29EF" w:rsidP="00FB29EF">
            <w:pPr>
              <w:pStyle w:val="SectionVIHeader"/>
            </w:pPr>
            <w:r w:rsidRPr="002351D0">
              <w:br w:type="page"/>
            </w:r>
            <w:bookmarkStart w:id="387" w:name="_Toc234132717"/>
            <w:bookmarkStart w:id="388" w:name="_Toc458817150"/>
            <w:r w:rsidRPr="002351D0">
              <w:t>2.</w:t>
            </w:r>
            <w:r w:rsidRPr="002351D0">
              <w:tab/>
              <w:t>List of Related Services and Completion Schedule</w:t>
            </w:r>
            <w:bookmarkEnd w:id="387"/>
            <w:bookmarkEnd w:id="388"/>
            <w:r w:rsidRPr="002351D0">
              <w:t xml:space="preserve"> </w:t>
            </w:r>
          </w:p>
          <w:p w:rsidR="00FB29EF" w:rsidRPr="002351D0" w:rsidRDefault="00FB29EF" w:rsidP="00FB29EF">
            <w:pPr>
              <w:spacing w:after="200"/>
              <w:rPr>
                <w:i/>
                <w:iCs/>
                <w:color w:val="FF0000"/>
              </w:rPr>
            </w:pPr>
          </w:p>
        </w:tc>
      </w:tr>
    </w:tbl>
    <w:p w:rsidR="00FB29EF" w:rsidRPr="002351D0" w:rsidRDefault="00FB29EF" w:rsidP="00FB29EF"/>
    <w:tbl>
      <w:tblPr>
        <w:tblW w:w="1285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55"/>
        <w:gridCol w:w="3150"/>
        <w:gridCol w:w="1260"/>
        <w:gridCol w:w="1530"/>
        <w:gridCol w:w="2970"/>
        <w:gridCol w:w="2790"/>
      </w:tblGrid>
      <w:tr w:rsidR="00FB29EF" w:rsidRPr="002351D0" w:rsidTr="009C7FE3">
        <w:trPr>
          <w:cantSplit/>
          <w:trHeight w:val="520"/>
          <w:tblHeader/>
        </w:trPr>
        <w:tc>
          <w:tcPr>
            <w:tcW w:w="1155"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lastRenderedPageBreak/>
              <w:t>Service No</w:t>
            </w:r>
          </w:p>
        </w:tc>
        <w:tc>
          <w:tcPr>
            <w:tcW w:w="3150"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t>Description of Service</w:t>
            </w:r>
          </w:p>
        </w:tc>
        <w:tc>
          <w:tcPr>
            <w:tcW w:w="1260"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530"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t>Physical Unit</w:t>
            </w:r>
          </w:p>
        </w:tc>
        <w:tc>
          <w:tcPr>
            <w:tcW w:w="2970"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t>Place where Services shall be performed</w:t>
            </w:r>
            <w:bookmarkStart w:id="389" w:name="_GoBack"/>
            <w:bookmarkEnd w:id="389"/>
          </w:p>
        </w:tc>
        <w:tc>
          <w:tcPr>
            <w:tcW w:w="2790" w:type="dxa"/>
            <w:vMerge w:val="restart"/>
            <w:tcBorders>
              <w:top w:val="double" w:sz="4" w:space="0" w:color="auto"/>
              <w:bottom w:val="nil"/>
            </w:tcBorders>
            <w:shd w:val="clear" w:color="auto" w:fill="E0E0E0"/>
            <w:vAlign w:val="center"/>
          </w:tcPr>
          <w:p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rsidTr="009C7FE3">
        <w:trPr>
          <w:cantSplit/>
          <w:trHeight w:val="561"/>
          <w:tblHeader/>
        </w:trPr>
        <w:tc>
          <w:tcPr>
            <w:tcW w:w="1155"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315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126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153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297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279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r>
      <w:tr w:rsidR="00FB29EF" w:rsidRPr="002351D0" w:rsidTr="009C7FE3">
        <w:trPr>
          <w:cantSplit/>
          <w:trHeight w:val="255"/>
        </w:trPr>
        <w:tc>
          <w:tcPr>
            <w:tcW w:w="1155"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315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126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153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297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279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r>
      <w:tr w:rsidR="00FB29EF" w:rsidRPr="002351D0" w:rsidTr="009C7FE3">
        <w:trPr>
          <w:cantSplit/>
          <w:trHeight w:val="255"/>
        </w:trPr>
        <w:tc>
          <w:tcPr>
            <w:tcW w:w="1155"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double" w:sz="4" w:space="0" w:color="auto"/>
              <w:bottom w:val="single" w:sz="6" w:space="0" w:color="auto"/>
            </w:tcBorders>
          </w:tcPr>
          <w:p w:rsidR="00FB29EF" w:rsidRPr="002351D0" w:rsidRDefault="00FB29EF" w:rsidP="00FB29EF">
            <w:pPr>
              <w:pStyle w:val="Outline"/>
              <w:spacing w:before="60" w:after="60"/>
              <w:jc w:val="center"/>
              <w:rPr>
                <w:b/>
                <w:bCs/>
                <w:kern w:val="0"/>
                <w:u w:val="single"/>
              </w:rPr>
            </w:pPr>
          </w:p>
        </w:tc>
        <w:tc>
          <w:tcPr>
            <w:tcW w:w="1260"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rFonts w:cs="MV Boli"/>
                <w:b/>
                <w:bCs/>
                <w:kern w:val="0"/>
                <w:u w:val="single"/>
                <w:lang w:bidi="dv-MV"/>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Tr="009C7FE3">
        <w:trPr>
          <w:cantSplit/>
          <w:trHeight w:val="256"/>
        </w:trPr>
        <w:tc>
          <w:tcPr>
            <w:tcW w:w="12855" w:type="dxa"/>
            <w:gridSpan w:val="6"/>
            <w:tcBorders>
              <w:top w:val="double" w:sz="4" w:space="0" w:color="auto"/>
              <w:left w:val="nil"/>
              <w:bottom w:val="nil"/>
              <w:right w:val="nil"/>
            </w:tcBorders>
          </w:tcPr>
          <w:p w:rsidR="00FB29EF" w:rsidRDefault="00FB29EF" w:rsidP="00FB29EF">
            <w:pPr>
              <w:suppressAutoHyphens/>
              <w:spacing w:before="120"/>
              <w:rPr>
                <w:sz w:val="16"/>
              </w:rPr>
            </w:pPr>
            <w:r w:rsidRPr="002351D0">
              <w:rPr>
                <w:sz w:val="16"/>
              </w:rPr>
              <w:t>1. If applicable</w:t>
            </w:r>
          </w:p>
        </w:tc>
      </w:tr>
    </w:tbl>
    <w:p w:rsidR="00FB29EF" w:rsidRPr="008B66E1" w:rsidRDefault="00FB29EF" w:rsidP="00FB29EF"/>
    <w:p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1"/>
      <w:bookmarkEnd w:id="390"/>
    </w:p>
    <w:p w:rsidR="00A758A1" w:rsidRDefault="00A758A1" w:rsidP="00A758A1">
      <w:pPr>
        <w:rPr>
          <w:i/>
          <w:iCs/>
        </w:rPr>
      </w:pPr>
      <w:r>
        <w:rPr>
          <w:i/>
          <w:iCs/>
        </w:rPr>
        <w:t>[The Surety shall fill in this Tender Bond Form in accordance with the instructions indicated.]</w:t>
      </w:r>
    </w:p>
    <w:p w:rsidR="00A758A1" w:rsidRDefault="00A758A1" w:rsidP="00A758A1"/>
    <w:p w:rsidR="00A758A1" w:rsidRDefault="00A758A1" w:rsidP="00A758A1">
      <w:pPr>
        <w:spacing w:after="200"/>
      </w:pPr>
      <w:r>
        <w:t>BOND NO. ______________________</w:t>
      </w:r>
    </w:p>
    <w:p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rsidR="00A758A1" w:rsidRDefault="00A758A1" w:rsidP="00A758A1">
      <w:pPr>
        <w:spacing w:after="200"/>
        <w:jc w:val="both"/>
      </w:pPr>
      <w:r>
        <w:t>NOW, THEREFORE, THE CONDITION OF THIS OBLIGATION is such that if the Principal:</w:t>
      </w:r>
    </w:p>
    <w:p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rsidR="00A758A1" w:rsidRDefault="00A758A1" w:rsidP="00A758A1">
      <w:pPr>
        <w:spacing w:after="200"/>
        <w:jc w:val="both"/>
      </w:pPr>
      <w:r>
        <w:t>IN TESTIMONY WHEREOF, the Principal and the Surety have caused these presents to be executed in their respective names this ____ day of ____________ 20__.</w:t>
      </w:r>
    </w:p>
    <w:p w:rsidR="00A758A1" w:rsidRDefault="00A758A1" w:rsidP="00A758A1">
      <w:pPr>
        <w:spacing w:after="200"/>
      </w:pPr>
      <w:r>
        <w:t>Principal: _______________________</w:t>
      </w:r>
      <w:r>
        <w:tab/>
        <w:t>Surety: _____________________________</w:t>
      </w:r>
      <w:r>
        <w:br/>
      </w:r>
      <w:r>
        <w:tab/>
        <w:t>Corporate Seal (where appropriate)</w:t>
      </w:r>
    </w:p>
    <w:p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rsidR="00A758A1" w:rsidRDefault="00A758A1" w:rsidP="00A758A1">
      <w:pPr>
        <w:pStyle w:val="SectionVHeader"/>
        <w:rPr>
          <w:sz w:val="24"/>
        </w:rPr>
      </w:pPr>
    </w:p>
    <w:p w:rsidR="00A758A1" w:rsidRDefault="00A758A1" w:rsidP="00A758A1">
      <w:pPr>
        <w:rPr>
          <w:i/>
          <w:iCs/>
        </w:rPr>
      </w:pPr>
      <w:r>
        <w:rPr>
          <w:i/>
          <w:iCs/>
        </w:rPr>
        <w:t>[The Tenderer shall fill in this Form in accordance with the instructions indicated.]</w:t>
      </w:r>
    </w:p>
    <w:p w:rsidR="00A758A1" w:rsidRDefault="00A758A1" w:rsidP="00A758A1">
      <w:pPr>
        <w:jc w:val="center"/>
        <w:rPr>
          <w:b/>
          <w:sz w:val="28"/>
        </w:rPr>
      </w:pPr>
    </w:p>
    <w:p w:rsidR="00A758A1" w:rsidRDefault="00A758A1" w:rsidP="00A758A1">
      <w:pPr>
        <w:tabs>
          <w:tab w:val="right" w:pos="9360"/>
        </w:tabs>
        <w:ind w:left="720" w:hanging="720"/>
        <w:jc w:val="right"/>
      </w:pPr>
      <w:r>
        <w:t xml:space="preserve">Date: </w:t>
      </w:r>
      <w:r>
        <w:rPr>
          <w:i/>
        </w:rPr>
        <w:t>[date (as day, month and year)]</w:t>
      </w:r>
    </w:p>
    <w:p w:rsidR="00A758A1" w:rsidRDefault="00A758A1" w:rsidP="00A758A1">
      <w:pPr>
        <w:tabs>
          <w:tab w:val="right" w:pos="9360"/>
        </w:tabs>
        <w:ind w:left="720" w:hanging="720"/>
        <w:jc w:val="right"/>
      </w:pPr>
      <w:r>
        <w:t xml:space="preserve">Tender No.: </w:t>
      </w:r>
      <w:r>
        <w:rPr>
          <w:i/>
        </w:rPr>
        <w:t>[number of tendering process]</w:t>
      </w:r>
    </w:p>
    <w:p w:rsidR="00A758A1" w:rsidRDefault="00A758A1" w:rsidP="00A758A1"/>
    <w:p w:rsidR="00A758A1" w:rsidRDefault="00A758A1" w:rsidP="00A758A1">
      <w:pPr>
        <w:spacing w:after="200"/>
        <w:rPr>
          <w:b/>
        </w:rPr>
      </w:pPr>
      <w:r>
        <w:t xml:space="preserve">To: </w:t>
      </w:r>
      <w:r>
        <w:rPr>
          <w:i/>
        </w:rPr>
        <w:t>[complete name of Procuring Entity]</w:t>
      </w:r>
    </w:p>
    <w:p w:rsidR="00A758A1" w:rsidRDefault="00A758A1" w:rsidP="00A758A1">
      <w:pPr>
        <w:spacing w:after="200"/>
      </w:pPr>
      <w:r>
        <w:t xml:space="preserve">We, the undersigned, declare that: </w:t>
      </w:r>
    </w:p>
    <w:p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rsidR="00A758A1" w:rsidRDefault="00A758A1" w:rsidP="00A758A1">
      <w:pPr>
        <w:pStyle w:val="BankNormal"/>
        <w:spacing w:after="200"/>
        <w:jc w:val="both"/>
        <w:rPr>
          <w:i/>
        </w:rPr>
      </w:pPr>
      <w:r>
        <w:t xml:space="preserve">Dated on _____ day of __________________, _______ </w:t>
      </w:r>
      <w:r>
        <w:rPr>
          <w:i/>
        </w:rPr>
        <w:t>[date of signing]</w:t>
      </w:r>
      <w:r>
        <w:rPr>
          <w:i/>
        </w:rPr>
        <w:br/>
      </w:r>
    </w:p>
    <w:p w:rsidR="00A758A1" w:rsidRDefault="00A758A1" w:rsidP="00A758A1">
      <w:pPr>
        <w:pStyle w:val="BankNormal"/>
        <w:spacing w:after="200"/>
        <w:jc w:val="both"/>
      </w:pPr>
      <w:r>
        <w:t>Corporate Seal (where appropriate)</w:t>
      </w:r>
    </w:p>
    <w:p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rsidR="00A758A1" w:rsidRDefault="00A758A1">
      <w:pPr>
        <w:rPr>
          <w:b/>
          <w:sz w:val="44"/>
        </w:rPr>
      </w:pPr>
      <w:bookmarkStart w:id="393" w:name="_Toc234130386"/>
      <w:r>
        <w:br w:type="page"/>
      </w:r>
    </w:p>
    <w:p w:rsidR="00B02AD9" w:rsidRPr="00B95277" w:rsidRDefault="00B02AD9" w:rsidP="00B95277">
      <w:pPr>
        <w:pStyle w:val="Subtitle"/>
      </w:pPr>
      <w:bookmarkStart w:id="394" w:name="_Toc459036703"/>
      <w:r w:rsidRPr="00B95277">
        <w:lastRenderedPageBreak/>
        <w:t>Section V.  Eligible Countries</w:t>
      </w:r>
      <w:bookmarkEnd w:id="393"/>
      <w:bookmarkEnd w:id="394"/>
    </w:p>
    <w:p w:rsidR="00B02AD9" w:rsidRPr="00B95277" w:rsidRDefault="00B02AD9" w:rsidP="00B02AD9">
      <w:pPr>
        <w:jc w:val="center"/>
        <w:rPr>
          <w:b/>
          <w:sz w:val="44"/>
          <w:szCs w:val="44"/>
        </w:rPr>
      </w:pPr>
    </w:p>
    <w:p w:rsidR="00B02AD9" w:rsidRDefault="00B02AD9" w:rsidP="00B02AD9">
      <w:pPr>
        <w:jc w:val="center"/>
        <w:rPr>
          <w:b/>
        </w:rPr>
      </w:pPr>
      <w:r>
        <w:rPr>
          <w:b/>
        </w:rPr>
        <w:t>Eligibility for the Provision of Goods in Public Procurement</w:t>
      </w:r>
    </w:p>
    <w:p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rsidR="00B02AD9" w:rsidRDefault="00B02AD9" w:rsidP="00B02AD9">
      <w:pPr>
        <w:pStyle w:val="BodyTextIndent2"/>
        <w:spacing w:before="120" w:after="120"/>
        <w:jc w:val="both"/>
      </w:pPr>
      <w:r>
        <w:t>2.</w:t>
      </w:r>
      <w:r>
        <w:tab/>
        <w:t>As an exception, firms of a Country or goods manufactured in a Country may be excluded if:</w:t>
      </w:r>
    </w:p>
    <w:p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rsidR="00455149" w:rsidRPr="008B66E1" w:rsidRDefault="00455149"/>
    <w:p w:rsidR="00455149" w:rsidRPr="008B66E1" w:rsidRDefault="00455149"/>
    <w:p w:rsidR="00455149" w:rsidRDefault="00455149"/>
    <w:p w:rsidR="00937896" w:rsidRPr="008B66E1" w:rsidRDefault="00937896"/>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Default="00455149"/>
    <w:p w:rsidR="0056452D" w:rsidRDefault="0056452D"/>
    <w:p w:rsidR="0056452D" w:rsidRPr="008B66E1" w:rsidRDefault="0056452D"/>
    <w:p w:rsidR="00455149" w:rsidRPr="008B66E1" w:rsidRDefault="00455149"/>
    <w:p w:rsidR="00455149" w:rsidRPr="008B66E1" w:rsidRDefault="00455149"/>
    <w:p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rsidR="0056452D" w:rsidRPr="0056452D" w:rsidRDefault="0056452D" w:rsidP="0056452D">
      <w:pPr>
        <w:jc w:val="center"/>
        <w:rPr>
          <w:b/>
          <w:kern w:val="28"/>
          <w:sz w:val="44"/>
        </w:rPr>
      </w:pPr>
      <w:r w:rsidRPr="0056452D">
        <w:rPr>
          <w:b/>
          <w:kern w:val="28"/>
          <w:sz w:val="44"/>
        </w:rPr>
        <w:t>Section VII.  Schedule of Requirements</w:t>
      </w:r>
    </w:p>
    <w:p w:rsidR="00455149" w:rsidRDefault="00455149">
      <w:pPr>
        <w:pStyle w:val="Outline"/>
        <w:spacing w:before="0"/>
        <w:rPr>
          <w:kern w:val="0"/>
        </w:rPr>
      </w:pPr>
    </w:p>
    <w:p w:rsidR="0056452D" w:rsidRPr="008B66E1" w:rsidRDefault="0056452D">
      <w:pPr>
        <w:pStyle w:val="Outline"/>
        <w:spacing w:before="0"/>
        <w:rPr>
          <w:kern w:val="0"/>
        </w:rPr>
        <w:sectPr w:rsidR="0056452D" w:rsidRPr="008B66E1">
          <w:headerReference w:type="even" r:id="rId32"/>
          <w:headerReference w:type="default" r:id="rId33"/>
          <w:headerReference w:type="first" r:id="rId34"/>
          <w:type w:val="oddPage"/>
          <w:pgSz w:w="12240" w:h="15840" w:code="1"/>
          <w:pgMar w:top="1440" w:right="1440" w:bottom="1440" w:left="1800" w:header="720" w:footer="720" w:gutter="0"/>
          <w:paperSrc w:first="15" w:other="15"/>
          <w:pgNumType w:chapStyle="1"/>
          <w:cols w:space="720"/>
          <w:titlePg/>
        </w:sectPr>
      </w:pPr>
    </w:p>
    <w:p w:rsidR="00455149" w:rsidRPr="008B66E1" w:rsidRDefault="00455149">
      <w:pPr>
        <w:pStyle w:val="Outline"/>
        <w:spacing w:before="0"/>
        <w:rPr>
          <w:kern w:val="0"/>
        </w:rPr>
      </w:pPr>
    </w:p>
    <w:p w:rsidR="00FB29EF" w:rsidRPr="008B66E1" w:rsidRDefault="00FB29EF" w:rsidP="00FB29EF">
      <w:pPr>
        <w:suppressAutoHyphens/>
        <w:jc w:val="both"/>
      </w:pPr>
      <w:bookmarkStart w:id="402" w:name="_Toc458817153"/>
    </w:p>
    <w:p w:rsidR="00FB29EF" w:rsidRPr="008B66E1" w:rsidRDefault="00FB29EF" w:rsidP="00FB29EF">
      <w:pPr>
        <w:pStyle w:val="SectionVIHeader"/>
      </w:pPr>
      <w:bookmarkStart w:id="403" w:name="_Toc458817151"/>
      <w:r w:rsidRPr="008B66E1">
        <w:t>3.</w:t>
      </w:r>
      <w:r w:rsidRPr="008B66E1">
        <w:tab/>
        <w:t>Technical Specifications</w:t>
      </w:r>
      <w:bookmarkEnd w:id="403"/>
      <w:r>
        <w:t xml:space="preserve"> and Quantities</w:t>
      </w:r>
    </w:p>
    <w:p w:rsidR="00FB29EF" w:rsidRPr="008B66E1" w:rsidRDefault="00FB29EF" w:rsidP="00FB29EF">
      <w:pPr>
        <w:suppressAutoHyphens/>
        <w:jc w:val="both"/>
      </w:pPr>
    </w:p>
    <w:p w:rsidR="00FB29EF" w:rsidRDefault="00FB29EF" w:rsidP="00FB29EF">
      <w:pPr>
        <w:spacing w:after="180"/>
        <w:jc w:val="both"/>
        <w:rPr>
          <w:i/>
          <w:iCs/>
        </w:rPr>
      </w:pPr>
      <w:r w:rsidRPr="008B66E1">
        <w:rPr>
          <w:i/>
          <w:iCs/>
        </w:rPr>
        <w:t xml:space="preserve"> </w:t>
      </w:r>
      <w:r w:rsidRPr="008B66E1">
        <w:rPr>
          <w:b/>
          <w:i/>
          <w:iCs/>
        </w:rPr>
        <w:t>Summary of Technical Specifications</w:t>
      </w:r>
      <w:r w:rsidRPr="008B66E1">
        <w:rPr>
          <w:i/>
          <w:iCs/>
        </w:rPr>
        <w:t xml:space="preserve">. The Goods and Related Services shall comply with </w:t>
      </w:r>
      <w:r>
        <w:rPr>
          <w:i/>
          <w:iCs/>
        </w:rPr>
        <w:t xml:space="preserve">the </w:t>
      </w:r>
      <w:r w:rsidRPr="008B66E1">
        <w:rPr>
          <w:i/>
          <w:iCs/>
        </w:rPr>
        <w:t xml:space="preserve">following Technical Specifications and Standards: </w:t>
      </w:r>
    </w:p>
    <w:p w:rsidR="00FB29EF" w:rsidRDefault="00FB29EF" w:rsidP="00FB29EF">
      <w:pPr>
        <w:rPr>
          <w:b/>
          <w:bCs/>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Pr="008B66E1" w:rsidRDefault="00FB29EF" w:rsidP="00FB29EF">
      <w:pPr>
        <w:pStyle w:val="SectionVIHeader"/>
      </w:pPr>
      <w:r w:rsidRPr="008B66E1">
        <w:lastRenderedPageBreak/>
        <w:t xml:space="preserve">4. Drawings </w:t>
      </w:r>
    </w:p>
    <w:p w:rsidR="00FB29EF" w:rsidRPr="008B66E1" w:rsidRDefault="00FB29EF" w:rsidP="00FB29EF"/>
    <w:p w:rsidR="001B19A2" w:rsidRDefault="00FB29EF" w:rsidP="00FB29EF">
      <w:pPr>
        <w:pStyle w:val="SectionVIHeader"/>
        <w:jc w:val="both"/>
      </w:pPr>
      <w:r w:rsidRPr="008B66E1">
        <w:br w:type="page"/>
      </w:r>
      <w:r>
        <w:lastRenderedPageBreak/>
        <w:tab/>
      </w:r>
      <w:r>
        <w:tab/>
        <w:t xml:space="preserve">Tender </w:t>
      </w:r>
      <w:r w:rsidR="00455149" w:rsidRPr="008B66E1">
        <w:t>5. Inspections and Tests</w:t>
      </w:r>
      <w:bookmarkEnd w:id="402"/>
      <w:r w:rsidR="00F63963" w:rsidRPr="008B66E1">
        <w:t xml:space="preserve"> </w:t>
      </w:r>
    </w:p>
    <w:p w:rsidR="00196CD1" w:rsidRDefault="00196CD1" w:rsidP="000F2872"/>
    <w:p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rsidR="00455149" w:rsidRPr="008B66E1" w:rsidRDefault="00455149">
      <w:bookmarkStart w:id="404" w:name="_Toc438266930"/>
      <w:bookmarkStart w:id="405" w:name="_Toc438267904"/>
      <w:bookmarkStart w:id="406" w:name="_Toc438366671"/>
    </w:p>
    <w:p w:rsidR="00B24965" w:rsidRPr="008B66E1" w:rsidRDefault="00B24965"/>
    <w:p w:rsidR="00455149" w:rsidRPr="008B66E1" w:rsidRDefault="00455149"/>
    <w:p w:rsidR="00455149" w:rsidRPr="008B66E1" w:rsidRDefault="00455149"/>
    <w:p w:rsidR="00455149" w:rsidRPr="008B66E1" w:rsidRDefault="00455149"/>
    <w:p w:rsidR="00B24965" w:rsidRPr="008B66E1" w:rsidRDefault="00B24965" w:rsidP="00B24965">
      <w:pPr>
        <w:tabs>
          <w:tab w:val="left" w:pos="2265"/>
        </w:tabs>
      </w:pPr>
    </w:p>
    <w:p w:rsidR="00455149" w:rsidRPr="008B66E1" w:rsidRDefault="00B24965"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r w:rsidRPr="008B66E1">
        <w:tab/>
      </w:r>
    </w:p>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rsidP="008B1FAD">
      <w:pPr>
        <w:pStyle w:val="Heading1"/>
      </w:pPr>
      <w:bookmarkStart w:id="407" w:name="_Toc438529605"/>
      <w:bookmarkStart w:id="408" w:name="_Toc438725761"/>
      <w:bookmarkStart w:id="409" w:name="_Toc438817756"/>
      <w:bookmarkStart w:id="410" w:name="_Toc438954450"/>
      <w:bookmarkStart w:id="411" w:name="_Toc461939623"/>
      <w:bookmarkStart w:id="412" w:name="_Toc488411759"/>
      <w:bookmarkStart w:id="413" w:name="_Toc458816213"/>
      <w:bookmarkStart w:id="414" w:name="_Toc459036706"/>
      <w:r w:rsidRPr="008B66E1">
        <w:t xml:space="preserve">PART </w:t>
      </w:r>
      <w:r w:rsidR="008B1FAD">
        <w:t>4</w:t>
      </w:r>
      <w:r w:rsidRPr="008B66E1">
        <w:t xml:space="preserve"> - Contract</w:t>
      </w:r>
      <w:bookmarkEnd w:id="407"/>
      <w:bookmarkEnd w:id="408"/>
      <w:bookmarkEnd w:id="409"/>
      <w:bookmarkEnd w:id="410"/>
      <w:bookmarkEnd w:id="411"/>
      <w:bookmarkEnd w:id="412"/>
      <w:bookmarkEnd w:id="413"/>
      <w:bookmarkEnd w:id="414"/>
    </w:p>
    <w:p w:rsidR="00455149" w:rsidRPr="008B66E1" w:rsidRDefault="00455149">
      <w:pPr>
        <w:pStyle w:val="Subtitle"/>
        <w:jc w:val="both"/>
        <w:rPr>
          <w:b w:val="0"/>
          <w:sz w:val="24"/>
        </w:rPr>
      </w:pPr>
    </w:p>
    <w:p w:rsidR="00455149" w:rsidRPr="008B66E1" w:rsidRDefault="00455149">
      <w:pPr>
        <w:pStyle w:val="Subtitle"/>
        <w:rPr>
          <w:b w:val="0"/>
          <w:sz w:val="24"/>
        </w:rPr>
      </w:pPr>
    </w:p>
    <w:p w:rsidR="00455149" w:rsidRPr="008B66E1" w:rsidRDefault="00455149">
      <w:pPr>
        <w:pStyle w:val="Subtitle"/>
        <w:rPr>
          <w:sz w:val="24"/>
        </w:rPr>
      </w:pPr>
    </w:p>
    <w:p w:rsidR="00455149" w:rsidRPr="008B66E1" w:rsidRDefault="00455149"/>
    <w:p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trPr>
          <w:trHeight w:val="600"/>
        </w:trPr>
        <w:tc>
          <w:tcPr>
            <w:tcW w:w="9198" w:type="dxa"/>
            <w:tcBorders>
              <w:top w:val="nil"/>
              <w:left w:val="nil"/>
              <w:bottom w:val="nil"/>
              <w:right w:val="nil"/>
            </w:tcBorders>
            <w:vAlign w:val="center"/>
          </w:tcPr>
          <w:p w:rsidR="00455149" w:rsidRPr="00B95277" w:rsidRDefault="00455149" w:rsidP="00B95277">
            <w:pPr>
              <w:pStyle w:val="Subtitle"/>
            </w:pPr>
            <w:bookmarkStart w:id="415" w:name="_Toc471555340"/>
            <w:bookmarkStart w:id="416" w:name="_Toc471555883"/>
            <w:bookmarkStart w:id="417" w:name="_Toc488411760"/>
            <w:bookmarkStart w:id="418" w:name="_Toc458816214"/>
            <w:bookmarkStart w:id="419" w:name="_Toc459036707"/>
            <w:r w:rsidRPr="00B95277">
              <w:t>Section VII</w:t>
            </w:r>
            <w:r w:rsidR="00193CA6" w:rsidRPr="00B95277">
              <w:t>I</w:t>
            </w:r>
            <w:r w:rsidRPr="00B95277">
              <w:t>.  General Conditions of Contract</w:t>
            </w:r>
            <w:bookmarkEnd w:id="415"/>
            <w:bookmarkEnd w:id="416"/>
            <w:bookmarkEnd w:id="417"/>
            <w:bookmarkEnd w:id="418"/>
            <w:bookmarkEnd w:id="419"/>
          </w:p>
        </w:tc>
      </w:tr>
    </w:tbl>
    <w:p w:rsidR="00455149" w:rsidRPr="008B66E1" w:rsidRDefault="00455149"/>
    <w:p w:rsidR="00455149" w:rsidRPr="008B66E1" w:rsidRDefault="00455149">
      <w:pPr>
        <w:jc w:val="center"/>
        <w:rPr>
          <w:b/>
          <w:sz w:val="32"/>
        </w:rPr>
      </w:pPr>
      <w:r w:rsidRPr="008B66E1">
        <w:rPr>
          <w:b/>
          <w:sz w:val="32"/>
        </w:rPr>
        <w:t>Table of Clauses</w:t>
      </w:r>
    </w:p>
    <w:p w:rsidR="00455149" w:rsidRPr="008B66E1" w:rsidRDefault="00455149">
      <w:pPr>
        <w:jc w:val="center"/>
        <w:rPr>
          <w:b/>
          <w:sz w:val="32"/>
        </w:rPr>
      </w:pPr>
    </w:p>
    <w:p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rsidR="00455149" w:rsidRPr="008B66E1" w:rsidRDefault="007B64F5" w:rsidP="007B64F5">
      <w:pPr>
        <w:spacing w:after="80"/>
        <w:rPr>
          <w:b/>
        </w:rPr>
      </w:pPr>
      <w:r w:rsidRPr="007B64F5">
        <w:fldChar w:fldCharType="end"/>
      </w:r>
    </w:p>
    <w:p w:rsidR="00455149" w:rsidRPr="008B66E1" w:rsidRDefault="00455149">
      <w:pPr>
        <w:rPr>
          <w:b/>
        </w:rPr>
      </w:pPr>
      <w:r w:rsidRPr="008B66E1">
        <w:rPr>
          <w:b/>
        </w:rPr>
        <w:br w:type="page"/>
      </w:r>
    </w:p>
    <w:p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rsidTr="000934DC">
        <w:tc>
          <w:tcPr>
            <w:tcW w:w="9216" w:type="dxa"/>
            <w:gridSpan w:val="3"/>
          </w:tcPr>
          <w:p w:rsidR="007B64F5" w:rsidRPr="00982ACF" w:rsidRDefault="007B64F5" w:rsidP="00E81F1B">
            <w:pPr>
              <w:pStyle w:val="sec7-clauses"/>
              <w:numPr>
                <w:ilvl w:val="0"/>
                <w:numId w:val="100"/>
              </w:numPr>
              <w:spacing w:before="0" w:after="200"/>
              <w:rPr>
                <w:sz w:val="22"/>
                <w:szCs w:val="22"/>
              </w:rPr>
            </w:pPr>
            <w:bookmarkStart w:id="420" w:name="_Toc458817185"/>
            <w:r w:rsidRPr="00982ACF">
              <w:rPr>
                <w:sz w:val="22"/>
                <w:szCs w:val="22"/>
              </w:rPr>
              <w:t>Definitions</w:t>
            </w:r>
            <w:bookmarkEnd w:id="420"/>
          </w:p>
          <w:p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rsidR="007B64F5" w:rsidRPr="00982ACF" w:rsidRDefault="007B64F5" w:rsidP="007B64F5">
            <w:pPr>
              <w:pStyle w:val="Heading3"/>
              <w:numPr>
                <w:ilvl w:val="2"/>
                <w:numId w:val="58"/>
              </w:numPr>
              <w:rPr>
                <w:sz w:val="22"/>
                <w:szCs w:val="22"/>
              </w:rPr>
            </w:pPr>
            <w:r w:rsidRPr="00982ACF">
              <w:rPr>
                <w:sz w:val="22"/>
                <w:szCs w:val="22"/>
              </w:rPr>
              <w:t>“Day” means calendar day.</w:t>
            </w:r>
          </w:p>
          <w:p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rsidTr="000934DC">
        <w:tc>
          <w:tcPr>
            <w:tcW w:w="9216" w:type="dxa"/>
            <w:gridSpan w:val="3"/>
          </w:tcPr>
          <w:p w:rsidR="007B64F5" w:rsidRPr="009C0472" w:rsidRDefault="007B64F5" w:rsidP="00E81F1B">
            <w:pPr>
              <w:pStyle w:val="sec7-clauses"/>
              <w:numPr>
                <w:ilvl w:val="0"/>
                <w:numId w:val="100"/>
              </w:numPr>
              <w:spacing w:before="0" w:after="200"/>
              <w:rPr>
                <w:sz w:val="22"/>
                <w:szCs w:val="22"/>
              </w:rPr>
            </w:pPr>
            <w:bookmarkStart w:id="421" w:name="_Toc458817186"/>
            <w:r w:rsidRPr="009C0472">
              <w:rPr>
                <w:sz w:val="22"/>
                <w:szCs w:val="22"/>
              </w:rPr>
              <w:t>Contract Documents</w:t>
            </w:r>
            <w:bookmarkEnd w:id="421"/>
          </w:p>
          <w:p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rsidTr="000934DC">
        <w:tc>
          <w:tcPr>
            <w:tcW w:w="9216" w:type="dxa"/>
            <w:gridSpan w:val="3"/>
          </w:tcPr>
          <w:p w:rsidR="007B64F5" w:rsidRPr="00B834AC" w:rsidRDefault="007B64F5" w:rsidP="00E81F1B">
            <w:pPr>
              <w:pStyle w:val="sec7-clauses"/>
              <w:numPr>
                <w:ilvl w:val="0"/>
                <w:numId w:val="100"/>
              </w:numPr>
              <w:spacing w:before="0" w:after="200"/>
              <w:rPr>
                <w:sz w:val="22"/>
                <w:szCs w:val="22"/>
              </w:rPr>
            </w:pPr>
            <w:bookmarkStart w:id="422" w:name="_Toc458817187"/>
            <w:r w:rsidRPr="00B834AC">
              <w:rPr>
                <w:sz w:val="22"/>
                <w:szCs w:val="22"/>
              </w:rPr>
              <w:lastRenderedPageBreak/>
              <w:t>Fraud and Corruption</w:t>
            </w:r>
            <w:bookmarkEnd w:id="422"/>
            <w:r w:rsidRPr="00B834AC">
              <w:rPr>
                <w:sz w:val="22"/>
                <w:szCs w:val="22"/>
              </w:rPr>
              <w:t xml:space="preserve"> </w:t>
            </w:r>
          </w:p>
          <w:p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rsidTr="000934DC">
        <w:tc>
          <w:tcPr>
            <w:tcW w:w="9216" w:type="dxa"/>
            <w:gridSpan w:val="3"/>
          </w:tcPr>
          <w:p w:rsidR="007B64F5" w:rsidRPr="006209CE" w:rsidRDefault="007B64F5" w:rsidP="00E81F1B">
            <w:pPr>
              <w:pStyle w:val="sec7-clauses"/>
              <w:numPr>
                <w:ilvl w:val="0"/>
                <w:numId w:val="100"/>
              </w:numPr>
              <w:spacing w:before="0" w:after="200"/>
              <w:rPr>
                <w:sz w:val="22"/>
                <w:szCs w:val="22"/>
              </w:rPr>
            </w:pPr>
            <w:bookmarkStart w:id="423" w:name="_Toc458817188"/>
            <w:r w:rsidRPr="006209CE">
              <w:rPr>
                <w:sz w:val="22"/>
                <w:szCs w:val="22"/>
              </w:rPr>
              <w:t>Interpretation</w:t>
            </w:r>
            <w:bookmarkEnd w:id="423"/>
          </w:p>
          <w:p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rsidTr="000934DC">
        <w:tc>
          <w:tcPr>
            <w:tcW w:w="9216" w:type="dxa"/>
            <w:gridSpan w:val="3"/>
          </w:tcPr>
          <w:p w:rsidR="007B64F5" w:rsidRPr="007049F6" w:rsidRDefault="007B64F5" w:rsidP="00E81F1B">
            <w:pPr>
              <w:pStyle w:val="sec7-clauses"/>
              <w:numPr>
                <w:ilvl w:val="0"/>
                <w:numId w:val="100"/>
              </w:numPr>
              <w:spacing w:before="0" w:after="200"/>
              <w:rPr>
                <w:sz w:val="22"/>
                <w:szCs w:val="22"/>
              </w:rPr>
            </w:pPr>
            <w:bookmarkStart w:id="424" w:name="_Toc458817189"/>
            <w:r w:rsidRPr="007049F6">
              <w:rPr>
                <w:sz w:val="22"/>
                <w:szCs w:val="22"/>
              </w:rPr>
              <w:lastRenderedPageBreak/>
              <w:t>Language</w:t>
            </w:r>
            <w:bookmarkEnd w:id="424"/>
          </w:p>
          <w:p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rsidTr="000934DC">
        <w:tc>
          <w:tcPr>
            <w:tcW w:w="9216" w:type="dxa"/>
            <w:gridSpan w:val="3"/>
          </w:tcPr>
          <w:p w:rsidR="007B64F5" w:rsidRPr="007049F6" w:rsidRDefault="007B64F5" w:rsidP="00E81F1B">
            <w:pPr>
              <w:pStyle w:val="sec7-clauses"/>
              <w:numPr>
                <w:ilvl w:val="0"/>
                <w:numId w:val="100"/>
              </w:numPr>
              <w:spacing w:before="0" w:after="200"/>
              <w:rPr>
                <w:sz w:val="22"/>
                <w:szCs w:val="22"/>
              </w:rPr>
            </w:pPr>
            <w:bookmarkStart w:id="425" w:name="_Toc458817190"/>
            <w:r w:rsidRPr="007049F6">
              <w:rPr>
                <w:sz w:val="22"/>
                <w:szCs w:val="22"/>
              </w:rPr>
              <w:t>Joint Venture, Consortium or Association</w:t>
            </w:r>
            <w:bookmarkEnd w:id="425"/>
          </w:p>
          <w:p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rsidTr="000934DC">
        <w:tc>
          <w:tcPr>
            <w:tcW w:w="9216" w:type="dxa"/>
            <w:gridSpan w:val="3"/>
          </w:tcPr>
          <w:p w:rsidR="007B64F5" w:rsidRPr="007049F6" w:rsidRDefault="007B64F5" w:rsidP="00E81F1B">
            <w:pPr>
              <w:pStyle w:val="sec7-clauses"/>
              <w:numPr>
                <w:ilvl w:val="0"/>
                <w:numId w:val="100"/>
              </w:numPr>
              <w:spacing w:before="0" w:after="200"/>
              <w:rPr>
                <w:sz w:val="22"/>
                <w:szCs w:val="22"/>
              </w:rPr>
            </w:pPr>
            <w:bookmarkStart w:id="426" w:name="_Toc458817191"/>
            <w:r w:rsidRPr="007049F6">
              <w:rPr>
                <w:sz w:val="22"/>
                <w:szCs w:val="22"/>
              </w:rPr>
              <w:lastRenderedPageBreak/>
              <w:t>Eligibility</w:t>
            </w:r>
            <w:bookmarkEnd w:id="426"/>
          </w:p>
          <w:p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rsidTr="000934DC">
        <w:tc>
          <w:tcPr>
            <w:tcW w:w="9216" w:type="dxa"/>
            <w:gridSpan w:val="3"/>
          </w:tcPr>
          <w:p w:rsidR="007B64F5" w:rsidRPr="00092B04" w:rsidRDefault="007B64F5" w:rsidP="00E81F1B">
            <w:pPr>
              <w:pStyle w:val="sec7-clauses"/>
              <w:numPr>
                <w:ilvl w:val="0"/>
                <w:numId w:val="100"/>
              </w:numPr>
              <w:spacing w:before="0" w:after="200"/>
              <w:rPr>
                <w:sz w:val="22"/>
                <w:szCs w:val="22"/>
              </w:rPr>
            </w:pPr>
            <w:bookmarkStart w:id="427" w:name="_Toc458817192"/>
            <w:r w:rsidRPr="00092B04">
              <w:rPr>
                <w:sz w:val="22"/>
                <w:szCs w:val="22"/>
              </w:rPr>
              <w:t>Notices</w:t>
            </w:r>
            <w:bookmarkEnd w:id="427"/>
          </w:p>
          <w:p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rsidTr="000934DC">
        <w:trPr>
          <w:gridBefore w:val="1"/>
          <w:gridAfter w:val="1"/>
          <w:wBefore w:w="18" w:type="dxa"/>
          <w:wAfter w:w="18" w:type="dxa"/>
        </w:trPr>
        <w:tc>
          <w:tcPr>
            <w:tcW w:w="9180" w:type="dxa"/>
          </w:tcPr>
          <w:p w:rsidR="007B64F5" w:rsidRPr="00092B04" w:rsidRDefault="007B64F5" w:rsidP="00E81F1B">
            <w:pPr>
              <w:pStyle w:val="sec7-clauses"/>
              <w:numPr>
                <w:ilvl w:val="0"/>
                <w:numId w:val="100"/>
              </w:numPr>
              <w:spacing w:before="0" w:after="200"/>
              <w:rPr>
                <w:sz w:val="22"/>
                <w:szCs w:val="22"/>
              </w:rPr>
            </w:pPr>
            <w:bookmarkStart w:id="428" w:name="_Toc458817193"/>
            <w:r w:rsidRPr="00092B04">
              <w:rPr>
                <w:sz w:val="22"/>
                <w:szCs w:val="22"/>
              </w:rPr>
              <w:t>Governing Law</w:t>
            </w:r>
            <w:bookmarkEnd w:id="428"/>
          </w:p>
          <w:p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rsidTr="000934DC">
        <w:trPr>
          <w:gridBefore w:val="1"/>
          <w:gridAfter w:val="1"/>
          <w:wBefore w:w="18" w:type="dxa"/>
          <w:wAfter w:w="18" w:type="dxa"/>
        </w:trPr>
        <w:tc>
          <w:tcPr>
            <w:tcW w:w="9180" w:type="dxa"/>
          </w:tcPr>
          <w:p w:rsidR="007B64F5" w:rsidRPr="00092B04" w:rsidRDefault="007B64F5" w:rsidP="00E81F1B">
            <w:pPr>
              <w:pStyle w:val="sec7-clauses"/>
              <w:numPr>
                <w:ilvl w:val="0"/>
                <w:numId w:val="100"/>
              </w:numPr>
              <w:spacing w:before="0" w:after="200"/>
              <w:rPr>
                <w:sz w:val="22"/>
                <w:szCs w:val="22"/>
              </w:rPr>
            </w:pPr>
            <w:bookmarkStart w:id="429" w:name="_Toc458817194"/>
            <w:r w:rsidRPr="00092B04">
              <w:rPr>
                <w:sz w:val="22"/>
                <w:szCs w:val="22"/>
              </w:rPr>
              <w:t>Settlement of Disputes</w:t>
            </w:r>
            <w:bookmarkEnd w:id="429"/>
          </w:p>
          <w:p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rsidR="00AE4A5C" w:rsidRPr="00092B04" w:rsidRDefault="00AE4A5C" w:rsidP="00AE4A5C">
            <w:pPr>
              <w:pStyle w:val="Sub-ClauseText"/>
              <w:spacing w:before="0" w:after="200"/>
              <w:ind w:left="1152"/>
              <w:rPr>
                <w:spacing w:val="0"/>
                <w:sz w:val="22"/>
                <w:szCs w:val="22"/>
              </w:rPr>
            </w:pPr>
          </w:p>
        </w:tc>
      </w:tr>
      <w:tr w:rsidR="007B64F5" w:rsidRPr="00865490" w:rsidTr="000934DC">
        <w:trPr>
          <w:gridBefore w:val="1"/>
          <w:gridAfter w:val="1"/>
          <w:wBefore w:w="18" w:type="dxa"/>
          <w:wAfter w:w="18" w:type="dxa"/>
        </w:trPr>
        <w:tc>
          <w:tcPr>
            <w:tcW w:w="9180" w:type="dxa"/>
          </w:tcPr>
          <w:p w:rsidR="007B64F5" w:rsidRPr="00865490" w:rsidRDefault="007B64F5" w:rsidP="00E81F1B">
            <w:pPr>
              <w:pStyle w:val="sec7-clauses"/>
              <w:numPr>
                <w:ilvl w:val="0"/>
                <w:numId w:val="100"/>
              </w:numPr>
              <w:spacing w:before="0" w:after="200"/>
              <w:rPr>
                <w:sz w:val="22"/>
                <w:szCs w:val="22"/>
              </w:rPr>
            </w:pPr>
            <w:bookmarkStart w:id="430" w:name="_Toc458817195"/>
            <w:r w:rsidRPr="00865490">
              <w:rPr>
                <w:sz w:val="22"/>
                <w:szCs w:val="22"/>
              </w:rPr>
              <w:t xml:space="preserve">Inspections and Audit by the </w:t>
            </w:r>
            <w:r>
              <w:rPr>
                <w:sz w:val="22"/>
                <w:szCs w:val="22"/>
              </w:rPr>
              <w:t>Government</w:t>
            </w:r>
            <w:bookmarkEnd w:id="430"/>
          </w:p>
          <w:p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1" w:name="OLE_LINK1"/>
            <w:bookmarkStart w:id="432"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1"/>
            <w:bookmarkEnd w:id="432"/>
          </w:p>
        </w:tc>
      </w:tr>
      <w:tr w:rsidR="007B64F5" w:rsidRPr="002B6CCD" w:rsidTr="000934DC">
        <w:trPr>
          <w:gridBefore w:val="1"/>
          <w:gridAfter w:val="1"/>
          <w:wBefore w:w="18" w:type="dxa"/>
          <w:wAfter w:w="18" w:type="dxa"/>
        </w:trPr>
        <w:tc>
          <w:tcPr>
            <w:tcW w:w="9180" w:type="dxa"/>
          </w:tcPr>
          <w:p w:rsidR="007B64F5" w:rsidRPr="002B6CCD" w:rsidRDefault="007B64F5" w:rsidP="00E81F1B">
            <w:pPr>
              <w:pStyle w:val="sec7-clauses"/>
              <w:numPr>
                <w:ilvl w:val="0"/>
                <w:numId w:val="100"/>
              </w:numPr>
              <w:spacing w:before="0" w:after="200"/>
              <w:rPr>
                <w:sz w:val="22"/>
                <w:szCs w:val="22"/>
              </w:rPr>
            </w:pPr>
            <w:bookmarkStart w:id="433" w:name="_Toc458817196"/>
            <w:r w:rsidRPr="002B6CCD">
              <w:rPr>
                <w:sz w:val="22"/>
                <w:szCs w:val="22"/>
              </w:rPr>
              <w:lastRenderedPageBreak/>
              <w:t>Scope of Supply</w:t>
            </w:r>
            <w:bookmarkEnd w:id="433"/>
          </w:p>
          <w:p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rsidTr="000934DC">
        <w:trPr>
          <w:gridBefore w:val="1"/>
          <w:gridAfter w:val="1"/>
          <w:wBefore w:w="18" w:type="dxa"/>
          <w:wAfter w:w="18" w:type="dxa"/>
        </w:trPr>
        <w:tc>
          <w:tcPr>
            <w:tcW w:w="9180" w:type="dxa"/>
          </w:tcPr>
          <w:p w:rsidR="007B64F5" w:rsidRPr="002B6CCD" w:rsidRDefault="007B64F5" w:rsidP="00E81F1B">
            <w:pPr>
              <w:pStyle w:val="sec7-clauses"/>
              <w:numPr>
                <w:ilvl w:val="0"/>
                <w:numId w:val="100"/>
              </w:numPr>
              <w:spacing w:before="0" w:after="200"/>
              <w:rPr>
                <w:sz w:val="22"/>
                <w:szCs w:val="22"/>
              </w:rPr>
            </w:pPr>
            <w:bookmarkStart w:id="434" w:name="_Toc458817197"/>
            <w:r w:rsidRPr="002B6CCD">
              <w:rPr>
                <w:sz w:val="22"/>
                <w:szCs w:val="22"/>
              </w:rPr>
              <w:t>Delivery and Documents</w:t>
            </w:r>
            <w:bookmarkEnd w:id="434"/>
          </w:p>
          <w:p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rsidTr="000934DC">
        <w:trPr>
          <w:gridBefore w:val="1"/>
          <w:gridAfter w:val="1"/>
          <w:wBefore w:w="18" w:type="dxa"/>
          <w:wAfter w:w="18" w:type="dxa"/>
        </w:trPr>
        <w:tc>
          <w:tcPr>
            <w:tcW w:w="9180" w:type="dxa"/>
          </w:tcPr>
          <w:p w:rsidR="007B64F5" w:rsidRPr="00BD5FC7" w:rsidRDefault="007B64F5" w:rsidP="00E81F1B">
            <w:pPr>
              <w:pStyle w:val="sec7-clauses"/>
              <w:numPr>
                <w:ilvl w:val="0"/>
                <w:numId w:val="100"/>
              </w:numPr>
              <w:spacing w:before="0" w:after="200"/>
              <w:rPr>
                <w:sz w:val="22"/>
                <w:szCs w:val="22"/>
              </w:rPr>
            </w:pPr>
            <w:bookmarkStart w:id="435" w:name="_Toc458817198"/>
            <w:r w:rsidRPr="00BD5FC7">
              <w:rPr>
                <w:sz w:val="22"/>
                <w:szCs w:val="22"/>
              </w:rPr>
              <w:t>Supplier’s Responsibilities</w:t>
            </w:r>
            <w:bookmarkEnd w:id="435"/>
          </w:p>
          <w:p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rsidTr="000934DC">
        <w:trPr>
          <w:gridBefore w:val="1"/>
          <w:gridAfter w:val="1"/>
          <w:wBefore w:w="18" w:type="dxa"/>
          <w:wAfter w:w="18" w:type="dxa"/>
        </w:trPr>
        <w:tc>
          <w:tcPr>
            <w:tcW w:w="9180" w:type="dxa"/>
          </w:tcPr>
          <w:p w:rsidR="007B64F5" w:rsidRPr="00BD5FC7" w:rsidRDefault="007B64F5" w:rsidP="00E81F1B">
            <w:pPr>
              <w:pStyle w:val="sec7-clauses"/>
              <w:numPr>
                <w:ilvl w:val="0"/>
                <w:numId w:val="100"/>
              </w:numPr>
              <w:spacing w:before="0" w:after="200"/>
              <w:rPr>
                <w:sz w:val="22"/>
                <w:szCs w:val="22"/>
              </w:rPr>
            </w:pPr>
            <w:bookmarkStart w:id="436" w:name="_Toc458817199"/>
            <w:r w:rsidRPr="00BD5FC7">
              <w:rPr>
                <w:sz w:val="22"/>
                <w:szCs w:val="22"/>
              </w:rPr>
              <w:t>Contract Price</w:t>
            </w:r>
            <w:bookmarkEnd w:id="436"/>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rsidTr="000934DC">
        <w:trPr>
          <w:gridBefore w:val="1"/>
          <w:gridAfter w:val="1"/>
          <w:wBefore w:w="18" w:type="dxa"/>
          <w:wAfter w:w="18" w:type="dxa"/>
        </w:trPr>
        <w:tc>
          <w:tcPr>
            <w:tcW w:w="9180" w:type="dxa"/>
          </w:tcPr>
          <w:p w:rsidR="007B64F5" w:rsidRPr="00BD5FC7" w:rsidRDefault="007B64F5" w:rsidP="00E81F1B">
            <w:pPr>
              <w:pStyle w:val="sec7-clauses"/>
              <w:numPr>
                <w:ilvl w:val="0"/>
                <w:numId w:val="100"/>
              </w:numPr>
              <w:spacing w:before="0" w:after="200"/>
              <w:rPr>
                <w:sz w:val="22"/>
                <w:szCs w:val="22"/>
              </w:rPr>
            </w:pPr>
            <w:bookmarkStart w:id="437" w:name="_Toc458817200"/>
            <w:r w:rsidRPr="00BD5FC7">
              <w:rPr>
                <w:sz w:val="22"/>
                <w:szCs w:val="22"/>
              </w:rPr>
              <w:t>Terms of Payment</w:t>
            </w:r>
            <w:bookmarkEnd w:id="437"/>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rsidTr="000934DC">
        <w:trPr>
          <w:gridBefore w:val="1"/>
          <w:gridAfter w:val="1"/>
          <w:wBefore w:w="18" w:type="dxa"/>
          <w:wAfter w:w="18" w:type="dxa"/>
        </w:trPr>
        <w:tc>
          <w:tcPr>
            <w:tcW w:w="9180" w:type="dxa"/>
          </w:tcPr>
          <w:p w:rsidR="007B64F5" w:rsidRPr="00BD5FC7" w:rsidRDefault="007B64F5" w:rsidP="00E81F1B">
            <w:pPr>
              <w:pStyle w:val="sec7-clauses"/>
              <w:numPr>
                <w:ilvl w:val="0"/>
                <w:numId w:val="100"/>
              </w:numPr>
              <w:spacing w:before="0" w:after="200"/>
              <w:rPr>
                <w:sz w:val="22"/>
                <w:szCs w:val="22"/>
              </w:rPr>
            </w:pPr>
            <w:bookmarkStart w:id="438" w:name="_Toc458817201"/>
            <w:r w:rsidRPr="00BD5FC7">
              <w:rPr>
                <w:sz w:val="22"/>
                <w:szCs w:val="22"/>
              </w:rPr>
              <w:lastRenderedPageBreak/>
              <w:t>Taxes and Duties</w:t>
            </w:r>
            <w:bookmarkEnd w:id="438"/>
          </w:p>
          <w:p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rsidTr="000934DC">
        <w:trPr>
          <w:gridBefore w:val="1"/>
          <w:gridAfter w:val="1"/>
          <w:wBefore w:w="18" w:type="dxa"/>
          <w:wAfter w:w="18" w:type="dxa"/>
        </w:trPr>
        <w:tc>
          <w:tcPr>
            <w:tcW w:w="9180" w:type="dxa"/>
          </w:tcPr>
          <w:p w:rsidR="007B64F5" w:rsidRPr="00DD3A65" w:rsidRDefault="007B64F5" w:rsidP="00E81F1B">
            <w:pPr>
              <w:pStyle w:val="sec7-clauses"/>
              <w:numPr>
                <w:ilvl w:val="0"/>
                <w:numId w:val="100"/>
              </w:numPr>
              <w:spacing w:before="0" w:after="200"/>
              <w:rPr>
                <w:sz w:val="22"/>
                <w:szCs w:val="22"/>
              </w:rPr>
            </w:pPr>
            <w:bookmarkStart w:id="439" w:name="_Toc458817202"/>
            <w:r w:rsidRPr="00DD3A65">
              <w:rPr>
                <w:sz w:val="22"/>
                <w:szCs w:val="22"/>
              </w:rPr>
              <w:t>Performance Security</w:t>
            </w:r>
            <w:bookmarkEnd w:id="439"/>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rsidTr="000934DC">
        <w:trPr>
          <w:gridBefore w:val="1"/>
          <w:gridAfter w:val="1"/>
          <w:wBefore w:w="18" w:type="dxa"/>
          <w:wAfter w:w="18" w:type="dxa"/>
        </w:trPr>
        <w:tc>
          <w:tcPr>
            <w:tcW w:w="9180" w:type="dxa"/>
          </w:tcPr>
          <w:p w:rsidR="007B64F5" w:rsidRPr="00DD3A65" w:rsidRDefault="007B64F5" w:rsidP="00E81F1B">
            <w:pPr>
              <w:pStyle w:val="sec7-clauses"/>
              <w:numPr>
                <w:ilvl w:val="0"/>
                <w:numId w:val="100"/>
              </w:numPr>
              <w:spacing w:before="0" w:after="200"/>
              <w:rPr>
                <w:sz w:val="22"/>
                <w:szCs w:val="22"/>
              </w:rPr>
            </w:pPr>
            <w:bookmarkStart w:id="440" w:name="_Toc458817203"/>
            <w:r w:rsidRPr="00DD3A65">
              <w:rPr>
                <w:sz w:val="22"/>
                <w:szCs w:val="22"/>
              </w:rPr>
              <w:t>Copyright</w:t>
            </w:r>
            <w:bookmarkEnd w:id="440"/>
          </w:p>
          <w:p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rsidTr="000934DC">
        <w:trPr>
          <w:gridBefore w:val="1"/>
          <w:gridAfter w:val="1"/>
          <w:wBefore w:w="18" w:type="dxa"/>
          <w:wAfter w:w="18" w:type="dxa"/>
        </w:trPr>
        <w:tc>
          <w:tcPr>
            <w:tcW w:w="9180" w:type="dxa"/>
          </w:tcPr>
          <w:p w:rsidR="007B64F5" w:rsidRPr="00923912" w:rsidRDefault="007B64F5" w:rsidP="00E81F1B">
            <w:pPr>
              <w:pStyle w:val="sec7-clauses"/>
              <w:numPr>
                <w:ilvl w:val="0"/>
                <w:numId w:val="100"/>
              </w:numPr>
              <w:spacing w:before="0" w:after="200"/>
              <w:rPr>
                <w:sz w:val="22"/>
                <w:szCs w:val="22"/>
              </w:rPr>
            </w:pPr>
            <w:bookmarkStart w:id="441" w:name="_Toc458817204"/>
            <w:r w:rsidRPr="00923912">
              <w:rPr>
                <w:sz w:val="22"/>
                <w:szCs w:val="22"/>
              </w:rPr>
              <w:t>Confidential Information</w:t>
            </w:r>
            <w:bookmarkEnd w:id="441"/>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rsidTr="000934DC">
        <w:trPr>
          <w:gridBefore w:val="1"/>
          <w:gridAfter w:val="1"/>
          <w:wBefore w:w="18" w:type="dxa"/>
          <w:wAfter w:w="18" w:type="dxa"/>
        </w:trPr>
        <w:tc>
          <w:tcPr>
            <w:tcW w:w="9180" w:type="dxa"/>
          </w:tcPr>
          <w:p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2" w:name="_Toc458817205"/>
            <w:r w:rsidRPr="00FC269C">
              <w:rPr>
                <w:sz w:val="22"/>
                <w:szCs w:val="22"/>
              </w:rPr>
              <w:t>Subcontracting</w:t>
            </w:r>
            <w:bookmarkEnd w:id="442"/>
          </w:p>
          <w:p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rsidTr="000934DC">
        <w:trPr>
          <w:gridBefore w:val="1"/>
          <w:gridAfter w:val="1"/>
          <w:wBefore w:w="18" w:type="dxa"/>
          <w:wAfter w:w="18" w:type="dxa"/>
        </w:trPr>
        <w:tc>
          <w:tcPr>
            <w:tcW w:w="9180" w:type="dxa"/>
          </w:tcPr>
          <w:p w:rsidR="007B64F5" w:rsidRPr="00FC269C" w:rsidRDefault="007B64F5" w:rsidP="00E81F1B">
            <w:pPr>
              <w:pStyle w:val="sec7-clauses"/>
              <w:numPr>
                <w:ilvl w:val="0"/>
                <w:numId w:val="100"/>
              </w:numPr>
              <w:spacing w:before="0" w:after="200"/>
              <w:rPr>
                <w:sz w:val="22"/>
                <w:szCs w:val="22"/>
              </w:rPr>
            </w:pPr>
            <w:bookmarkStart w:id="443" w:name="_Toc458817206"/>
            <w:r w:rsidRPr="00FC269C">
              <w:rPr>
                <w:sz w:val="22"/>
                <w:szCs w:val="22"/>
              </w:rPr>
              <w:t>Specifications and Standards</w:t>
            </w:r>
            <w:bookmarkEnd w:id="443"/>
          </w:p>
          <w:p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rsidTr="000934DC">
        <w:trPr>
          <w:gridBefore w:val="1"/>
          <w:gridAfter w:val="1"/>
          <w:wBefore w:w="18" w:type="dxa"/>
          <w:wAfter w:w="18" w:type="dxa"/>
        </w:trPr>
        <w:tc>
          <w:tcPr>
            <w:tcW w:w="9180" w:type="dxa"/>
          </w:tcPr>
          <w:p w:rsidR="007B64F5" w:rsidRPr="003B18EB" w:rsidRDefault="007B64F5" w:rsidP="00E81F1B">
            <w:pPr>
              <w:pStyle w:val="sec7-clauses"/>
              <w:numPr>
                <w:ilvl w:val="0"/>
                <w:numId w:val="100"/>
              </w:numPr>
              <w:spacing w:before="0" w:after="200"/>
              <w:rPr>
                <w:sz w:val="22"/>
                <w:szCs w:val="22"/>
              </w:rPr>
            </w:pPr>
            <w:bookmarkStart w:id="444" w:name="_Toc458817207"/>
            <w:r w:rsidRPr="003B18EB">
              <w:rPr>
                <w:sz w:val="22"/>
                <w:szCs w:val="22"/>
              </w:rPr>
              <w:lastRenderedPageBreak/>
              <w:t>Packing and Documents</w:t>
            </w:r>
            <w:bookmarkEnd w:id="444"/>
          </w:p>
          <w:p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rsidTr="000934DC">
        <w:trPr>
          <w:gridBefore w:val="1"/>
          <w:gridAfter w:val="1"/>
          <w:wBefore w:w="18" w:type="dxa"/>
          <w:wAfter w:w="18" w:type="dxa"/>
        </w:trPr>
        <w:tc>
          <w:tcPr>
            <w:tcW w:w="9180" w:type="dxa"/>
          </w:tcPr>
          <w:p w:rsidR="007B64F5" w:rsidRPr="003B18EB" w:rsidRDefault="007B64F5" w:rsidP="00E81F1B">
            <w:pPr>
              <w:pStyle w:val="sec7-clauses"/>
              <w:numPr>
                <w:ilvl w:val="0"/>
                <w:numId w:val="100"/>
              </w:numPr>
              <w:spacing w:before="0" w:after="200"/>
              <w:rPr>
                <w:sz w:val="22"/>
                <w:szCs w:val="22"/>
              </w:rPr>
            </w:pPr>
            <w:bookmarkStart w:id="445" w:name="_Toc458817208"/>
            <w:r w:rsidRPr="003B18EB">
              <w:rPr>
                <w:sz w:val="22"/>
                <w:szCs w:val="22"/>
              </w:rPr>
              <w:t>Insurance</w:t>
            </w:r>
            <w:bookmarkEnd w:id="445"/>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rsidTr="000934DC">
        <w:trPr>
          <w:gridBefore w:val="1"/>
          <w:gridAfter w:val="1"/>
          <w:wBefore w:w="18" w:type="dxa"/>
          <w:wAfter w:w="18" w:type="dxa"/>
        </w:trPr>
        <w:tc>
          <w:tcPr>
            <w:tcW w:w="9180" w:type="dxa"/>
          </w:tcPr>
          <w:p w:rsidR="007B64F5" w:rsidRPr="003B18EB" w:rsidRDefault="007B64F5" w:rsidP="00E81F1B">
            <w:pPr>
              <w:pStyle w:val="sec7-clauses"/>
              <w:numPr>
                <w:ilvl w:val="0"/>
                <w:numId w:val="100"/>
              </w:numPr>
              <w:spacing w:before="0" w:after="200"/>
              <w:rPr>
                <w:sz w:val="22"/>
                <w:szCs w:val="22"/>
              </w:rPr>
            </w:pPr>
            <w:bookmarkStart w:id="446" w:name="_Toc458817209"/>
            <w:r w:rsidRPr="003B18EB">
              <w:rPr>
                <w:sz w:val="22"/>
                <w:szCs w:val="22"/>
              </w:rPr>
              <w:t>Transportation</w:t>
            </w:r>
            <w:bookmarkEnd w:id="446"/>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rsidTr="000934DC">
        <w:trPr>
          <w:gridBefore w:val="1"/>
          <w:gridAfter w:val="1"/>
          <w:wBefore w:w="18" w:type="dxa"/>
          <w:wAfter w:w="18" w:type="dxa"/>
        </w:trPr>
        <w:tc>
          <w:tcPr>
            <w:tcW w:w="9180" w:type="dxa"/>
          </w:tcPr>
          <w:p w:rsidR="007B64F5" w:rsidRPr="003B18EB" w:rsidRDefault="007B64F5" w:rsidP="00E81F1B">
            <w:pPr>
              <w:pStyle w:val="sec7-clauses"/>
              <w:numPr>
                <w:ilvl w:val="0"/>
                <w:numId w:val="100"/>
              </w:numPr>
              <w:spacing w:before="0" w:after="200"/>
              <w:rPr>
                <w:sz w:val="22"/>
                <w:szCs w:val="22"/>
              </w:rPr>
            </w:pPr>
            <w:bookmarkStart w:id="447" w:name="_Toc458817210"/>
            <w:r w:rsidRPr="003B18EB">
              <w:rPr>
                <w:sz w:val="22"/>
                <w:szCs w:val="22"/>
              </w:rPr>
              <w:t>Inspections and Tests</w:t>
            </w:r>
            <w:bookmarkEnd w:id="447"/>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rsidTr="000934DC">
        <w:trPr>
          <w:gridBefore w:val="1"/>
          <w:gridAfter w:val="1"/>
          <w:wBefore w:w="18" w:type="dxa"/>
          <w:wAfter w:w="18" w:type="dxa"/>
        </w:trPr>
        <w:tc>
          <w:tcPr>
            <w:tcW w:w="9180" w:type="dxa"/>
          </w:tcPr>
          <w:p w:rsidR="007B64F5" w:rsidRPr="008256A6" w:rsidRDefault="007B64F5" w:rsidP="00E81F1B">
            <w:pPr>
              <w:pStyle w:val="sec7-clauses"/>
              <w:numPr>
                <w:ilvl w:val="0"/>
                <w:numId w:val="100"/>
              </w:numPr>
              <w:spacing w:before="0" w:after="200"/>
              <w:rPr>
                <w:sz w:val="22"/>
                <w:szCs w:val="22"/>
              </w:rPr>
            </w:pPr>
            <w:bookmarkStart w:id="448" w:name="_Toc458817211"/>
            <w:r w:rsidRPr="008256A6">
              <w:rPr>
                <w:sz w:val="22"/>
                <w:szCs w:val="22"/>
              </w:rPr>
              <w:lastRenderedPageBreak/>
              <w:t>Liquidated Damages</w:t>
            </w:r>
            <w:bookmarkEnd w:id="448"/>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rsidTr="000934DC">
        <w:trPr>
          <w:gridBefore w:val="1"/>
          <w:gridAfter w:val="1"/>
          <w:wBefore w:w="18" w:type="dxa"/>
          <w:wAfter w:w="18" w:type="dxa"/>
        </w:trPr>
        <w:tc>
          <w:tcPr>
            <w:tcW w:w="9180" w:type="dxa"/>
          </w:tcPr>
          <w:p w:rsidR="007B64F5" w:rsidRPr="008256A6" w:rsidRDefault="007B64F5" w:rsidP="00E81F1B">
            <w:pPr>
              <w:pStyle w:val="sec7-clauses"/>
              <w:numPr>
                <w:ilvl w:val="0"/>
                <w:numId w:val="100"/>
              </w:numPr>
              <w:spacing w:before="0" w:after="200"/>
              <w:rPr>
                <w:sz w:val="22"/>
                <w:szCs w:val="22"/>
              </w:rPr>
            </w:pPr>
            <w:bookmarkStart w:id="449" w:name="_Toc458817212"/>
            <w:r w:rsidRPr="008256A6">
              <w:rPr>
                <w:sz w:val="22"/>
                <w:szCs w:val="22"/>
              </w:rPr>
              <w:t>Warranty</w:t>
            </w:r>
            <w:bookmarkEnd w:id="449"/>
            <w:r w:rsidRPr="008256A6">
              <w:rPr>
                <w:sz w:val="22"/>
                <w:szCs w:val="22"/>
              </w:rPr>
              <w:t xml:space="preserve"> </w:t>
            </w: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rsidR="00131757" w:rsidRPr="008256A6" w:rsidRDefault="00131757" w:rsidP="00131757">
            <w:pPr>
              <w:pStyle w:val="Sub-ClauseText"/>
              <w:spacing w:before="0" w:after="0"/>
              <w:ind w:left="612" w:hanging="612"/>
              <w:rPr>
                <w:spacing w:val="0"/>
                <w:sz w:val="22"/>
                <w:szCs w:val="22"/>
              </w:rPr>
            </w:pP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rsidTr="000934DC">
        <w:trPr>
          <w:gridBefore w:val="1"/>
          <w:gridAfter w:val="1"/>
          <w:wBefore w:w="18" w:type="dxa"/>
          <w:wAfter w:w="18" w:type="dxa"/>
        </w:trPr>
        <w:tc>
          <w:tcPr>
            <w:tcW w:w="9180" w:type="dxa"/>
          </w:tcPr>
          <w:p w:rsidR="007B64F5" w:rsidRPr="008256A6" w:rsidRDefault="007B64F5" w:rsidP="00E81F1B">
            <w:pPr>
              <w:pStyle w:val="sec7-clauses"/>
              <w:numPr>
                <w:ilvl w:val="0"/>
                <w:numId w:val="100"/>
              </w:numPr>
              <w:spacing w:before="0" w:after="200"/>
              <w:rPr>
                <w:sz w:val="22"/>
                <w:szCs w:val="22"/>
              </w:rPr>
            </w:pPr>
            <w:bookmarkStart w:id="450" w:name="_Toc458817213"/>
            <w:r w:rsidRPr="008256A6">
              <w:rPr>
                <w:sz w:val="22"/>
                <w:szCs w:val="22"/>
              </w:rPr>
              <w:lastRenderedPageBreak/>
              <w:t>Patent Indemnity</w:t>
            </w:r>
            <w:bookmarkEnd w:id="450"/>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rsidTr="000934DC">
        <w:trPr>
          <w:gridBefore w:val="1"/>
          <w:gridAfter w:val="1"/>
          <w:wBefore w:w="18" w:type="dxa"/>
          <w:wAfter w:w="18" w:type="dxa"/>
        </w:trPr>
        <w:tc>
          <w:tcPr>
            <w:tcW w:w="9180" w:type="dxa"/>
          </w:tcPr>
          <w:p w:rsidR="007B64F5" w:rsidRPr="006B236C" w:rsidRDefault="007B64F5" w:rsidP="00E81F1B">
            <w:pPr>
              <w:pStyle w:val="sec7-clauses"/>
              <w:numPr>
                <w:ilvl w:val="0"/>
                <w:numId w:val="100"/>
              </w:numPr>
              <w:spacing w:before="0" w:after="200"/>
              <w:rPr>
                <w:sz w:val="22"/>
                <w:szCs w:val="22"/>
              </w:rPr>
            </w:pPr>
            <w:bookmarkStart w:id="451" w:name="_Toc458817214"/>
            <w:r w:rsidRPr="006B236C">
              <w:rPr>
                <w:sz w:val="22"/>
                <w:szCs w:val="22"/>
              </w:rPr>
              <w:lastRenderedPageBreak/>
              <w:t>Limitation of Liability</w:t>
            </w:r>
            <w:bookmarkEnd w:id="451"/>
            <w:r w:rsidRPr="006B236C">
              <w:rPr>
                <w:sz w:val="22"/>
                <w:szCs w:val="22"/>
              </w:rPr>
              <w:t xml:space="preserve"> </w:t>
            </w:r>
          </w:p>
          <w:p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rsidTr="000934DC">
        <w:trPr>
          <w:gridBefore w:val="1"/>
          <w:gridAfter w:val="1"/>
          <w:wBefore w:w="18" w:type="dxa"/>
          <w:wAfter w:w="18" w:type="dxa"/>
        </w:trPr>
        <w:tc>
          <w:tcPr>
            <w:tcW w:w="9180" w:type="dxa"/>
          </w:tcPr>
          <w:p w:rsidR="007B64F5" w:rsidRPr="006B236C" w:rsidRDefault="007B64F5" w:rsidP="00E81F1B">
            <w:pPr>
              <w:pStyle w:val="sec7-clauses"/>
              <w:numPr>
                <w:ilvl w:val="0"/>
                <w:numId w:val="100"/>
              </w:numPr>
              <w:spacing w:before="0" w:after="200"/>
              <w:rPr>
                <w:sz w:val="22"/>
                <w:szCs w:val="22"/>
              </w:rPr>
            </w:pPr>
            <w:bookmarkStart w:id="452" w:name="_Toc458817215"/>
            <w:r w:rsidRPr="006B236C">
              <w:rPr>
                <w:sz w:val="22"/>
                <w:szCs w:val="22"/>
              </w:rPr>
              <w:t>Change in Laws and Regulations</w:t>
            </w:r>
            <w:bookmarkEnd w:id="452"/>
          </w:p>
          <w:p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rsidTr="000934DC">
        <w:trPr>
          <w:gridBefore w:val="1"/>
          <w:gridAfter w:val="1"/>
          <w:wBefore w:w="18" w:type="dxa"/>
          <w:wAfter w:w="18" w:type="dxa"/>
        </w:trPr>
        <w:tc>
          <w:tcPr>
            <w:tcW w:w="9180" w:type="dxa"/>
          </w:tcPr>
          <w:p w:rsidR="007B64F5" w:rsidRPr="00755860" w:rsidRDefault="007B64F5" w:rsidP="00E81F1B">
            <w:pPr>
              <w:pStyle w:val="sec7-clauses"/>
              <w:numPr>
                <w:ilvl w:val="0"/>
                <w:numId w:val="100"/>
              </w:numPr>
              <w:spacing w:before="0" w:after="200"/>
              <w:rPr>
                <w:sz w:val="22"/>
                <w:szCs w:val="22"/>
              </w:rPr>
            </w:pPr>
            <w:bookmarkStart w:id="453" w:name="_Toc458817216"/>
            <w:r w:rsidRPr="00755860">
              <w:rPr>
                <w:sz w:val="22"/>
                <w:szCs w:val="22"/>
              </w:rPr>
              <w:t>Force Majeure</w:t>
            </w:r>
            <w:bookmarkEnd w:id="453"/>
          </w:p>
          <w:p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rsidTr="000934DC">
        <w:trPr>
          <w:gridBefore w:val="1"/>
          <w:gridAfter w:val="1"/>
          <w:wBefore w:w="18" w:type="dxa"/>
          <w:wAfter w:w="18" w:type="dxa"/>
        </w:trPr>
        <w:tc>
          <w:tcPr>
            <w:tcW w:w="9180" w:type="dxa"/>
          </w:tcPr>
          <w:p w:rsidR="007B64F5" w:rsidRPr="00D02317" w:rsidRDefault="007B64F5" w:rsidP="00E81F1B">
            <w:pPr>
              <w:pStyle w:val="sec7-clauses"/>
              <w:numPr>
                <w:ilvl w:val="0"/>
                <w:numId w:val="100"/>
              </w:numPr>
              <w:spacing w:before="0" w:after="200"/>
              <w:rPr>
                <w:sz w:val="22"/>
                <w:szCs w:val="22"/>
              </w:rPr>
            </w:pPr>
            <w:bookmarkStart w:id="454" w:name="_Toc458817217"/>
            <w:r w:rsidRPr="00D02317">
              <w:rPr>
                <w:sz w:val="22"/>
                <w:szCs w:val="22"/>
              </w:rPr>
              <w:t>Change Orders and Contract Amendments</w:t>
            </w:r>
            <w:bookmarkEnd w:id="454"/>
          </w:p>
          <w:p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rsidTr="000934DC">
        <w:trPr>
          <w:gridBefore w:val="1"/>
          <w:gridAfter w:val="1"/>
          <w:wBefore w:w="18" w:type="dxa"/>
          <w:wAfter w:w="18" w:type="dxa"/>
        </w:trPr>
        <w:tc>
          <w:tcPr>
            <w:tcW w:w="9180" w:type="dxa"/>
          </w:tcPr>
          <w:p w:rsidR="007B64F5" w:rsidRPr="00D02317" w:rsidRDefault="007B64F5" w:rsidP="00E81F1B">
            <w:pPr>
              <w:pStyle w:val="sec7-clauses"/>
              <w:numPr>
                <w:ilvl w:val="0"/>
                <w:numId w:val="100"/>
              </w:numPr>
              <w:spacing w:before="0" w:after="200"/>
              <w:rPr>
                <w:sz w:val="22"/>
                <w:szCs w:val="22"/>
              </w:rPr>
            </w:pPr>
            <w:bookmarkStart w:id="455" w:name="_Toc458817218"/>
            <w:r w:rsidRPr="00D02317">
              <w:rPr>
                <w:sz w:val="22"/>
                <w:szCs w:val="22"/>
              </w:rPr>
              <w:lastRenderedPageBreak/>
              <w:t>Extensions of Time</w:t>
            </w:r>
            <w:bookmarkEnd w:id="455"/>
          </w:p>
          <w:p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rsidTr="000934DC">
        <w:trPr>
          <w:gridBefore w:val="1"/>
          <w:gridAfter w:val="1"/>
          <w:wBefore w:w="18" w:type="dxa"/>
          <w:wAfter w:w="18" w:type="dxa"/>
        </w:trPr>
        <w:tc>
          <w:tcPr>
            <w:tcW w:w="9180" w:type="dxa"/>
          </w:tcPr>
          <w:p w:rsidR="007B64F5" w:rsidRPr="00D02317" w:rsidRDefault="007B64F5" w:rsidP="00E81F1B">
            <w:pPr>
              <w:pStyle w:val="sec7-clauses"/>
              <w:numPr>
                <w:ilvl w:val="0"/>
                <w:numId w:val="100"/>
              </w:numPr>
              <w:spacing w:before="0" w:after="200"/>
              <w:rPr>
                <w:sz w:val="22"/>
                <w:szCs w:val="22"/>
              </w:rPr>
            </w:pPr>
            <w:bookmarkStart w:id="456" w:name="_Toc458817219"/>
            <w:r w:rsidRPr="00D02317">
              <w:rPr>
                <w:sz w:val="22"/>
                <w:szCs w:val="22"/>
              </w:rPr>
              <w:t>Termination</w:t>
            </w:r>
            <w:bookmarkEnd w:id="456"/>
          </w:p>
          <w:p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rsidTr="000934DC">
        <w:trPr>
          <w:gridBefore w:val="1"/>
          <w:gridAfter w:val="1"/>
          <w:wBefore w:w="18" w:type="dxa"/>
          <w:wAfter w:w="18" w:type="dxa"/>
        </w:trPr>
        <w:tc>
          <w:tcPr>
            <w:tcW w:w="9180" w:type="dxa"/>
          </w:tcPr>
          <w:p w:rsidR="007B64F5" w:rsidRPr="00001183" w:rsidRDefault="007B64F5" w:rsidP="00E81F1B">
            <w:pPr>
              <w:pStyle w:val="sec7-clauses"/>
              <w:numPr>
                <w:ilvl w:val="0"/>
                <w:numId w:val="100"/>
              </w:numPr>
              <w:spacing w:before="0" w:after="200"/>
              <w:rPr>
                <w:sz w:val="22"/>
                <w:szCs w:val="22"/>
              </w:rPr>
            </w:pPr>
            <w:bookmarkStart w:id="457" w:name="_Toc458817220"/>
            <w:r w:rsidRPr="00001183">
              <w:rPr>
                <w:sz w:val="22"/>
                <w:szCs w:val="22"/>
              </w:rPr>
              <w:lastRenderedPageBreak/>
              <w:t>Assignment</w:t>
            </w:r>
            <w:bookmarkEnd w:id="457"/>
          </w:p>
          <w:p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rsidTr="000934DC">
        <w:trPr>
          <w:gridBefore w:val="1"/>
          <w:gridAfter w:val="1"/>
          <w:wBefore w:w="18" w:type="dxa"/>
          <w:wAfter w:w="18" w:type="dxa"/>
        </w:trPr>
        <w:tc>
          <w:tcPr>
            <w:tcW w:w="9180" w:type="dxa"/>
          </w:tcPr>
          <w:p w:rsidR="007B64F5" w:rsidRPr="00001183" w:rsidRDefault="007B64F5" w:rsidP="00E81F1B">
            <w:pPr>
              <w:pStyle w:val="sec7-clauses"/>
              <w:numPr>
                <w:ilvl w:val="0"/>
                <w:numId w:val="100"/>
              </w:numPr>
              <w:spacing w:before="0" w:after="200"/>
              <w:rPr>
                <w:sz w:val="22"/>
                <w:szCs w:val="22"/>
              </w:rPr>
            </w:pPr>
            <w:bookmarkStart w:id="458" w:name="_Toc458817221"/>
            <w:r w:rsidRPr="00001183">
              <w:rPr>
                <w:bCs/>
                <w:sz w:val="22"/>
                <w:szCs w:val="22"/>
              </w:rPr>
              <w:t>Export Restriction</w:t>
            </w:r>
            <w:bookmarkEnd w:id="458"/>
          </w:p>
          <w:p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rsidTr="00071A87">
        <w:trPr>
          <w:cantSplit/>
          <w:trHeight w:val="800"/>
        </w:trPr>
        <w:tc>
          <w:tcPr>
            <w:tcW w:w="9108" w:type="dxa"/>
            <w:vAlign w:val="center"/>
          </w:tcPr>
          <w:p w:rsidR="00455149" w:rsidRPr="00B95277" w:rsidRDefault="00455149" w:rsidP="00071A87">
            <w:pPr>
              <w:pStyle w:val="Subtitle"/>
              <w:spacing w:before="0" w:after="0"/>
            </w:pPr>
            <w:bookmarkStart w:id="459" w:name="_Toc438954452"/>
            <w:bookmarkStart w:id="460" w:name="_Toc488411761"/>
            <w:bookmarkStart w:id="461" w:name="_Toc458816215"/>
            <w:bookmarkStart w:id="462" w:name="_Toc459036708"/>
            <w:bookmarkEnd w:id="404"/>
            <w:bookmarkEnd w:id="405"/>
            <w:bookmarkEnd w:id="406"/>
            <w:r w:rsidRPr="00B95277">
              <w:lastRenderedPageBreak/>
              <w:t>Section I</w:t>
            </w:r>
            <w:r w:rsidR="00193CA6" w:rsidRPr="00B95277">
              <w:t>X</w:t>
            </w:r>
            <w:r w:rsidRPr="00B95277">
              <w:t>.  Special Conditions of Contract</w:t>
            </w:r>
            <w:bookmarkEnd w:id="459"/>
            <w:bookmarkEnd w:id="460"/>
            <w:bookmarkEnd w:id="461"/>
            <w:bookmarkEnd w:id="462"/>
          </w:p>
        </w:tc>
      </w:tr>
    </w:tbl>
    <w:p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rsidTr="00071A87">
        <w:trPr>
          <w:gridBefore w:val="1"/>
          <w:gridAfter w:val="1"/>
          <w:wBefore w:w="105" w:type="dxa"/>
          <w:wAfter w:w="72" w:type="dxa"/>
          <w:cantSplit/>
        </w:trPr>
        <w:tc>
          <w:tcPr>
            <w:tcW w:w="9108" w:type="dxa"/>
            <w:gridSpan w:val="3"/>
            <w:tcBorders>
              <w:top w:val="nil"/>
              <w:left w:val="nil"/>
              <w:bottom w:val="nil"/>
              <w:right w:val="nil"/>
            </w:tcBorders>
          </w:tcPr>
          <w:p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rsidR="00071A87" w:rsidRPr="00927B9F" w:rsidRDefault="00071A87" w:rsidP="00D01056">
            <w:pPr>
              <w:spacing w:before="120" w:after="120"/>
              <w:rPr>
                <w:i/>
                <w:iCs/>
                <w:sz w:val="22"/>
                <w:szCs w:val="22"/>
              </w:rPr>
            </w:pPr>
          </w:p>
        </w:tc>
      </w:tr>
      <w:tr w:rsidR="00071A87" w:rsidRPr="00927B9F"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rsidTr="00071A87">
        <w:tc>
          <w:tcPr>
            <w:tcW w:w="1064" w:type="dxa"/>
            <w:gridSpan w:val="2"/>
            <w:tcBorders>
              <w:top w:val="double" w:sz="4" w:space="0" w:color="auto"/>
              <w:left w:val="double" w:sz="4" w:space="0" w:color="auto"/>
              <w:bottom w:val="single" w:sz="6" w:space="0" w:color="auto"/>
              <w:right w:val="single" w:sz="6" w:space="0" w:color="auto"/>
            </w:tcBorders>
          </w:tcPr>
          <w:p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rsidR="00071A87" w:rsidRPr="008B7B50" w:rsidRDefault="00B40670" w:rsidP="00B40670">
            <w:pPr>
              <w:tabs>
                <w:tab w:val="right" w:pos="7164"/>
              </w:tabs>
              <w:spacing w:after="200"/>
              <w:rPr>
                <w:sz w:val="22"/>
                <w:szCs w:val="22"/>
                <w:highlight w:val="yellow"/>
              </w:rPr>
            </w:pPr>
            <w:r>
              <w:rPr>
                <w:sz w:val="22"/>
                <w:szCs w:val="22"/>
              </w:rPr>
              <w:t>National Tender</w:t>
            </w:r>
            <w:r w:rsidR="00032A90" w:rsidRPr="00EB2847">
              <w:rPr>
                <w:sz w:val="22"/>
                <w:szCs w:val="22"/>
              </w:rPr>
              <w:t>, Ministry of Finance and Treasury</w:t>
            </w:r>
          </w:p>
        </w:tc>
      </w:tr>
      <w:tr w:rsidR="00071A87" w:rsidRPr="00927B9F" w:rsidTr="00071A87">
        <w:tc>
          <w:tcPr>
            <w:tcW w:w="1064" w:type="dxa"/>
            <w:gridSpan w:val="2"/>
            <w:tcBorders>
              <w:top w:val="single" w:sz="6" w:space="0" w:color="auto"/>
              <w:left w:val="double" w:sz="4" w:space="0" w:color="auto"/>
              <w:bottom w:val="single" w:sz="6" w:space="0" w:color="auto"/>
            </w:tcBorders>
          </w:tcPr>
          <w:p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rsidR="002060FC" w:rsidRDefault="002060FC" w:rsidP="002060FC">
            <w:pPr>
              <w:tabs>
                <w:tab w:val="right" w:pos="7164"/>
              </w:tabs>
              <w:spacing w:after="200"/>
              <w:rPr>
                <w:sz w:val="22"/>
                <w:szCs w:val="22"/>
              </w:rPr>
            </w:pPr>
          </w:p>
          <w:p w:rsidR="00B40670" w:rsidRDefault="00B40670" w:rsidP="002060FC">
            <w:pPr>
              <w:tabs>
                <w:tab w:val="right" w:pos="7164"/>
              </w:tabs>
              <w:spacing w:after="200"/>
              <w:rPr>
                <w:sz w:val="22"/>
                <w:szCs w:val="22"/>
              </w:rPr>
            </w:pPr>
          </w:p>
          <w:p w:rsidR="00B40670" w:rsidRDefault="00B40670" w:rsidP="002060FC">
            <w:pPr>
              <w:tabs>
                <w:tab w:val="right" w:pos="7164"/>
              </w:tabs>
              <w:spacing w:after="200"/>
              <w:rPr>
                <w:sz w:val="22"/>
                <w:szCs w:val="22"/>
              </w:rPr>
            </w:pPr>
          </w:p>
          <w:p w:rsidR="00B40670" w:rsidRDefault="00B40670" w:rsidP="002060FC">
            <w:pPr>
              <w:tabs>
                <w:tab w:val="right" w:pos="7164"/>
              </w:tabs>
              <w:spacing w:after="200"/>
              <w:rPr>
                <w:sz w:val="22"/>
                <w:szCs w:val="22"/>
              </w:rPr>
            </w:pPr>
          </w:p>
          <w:p w:rsidR="00B40670" w:rsidRPr="00927B9F" w:rsidRDefault="00B40670" w:rsidP="002060FC">
            <w:pPr>
              <w:tabs>
                <w:tab w:val="right" w:pos="7164"/>
              </w:tabs>
              <w:spacing w:after="200"/>
              <w:rPr>
                <w:sz w:val="22"/>
                <w:szCs w:val="22"/>
              </w:rPr>
            </w:pPr>
          </w:p>
        </w:tc>
      </w:tr>
      <w:tr w:rsidR="00071A87" w:rsidRPr="00927B9F" w:rsidTr="00071A87">
        <w:tc>
          <w:tcPr>
            <w:tcW w:w="1064" w:type="dxa"/>
            <w:gridSpan w:val="2"/>
            <w:tcBorders>
              <w:top w:val="single" w:sz="6" w:space="0" w:color="auto"/>
              <w:left w:val="double" w:sz="4" w:space="0" w:color="auto"/>
              <w:bottom w:val="single" w:sz="6" w:space="0" w:color="auto"/>
            </w:tcBorders>
          </w:tcPr>
          <w:p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rsidR="00071A87" w:rsidRPr="00927B9F" w:rsidRDefault="00071A87" w:rsidP="00D01056">
            <w:pPr>
              <w:pStyle w:val="Sub-ClauseText"/>
              <w:spacing w:before="0" w:after="220"/>
              <w:rPr>
                <w:spacing w:val="0"/>
              </w:rPr>
            </w:pPr>
            <w:r w:rsidRPr="00927B9F">
              <w:rPr>
                <w:spacing w:val="0"/>
              </w:rPr>
              <w:t>Incoterms</w:t>
            </w:r>
          </w:p>
          <w:p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rsidTr="00071A87">
        <w:tc>
          <w:tcPr>
            <w:tcW w:w="1064" w:type="dxa"/>
            <w:gridSpan w:val="2"/>
            <w:tcBorders>
              <w:top w:val="nil"/>
              <w:left w:val="double" w:sz="4" w:space="0" w:color="auto"/>
            </w:tcBorders>
          </w:tcPr>
          <w:p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rsidTr="00071A87">
        <w:tc>
          <w:tcPr>
            <w:tcW w:w="1064" w:type="dxa"/>
            <w:gridSpan w:val="2"/>
            <w:tcBorders>
              <w:left w:val="double" w:sz="4" w:space="0" w:color="auto"/>
            </w:tcBorders>
          </w:tcPr>
          <w:p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rsidTr="00071A87">
        <w:tc>
          <w:tcPr>
            <w:tcW w:w="1064" w:type="dxa"/>
            <w:gridSpan w:val="2"/>
            <w:tcBorders>
              <w:left w:val="double" w:sz="4" w:space="0" w:color="auto"/>
              <w:bottom w:val="nil"/>
            </w:tcBorders>
          </w:tcPr>
          <w:p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rsidR="00071A87" w:rsidRPr="001B711D" w:rsidRDefault="00071A87" w:rsidP="00B43ED8">
            <w:pPr>
              <w:tabs>
                <w:tab w:val="right" w:pos="7164"/>
              </w:tabs>
              <w:spacing w:line="276" w:lineRule="auto"/>
              <w:rPr>
                <w:sz w:val="22"/>
                <w:szCs w:val="22"/>
                <w:highlight w:val="yellow"/>
              </w:rPr>
            </w:pPr>
            <w:r w:rsidRPr="00032A90">
              <w:rPr>
                <w:i/>
                <w:iCs/>
                <w:sz w:val="22"/>
                <w:szCs w:val="22"/>
              </w:rPr>
              <w:t>Ministry of Finance and Treasury</w:t>
            </w: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sz w:val="22"/>
                <w:szCs w:val="22"/>
              </w:rPr>
            </w:pP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sz w:val="22"/>
                <w:szCs w:val="22"/>
              </w:rPr>
            </w:pP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i/>
                <w:iCs/>
                <w:sz w:val="22"/>
                <w:szCs w:val="22"/>
              </w:rPr>
            </w:pP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rsidTr="00071A87">
        <w:tc>
          <w:tcPr>
            <w:tcW w:w="1064" w:type="dxa"/>
            <w:gridSpan w:val="2"/>
            <w:tcBorders>
              <w:top w:val="nil"/>
              <w:left w:val="double" w:sz="4" w:space="0" w:color="auto"/>
              <w:bottom w:val="nil"/>
            </w:tcBorders>
          </w:tcPr>
          <w:p w:rsidR="00071A87" w:rsidRPr="00755860" w:rsidRDefault="00071A87" w:rsidP="00071A87">
            <w:pPr>
              <w:rPr>
                <w:b/>
                <w:sz w:val="22"/>
                <w:szCs w:val="22"/>
              </w:rPr>
            </w:pPr>
          </w:p>
        </w:tc>
        <w:tc>
          <w:tcPr>
            <w:tcW w:w="2977" w:type="dxa"/>
            <w:tcBorders>
              <w:top w:val="nil"/>
              <w:bottom w:val="nil"/>
              <w:right w:val="single" w:sz="6" w:space="0" w:color="auto"/>
            </w:tcBorders>
          </w:tcPr>
          <w:p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rsidTr="00071A87">
        <w:tc>
          <w:tcPr>
            <w:tcW w:w="1064" w:type="dxa"/>
            <w:gridSpan w:val="2"/>
            <w:tcBorders>
              <w:top w:val="nil"/>
              <w:left w:val="double" w:sz="4" w:space="0" w:color="auto"/>
              <w:bottom w:val="nil"/>
            </w:tcBorders>
          </w:tcPr>
          <w:p w:rsidR="00071A87" w:rsidRPr="00755860" w:rsidRDefault="00071A87" w:rsidP="00071A87">
            <w:pPr>
              <w:rPr>
                <w:b/>
                <w:sz w:val="22"/>
                <w:szCs w:val="22"/>
              </w:rPr>
            </w:pPr>
          </w:p>
        </w:tc>
        <w:tc>
          <w:tcPr>
            <w:tcW w:w="2977" w:type="dxa"/>
            <w:tcBorders>
              <w:top w:val="nil"/>
              <w:bottom w:val="nil"/>
              <w:right w:val="single" w:sz="6" w:space="0" w:color="auto"/>
            </w:tcBorders>
          </w:tcPr>
          <w:p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rsidR="00071A87" w:rsidRPr="00755860" w:rsidRDefault="00071A87" w:rsidP="00B43ED8">
            <w:pPr>
              <w:tabs>
                <w:tab w:val="right" w:pos="7164"/>
              </w:tabs>
              <w:spacing w:line="276" w:lineRule="auto"/>
              <w:rPr>
                <w:sz w:val="22"/>
                <w:szCs w:val="22"/>
              </w:rPr>
            </w:pPr>
          </w:p>
        </w:tc>
      </w:tr>
      <w:tr w:rsidR="00071A87" w:rsidTr="00071A87">
        <w:tc>
          <w:tcPr>
            <w:tcW w:w="1064" w:type="dxa"/>
            <w:gridSpan w:val="2"/>
            <w:tcBorders>
              <w:top w:val="nil"/>
              <w:left w:val="double" w:sz="4" w:space="0" w:color="auto"/>
            </w:tcBorders>
          </w:tcPr>
          <w:p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rsidR="00071A87" w:rsidRPr="00755860" w:rsidRDefault="00071A87" w:rsidP="00B43ED8">
            <w:pPr>
              <w:tabs>
                <w:tab w:val="right" w:pos="7164"/>
              </w:tabs>
              <w:spacing w:line="276" w:lineRule="auto"/>
              <w:rPr>
                <w:sz w:val="22"/>
                <w:szCs w:val="22"/>
              </w:rPr>
            </w:pPr>
            <w:r>
              <w:rPr>
                <w:sz w:val="22"/>
                <w:szCs w:val="22"/>
              </w:rPr>
              <w:t>tender@finance.gov.mv</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rsidTr="00B43ED8">
        <w:trPr>
          <w:trHeight w:val="1227"/>
        </w:trPr>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lastRenderedPageBreak/>
              <w:t>10.2</w:t>
            </w:r>
          </w:p>
        </w:tc>
        <w:tc>
          <w:tcPr>
            <w:tcW w:w="2977" w:type="dxa"/>
            <w:tcBorders>
              <w:top w:val="single" w:sz="6" w:space="0" w:color="auto"/>
              <w:bottom w:val="single" w:sz="6" w:space="0" w:color="auto"/>
              <w:right w:val="single" w:sz="6" w:space="0" w:color="auto"/>
            </w:tcBorders>
          </w:tcPr>
          <w:p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rsidR="00071A87" w:rsidRPr="002060FC" w:rsidRDefault="00071A87" w:rsidP="00D01056">
            <w:pPr>
              <w:suppressAutoHyphens/>
              <w:spacing w:before="60" w:after="60"/>
              <w:rPr>
                <w:b/>
                <w:sz w:val="22"/>
                <w:szCs w:val="22"/>
              </w:rPr>
            </w:pPr>
            <w:r w:rsidRPr="002060FC">
              <w:rPr>
                <w:b/>
                <w:sz w:val="22"/>
                <w:szCs w:val="22"/>
              </w:rPr>
              <w:t>For Goods supplied from abroad:</w:t>
            </w:r>
          </w:p>
          <w:p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rsidR="00071A87" w:rsidRPr="00927B9F" w:rsidRDefault="00071A87" w:rsidP="00D01056">
            <w:pPr>
              <w:suppressAutoHyphens/>
              <w:spacing w:before="60" w:after="60"/>
              <w:rPr>
                <w:b/>
                <w:sz w:val="22"/>
                <w:szCs w:val="22"/>
              </w:rPr>
            </w:pPr>
            <w:r w:rsidRPr="00927B9F">
              <w:rPr>
                <w:b/>
                <w:sz w:val="22"/>
                <w:szCs w:val="22"/>
              </w:rPr>
              <w:lastRenderedPageBreak/>
              <w:t>For Goods from within the Maldives:</w:t>
            </w:r>
          </w:p>
          <w:p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rsidR="00071A87" w:rsidRPr="00856B86" w:rsidRDefault="00071A87" w:rsidP="00D01056">
            <w:pPr>
              <w:tabs>
                <w:tab w:val="left" w:pos="1080"/>
              </w:tabs>
              <w:suppressAutoHyphens/>
              <w:spacing w:after="220"/>
              <w:ind w:hanging="540"/>
              <w:jc w:val="both"/>
              <w:rPr>
                <w:sz w:val="22"/>
                <w:szCs w:val="22"/>
              </w:rPr>
            </w:pP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rsidR="00032A90" w:rsidRDefault="00032A90" w:rsidP="00032A90">
            <w:pPr>
              <w:tabs>
                <w:tab w:val="right" w:pos="7164"/>
              </w:tabs>
              <w:rPr>
                <w:b/>
                <w:bCs/>
                <w:i/>
                <w:iCs/>
                <w:sz w:val="22"/>
                <w:szCs w:val="22"/>
              </w:rPr>
            </w:pPr>
          </w:p>
          <w:p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rsidR="00032A90" w:rsidRDefault="00032A90" w:rsidP="00032A90">
            <w:pPr>
              <w:tabs>
                <w:tab w:val="right" w:pos="7164"/>
              </w:tabs>
              <w:rPr>
                <w:b/>
                <w:bCs/>
                <w:i/>
                <w:iCs/>
                <w:sz w:val="22"/>
                <w:szCs w:val="22"/>
              </w:rPr>
            </w:pPr>
          </w:p>
          <w:p w:rsidR="00071A87" w:rsidRPr="00927B9F" w:rsidRDefault="00071A87" w:rsidP="00032A90">
            <w:pPr>
              <w:tabs>
                <w:tab w:val="right" w:pos="7164"/>
              </w:tabs>
              <w:spacing w:after="200"/>
              <w:rPr>
                <w:sz w:val="22"/>
                <w:szCs w:val="22"/>
              </w:rPr>
            </w:pPr>
          </w:p>
        </w:tc>
      </w:tr>
      <w:tr w:rsidR="00071A87" w:rsidTr="00071A87">
        <w:trPr>
          <w:trHeight w:val="876"/>
        </w:trPr>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rsidR="00032A90" w:rsidRPr="00927B9F" w:rsidRDefault="00032A90" w:rsidP="00032A90">
            <w:pPr>
              <w:tabs>
                <w:tab w:val="right" w:pos="7164"/>
              </w:tabs>
              <w:rPr>
                <w:i/>
                <w:iCs/>
                <w:sz w:val="22"/>
                <w:szCs w:val="22"/>
              </w:rPr>
            </w:pPr>
          </w:p>
          <w:p w:rsidR="00071A87" w:rsidRPr="00927B9F" w:rsidRDefault="00032A90" w:rsidP="00032A90">
            <w:pPr>
              <w:tabs>
                <w:tab w:val="right" w:pos="7164"/>
              </w:tabs>
              <w:spacing w:after="200"/>
              <w:rPr>
                <w:i/>
                <w:iCs/>
                <w:sz w:val="22"/>
                <w:szCs w:val="22"/>
              </w:rPr>
            </w:pPr>
            <w:r w:rsidRPr="00927B9F">
              <w:rPr>
                <w:i/>
                <w:iCs/>
                <w:sz w:val="22"/>
                <w:szCs w:val="22"/>
              </w:rPr>
              <w:t>The Performance security shall be denominated in a in a freely convertible currency acceptable to the Purchaser; and shall be in the format stipulated in Section IX.</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8F4861C" wp14:editId="67C9B237">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rsidR="007A5C94" w:rsidRPr="007A5C94" w:rsidRDefault="007A5C94" w:rsidP="007A5C94">
            <w:pPr>
              <w:tabs>
                <w:tab w:val="right" w:pos="7164"/>
              </w:tabs>
              <w:spacing w:after="200"/>
              <w:rPr>
                <w:sz w:val="22"/>
                <w:szCs w:val="22"/>
              </w:rPr>
            </w:pPr>
            <w:r>
              <w:rPr>
                <w:sz w:val="22"/>
                <w:szCs w:val="22"/>
              </w:rPr>
              <w:t>LD (Late Duration)</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rsidR="0012075C" w:rsidRPr="007A5C94" w:rsidRDefault="00A03D70" w:rsidP="007A5C94">
            <w:pPr>
              <w:tabs>
                <w:tab w:val="right" w:pos="7164"/>
              </w:tabs>
              <w:spacing w:after="200"/>
              <w:rPr>
                <w:i/>
                <w:iCs/>
                <w:sz w:val="22"/>
                <w:szCs w:val="22"/>
              </w:rPr>
            </w:pPr>
            <w:r w:rsidRPr="007A5C94">
              <w:rPr>
                <w:i/>
                <w:iCs/>
                <w:color w:val="FF0000"/>
                <w:sz w:val="22"/>
                <w:szCs w:val="22"/>
              </w:rPr>
              <w:t xml:space="preserve">Twelve </w:t>
            </w:r>
            <w:r w:rsidR="00071A87" w:rsidRPr="007A5C94">
              <w:rPr>
                <w:i/>
                <w:iCs/>
                <w:color w:val="FF0000"/>
                <w:sz w:val="22"/>
                <w:szCs w:val="22"/>
              </w:rPr>
              <w:t xml:space="preserve"> (</w:t>
            </w:r>
            <w:r w:rsidRPr="007A5C94">
              <w:rPr>
                <w:i/>
                <w:iCs/>
                <w:color w:val="FF0000"/>
                <w:sz w:val="22"/>
                <w:szCs w:val="22"/>
              </w:rPr>
              <w:t>12</w:t>
            </w:r>
            <w:r w:rsidR="00071A87" w:rsidRPr="007A5C94">
              <w:rPr>
                <w:i/>
                <w:iCs/>
                <w:color w:val="FF0000"/>
                <w:sz w:val="22"/>
                <w:szCs w:val="22"/>
              </w:rPr>
              <w:t>)</w:t>
            </w:r>
            <w:r w:rsidR="00071A87" w:rsidRPr="007A5C94">
              <w:rPr>
                <w:color w:val="FF0000"/>
                <w:sz w:val="22"/>
                <w:szCs w:val="22"/>
              </w:rPr>
              <w:t xml:space="preserve"> months</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rsidR="00071A87" w:rsidRPr="007A5C94" w:rsidRDefault="00071A87" w:rsidP="00A03D70">
            <w:pPr>
              <w:tabs>
                <w:tab w:val="right" w:pos="7164"/>
              </w:tabs>
              <w:spacing w:after="200"/>
              <w:rPr>
                <w:sz w:val="22"/>
                <w:szCs w:val="22"/>
              </w:rPr>
            </w:pPr>
          </w:p>
        </w:tc>
      </w:tr>
      <w:tr w:rsidR="00071A87" w:rsidTr="00071A87">
        <w:tc>
          <w:tcPr>
            <w:tcW w:w="1064" w:type="dxa"/>
            <w:gridSpan w:val="2"/>
            <w:tcBorders>
              <w:left w:val="double" w:sz="4" w:space="0" w:color="auto"/>
              <w:bottom w:val="double" w:sz="4" w:space="0" w:color="auto"/>
            </w:tcBorders>
          </w:tcPr>
          <w:p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rsidR="00071A87" w:rsidRPr="007A5C94" w:rsidRDefault="00071A87" w:rsidP="00D01056">
            <w:pPr>
              <w:tabs>
                <w:tab w:val="right" w:pos="7164"/>
              </w:tabs>
              <w:spacing w:after="200"/>
              <w:rPr>
                <w:sz w:val="22"/>
                <w:szCs w:val="22"/>
              </w:rPr>
            </w:pPr>
            <w:r w:rsidRPr="007A5C94">
              <w:rPr>
                <w:i/>
                <w:iCs/>
                <w:color w:val="FF0000"/>
                <w:sz w:val="22"/>
                <w:szCs w:val="22"/>
              </w:rPr>
              <w:t>Maximum 14</w:t>
            </w:r>
            <w:r w:rsidRPr="007A5C94">
              <w:rPr>
                <w:color w:val="FF0000"/>
                <w:sz w:val="22"/>
                <w:szCs w:val="22"/>
              </w:rPr>
              <w:t xml:space="preserve"> days.</w:t>
            </w:r>
          </w:p>
        </w:tc>
      </w:tr>
    </w:tbl>
    <w:p w:rsidR="00071A87" w:rsidRDefault="00071A87" w:rsidP="00071A87"/>
    <w:p w:rsidR="00455149" w:rsidRPr="008B66E1" w:rsidRDefault="00455149" w:rsidP="00E81E67">
      <w:pPr>
        <w:suppressAutoHyphens/>
      </w:pPr>
      <w:r w:rsidRPr="008B66E1">
        <w:rPr>
          <w:b/>
          <w:sz w:val="28"/>
        </w:rPr>
        <w:br w:type="page"/>
      </w:r>
    </w:p>
    <w:p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trPr>
          <w:trHeight w:val="800"/>
        </w:trPr>
        <w:tc>
          <w:tcPr>
            <w:tcW w:w="9198" w:type="dxa"/>
            <w:tcBorders>
              <w:top w:val="nil"/>
              <w:left w:val="nil"/>
              <w:bottom w:val="nil"/>
              <w:right w:val="nil"/>
            </w:tcBorders>
            <w:vAlign w:val="center"/>
          </w:tcPr>
          <w:p w:rsidR="00455149" w:rsidRPr="00B95277" w:rsidRDefault="00455149" w:rsidP="00B95277">
            <w:pPr>
              <w:pStyle w:val="Subtitle"/>
            </w:pPr>
            <w:bookmarkStart w:id="463" w:name="_Toc438954453"/>
            <w:bookmarkStart w:id="464" w:name="_Toc488411762"/>
            <w:bookmarkStart w:id="465" w:name="_Toc458816216"/>
            <w:bookmarkStart w:id="466" w:name="_Toc459036709"/>
            <w:r w:rsidRPr="00B95277">
              <w:t>Section X.  Contract Forms</w:t>
            </w:r>
            <w:bookmarkEnd w:id="463"/>
            <w:bookmarkEnd w:id="464"/>
            <w:bookmarkEnd w:id="465"/>
            <w:bookmarkEnd w:id="466"/>
          </w:p>
        </w:tc>
      </w:tr>
    </w:tbl>
    <w:p w:rsidR="00206DF9" w:rsidRPr="008B66E1" w:rsidRDefault="00206DF9" w:rsidP="00206DF9">
      <w:pPr>
        <w:jc w:val="both"/>
      </w:pPr>
    </w:p>
    <w:p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rsidR="00206DF9" w:rsidRPr="008B66E1" w:rsidRDefault="00206DF9" w:rsidP="00206DF9">
      <w:pPr>
        <w:pStyle w:val="TOC1"/>
        <w:ind w:left="180" w:right="288"/>
        <w:rPr>
          <w:b w:val="0"/>
          <w:szCs w:val="24"/>
        </w:rPr>
      </w:pPr>
    </w:p>
    <w:p w:rsidR="00206DF9" w:rsidRPr="008B66E1" w:rsidRDefault="00206DF9" w:rsidP="00206DF9">
      <w:pPr>
        <w:jc w:val="center"/>
        <w:rPr>
          <w:b/>
          <w:sz w:val="28"/>
          <w:szCs w:val="28"/>
        </w:rPr>
      </w:pPr>
      <w:bookmarkStart w:id="467" w:name="_Toc139863297"/>
      <w:r w:rsidRPr="008B66E1">
        <w:rPr>
          <w:b/>
          <w:sz w:val="28"/>
          <w:szCs w:val="28"/>
        </w:rPr>
        <w:t>Table of Forms</w:t>
      </w:r>
      <w:bookmarkEnd w:id="467"/>
    </w:p>
    <w:p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rsidR="00EB4FFE" w:rsidRDefault="00C06B1D">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rsidR="00EB4FFE" w:rsidRDefault="00C06B1D">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rsidR="00FD78DD" w:rsidRPr="008B66E1" w:rsidRDefault="00EC38AC">
      <w:pPr>
        <w:rPr>
          <w:bCs/>
        </w:rPr>
      </w:pPr>
      <w:r w:rsidRPr="008B66E1">
        <w:rPr>
          <w:bCs/>
        </w:rPr>
        <w:fldChar w:fldCharType="end"/>
      </w:r>
    </w:p>
    <w:p w:rsidR="00FD78DD" w:rsidRPr="008B66E1" w:rsidRDefault="00FD78DD">
      <w:pPr>
        <w:rPr>
          <w:bCs/>
        </w:rPr>
      </w:pPr>
      <w:r w:rsidRPr="008B66E1">
        <w:rPr>
          <w:bCs/>
        </w:rPr>
        <w:br w:type="page"/>
      </w:r>
    </w:p>
    <w:p w:rsidR="00833093" w:rsidRPr="008B66E1" w:rsidRDefault="00833093" w:rsidP="00744AC8">
      <w:pPr>
        <w:pStyle w:val="SectionIXHeader"/>
      </w:pPr>
      <w:bookmarkStart w:id="468" w:name="_Toc458817302"/>
      <w:r w:rsidRPr="008B66E1">
        <w:lastRenderedPageBreak/>
        <w:t>Letter of Acceptance</w:t>
      </w:r>
      <w:bookmarkEnd w:id="468"/>
    </w:p>
    <w:p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rsidR="00833093" w:rsidRPr="008B66E1" w:rsidRDefault="00833093" w:rsidP="00833093"/>
    <w:p w:rsidR="00833093" w:rsidRPr="008B66E1" w:rsidRDefault="00147D31" w:rsidP="00833093">
      <w:pPr>
        <w:jc w:val="right"/>
      </w:pPr>
      <w:r>
        <w:rPr>
          <w:i/>
        </w:rPr>
        <w:t>[D</w:t>
      </w:r>
      <w:r w:rsidR="00833093" w:rsidRPr="008B66E1">
        <w:rPr>
          <w:i/>
        </w:rPr>
        <w:t>ate]</w:t>
      </w:r>
    </w:p>
    <w:p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rsidR="00833093" w:rsidRPr="008B66E1" w:rsidRDefault="00833093" w:rsidP="00833093"/>
    <w:p w:rsidR="007B05DB" w:rsidRPr="008B66E1" w:rsidRDefault="007B05DB" w:rsidP="007B05DB">
      <w:pPr>
        <w:ind w:left="360" w:right="288"/>
        <w:rPr>
          <w:szCs w:val="24"/>
        </w:rPr>
      </w:pPr>
    </w:p>
    <w:p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rsidR="007B05DB" w:rsidRPr="008B66E1" w:rsidRDefault="007B05DB" w:rsidP="007B05DB">
      <w:pPr>
        <w:ind w:left="360" w:right="288"/>
        <w:rPr>
          <w:szCs w:val="24"/>
        </w:rPr>
      </w:pPr>
    </w:p>
    <w:p w:rsidR="007B05DB" w:rsidRPr="008B66E1" w:rsidRDefault="007B05DB" w:rsidP="007B05DB">
      <w:pPr>
        <w:ind w:left="360" w:right="288"/>
        <w:rPr>
          <w:szCs w:val="24"/>
        </w:rPr>
      </w:pPr>
    </w:p>
    <w:p w:rsidR="00833093" w:rsidRPr="008B66E1" w:rsidRDefault="00833093" w:rsidP="00833093"/>
    <w:p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rsidR="00BA1535" w:rsidRPr="008B66E1" w:rsidRDefault="00BA1535" w:rsidP="00BA1535">
      <w:pPr>
        <w:pStyle w:val="BodyTextIndent"/>
        <w:ind w:left="180" w:right="288"/>
        <w:rPr>
          <w:iCs/>
        </w:rPr>
      </w:pPr>
    </w:p>
    <w:p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rsidR="00833093" w:rsidRPr="008B66E1" w:rsidRDefault="00833093" w:rsidP="00833093"/>
    <w:p w:rsidR="00833093" w:rsidRPr="008B66E1" w:rsidRDefault="00833093" w:rsidP="00833093">
      <w:pPr>
        <w:pStyle w:val="TOAHeading"/>
        <w:tabs>
          <w:tab w:val="clear" w:pos="9000"/>
          <w:tab w:val="clear" w:pos="9360"/>
        </w:tabs>
        <w:suppressAutoHyphens w:val="0"/>
      </w:pPr>
    </w:p>
    <w:p w:rsidR="00833093" w:rsidRPr="008B66E1" w:rsidRDefault="00833093" w:rsidP="006D6E2C">
      <w:pPr>
        <w:tabs>
          <w:tab w:val="left" w:pos="9000"/>
        </w:tabs>
        <w:spacing w:line="360" w:lineRule="auto"/>
      </w:pPr>
      <w:r w:rsidRPr="008B66E1">
        <w:t xml:space="preserve">Authorized Signature:  </w:t>
      </w:r>
      <w:r w:rsidRPr="008B66E1">
        <w:rPr>
          <w:u w:val="single"/>
        </w:rPr>
        <w:tab/>
      </w:r>
    </w:p>
    <w:p w:rsidR="00833093" w:rsidRPr="008B66E1" w:rsidRDefault="00833093" w:rsidP="006D6E2C">
      <w:pPr>
        <w:tabs>
          <w:tab w:val="left" w:pos="9000"/>
        </w:tabs>
        <w:spacing w:line="360" w:lineRule="auto"/>
      </w:pPr>
      <w:r w:rsidRPr="008B66E1">
        <w:t xml:space="preserve">Name and Title of Signatory:  </w:t>
      </w:r>
      <w:r w:rsidRPr="008B66E1">
        <w:rPr>
          <w:u w:val="single"/>
        </w:rPr>
        <w:tab/>
      </w:r>
    </w:p>
    <w:p w:rsidR="00833093" w:rsidRPr="008B66E1" w:rsidRDefault="00833093" w:rsidP="006D6E2C">
      <w:pPr>
        <w:tabs>
          <w:tab w:val="left" w:pos="9000"/>
        </w:tabs>
        <w:spacing w:line="360" w:lineRule="auto"/>
      </w:pPr>
      <w:r w:rsidRPr="008B66E1">
        <w:t xml:space="preserve">Name of Agency:  </w:t>
      </w:r>
      <w:r w:rsidRPr="008B66E1">
        <w:rPr>
          <w:u w:val="single"/>
        </w:rPr>
        <w:tab/>
      </w:r>
    </w:p>
    <w:p w:rsidR="00833093" w:rsidRPr="008B66E1" w:rsidRDefault="00833093" w:rsidP="00833093"/>
    <w:p w:rsidR="00E5765B" w:rsidRPr="008B66E1" w:rsidRDefault="00E5765B" w:rsidP="00833093"/>
    <w:p w:rsidR="00833093" w:rsidRPr="008B66E1" w:rsidRDefault="00833093" w:rsidP="00833093">
      <w:pPr>
        <w:rPr>
          <w:sz w:val="20"/>
        </w:rPr>
      </w:pPr>
      <w:r w:rsidRPr="008B66E1">
        <w:rPr>
          <w:b/>
          <w:bCs/>
        </w:rPr>
        <w:t>Attachment:  Contract Agreement</w:t>
      </w:r>
    </w:p>
    <w:p w:rsidR="00833093" w:rsidRPr="008B66E1" w:rsidRDefault="00833093"/>
    <w:p w:rsidR="00833093" w:rsidRPr="008B66E1" w:rsidRDefault="00833093"/>
    <w:p w:rsidR="00455149" w:rsidRPr="008B66E1" w:rsidRDefault="00455149">
      <w:pPr>
        <w:pStyle w:val="SectionIXHeader"/>
      </w:pPr>
      <w:r w:rsidRPr="008B66E1">
        <w:br w:type="page"/>
      </w:r>
      <w:bookmarkStart w:id="469" w:name="_Toc438907197"/>
      <w:bookmarkStart w:id="470" w:name="_Toc438907297"/>
      <w:bookmarkStart w:id="471" w:name="_Toc471555884"/>
      <w:bookmarkStart w:id="472" w:name="_Toc73333192"/>
      <w:bookmarkStart w:id="473" w:name="_Toc458817303"/>
      <w:r w:rsidRPr="008B66E1">
        <w:lastRenderedPageBreak/>
        <w:t>Contract Agreement</w:t>
      </w:r>
      <w:bookmarkEnd w:id="469"/>
      <w:bookmarkEnd w:id="470"/>
      <w:bookmarkEnd w:id="471"/>
      <w:bookmarkEnd w:id="472"/>
      <w:bookmarkEnd w:id="473"/>
    </w:p>
    <w:p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rsidR="00455149" w:rsidRPr="008B66E1" w:rsidRDefault="00455149">
      <w:pPr>
        <w:spacing w:after="200"/>
      </w:pPr>
    </w:p>
    <w:p w:rsidR="00455149" w:rsidRPr="008B66E1" w:rsidRDefault="00455149">
      <w:pPr>
        <w:spacing w:after="200"/>
      </w:pPr>
      <w:r w:rsidRPr="008B66E1">
        <w:t>BETWEEN</w:t>
      </w:r>
    </w:p>
    <w:p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rsidR="00455149" w:rsidRPr="008B66E1" w:rsidRDefault="00455149"/>
    <w:p w:rsidR="00381EED" w:rsidRPr="00381EED" w:rsidRDefault="00455149" w:rsidP="00381EED">
      <w:pPr>
        <w:rPr>
          <w:b/>
          <w:bCs/>
        </w:rPr>
      </w:pPr>
      <w:r w:rsidRPr="00381EED">
        <w:rPr>
          <w:b/>
          <w:bCs/>
        </w:rPr>
        <w:t xml:space="preserve">For and on behalf of the </w:t>
      </w:r>
      <w:r w:rsidR="004C55B9" w:rsidRPr="00381EED">
        <w:rPr>
          <w:b/>
          <w:bCs/>
        </w:rPr>
        <w:t>Procuring Entity</w:t>
      </w:r>
    </w:p>
    <w:p w:rsidR="00455149" w:rsidRPr="008B66E1" w:rsidRDefault="00455149"/>
    <w:p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rsidR="00455149" w:rsidRPr="008B66E1" w:rsidRDefault="00455149"/>
    <w:p w:rsidR="00455149" w:rsidRPr="00381EED" w:rsidRDefault="00455149">
      <w:pPr>
        <w:rPr>
          <w:b/>
          <w:bCs/>
        </w:rPr>
      </w:pPr>
      <w:r w:rsidRPr="00381EED">
        <w:rPr>
          <w:b/>
          <w:bCs/>
        </w:rPr>
        <w:t>For and on behalf of the Supplier</w:t>
      </w:r>
    </w:p>
    <w:p w:rsidR="00455149" w:rsidRPr="008B66E1" w:rsidRDefault="00455149"/>
    <w:p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rsidR="00455149" w:rsidRPr="008B66E1" w:rsidRDefault="00455149"/>
    <w:p w:rsidR="00455149" w:rsidRPr="008B66E1" w:rsidRDefault="00455149">
      <w:pPr>
        <w:pStyle w:val="SectionIXHeader"/>
      </w:pPr>
      <w:r w:rsidRPr="008B66E1">
        <w:br w:type="page"/>
      </w:r>
      <w:bookmarkStart w:id="474" w:name="_Toc428352207"/>
      <w:bookmarkStart w:id="475" w:name="_Toc438907198"/>
      <w:bookmarkStart w:id="476" w:name="_Toc438907298"/>
      <w:bookmarkStart w:id="477" w:name="_Toc471555885"/>
      <w:bookmarkStart w:id="478" w:name="_Toc73333193"/>
      <w:bookmarkStart w:id="479" w:name="_Toc458817304"/>
      <w:r w:rsidRPr="008B66E1">
        <w:lastRenderedPageBreak/>
        <w:t>Performance Security</w:t>
      </w:r>
      <w:bookmarkEnd w:id="474"/>
      <w:bookmarkEnd w:id="475"/>
      <w:bookmarkEnd w:id="476"/>
      <w:bookmarkEnd w:id="477"/>
      <w:bookmarkEnd w:id="478"/>
      <w:bookmarkEnd w:id="479"/>
      <w:r w:rsidRPr="008B66E1">
        <w:t xml:space="preserve"> </w:t>
      </w:r>
    </w:p>
    <w:p w:rsidR="00046259" w:rsidRPr="008B66E1" w:rsidRDefault="00046259" w:rsidP="005843E2">
      <w:pPr>
        <w:jc w:val="center"/>
        <w:rPr>
          <w:b/>
          <w:sz w:val="28"/>
          <w:szCs w:val="28"/>
        </w:rPr>
      </w:pPr>
      <w:bookmarkStart w:id="480"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80"/>
    </w:p>
    <w:p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rsidR="00046259" w:rsidRPr="008B66E1" w:rsidRDefault="00046259">
      <w:pPr>
        <w:pStyle w:val="Footer"/>
        <w:tabs>
          <w:tab w:val="clear" w:pos="9504"/>
        </w:tabs>
        <w:spacing w:before="0"/>
        <w:rPr>
          <w:i/>
          <w:iCs/>
        </w:rPr>
      </w:pPr>
    </w:p>
    <w:p w:rsidR="00046259" w:rsidRPr="008B66E1" w:rsidRDefault="00046259">
      <w:pPr>
        <w:pStyle w:val="Footer"/>
        <w:tabs>
          <w:tab w:val="clear" w:pos="9504"/>
        </w:tabs>
        <w:spacing w:before="0"/>
        <w:rPr>
          <w:i/>
        </w:rPr>
      </w:pPr>
      <w:r w:rsidRPr="008B66E1">
        <w:rPr>
          <w:i/>
        </w:rPr>
        <w:t>[Guarantor letterhead or SWIFT identifier code]</w:t>
      </w:r>
    </w:p>
    <w:p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rsidR="00046259" w:rsidRPr="008B66E1" w:rsidRDefault="00046259" w:rsidP="00046259">
      <w:pPr>
        <w:pStyle w:val="NormalWeb"/>
        <w:jc w:val="both"/>
        <w:rPr>
          <w:rFonts w:ascii="Times New Roman" w:hAnsi="Times New Roman"/>
        </w:rPr>
      </w:pPr>
    </w:p>
    <w:p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rsidR="00046259" w:rsidRPr="008B66E1" w:rsidRDefault="00046259" w:rsidP="00046259">
      <w:pPr>
        <w:pStyle w:val="BodyText"/>
      </w:pPr>
      <w:r w:rsidRPr="008B66E1">
        <w:br/>
        <w:t xml:space="preserve"> </w:t>
      </w:r>
    </w:p>
    <w:p w:rsidR="00046259" w:rsidRPr="008B66E1" w:rsidRDefault="00046259" w:rsidP="00046259">
      <w:r w:rsidRPr="008B66E1">
        <w:rPr>
          <w:b/>
          <w:i/>
        </w:rPr>
        <w:t>Note:  All italicized text (including footnotes) is for use in preparing this form and shall be deleted from the final product.</w:t>
      </w:r>
    </w:p>
    <w:p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455149" w:rsidRPr="008B66E1" w:rsidRDefault="00455149">
      <w:pPr>
        <w:spacing w:after="200"/>
        <w:rPr>
          <w:i/>
          <w:iCs/>
          <w:sz w:val="20"/>
        </w:rPr>
      </w:pPr>
      <w:r w:rsidRPr="008B66E1">
        <w:t xml:space="preserve"> </w:t>
      </w:r>
    </w:p>
    <w:p w:rsidR="00455149" w:rsidRPr="008B66E1" w:rsidRDefault="00455149">
      <w:pPr>
        <w:spacing w:after="200"/>
        <w:rPr>
          <w:i/>
          <w:iCs/>
        </w:rPr>
      </w:pPr>
    </w:p>
    <w:p w:rsidR="00455149" w:rsidRPr="008B66E1" w:rsidRDefault="00455149">
      <w:pPr>
        <w:spacing w:after="200"/>
        <w:jc w:val="both"/>
      </w:pPr>
    </w:p>
    <w:p w:rsidR="00FD6404" w:rsidRPr="008B66E1" w:rsidRDefault="00FD6404">
      <w:pPr>
        <w:spacing w:after="200"/>
        <w:jc w:val="both"/>
      </w:pPr>
    </w:p>
    <w:p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B1D" w:rsidRDefault="00C06B1D">
      <w:r>
        <w:separator/>
      </w:r>
    </w:p>
  </w:endnote>
  <w:endnote w:type="continuationSeparator" w:id="0">
    <w:p w:rsidR="00C06B1D" w:rsidRDefault="00C0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B1D" w:rsidRDefault="00C06B1D">
      <w:r>
        <w:separator/>
      </w:r>
    </w:p>
  </w:footnote>
  <w:footnote w:type="continuationSeparator" w:id="0">
    <w:p w:rsidR="00C06B1D" w:rsidRDefault="00C06B1D">
      <w:r>
        <w:continuationSeparator/>
      </w:r>
    </w:p>
  </w:footnote>
  <w:footnote w:id="1">
    <w:p w:rsidR="00C06B1D" w:rsidRPr="0049153D" w:rsidRDefault="00C06B1D"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rsidR="00C06B1D" w:rsidRDefault="00C06B1D" w:rsidP="00F91E43">
      <w:pPr>
        <w:pStyle w:val="FootnoteText"/>
      </w:pPr>
      <w:r>
        <w:rPr>
          <w:rStyle w:val="FootnoteReference"/>
        </w:rPr>
        <w:footnoteRef/>
      </w:r>
      <w:r>
        <w:t xml:space="preserve"> </w:t>
      </w:r>
      <w:r>
        <w:rPr>
          <w:b/>
          <w:bCs/>
          <w:i/>
          <w:iCs/>
        </w:rPr>
        <w:t>Use one of the two options as appropriate.</w:t>
      </w:r>
    </w:p>
  </w:footnote>
  <w:footnote w:id="3">
    <w:p w:rsidR="00C06B1D" w:rsidRDefault="00C06B1D" w:rsidP="00F91E43">
      <w:pPr>
        <w:pStyle w:val="FootnoteText"/>
      </w:pPr>
      <w:r>
        <w:rPr>
          <w:rStyle w:val="FootnoteReference"/>
        </w:rPr>
        <w:footnoteRef/>
      </w:r>
      <w:r>
        <w:t xml:space="preserve"> </w:t>
      </w:r>
      <w:r>
        <w:rPr>
          <w:b/>
          <w:bCs/>
          <w:i/>
          <w:iCs/>
        </w:rPr>
        <w:t>If none has been paid or is to be paid, indicate “none”.</w:t>
      </w:r>
    </w:p>
  </w:footnote>
  <w:footnote w:id="4">
    <w:p w:rsidR="00C06B1D" w:rsidRDefault="00C06B1D"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rsidR="00C06B1D" w:rsidRPr="00BC09A2" w:rsidRDefault="00C06B1D"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rsidR="00C06B1D" w:rsidRPr="00BC09A2" w:rsidRDefault="00C06B1D"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06A4F">
      <w:rPr>
        <w:rStyle w:val="PageNumber"/>
        <w:noProof/>
      </w:rPr>
      <w:t>ii</w:t>
    </w:r>
    <w:r>
      <w:rPr>
        <w:rStyle w:val="PageNumber"/>
      </w:rPr>
      <w:fldChar w:fldCharType="end"/>
    </w:r>
  </w:p>
  <w:p w:rsidR="00C06B1D" w:rsidRDefault="00C06B1D" w:rsidP="001D25F8">
    <w:pPr>
      <w:pStyle w:val="Header"/>
      <w:ind w:right="54" w:firstLine="360"/>
      <w:jc w:val="right"/>
    </w:pPr>
    <w:r>
      <w:t>Section I. Instructions to Tenderers</w:t>
    </w:r>
  </w:p>
  <w:p w:rsidR="00C06B1D" w:rsidRDefault="00C06B1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C47B46">
      <w:rPr>
        <w:rStyle w:val="PageNumber"/>
        <w:noProof/>
      </w:rPr>
      <w:t>23</w:t>
    </w:r>
    <w:r>
      <w:rPr>
        <w:rStyle w:val="PageNumber"/>
      </w:rPr>
      <w:fldChar w:fldCharType="end"/>
    </w:r>
  </w:p>
  <w:p w:rsidR="00C06B1D" w:rsidRDefault="00C06B1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Pr="008576AF" w:rsidRDefault="00C06B1D"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38</w:t>
    </w:r>
    <w:r>
      <w:rPr>
        <w:rStyle w:val="PageNumber"/>
      </w:rPr>
      <w:fldChar w:fldCharType="end"/>
    </w:r>
    <w:r>
      <w:rPr>
        <w:rStyle w:val="PageNumber"/>
      </w:rPr>
      <w:tab/>
    </w:r>
    <w:r>
      <w:t>Section III. Evaluation and Qualification Criteria</w:t>
    </w:r>
  </w:p>
  <w:p w:rsidR="00C06B1D" w:rsidRDefault="00C06B1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C7FE3">
      <w:rPr>
        <w:rStyle w:val="PageNumber"/>
        <w:noProof/>
      </w:rPr>
      <w:t>37</w:t>
    </w:r>
    <w:r>
      <w:rPr>
        <w:rStyle w:val="PageNumber"/>
      </w:rPr>
      <w:fldChar w:fldCharType="end"/>
    </w:r>
  </w:p>
  <w:p w:rsidR="00C06B1D" w:rsidRDefault="00C06B1D">
    <w:pPr>
      <w:pStyle w:val="Header"/>
      <w:ind w:right="-36"/>
    </w:pPr>
    <w:r>
      <w:t>Section III. Evaluation and Qualification Criteria</w:t>
    </w:r>
  </w:p>
  <w:p w:rsidR="00C06B1D" w:rsidRDefault="00C06B1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33</w:t>
    </w:r>
    <w:r>
      <w:rPr>
        <w:rStyle w:val="PageNumber"/>
      </w:rPr>
      <w:fldChar w:fldCharType="end"/>
    </w:r>
  </w:p>
  <w:p w:rsidR="00C06B1D" w:rsidRDefault="00C06B1D"/>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50</w:t>
    </w:r>
    <w:r>
      <w:rPr>
        <w:rStyle w:val="PageNumber"/>
      </w:rPr>
      <w:fldChar w:fldCharType="end"/>
    </w:r>
    <w:r>
      <w:rPr>
        <w:rStyle w:val="PageNumber"/>
      </w:rPr>
      <w:t xml:space="preserve">     Section IV </w:t>
    </w:r>
    <w:r>
      <w:t xml:space="preserve">Tendering </w:t>
    </w:r>
    <w:r>
      <w:rPr>
        <w:rStyle w:val="PageNumber"/>
      </w:rPr>
      <w:t>Forms</w:t>
    </w:r>
  </w:p>
  <w:p w:rsidR="00C06B1D" w:rsidRDefault="00C06B1D"/>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C7FE3">
      <w:rPr>
        <w:rStyle w:val="PageNumber"/>
        <w:noProof/>
      </w:rPr>
      <w:t>51</w:t>
    </w:r>
    <w:r>
      <w:rPr>
        <w:rStyle w:val="PageNumber"/>
      </w:rPr>
      <w:fldChar w:fldCharType="end"/>
    </w:r>
  </w:p>
  <w:p w:rsidR="00C06B1D" w:rsidRDefault="00C06B1D"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51</w:t>
    </w:r>
    <w:r>
      <w:rPr>
        <w:rStyle w:val="PageNumber"/>
      </w:rPr>
      <w:fldChar w:fldCharType="end"/>
    </w:r>
  </w:p>
  <w:p w:rsidR="00C06B1D" w:rsidRDefault="00C06B1D"/>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46</w:t>
    </w:r>
    <w:r>
      <w:rPr>
        <w:rStyle w:val="PageNumber"/>
      </w:rPr>
      <w:fldChar w:fldCharType="end"/>
    </w:r>
  </w:p>
  <w:p w:rsidR="00C06B1D" w:rsidRDefault="00C06B1D"/>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49</w:t>
    </w:r>
    <w:r>
      <w:rPr>
        <w:rStyle w:val="PageNumber"/>
      </w:rPr>
      <w:fldChar w:fldCharType="end"/>
    </w:r>
  </w:p>
  <w:p w:rsidR="00C06B1D" w:rsidRDefault="00C06B1D"/>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56</w:t>
    </w:r>
    <w:r>
      <w:rPr>
        <w:rStyle w:val="PageNumber"/>
      </w:rPr>
      <w:fldChar w:fldCharType="end"/>
    </w:r>
    <w:r>
      <w:rPr>
        <w:rStyle w:val="PageNumber"/>
      </w:rPr>
      <w:tab/>
    </w:r>
    <w:r>
      <w:t>Section VII Schedule of Requirements</w:t>
    </w:r>
  </w:p>
  <w:p w:rsidR="00C06B1D" w:rsidRDefault="00C06B1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C06B1D" w:rsidRDefault="00C06B1D">
    <w:pPr>
      <w:pStyle w:val="Header"/>
      <w:ind w:right="-36"/>
    </w:pPr>
    <w:r>
      <w:t>Section I. Instructions to Bidders</w:t>
    </w:r>
  </w:p>
  <w:p w:rsidR="00C06B1D" w:rsidRDefault="00C06B1D"/>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55</w:t>
    </w:r>
    <w:r>
      <w:rPr>
        <w:rStyle w:val="PageNumber"/>
      </w:rPr>
      <w:fldChar w:fldCharType="end"/>
    </w:r>
  </w:p>
  <w:p w:rsidR="00C06B1D" w:rsidRDefault="00C06B1D"/>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Pr>
    <w:r>
      <w:tab/>
    </w: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53</w:t>
    </w:r>
    <w:r>
      <w:rPr>
        <w:rStyle w:val="PageNumber"/>
      </w:rPr>
      <w:fldChar w:fldCharType="end"/>
    </w:r>
  </w:p>
  <w:p w:rsidR="00C06B1D" w:rsidRDefault="00C06B1D"/>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54</w:t>
    </w:r>
    <w:r>
      <w:rPr>
        <w:rStyle w:val="PageNumber"/>
      </w:rPr>
      <w:fldChar w:fldCharType="end"/>
    </w:r>
    <w:r>
      <w:rPr>
        <w:rStyle w:val="PageNumber"/>
      </w:rPr>
      <w:tab/>
    </w:r>
    <w:r>
      <w:t>Section VII. Schedule of Requirements</w:t>
    </w:r>
  </w:p>
  <w:p w:rsidR="00C06B1D" w:rsidRDefault="00C06B1D"/>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06A4F">
      <w:rPr>
        <w:rStyle w:val="PageNumber"/>
        <w:noProof/>
      </w:rPr>
      <w:t>57</w:t>
    </w:r>
    <w:r>
      <w:rPr>
        <w:rStyle w:val="PageNumber"/>
      </w:rPr>
      <w:fldChar w:fldCharType="end"/>
    </w:r>
  </w:p>
  <w:p w:rsidR="00C06B1D" w:rsidRDefault="00C06B1D"/>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Pr>
    <w:r>
      <w:rPr>
        <w:rStyle w:val="PageNumber"/>
      </w:rPr>
      <w:fldChar w:fldCharType="begin"/>
    </w:r>
    <w:r>
      <w:rPr>
        <w:rStyle w:val="PageNumber"/>
      </w:rPr>
      <w:instrText xml:space="preserve"> PAGE </w:instrText>
    </w:r>
    <w:r>
      <w:rPr>
        <w:rStyle w:val="PageNumber"/>
      </w:rPr>
      <w:fldChar w:fldCharType="separate"/>
    </w:r>
    <w:r w:rsidR="00006A4F">
      <w:rPr>
        <w:rStyle w:val="PageNumber"/>
        <w:noProof/>
      </w:rPr>
      <w:t>60</w:t>
    </w:r>
    <w:r>
      <w:rPr>
        <w:rStyle w:val="PageNumber"/>
      </w:rPr>
      <w:fldChar w:fldCharType="end"/>
    </w:r>
    <w:r>
      <w:tab/>
      <w:t>Section VIII.  General Conditions of Contract</w:t>
    </w:r>
    <w:r>
      <w:tab/>
    </w:r>
  </w:p>
  <w:p w:rsidR="00C06B1D" w:rsidRDefault="00C06B1D"/>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06A4F">
      <w:rPr>
        <w:rStyle w:val="PageNumber"/>
        <w:noProof/>
      </w:rPr>
      <w:t>65</w:t>
    </w:r>
    <w:r>
      <w:rPr>
        <w:rStyle w:val="PageNumber"/>
      </w:rPr>
      <w:fldChar w:fldCharType="end"/>
    </w:r>
  </w:p>
  <w:p w:rsidR="00C06B1D" w:rsidRDefault="00C06B1D"/>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006A4F">
      <w:rPr>
        <w:rStyle w:val="PageNumber"/>
        <w:noProof/>
      </w:rPr>
      <w:t>59</w:t>
    </w:r>
    <w:r>
      <w:rPr>
        <w:rStyle w:val="PageNumber"/>
      </w:rPr>
      <w:fldChar w:fldCharType="end"/>
    </w:r>
  </w:p>
  <w:p w:rsidR="00C06B1D" w:rsidRDefault="00C06B1D"/>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page" w:x="1297" w:y="-2"/>
      <w:rPr>
        <w:rStyle w:val="PageNumber"/>
        <w:sz w:val="24"/>
      </w:rPr>
    </w:pPr>
  </w:p>
  <w:p w:rsidR="00C06B1D" w:rsidRDefault="00C06B1D">
    <w:pPr>
      <w:pStyle w:val="Header"/>
      <w:ind w:right="72"/>
    </w:pP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76</w:t>
    </w:r>
    <w:r>
      <w:rPr>
        <w:rStyle w:val="PageNumber"/>
      </w:rPr>
      <w:fldChar w:fldCharType="end"/>
    </w:r>
    <w:r>
      <w:rPr>
        <w:rStyle w:val="PageNumber"/>
      </w:rPr>
      <w:tab/>
      <w:t>Section IX.  Special Conditions of Contract</w:t>
    </w:r>
  </w:p>
  <w:p w:rsidR="00C06B1D" w:rsidRDefault="00C06B1D"/>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77</w:t>
    </w:r>
    <w:r>
      <w:rPr>
        <w:rStyle w:val="PageNumber"/>
      </w:rPr>
      <w:fldChar w:fldCharType="end"/>
    </w:r>
  </w:p>
  <w:p w:rsidR="00C06B1D" w:rsidRDefault="00C06B1D"/>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75</w:t>
    </w:r>
    <w:r>
      <w:rPr>
        <w:rStyle w:val="PageNumber"/>
      </w:rPr>
      <w:fldChar w:fldCharType="end"/>
    </w:r>
  </w:p>
  <w:p w:rsidR="00C06B1D" w:rsidRDefault="00C06B1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BC7014">
    <w:pPr>
      <w:pStyle w:val="Header"/>
      <w:tabs>
        <w:tab w:val="right" w:pos="9720"/>
      </w:tabs>
      <w:ind w:right="-36"/>
      <w:jc w:val="lef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82</w:t>
    </w:r>
    <w:r>
      <w:rPr>
        <w:rStyle w:val="PageNumber"/>
      </w:rPr>
      <w:fldChar w:fldCharType="end"/>
    </w:r>
    <w:r>
      <w:rPr>
        <w:rStyle w:val="PageNumber"/>
      </w:rPr>
      <w:tab/>
      <w:t>Invitation for Tenders</w:t>
    </w:r>
  </w:p>
  <w:p w:rsidR="00C06B1D" w:rsidRDefault="00C06B1D"/>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C7FE3">
      <w:rPr>
        <w:rStyle w:val="PageNumber"/>
        <w:noProof/>
      </w:rPr>
      <w:t>79</w:t>
    </w:r>
    <w:r>
      <w:rPr>
        <w:rStyle w:val="PageNumber"/>
      </w:rPr>
      <w:fldChar w:fldCharType="end"/>
    </w:r>
  </w:p>
  <w:p w:rsidR="00C06B1D" w:rsidRDefault="00C06B1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06A4F">
      <w:rPr>
        <w:rStyle w:val="PageNumber"/>
        <w:noProof/>
      </w:rPr>
      <w:t>1</w:t>
    </w:r>
    <w:r>
      <w:rPr>
        <w:rStyle w:val="PageNumber"/>
      </w:rPr>
      <w:fldChar w:fldCharType="end"/>
    </w:r>
  </w:p>
  <w:p w:rsidR="00C06B1D" w:rsidRDefault="00C06B1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FD2F82">
      <w:rPr>
        <w:rStyle w:val="PageNumber"/>
        <w:noProof/>
      </w:rPr>
      <w:t>6</w:t>
    </w:r>
    <w:r>
      <w:rPr>
        <w:rStyle w:val="PageNumber"/>
      </w:rPr>
      <w:fldChar w:fldCharType="end"/>
    </w:r>
  </w:p>
  <w:p w:rsidR="00C06B1D" w:rsidRDefault="00C06B1D" w:rsidP="00B95277">
    <w:pPr>
      <w:pStyle w:val="Header"/>
      <w:ind w:right="54" w:firstLine="360"/>
      <w:jc w:val="right"/>
    </w:pPr>
    <w:r>
      <w:t>Section I Instructions to Tenderers</w:t>
    </w:r>
  </w:p>
  <w:p w:rsidR="00C06B1D" w:rsidRDefault="00C06B1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FD2F82">
      <w:rPr>
        <w:rStyle w:val="PageNumber"/>
        <w:noProof/>
      </w:rPr>
      <w:t>7</w:t>
    </w:r>
    <w:r>
      <w:rPr>
        <w:rStyle w:val="PageNumber"/>
      </w:rPr>
      <w:fldChar w:fldCharType="end"/>
    </w:r>
  </w:p>
  <w:p w:rsidR="00C06B1D" w:rsidRDefault="00C06B1D" w:rsidP="00B95277">
    <w:pPr>
      <w:pStyle w:val="Header"/>
      <w:ind w:right="-36"/>
    </w:pPr>
    <w:r>
      <w:t>Section I Instructions to Tenderers</w:t>
    </w:r>
  </w:p>
  <w:p w:rsidR="00C06B1D" w:rsidRDefault="00C06B1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Pr>
    <w:r>
      <w:tab/>
    </w:r>
    <w:r>
      <w:rPr>
        <w:rStyle w:val="PageNumber"/>
      </w:rPr>
      <w:fldChar w:fldCharType="begin"/>
    </w:r>
    <w:r>
      <w:rPr>
        <w:rStyle w:val="PageNumber"/>
      </w:rPr>
      <w:instrText xml:space="preserve"> PAGE </w:instrText>
    </w:r>
    <w:r>
      <w:rPr>
        <w:rStyle w:val="PageNumber"/>
      </w:rPr>
      <w:fldChar w:fldCharType="separate"/>
    </w:r>
    <w:r w:rsidR="00006A4F">
      <w:rPr>
        <w:rStyle w:val="PageNumber"/>
        <w:noProof/>
      </w:rPr>
      <w:t>3</w:t>
    </w:r>
    <w:r>
      <w:rPr>
        <w:rStyle w:val="PageNumber"/>
      </w:rPr>
      <w:fldChar w:fldCharType="end"/>
    </w:r>
  </w:p>
  <w:p w:rsidR="00C06B1D" w:rsidRDefault="00C06B1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06A4F">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C7FE3">
      <w:rPr>
        <w:rStyle w:val="PageNumber"/>
        <w:noProof/>
      </w:rPr>
      <w:t>27</w:t>
    </w:r>
    <w:r>
      <w:rPr>
        <w:rStyle w:val="PageNumber"/>
      </w:rPr>
      <w:fldChar w:fldCharType="end"/>
    </w:r>
  </w:p>
  <w:p w:rsidR="00C06B1D" w:rsidRDefault="00C06B1D">
    <w:pPr>
      <w:pStyle w:val="Header"/>
      <w:ind w:right="-36"/>
    </w:pPr>
    <w:r>
      <w:t>Section II Bid Data Sheet</w:t>
    </w:r>
  </w:p>
  <w:p w:rsidR="00C06B1D" w:rsidRDefault="00C06B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1"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5"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4565778"/>
    <w:multiLevelType w:val="hybridMultilevel"/>
    <w:tmpl w:val="0100A95E"/>
    <w:lvl w:ilvl="0" w:tplc="04164008">
      <w:start w:val="1"/>
      <w:numFmt w:val="decimal"/>
      <w:lvlText w:val="%1."/>
      <w:lvlJc w:val="left"/>
      <w:pPr>
        <w:ind w:left="1260" w:hanging="360"/>
      </w:pPr>
      <w:rPr>
        <w:rFonts w:cs="Times New Roman" w:hint="default"/>
        <w:sz w:val="22"/>
        <w:szCs w:val="22"/>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0"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0"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4"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81"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82"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1"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3"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3"/>
  </w:num>
  <w:num w:numId="2">
    <w:abstractNumId w:val="102"/>
  </w:num>
  <w:num w:numId="3">
    <w:abstractNumId w:val="35"/>
  </w:num>
  <w:num w:numId="4">
    <w:abstractNumId w:val="20"/>
  </w:num>
  <w:num w:numId="5">
    <w:abstractNumId w:val="12"/>
  </w:num>
  <w:num w:numId="6">
    <w:abstractNumId w:val="7"/>
  </w:num>
  <w:num w:numId="7">
    <w:abstractNumId w:val="38"/>
  </w:num>
  <w:num w:numId="8">
    <w:abstractNumId w:val="86"/>
  </w:num>
  <w:num w:numId="9">
    <w:abstractNumId w:val="51"/>
  </w:num>
  <w:num w:numId="10">
    <w:abstractNumId w:val="94"/>
  </w:num>
  <w:num w:numId="11">
    <w:abstractNumId w:val="0"/>
  </w:num>
  <w:num w:numId="12">
    <w:abstractNumId w:val="23"/>
  </w:num>
  <w:num w:numId="13">
    <w:abstractNumId w:val="25"/>
  </w:num>
  <w:num w:numId="14">
    <w:abstractNumId w:val="75"/>
  </w:num>
  <w:num w:numId="15">
    <w:abstractNumId w:val="15"/>
  </w:num>
  <w:num w:numId="16">
    <w:abstractNumId w:val="92"/>
  </w:num>
  <w:num w:numId="17">
    <w:abstractNumId w:val="98"/>
  </w:num>
  <w:num w:numId="18">
    <w:abstractNumId w:val="48"/>
  </w:num>
  <w:num w:numId="19">
    <w:abstractNumId w:val="68"/>
  </w:num>
  <w:num w:numId="20">
    <w:abstractNumId w:val="41"/>
  </w:num>
  <w:num w:numId="21">
    <w:abstractNumId w:val="36"/>
  </w:num>
  <w:num w:numId="22">
    <w:abstractNumId w:val="70"/>
  </w:num>
  <w:num w:numId="23">
    <w:abstractNumId w:val="54"/>
  </w:num>
  <w:num w:numId="24">
    <w:abstractNumId w:val="40"/>
  </w:num>
  <w:num w:numId="25">
    <w:abstractNumId w:val="87"/>
  </w:num>
  <w:num w:numId="26">
    <w:abstractNumId w:val="5"/>
  </w:num>
  <w:num w:numId="27">
    <w:abstractNumId w:val="91"/>
  </w:num>
  <w:num w:numId="28">
    <w:abstractNumId w:val="55"/>
  </w:num>
  <w:num w:numId="29">
    <w:abstractNumId w:val="19"/>
  </w:num>
  <w:num w:numId="30">
    <w:abstractNumId w:val="88"/>
  </w:num>
  <w:num w:numId="31">
    <w:abstractNumId w:val="60"/>
  </w:num>
  <w:num w:numId="32">
    <w:abstractNumId w:val="93"/>
  </w:num>
  <w:num w:numId="33">
    <w:abstractNumId w:val="16"/>
  </w:num>
  <w:num w:numId="34">
    <w:abstractNumId w:val="6"/>
  </w:num>
  <w:num w:numId="35">
    <w:abstractNumId w:val="33"/>
  </w:num>
  <w:num w:numId="36">
    <w:abstractNumId w:val="24"/>
  </w:num>
  <w:num w:numId="37">
    <w:abstractNumId w:val="10"/>
  </w:num>
  <w:num w:numId="38">
    <w:abstractNumId w:val="52"/>
  </w:num>
  <w:num w:numId="39">
    <w:abstractNumId w:val="72"/>
  </w:num>
  <w:num w:numId="40">
    <w:abstractNumId w:val="4"/>
  </w:num>
  <w:num w:numId="41">
    <w:abstractNumId w:val="66"/>
  </w:num>
  <w:num w:numId="42">
    <w:abstractNumId w:val="97"/>
  </w:num>
  <w:num w:numId="43">
    <w:abstractNumId w:val="63"/>
  </w:num>
  <w:num w:numId="44">
    <w:abstractNumId w:val="95"/>
  </w:num>
  <w:num w:numId="45">
    <w:abstractNumId w:val="61"/>
  </w:num>
  <w:num w:numId="46">
    <w:abstractNumId w:val="28"/>
  </w:num>
  <w:num w:numId="47">
    <w:abstractNumId w:val="30"/>
  </w:num>
  <w:num w:numId="48">
    <w:abstractNumId w:val="14"/>
  </w:num>
  <w:num w:numId="49">
    <w:abstractNumId w:val="32"/>
  </w:num>
  <w:num w:numId="50">
    <w:abstractNumId w:val="65"/>
  </w:num>
  <w:num w:numId="51">
    <w:abstractNumId w:val="50"/>
  </w:num>
  <w:num w:numId="52">
    <w:abstractNumId w:val="85"/>
  </w:num>
  <w:num w:numId="53">
    <w:abstractNumId w:val="27"/>
  </w:num>
  <w:num w:numId="54">
    <w:abstractNumId w:val="2"/>
  </w:num>
  <w:num w:numId="55">
    <w:abstractNumId w:val="100"/>
  </w:num>
  <w:num w:numId="56">
    <w:abstractNumId w:val="62"/>
  </w:num>
  <w:num w:numId="57">
    <w:abstractNumId w:val="11"/>
  </w:num>
  <w:num w:numId="58">
    <w:abstractNumId w:val="31"/>
  </w:num>
  <w:num w:numId="59">
    <w:abstractNumId w:val="39"/>
  </w:num>
  <w:num w:numId="60">
    <w:abstractNumId w:val="67"/>
  </w:num>
  <w:num w:numId="61">
    <w:abstractNumId w:val="77"/>
  </w:num>
  <w:num w:numId="62">
    <w:abstractNumId w:val="71"/>
  </w:num>
  <w:num w:numId="63">
    <w:abstractNumId w:val="29"/>
  </w:num>
  <w:num w:numId="64">
    <w:abstractNumId w:val="21"/>
  </w:num>
  <w:num w:numId="65">
    <w:abstractNumId w:val="13"/>
  </w:num>
  <w:num w:numId="66">
    <w:abstractNumId w:val="43"/>
  </w:num>
  <w:num w:numId="67">
    <w:abstractNumId w:val="1"/>
  </w:num>
  <w:num w:numId="68">
    <w:abstractNumId w:val="84"/>
  </w:num>
  <w:num w:numId="69">
    <w:abstractNumId w:val="82"/>
  </w:num>
  <w:num w:numId="70">
    <w:abstractNumId w:val="18"/>
  </w:num>
  <w:num w:numId="71">
    <w:abstractNumId w:val="8"/>
  </w:num>
  <w:num w:numId="72">
    <w:abstractNumId w:val="22"/>
  </w:num>
  <w:num w:numId="73">
    <w:abstractNumId w:val="26"/>
  </w:num>
  <w:num w:numId="74">
    <w:abstractNumId w:val="90"/>
  </w:num>
  <w:num w:numId="75">
    <w:abstractNumId w:val="59"/>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num>
  <w:num w:numId="78">
    <w:abstractNumId w:val="42"/>
  </w:num>
  <w:num w:numId="79">
    <w:abstractNumId w:val="99"/>
  </w:num>
  <w:num w:numId="80">
    <w:abstractNumId w:val="45"/>
  </w:num>
  <w:num w:numId="81">
    <w:abstractNumId w:val="80"/>
  </w:num>
  <w:num w:numId="82">
    <w:abstractNumId w:val="76"/>
  </w:num>
  <w:num w:numId="83">
    <w:abstractNumId w:val="57"/>
  </w:num>
  <w:num w:numId="84">
    <w:abstractNumId w:val="9"/>
  </w:num>
  <w:num w:numId="85">
    <w:abstractNumId w:val="49"/>
  </w:num>
  <w:num w:numId="86">
    <w:abstractNumId w:val="89"/>
  </w:num>
  <w:num w:numId="87">
    <w:abstractNumId w:val="47"/>
  </w:num>
  <w:num w:numId="88">
    <w:abstractNumId w:val="44"/>
  </w:num>
  <w:num w:numId="89">
    <w:abstractNumId w:val="83"/>
  </w:num>
  <w:num w:numId="90">
    <w:abstractNumId w:val="74"/>
  </w:num>
  <w:num w:numId="91">
    <w:abstractNumId w:val="3"/>
  </w:num>
  <w:num w:numId="92">
    <w:abstractNumId w:val="79"/>
  </w:num>
  <w:num w:numId="93">
    <w:abstractNumId w:val="64"/>
  </w:num>
  <w:num w:numId="94">
    <w:abstractNumId w:val="78"/>
  </w:num>
  <w:num w:numId="95">
    <w:abstractNumId w:val="103"/>
  </w:num>
  <w:num w:numId="96">
    <w:abstractNumId w:val="46"/>
  </w:num>
  <w:num w:numId="97">
    <w:abstractNumId w:val="53"/>
  </w:num>
  <w:num w:numId="98">
    <w:abstractNumId w:val="101"/>
  </w:num>
  <w:num w:numId="99">
    <w:abstractNumId w:val="58"/>
  </w:num>
  <w:num w:numId="100">
    <w:abstractNumId w:val="81"/>
  </w:num>
  <w:num w:numId="101">
    <w:abstractNumId w:val="37"/>
  </w:num>
  <w:num w:numId="102">
    <w:abstractNumId w:val="96"/>
  </w:num>
  <w:num w:numId="103">
    <w:abstractNumId w:val="69"/>
  </w:num>
  <w:num w:numId="104">
    <w:abstractNumId w:val="5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6A4F"/>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2CA"/>
    <w:rsid w:val="004236F9"/>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5B39"/>
    <w:rsid w:val="006F5E3B"/>
    <w:rsid w:val="006F6416"/>
    <w:rsid w:val="00703659"/>
    <w:rsid w:val="007060BD"/>
    <w:rsid w:val="007068D0"/>
    <w:rsid w:val="00706A01"/>
    <w:rsid w:val="00710445"/>
    <w:rsid w:val="00716254"/>
    <w:rsid w:val="00717B0C"/>
    <w:rsid w:val="00720FDD"/>
    <w:rsid w:val="00721704"/>
    <w:rsid w:val="00721D9F"/>
    <w:rsid w:val="007225DA"/>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C47"/>
    <w:rsid w:val="00763FD0"/>
    <w:rsid w:val="00764CAF"/>
    <w:rsid w:val="00766760"/>
    <w:rsid w:val="007716A8"/>
    <w:rsid w:val="00771D4F"/>
    <w:rsid w:val="00772F1C"/>
    <w:rsid w:val="007731EC"/>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383"/>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C7FE3"/>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7EE5"/>
    <w:rsid w:val="00AB1E99"/>
    <w:rsid w:val="00AB2B6F"/>
    <w:rsid w:val="00AB2CC0"/>
    <w:rsid w:val="00AB451A"/>
    <w:rsid w:val="00AB48FB"/>
    <w:rsid w:val="00AB5368"/>
    <w:rsid w:val="00AB5907"/>
    <w:rsid w:val="00AB6170"/>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0670"/>
    <w:rsid w:val="00B43B4F"/>
    <w:rsid w:val="00B43ED8"/>
    <w:rsid w:val="00B449E7"/>
    <w:rsid w:val="00B45147"/>
    <w:rsid w:val="00B47B1D"/>
    <w:rsid w:val="00B50F03"/>
    <w:rsid w:val="00B51FC3"/>
    <w:rsid w:val="00B52702"/>
    <w:rsid w:val="00B54970"/>
    <w:rsid w:val="00B55328"/>
    <w:rsid w:val="00B559A3"/>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E72D5"/>
    <w:rsid w:val="00BF0602"/>
    <w:rsid w:val="00BF3085"/>
    <w:rsid w:val="00BF65DB"/>
    <w:rsid w:val="00BF6F58"/>
    <w:rsid w:val="00C0500F"/>
    <w:rsid w:val="00C0546E"/>
    <w:rsid w:val="00C06B1D"/>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6507"/>
    <w:rsid w:val="00C470DF"/>
    <w:rsid w:val="00C47B46"/>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45E4"/>
    <w:rsid w:val="00FB4E23"/>
    <w:rsid w:val="00FB718C"/>
    <w:rsid w:val="00FC0F45"/>
    <w:rsid w:val="00FC154E"/>
    <w:rsid w:val="00FC1B21"/>
    <w:rsid w:val="00FC320F"/>
    <w:rsid w:val="00FC3309"/>
    <w:rsid w:val="00FC40ED"/>
    <w:rsid w:val="00FC417B"/>
    <w:rsid w:val="00FC738B"/>
    <w:rsid w:val="00FD0728"/>
    <w:rsid w:val="00FD10EF"/>
    <w:rsid w:val="00FD2F82"/>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header" Target="header2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minath.naaheen@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aminath.naaheen@finance.gov.mv" TargetMode="External"/><Relationship Id="rId31" Type="http://schemas.openxmlformats.org/officeDocument/2006/relationships/header" Target="header18.xml"/><Relationship Id="rId44"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D9AB2-2E08-4C17-9F21-9931BA7AB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86</Pages>
  <Words>19888</Words>
  <Characters>113366</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132989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Aminath Naaheen Ahmed</cp:lastModifiedBy>
  <cp:revision>41</cp:revision>
  <cp:lastPrinted>2016-08-16T04:08:00Z</cp:lastPrinted>
  <dcterms:created xsi:type="dcterms:W3CDTF">2018-03-25T08:42:00Z</dcterms:created>
  <dcterms:modified xsi:type="dcterms:W3CDTF">2018-06-13T08:38:00Z</dcterms:modified>
</cp:coreProperties>
</file>